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E5668F" w14:textId="77777777" w:rsidR="0024279E" w:rsidRPr="00603221" w:rsidRDefault="0024279E" w:rsidP="0024279E">
      <w:pPr>
        <w:jc w:val="center"/>
        <w:rPr>
          <w:b/>
          <w:sz w:val="32"/>
          <w:szCs w:val="32"/>
          <w:lang w:val="el-GR"/>
        </w:rPr>
      </w:pPr>
      <w:r w:rsidRPr="00603221">
        <w:rPr>
          <w:b/>
          <w:sz w:val="32"/>
          <w:szCs w:val="32"/>
          <w:lang w:val="el-GR"/>
        </w:rPr>
        <w:t>Διακήρυξη</w:t>
      </w:r>
    </w:p>
    <w:p w14:paraId="7C9C83A4" w14:textId="09F5D8B2"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B86104">
        <w:rPr>
          <w:b/>
          <w:sz w:val="32"/>
          <w:szCs w:val="32"/>
          <w:lang w:val="el-GR"/>
        </w:rPr>
        <w:t>Κ</w:t>
      </w:r>
      <w:r w:rsidR="008B4966" w:rsidRPr="00B86104">
        <w:rPr>
          <w:b/>
          <w:sz w:val="32"/>
          <w:szCs w:val="32"/>
          <w:lang w:val="el-GR"/>
        </w:rPr>
        <w:t xml:space="preserve">άτω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1B7328FC" w14:textId="1ED40EFD" w:rsidR="0024279E" w:rsidRPr="00B86104" w:rsidRDefault="0024279E" w:rsidP="00A406A5">
      <w:pPr>
        <w:jc w:val="center"/>
        <w:rPr>
          <w:b/>
          <w:sz w:val="32"/>
          <w:szCs w:val="32"/>
          <w:lang w:val="el-GR"/>
        </w:rPr>
      </w:pPr>
      <w:r w:rsidRPr="00603221">
        <w:rPr>
          <w:b/>
          <w:sz w:val="32"/>
          <w:szCs w:val="32"/>
          <w:lang w:val="el-GR"/>
        </w:rPr>
        <w:t>για το Έργο</w:t>
      </w:r>
      <w:r w:rsidR="00A406A5">
        <w:rPr>
          <w:b/>
          <w:sz w:val="32"/>
          <w:szCs w:val="32"/>
          <w:lang w:val="el-GR"/>
        </w:rPr>
        <w:t xml:space="preserve"> </w:t>
      </w:r>
      <w:r w:rsidRPr="00B86104">
        <w:rPr>
          <w:b/>
          <w:sz w:val="32"/>
          <w:szCs w:val="32"/>
          <w:lang w:val="el-GR"/>
        </w:rPr>
        <w:t>«</w:t>
      </w:r>
      <w:r w:rsidR="004C05F8" w:rsidRPr="002B4677">
        <w:rPr>
          <w:b/>
          <w:sz w:val="32"/>
          <w:szCs w:val="32"/>
          <w:lang w:val="el-GR"/>
        </w:rPr>
        <w:t xml:space="preserve">Δράσεις Δημοσιότητας </w:t>
      </w:r>
      <w:r w:rsidR="0000349A" w:rsidRPr="008063A1">
        <w:rPr>
          <w:b/>
          <w:sz w:val="32"/>
          <w:szCs w:val="32"/>
          <w:lang w:val="el-GR"/>
        </w:rPr>
        <w:t xml:space="preserve">για τις ανάγκες του Προγράμματος </w:t>
      </w:r>
      <w:bookmarkStart w:id="0" w:name="_Hlk106713046"/>
      <w:r w:rsidR="002B4677" w:rsidRPr="002B4677">
        <w:rPr>
          <w:b/>
          <w:sz w:val="32"/>
          <w:szCs w:val="32"/>
          <w:lang w:val="el-GR"/>
        </w:rPr>
        <w:t>«Υποστηρικτικά μέτρα των νέων ηλικίας δεκαοκτώ (18) και δεκαεννέα (19) ετών»</w:t>
      </w:r>
      <w:bookmarkEnd w:id="0"/>
      <w:r w:rsidR="002B4677" w:rsidRPr="002B4677">
        <w:rPr>
          <w:b/>
          <w:sz w:val="32"/>
          <w:szCs w:val="32"/>
          <w:lang w:val="el-GR"/>
        </w:rPr>
        <w:t>(“</w:t>
      </w:r>
      <w:proofErr w:type="spellStart"/>
      <w:r w:rsidR="002B4677" w:rsidRPr="002B4677">
        <w:rPr>
          <w:b/>
          <w:sz w:val="32"/>
          <w:szCs w:val="32"/>
          <w:lang w:val="el-GR"/>
        </w:rPr>
        <w:t>Youth</w:t>
      </w:r>
      <w:proofErr w:type="spellEnd"/>
      <w:r w:rsidR="002B4677" w:rsidRPr="002B4677">
        <w:rPr>
          <w:b/>
          <w:sz w:val="32"/>
          <w:szCs w:val="32"/>
          <w:lang w:val="el-GR"/>
        </w:rPr>
        <w:t xml:space="preserve"> </w:t>
      </w:r>
      <w:proofErr w:type="spellStart"/>
      <w:r w:rsidR="002B4677" w:rsidRPr="002B4677">
        <w:rPr>
          <w:b/>
          <w:sz w:val="32"/>
          <w:szCs w:val="32"/>
          <w:lang w:val="el-GR"/>
        </w:rPr>
        <w:t>Pass</w:t>
      </w:r>
      <w:proofErr w:type="spellEnd"/>
      <w:r w:rsidR="002B4677" w:rsidRPr="002B4677">
        <w:rPr>
          <w:b/>
          <w:sz w:val="32"/>
          <w:szCs w:val="32"/>
          <w:lang w:val="el-GR"/>
        </w:rPr>
        <w:t>”)»</w:t>
      </w:r>
      <w:r w:rsidRPr="002B4677">
        <w:rPr>
          <w:b/>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560C7F" w:rsidRPr="00747D5B" w14:paraId="0BCC5B53" w14:textId="77777777" w:rsidTr="00EF0725">
        <w:tc>
          <w:tcPr>
            <w:tcW w:w="2830" w:type="dxa"/>
            <w:shd w:val="clear" w:color="auto" w:fill="auto"/>
            <w:vAlign w:val="center"/>
          </w:tcPr>
          <w:p w14:paraId="0232F1F7" w14:textId="01EF9080" w:rsidR="0024279E" w:rsidRPr="00603221" w:rsidRDefault="00E05F03" w:rsidP="00994167">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77794DB8" w14:textId="77777777" w:rsidR="0024279E" w:rsidRPr="00603221" w:rsidRDefault="0024279E" w:rsidP="00994167">
            <w:pPr>
              <w:autoSpaceDE w:val="0"/>
              <w:autoSpaceDN w:val="0"/>
              <w:adjustRightInd w:val="0"/>
              <w:spacing w:before="120" w:after="0"/>
              <w:jc w:val="right"/>
              <w:rPr>
                <w:b/>
                <w:color w:val="000000"/>
              </w:rPr>
            </w:pPr>
          </w:p>
        </w:tc>
        <w:tc>
          <w:tcPr>
            <w:tcW w:w="6798" w:type="dxa"/>
            <w:gridSpan w:val="2"/>
            <w:shd w:val="clear" w:color="auto" w:fill="auto"/>
            <w:vAlign w:val="center"/>
          </w:tcPr>
          <w:p w14:paraId="36FC6570" w14:textId="7999FF95" w:rsidR="001F455A" w:rsidRPr="00274473" w:rsidRDefault="001F455A" w:rsidP="00994167">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εκτιμώμενη αξία σύμβασης</w:t>
            </w:r>
            <w:r>
              <w:rPr>
                <w:rFonts w:cs="Tahoma"/>
                <w:sz w:val="22"/>
                <w:szCs w:val="22"/>
              </w:rPr>
              <w:t xml:space="preserve"> </w:t>
            </w:r>
            <w:r w:rsidR="00D86293" w:rsidRPr="00D86293">
              <w:rPr>
                <w:rFonts w:cs="Tahoma"/>
                <w:sz w:val="22"/>
                <w:szCs w:val="22"/>
              </w:rPr>
              <w:t>€</w:t>
            </w:r>
            <w:r w:rsidR="00631E78" w:rsidRPr="00631E78">
              <w:rPr>
                <w:rFonts w:cs="Tahoma"/>
                <w:sz w:val="22"/>
                <w:szCs w:val="22"/>
              </w:rPr>
              <w:t>215</w:t>
            </w:r>
            <w:r w:rsidR="00D70DF4">
              <w:rPr>
                <w:rFonts w:cs="Tahoma"/>
                <w:sz w:val="22"/>
                <w:szCs w:val="22"/>
              </w:rPr>
              <w:t>.</w:t>
            </w:r>
            <w:r w:rsidR="00C622A6">
              <w:rPr>
                <w:rFonts w:cs="Tahoma"/>
                <w:sz w:val="22"/>
                <w:szCs w:val="22"/>
              </w:rPr>
              <w:t>0</w:t>
            </w:r>
            <w:r w:rsidR="00D86293" w:rsidRPr="00D86293">
              <w:rPr>
                <w:rFonts w:cs="Tahoma"/>
                <w:sz w:val="22"/>
                <w:szCs w:val="22"/>
              </w:rPr>
              <w:t>00</w:t>
            </w:r>
            <w:r w:rsidR="00D70DF4">
              <w:rPr>
                <w:rFonts w:cs="Tahoma"/>
                <w:sz w:val="22"/>
                <w:szCs w:val="22"/>
              </w:rPr>
              <w:t>,</w:t>
            </w:r>
            <w:r w:rsidR="00D86293" w:rsidRPr="00D86293">
              <w:rPr>
                <w:rFonts w:cs="Tahoma"/>
                <w:sz w:val="22"/>
                <w:szCs w:val="22"/>
              </w:rPr>
              <w:t xml:space="preserve">00 </w:t>
            </w:r>
            <w:r>
              <w:rPr>
                <w:rFonts w:cs="Tahoma"/>
                <w:sz w:val="22"/>
                <w:szCs w:val="22"/>
              </w:rPr>
              <w:t>μ</w:t>
            </w:r>
            <w:r w:rsidRPr="00603221">
              <w:rPr>
                <w:rFonts w:cs="Tahoma"/>
                <w:sz w:val="22"/>
                <w:szCs w:val="22"/>
              </w:rPr>
              <w:t>η</w:t>
            </w:r>
            <w:r w:rsidR="00BC485D">
              <w:rPr>
                <w:rFonts w:cs="Tahoma"/>
                <w:sz w:val="22"/>
                <w:szCs w:val="22"/>
              </w:rPr>
              <w:t xml:space="preserve"> Π</w:t>
            </w:r>
            <w:r w:rsidRPr="00603221">
              <w:rPr>
                <w:rFonts w:cs="Tahoma"/>
                <w:sz w:val="22"/>
                <w:szCs w:val="22"/>
              </w:rPr>
              <w:t xml:space="preserve">εριλαμβανομένου ΦΠΑ , προϋπολογισμός με ΦΠΑ: </w:t>
            </w:r>
            <w:r w:rsidR="00D86293" w:rsidRPr="00D86293">
              <w:rPr>
                <w:rFonts w:cs="Tahoma"/>
                <w:sz w:val="22"/>
                <w:szCs w:val="22"/>
              </w:rPr>
              <w:t>€2</w:t>
            </w:r>
            <w:r w:rsidR="00D75D93" w:rsidRPr="00D75D93">
              <w:rPr>
                <w:rFonts w:cs="Tahoma"/>
                <w:sz w:val="22"/>
                <w:szCs w:val="22"/>
              </w:rPr>
              <w:t>66</w:t>
            </w:r>
            <w:r w:rsidR="00D70DF4">
              <w:rPr>
                <w:rFonts w:cs="Tahoma"/>
                <w:sz w:val="22"/>
                <w:szCs w:val="22"/>
              </w:rPr>
              <w:t>.</w:t>
            </w:r>
            <w:r w:rsidR="004C05F8">
              <w:rPr>
                <w:rFonts w:cs="Tahoma"/>
                <w:sz w:val="22"/>
                <w:szCs w:val="22"/>
              </w:rPr>
              <w:t>60</w:t>
            </w:r>
            <w:r w:rsidR="00C622A6">
              <w:rPr>
                <w:rFonts w:cs="Tahoma"/>
                <w:sz w:val="22"/>
                <w:szCs w:val="22"/>
              </w:rPr>
              <w:t>0</w:t>
            </w:r>
            <w:r w:rsidR="00D70DF4">
              <w:rPr>
                <w:rFonts w:cs="Tahoma"/>
                <w:sz w:val="22"/>
                <w:szCs w:val="22"/>
              </w:rPr>
              <w:t>,</w:t>
            </w:r>
            <w:r w:rsidR="00D86293" w:rsidRPr="00D86293">
              <w:rPr>
                <w:rFonts w:cs="Tahoma"/>
                <w:sz w:val="22"/>
                <w:szCs w:val="22"/>
              </w:rPr>
              <w:t>00</w:t>
            </w:r>
            <w:r w:rsidRPr="00BC485D">
              <w:rPr>
                <w:rFonts w:cs="Tahoma"/>
                <w:sz w:val="22"/>
                <w:szCs w:val="22"/>
              </w:rPr>
              <w:t xml:space="preserve">, ΦΠΑ 24% </w:t>
            </w:r>
            <w:r w:rsidR="006D17B0" w:rsidRPr="000E3C4E">
              <w:rPr>
                <w:rFonts w:cs="Tahoma"/>
                <w:sz w:val="22"/>
                <w:szCs w:val="22"/>
              </w:rPr>
              <w:t>€</w:t>
            </w:r>
            <w:r w:rsidR="00D75D93" w:rsidRPr="00D75D93">
              <w:rPr>
                <w:rFonts w:cs="Tahoma"/>
                <w:sz w:val="22"/>
                <w:szCs w:val="22"/>
              </w:rPr>
              <w:t>51</w:t>
            </w:r>
            <w:r w:rsidR="00D70DF4">
              <w:rPr>
                <w:rFonts w:cs="Tahoma"/>
                <w:sz w:val="22"/>
                <w:szCs w:val="22"/>
              </w:rPr>
              <w:t>.</w:t>
            </w:r>
            <w:r w:rsidR="004C05F8">
              <w:rPr>
                <w:rFonts w:cs="Tahoma"/>
                <w:sz w:val="22"/>
                <w:szCs w:val="22"/>
              </w:rPr>
              <w:t>600</w:t>
            </w:r>
            <w:r w:rsidR="00D70DF4">
              <w:rPr>
                <w:rFonts w:cs="Tahoma"/>
                <w:sz w:val="22"/>
                <w:szCs w:val="22"/>
              </w:rPr>
              <w:t>,</w:t>
            </w:r>
            <w:r w:rsidR="00D86293" w:rsidRPr="00D86293">
              <w:rPr>
                <w:rFonts w:cs="Tahoma"/>
                <w:sz w:val="22"/>
                <w:szCs w:val="22"/>
              </w:rPr>
              <w:t>00</w:t>
            </w:r>
          </w:p>
        </w:tc>
      </w:tr>
      <w:tr w:rsidR="00C622A6" w:rsidRPr="00747D5B" w14:paraId="35B1EA53" w14:textId="77777777" w:rsidTr="00EF0725">
        <w:tc>
          <w:tcPr>
            <w:tcW w:w="2830" w:type="dxa"/>
            <w:shd w:val="clear" w:color="auto" w:fill="auto"/>
            <w:vAlign w:val="center"/>
          </w:tcPr>
          <w:p w14:paraId="39D82644" w14:textId="77777777" w:rsidR="00C622A6" w:rsidRPr="00603221" w:rsidRDefault="00C622A6" w:rsidP="00994167">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center"/>
          </w:tcPr>
          <w:p w14:paraId="426D2C94" w14:textId="759A6D81" w:rsidR="00894F95" w:rsidRPr="00894F95" w:rsidRDefault="00894F95" w:rsidP="00894F95">
            <w:pPr>
              <w:suppressAutoHyphens w:val="0"/>
              <w:spacing w:after="0"/>
              <w:rPr>
                <w:lang w:val="el-GR" w:eastAsia="en-US"/>
              </w:rPr>
            </w:pPr>
            <w:r w:rsidRPr="00894F95">
              <w:rPr>
                <w:lang w:val="el-GR" w:eastAsia="en-US"/>
              </w:rPr>
              <w:t xml:space="preserve">79341000-6 Υπηρεσίες διαφήμισης </w:t>
            </w:r>
          </w:p>
          <w:p w14:paraId="5C7F80FB" w14:textId="00697D75" w:rsidR="00894F95" w:rsidRPr="00894F95" w:rsidRDefault="00894F95" w:rsidP="00894F95">
            <w:pPr>
              <w:suppressAutoHyphens w:val="0"/>
              <w:spacing w:after="0"/>
              <w:rPr>
                <w:lang w:val="el-GR" w:eastAsia="en-US"/>
              </w:rPr>
            </w:pPr>
          </w:p>
          <w:p w14:paraId="46025F67" w14:textId="1A6ECEBB" w:rsidR="00894F95" w:rsidRPr="00894F95" w:rsidRDefault="00894F95" w:rsidP="00894F95">
            <w:pPr>
              <w:suppressAutoHyphens w:val="0"/>
              <w:spacing w:after="0"/>
              <w:rPr>
                <w:lang w:val="el-GR" w:eastAsia="en-US"/>
              </w:rPr>
            </w:pPr>
            <w:r w:rsidRPr="00894F95">
              <w:rPr>
                <w:lang w:val="el-GR" w:eastAsia="en-US"/>
              </w:rPr>
              <w:t>79341100-7 Υπηρεσίες παροχής συμβουλών σε θέματα διαφήμισης</w:t>
            </w:r>
          </w:p>
          <w:p w14:paraId="3440D180" w14:textId="7F097244" w:rsidR="00C622A6" w:rsidRPr="004B24A7" w:rsidRDefault="00C622A6" w:rsidP="00994167">
            <w:pPr>
              <w:suppressAutoHyphens w:val="0"/>
              <w:spacing w:after="91" w:line="236" w:lineRule="auto"/>
              <w:rPr>
                <w:lang w:val="el-GR"/>
              </w:rPr>
            </w:pPr>
          </w:p>
        </w:tc>
      </w:tr>
      <w:tr w:rsidR="0024279E" w:rsidRPr="00747D5B" w14:paraId="5035F07E" w14:textId="77777777" w:rsidTr="00EF0725">
        <w:tc>
          <w:tcPr>
            <w:tcW w:w="2830" w:type="dxa"/>
            <w:shd w:val="clear" w:color="auto" w:fill="auto"/>
            <w:vAlign w:val="center"/>
          </w:tcPr>
          <w:p w14:paraId="05774F4B" w14:textId="77777777" w:rsidR="0024279E" w:rsidRPr="00603221" w:rsidRDefault="0024279E" w:rsidP="00994167">
            <w:pPr>
              <w:autoSpaceDE w:val="0"/>
              <w:autoSpaceDN w:val="0"/>
              <w:adjustRightInd w:val="0"/>
              <w:spacing w:before="120" w:after="0"/>
              <w:jc w:val="right"/>
              <w:rPr>
                <w:b/>
                <w:color w:val="000000"/>
              </w:rPr>
            </w:pPr>
            <w:proofErr w:type="spellStart"/>
            <w:r w:rsidRPr="00603221">
              <w:rPr>
                <w:b/>
                <w:color w:val="000000"/>
              </w:rPr>
              <w:t>Κριτήριο</w:t>
            </w:r>
            <w:proofErr w:type="spellEnd"/>
            <w:r w:rsidRPr="00603221">
              <w:rPr>
                <w:b/>
                <w:color w:val="000000"/>
              </w:rPr>
              <w:t xml:space="preserve"> </w:t>
            </w:r>
            <w:proofErr w:type="spellStart"/>
            <w:r w:rsidRPr="00603221">
              <w:rPr>
                <w:b/>
                <w:color w:val="000000"/>
              </w:rPr>
              <w:t>Ανάθεσης</w:t>
            </w:r>
            <w:proofErr w:type="spellEnd"/>
            <w:r w:rsidRPr="00603221">
              <w:rPr>
                <w:b/>
                <w:color w:val="000000"/>
              </w:rPr>
              <w:t>:</w:t>
            </w:r>
          </w:p>
        </w:tc>
        <w:tc>
          <w:tcPr>
            <w:tcW w:w="6798" w:type="dxa"/>
            <w:gridSpan w:val="2"/>
            <w:shd w:val="clear" w:color="auto" w:fill="auto"/>
            <w:vAlign w:val="bottom"/>
          </w:tcPr>
          <w:p w14:paraId="4D299B41" w14:textId="026DF83F"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w:t>
            </w:r>
            <w:r w:rsidR="008B4966" w:rsidRPr="004B24A7">
              <w:rPr>
                <w:b/>
                <w:color w:val="000000"/>
                <w:lang w:val="el-GR"/>
              </w:rPr>
              <w:t xml:space="preserve">βάσει </w:t>
            </w:r>
            <w:r w:rsidR="00D86293">
              <w:rPr>
                <w:b/>
                <w:color w:val="000000"/>
                <w:lang w:val="el-GR"/>
              </w:rPr>
              <w:t xml:space="preserve">αποκλειστικά της </w:t>
            </w:r>
            <w:r w:rsidR="008B4966" w:rsidRPr="004B24A7">
              <w:rPr>
                <w:b/>
                <w:color w:val="000000"/>
                <w:lang w:val="el-GR"/>
              </w:rPr>
              <w:t>τιμής</w:t>
            </w:r>
          </w:p>
        </w:tc>
      </w:tr>
      <w:tr w:rsidR="0024279E" w:rsidRPr="00DF02B0" w:rsidDel="005977E7" w14:paraId="1ED3570A" w14:textId="77777777" w:rsidTr="00EF0725">
        <w:tc>
          <w:tcPr>
            <w:tcW w:w="2830" w:type="dxa"/>
            <w:shd w:val="clear" w:color="auto" w:fill="auto"/>
            <w:vAlign w:val="center"/>
          </w:tcPr>
          <w:p w14:paraId="4057F07C" w14:textId="77777777" w:rsidR="0024279E" w:rsidRPr="00603221" w:rsidRDefault="0024279E" w:rsidP="00994167">
            <w:pPr>
              <w:autoSpaceDE w:val="0"/>
              <w:autoSpaceDN w:val="0"/>
              <w:adjustRightInd w:val="0"/>
              <w:spacing w:before="120" w:after="0"/>
              <w:jc w:val="right"/>
              <w:rPr>
                <w:b/>
                <w:color w:val="000000"/>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Διενέργει</w:t>
            </w:r>
            <w:proofErr w:type="spellEnd"/>
            <w:r w:rsidRPr="00603221">
              <w:rPr>
                <w:b/>
                <w:color w:val="000000"/>
              </w:rPr>
              <w:t>ας:</w:t>
            </w:r>
          </w:p>
        </w:tc>
        <w:tc>
          <w:tcPr>
            <w:tcW w:w="6798" w:type="dxa"/>
            <w:gridSpan w:val="2"/>
            <w:shd w:val="clear" w:color="auto" w:fill="auto"/>
            <w:vAlign w:val="center"/>
          </w:tcPr>
          <w:p w14:paraId="08B18F4E" w14:textId="4F47F7BB" w:rsidR="0024279E" w:rsidRPr="00603221" w:rsidDel="005977E7" w:rsidRDefault="00D4573F" w:rsidP="00C82832">
            <w:pPr>
              <w:autoSpaceDE w:val="0"/>
              <w:autoSpaceDN w:val="0"/>
              <w:adjustRightInd w:val="0"/>
              <w:spacing w:before="120" w:after="0"/>
              <w:jc w:val="left"/>
              <w:rPr>
                <w:b/>
                <w:color w:val="000000"/>
              </w:rPr>
            </w:pPr>
            <w:r w:rsidRPr="00915C4F">
              <w:rPr>
                <w:b/>
                <w:color w:val="000000"/>
                <w:lang w:val="el-GR"/>
              </w:rPr>
              <w:t>25-10-2023</w:t>
            </w:r>
          </w:p>
        </w:tc>
      </w:tr>
      <w:tr w:rsidR="00C82832" w:rsidRPr="00DF02B0" w:rsidDel="005977E7" w14:paraId="63755E45" w14:textId="77777777" w:rsidTr="00B42BA2">
        <w:tc>
          <w:tcPr>
            <w:tcW w:w="7332" w:type="dxa"/>
            <w:gridSpan w:val="2"/>
            <w:tcBorders>
              <w:bottom w:val="nil"/>
            </w:tcBorders>
            <w:shd w:val="clear" w:color="auto" w:fill="auto"/>
            <w:vAlign w:val="bottom"/>
          </w:tcPr>
          <w:p w14:paraId="2CBEDAD9" w14:textId="77777777" w:rsidR="00C82832" w:rsidRPr="00603221" w:rsidRDefault="00C82832" w:rsidP="00C82832">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ΚΗΜΔΗΣ</w:t>
            </w:r>
          </w:p>
        </w:tc>
        <w:tc>
          <w:tcPr>
            <w:tcW w:w="2296" w:type="dxa"/>
            <w:shd w:val="clear" w:color="auto" w:fill="auto"/>
            <w:vAlign w:val="center"/>
          </w:tcPr>
          <w:p w14:paraId="30DE83DC" w14:textId="6E4D1461" w:rsidR="00C82832" w:rsidRPr="00603221" w:rsidDel="005977E7" w:rsidRDefault="005110BE" w:rsidP="00C82832">
            <w:pPr>
              <w:autoSpaceDE w:val="0"/>
              <w:autoSpaceDN w:val="0"/>
              <w:adjustRightInd w:val="0"/>
              <w:spacing w:before="120" w:after="0"/>
              <w:rPr>
                <w:b/>
                <w:color w:val="000000"/>
                <w:highlight w:val="yellow"/>
              </w:rPr>
            </w:pPr>
            <w:r w:rsidRPr="00464B12">
              <w:rPr>
                <w:b/>
              </w:rPr>
              <w:t>09-10-2023</w:t>
            </w:r>
          </w:p>
        </w:tc>
      </w:tr>
      <w:tr w:rsidR="00C82832" w:rsidRPr="00DF02B0" w:rsidDel="005977E7" w14:paraId="304DC306" w14:textId="77777777" w:rsidTr="00B42BA2">
        <w:tc>
          <w:tcPr>
            <w:tcW w:w="7332" w:type="dxa"/>
            <w:gridSpan w:val="2"/>
            <w:tcBorders>
              <w:bottom w:val="nil"/>
            </w:tcBorders>
            <w:shd w:val="clear" w:color="auto" w:fill="auto"/>
            <w:vAlign w:val="bottom"/>
          </w:tcPr>
          <w:p w14:paraId="28AE649E" w14:textId="77777777" w:rsidR="00C82832" w:rsidRPr="00603221" w:rsidRDefault="00C82832" w:rsidP="00C82832">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ΕΣΗΔΗΣ</w:t>
            </w:r>
          </w:p>
        </w:tc>
        <w:tc>
          <w:tcPr>
            <w:tcW w:w="2296" w:type="dxa"/>
            <w:shd w:val="clear" w:color="auto" w:fill="auto"/>
            <w:vAlign w:val="center"/>
          </w:tcPr>
          <w:p w14:paraId="4556DC49" w14:textId="0A957B29" w:rsidR="00C82832" w:rsidRPr="00603221" w:rsidDel="005977E7" w:rsidRDefault="005110BE" w:rsidP="00C82832">
            <w:pPr>
              <w:autoSpaceDE w:val="0"/>
              <w:autoSpaceDN w:val="0"/>
              <w:adjustRightInd w:val="0"/>
              <w:spacing w:before="120" w:after="0"/>
              <w:rPr>
                <w:b/>
                <w:color w:val="000000"/>
                <w:highlight w:val="yellow"/>
              </w:rPr>
            </w:pPr>
            <w:r w:rsidRPr="00464B12">
              <w:rPr>
                <w:b/>
              </w:rPr>
              <w:t>09-10-2023</w:t>
            </w:r>
          </w:p>
        </w:tc>
      </w:tr>
      <w:tr w:rsidR="00C82832" w:rsidRPr="003C0732" w:rsidDel="005977E7" w14:paraId="56137155" w14:textId="77777777" w:rsidTr="00AE28D7">
        <w:tc>
          <w:tcPr>
            <w:tcW w:w="7332" w:type="dxa"/>
            <w:gridSpan w:val="2"/>
            <w:tcBorders>
              <w:bottom w:val="single" w:sz="4" w:space="0" w:color="auto"/>
            </w:tcBorders>
            <w:shd w:val="clear" w:color="auto" w:fill="auto"/>
            <w:vAlign w:val="bottom"/>
          </w:tcPr>
          <w:p w14:paraId="4DD3612B"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proofErr w:type="spellStart"/>
            <w:r w:rsidRPr="00834763">
              <w:rPr>
                <w:b/>
                <w:color w:val="000000"/>
              </w:rPr>
              <w:t>ktpae</w:t>
            </w:r>
            <w:proofErr w:type="spellEnd"/>
            <w:r w:rsidRPr="00834763">
              <w:rPr>
                <w:b/>
                <w:color w:val="000000"/>
                <w:lang w:val="el-GR"/>
              </w:rPr>
              <w:t>.</w:t>
            </w:r>
            <w:r w:rsidRPr="00834763">
              <w:rPr>
                <w:b/>
                <w:color w:val="000000"/>
              </w:rPr>
              <w:t>gr</w:t>
            </w:r>
          </w:p>
        </w:tc>
        <w:tc>
          <w:tcPr>
            <w:tcW w:w="2296" w:type="dxa"/>
            <w:shd w:val="clear" w:color="auto" w:fill="auto"/>
            <w:vAlign w:val="center"/>
          </w:tcPr>
          <w:p w14:paraId="4143835E" w14:textId="3AC0D1F1" w:rsidR="00C82832" w:rsidRPr="00603221" w:rsidRDefault="005110BE" w:rsidP="00C82832">
            <w:pPr>
              <w:autoSpaceDE w:val="0"/>
              <w:autoSpaceDN w:val="0"/>
              <w:adjustRightInd w:val="0"/>
              <w:spacing w:before="120" w:after="0"/>
              <w:rPr>
                <w:b/>
                <w:highlight w:val="magenta"/>
                <w:lang w:val="el-GR"/>
              </w:rPr>
            </w:pPr>
            <w:r w:rsidRPr="00464B12">
              <w:rPr>
                <w:b/>
              </w:rPr>
              <w:t>09-10-2023</w:t>
            </w:r>
          </w:p>
        </w:tc>
      </w:tr>
    </w:tbl>
    <w:p w14:paraId="6F8FBAE8" w14:textId="77777777" w:rsidR="003C0732" w:rsidRDefault="003C0732" w:rsidP="00C82832"/>
    <w:p w14:paraId="78023D74" w14:textId="77777777" w:rsidR="00C82832" w:rsidRDefault="00C82832" w:rsidP="00C82832"/>
    <w:p w14:paraId="42B2A10B" w14:textId="77777777" w:rsidR="00C82832" w:rsidRDefault="00C82832" w:rsidP="00C82832"/>
    <w:p w14:paraId="59D8F052" w14:textId="053E6AB6" w:rsidR="00C82832" w:rsidRDefault="00C82832" w:rsidP="00C82832"/>
    <w:p w14:paraId="4690833C" w14:textId="05706BFD" w:rsidR="00BE0328" w:rsidRPr="0031449B" w:rsidRDefault="00BE0328" w:rsidP="00C82832">
      <w:pPr>
        <w:rPr>
          <w:b/>
          <w:bCs/>
          <w:lang w:val="el-GR"/>
        </w:rPr>
      </w:pPr>
    </w:p>
    <w:p w14:paraId="0E30C995" w14:textId="539B4D34" w:rsidR="00BE0328" w:rsidRPr="0031449B" w:rsidRDefault="00BE0328" w:rsidP="00C82832">
      <w:pPr>
        <w:rPr>
          <w:lang w:val="el-GR"/>
        </w:rPr>
      </w:pPr>
    </w:p>
    <w:p w14:paraId="01B212CA" w14:textId="71905990" w:rsidR="000B6F4E" w:rsidRDefault="000B6F4E" w:rsidP="00C82832"/>
    <w:p w14:paraId="7D7F8C2C" w14:textId="1B79DE2E"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1" w:name="_Toc375058496"/>
      <w:bookmarkStart w:id="2" w:name="_Toc418166314"/>
      <w:bookmarkStart w:id="3" w:name="_Toc97194254"/>
      <w:bookmarkStart w:id="4" w:name="_Toc97194401"/>
      <w:r w:rsidRPr="00FE037B">
        <w:rPr>
          <w:rFonts w:ascii="Tahoma" w:hAnsi="Tahoma" w:cs="Tahoma"/>
          <w:sz w:val="22"/>
          <w:szCs w:val="22"/>
        </w:rPr>
        <w:lastRenderedPageBreak/>
        <w:t>ΓΕΝΙΚΕΣ ΠΛΗΡΟΦΟΡΙΕΣ</w:t>
      </w:r>
      <w:bookmarkEnd w:id="1"/>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5" w:name="_Toc375058497"/>
            <w:bookmarkStart w:id="6" w:name="_Toc418166315"/>
            <w:bookmarkStart w:id="7" w:name="_Toc97194255"/>
            <w:bookmarkStart w:id="8" w:name="_Toc97194402"/>
            <w:r w:rsidRPr="00A81D32">
              <w:rPr>
                <w:b/>
                <w:bCs/>
                <w:lang w:val="el-GR"/>
              </w:rPr>
              <w:t>Συνοπτικά στοιχεία Έργου</w:t>
            </w:r>
            <w:bookmarkEnd w:id="5"/>
            <w:bookmarkEnd w:id="6"/>
            <w:bookmarkEnd w:id="7"/>
            <w:bookmarkEnd w:id="8"/>
          </w:p>
        </w:tc>
      </w:tr>
      <w:tr w:rsidR="0024279E" w:rsidRPr="00747D5B" w14:paraId="1C99A434" w14:textId="77777777" w:rsidTr="0031590C">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32B66125" w:rsidR="0024279E" w:rsidRPr="00337D8E" w:rsidRDefault="00D75D93" w:rsidP="00337D8E">
            <w:pPr>
              <w:pStyle w:val="TabletextChar"/>
              <w:rPr>
                <w:rFonts w:cs="Tahoma"/>
                <w:b/>
                <w:sz w:val="22"/>
                <w:szCs w:val="22"/>
              </w:rPr>
            </w:pPr>
            <w:r w:rsidRPr="00D75D93">
              <w:rPr>
                <w:rFonts w:cs="Tahoma"/>
                <w:b/>
                <w:sz w:val="22"/>
                <w:szCs w:val="22"/>
              </w:rPr>
              <w:t>«Δράσεις Δημοσιότητας για τις ανάγκες του Προγράμματος «Υποστηρικτικά μέτρα των νέων ηλικίας δεκαοκτώ (18) και δεκαεννέα (19) ετών»(“</w:t>
            </w:r>
            <w:proofErr w:type="spellStart"/>
            <w:r w:rsidRPr="00D75D93">
              <w:rPr>
                <w:rFonts w:cs="Tahoma"/>
                <w:b/>
                <w:sz w:val="22"/>
                <w:szCs w:val="22"/>
              </w:rPr>
              <w:t>Youth</w:t>
            </w:r>
            <w:proofErr w:type="spellEnd"/>
            <w:r w:rsidRPr="00D75D93">
              <w:rPr>
                <w:rFonts w:cs="Tahoma"/>
                <w:b/>
                <w:sz w:val="22"/>
                <w:szCs w:val="22"/>
              </w:rPr>
              <w:t xml:space="preserve"> </w:t>
            </w:r>
            <w:proofErr w:type="spellStart"/>
            <w:r w:rsidRPr="00D75D93">
              <w:rPr>
                <w:rFonts w:cs="Tahoma"/>
                <w:b/>
                <w:sz w:val="22"/>
                <w:szCs w:val="22"/>
              </w:rPr>
              <w:t>Pass</w:t>
            </w:r>
            <w:proofErr w:type="spellEnd"/>
            <w:r w:rsidRPr="00D75D93">
              <w:rPr>
                <w:rFonts w:cs="Tahoma"/>
                <w:b/>
                <w:sz w:val="22"/>
                <w:szCs w:val="22"/>
              </w:rPr>
              <w:t>”)»»</w:t>
            </w:r>
          </w:p>
        </w:tc>
      </w:tr>
      <w:tr w:rsidR="0024279E" w:rsidRPr="00317788" w14:paraId="46881B27" w14:textId="77777777" w:rsidTr="0031590C">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4B24A7" w:rsidRDefault="0024279E" w:rsidP="0031590C">
            <w:pPr>
              <w:pStyle w:val="TabletextChar"/>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3B001AD1" w14:textId="77777777" w:rsidTr="0031590C">
        <w:tc>
          <w:tcPr>
            <w:tcW w:w="3708" w:type="dxa"/>
            <w:vAlign w:val="center"/>
          </w:tcPr>
          <w:p w14:paraId="6E86843A" w14:textId="77777777" w:rsidR="004B24A7" w:rsidRPr="00603221" w:rsidRDefault="004B24A7" w:rsidP="004B24A7">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53142C7B"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54746909" w14:textId="77777777" w:rsidTr="0031590C">
        <w:tc>
          <w:tcPr>
            <w:tcW w:w="3708" w:type="dxa"/>
            <w:vAlign w:val="center"/>
          </w:tcPr>
          <w:p w14:paraId="0E11A93B" w14:textId="77777777" w:rsidR="004B24A7" w:rsidRPr="00603221" w:rsidRDefault="004B24A7" w:rsidP="004B24A7">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0DD94D1D" w:rsidR="004B24A7" w:rsidRPr="004B24A7"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17DCF025" w14:textId="77777777" w:rsidTr="0031590C">
        <w:tc>
          <w:tcPr>
            <w:tcW w:w="3708" w:type="dxa"/>
            <w:vAlign w:val="center"/>
          </w:tcPr>
          <w:p w14:paraId="10EE5F74" w14:textId="77777777" w:rsidR="004B24A7" w:rsidRPr="00603221" w:rsidRDefault="004B24A7" w:rsidP="004B24A7">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3D0AF2C" w14:textId="39AFDCF5"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B86104" w14:paraId="48E5B3C2" w14:textId="77777777" w:rsidTr="0031590C">
        <w:tc>
          <w:tcPr>
            <w:tcW w:w="3708" w:type="dxa"/>
            <w:vAlign w:val="center"/>
          </w:tcPr>
          <w:p w14:paraId="11F58805" w14:textId="77777777" w:rsidR="004B24A7" w:rsidRPr="00603221" w:rsidRDefault="004B24A7" w:rsidP="004B24A7">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4A6D1DCA" w:rsidR="004B24A7" w:rsidRPr="00603221" w:rsidRDefault="004B24A7" w:rsidP="004B24A7">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E049A1" w:rsidRPr="00747D5B" w14:paraId="0793C63A" w14:textId="77777777" w:rsidTr="00C651CD">
        <w:tc>
          <w:tcPr>
            <w:tcW w:w="3708" w:type="dxa"/>
            <w:vAlign w:val="center"/>
          </w:tcPr>
          <w:p w14:paraId="2F2DF21E" w14:textId="77777777" w:rsidR="00E049A1" w:rsidRPr="00603221" w:rsidRDefault="00E049A1" w:rsidP="00E049A1">
            <w:pPr>
              <w:pStyle w:val="TabletextChar"/>
              <w:rPr>
                <w:rFonts w:cs="Tahoma"/>
                <w:b/>
                <w:sz w:val="22"/>
                <w:szCs w:val="22"/>
              </w:rPr>
            </w:pPr>
            <w:r w:rsidRPr="00603221">
              <w:rPr>
                <w:rFonts w:cs="Tahoma"/>
                <w:b/>
                <w:sz w:val="22"/>
                <w:szCs w:val="22"/>
              </w:rPr>
              <w:t>ΕΙΔΟΣ ΣΥΜΒΑΣΗΣ</w:t>
            </w:r>
          </w:p>
        </w:tc>
        <w:tc>
          <w:tcPr>
            <w:tcW w:w="6147" w:type="dxa"/>
          </w:tcPr>
          <w:p w14:paraId="1CC3773F" w14:textId="77777777" w:rsidR="00894F95" w:rsidRPr="00894F95" w:rsidRDefault="00894F95" w:rsidP="00894F95">
            <w:pPr>
              <w:suppressAutoHyphens w:val="0"/>
              <w:spacing w:after="0"/>
              <w:rPr>
                <w:lang w:val="el-GR" w:eastAsia="en-US"/>
              </w:rPr>
            </w:pPr>
            <w:r w:rsidRPr="00894F95">
              <w:rPr>
                <w:lang w:val="el-GR" w:eastAsia="en-US"/>
              </w:rPr>
              <w:t xml:space="preserve">79341000-6 Υπηρεσίες διαφήμισης </w:t>
            </w:r>
          </w:p>
          <w:p w14:paraId="11C25F97" w14:textId="77777777" w:rsidR="00894F95" w:rsidRPr="00894F95" w:rsidRDefault="00894F95" w:rsidP="00894F95">
            <w:pPr>
              <w:suppressAutoHyphens w:val="0"/>
              <w:spacing w:after="0"/>
              <w:rPr>
                <w:lang w:val="el-GR" w:eastAsia="en-US"/>
              </w:rPr>
            </w:pPr>
          </w:p>
          <w:p w14:paraId="68D9E411" w14:textId="77777777" w:rsidR="00894F95" w:rsidRPr="00894F95" w:rsidRDefault="00894F95" w:rsidP="00894F95">
            <w:pPr>
              <w:suppressAutoHyphens w:val="0"/>
              <w:spacing w:after="0"/>
              <w:rPr>
                <w:lang w:val="el-GR" w:eastAsia="en-US"/>
              </w:rPr>
            </w:pPr>
            <w:r w:rsidRPr="00894F95">
              <w:rPr>
                <w:lang w:val="el-GR" w:eastAsia="en-US"/>
              </w:rPr>
              <w:t>79341100-7 Υπηρεσίες παροχής συμβουλών σε θέματα διαφήμισης</w:t>
            </w:r>
          </w:p>
          <w:p w14:paraId="10AE3E2C" w14:textId="6886F720" w:rsidR="00E049A1" w:rsidRPr="00894F95" w:rsidRDefault="00E049A1" w:rsidP="00E049A1">
            <w:pPr>
              <w:rPr>
                <w:rFonts w:cstheme="minorHAnsi"/>
                <w:lang w:val="el-GR"/>
              </w:rPr>
            </w:pPr>
          </w:p>
        </w:tc>
      </w:tr>
      <w:tr w:rsidR="004B24A7" w:rsidRPr="00747D5B" w14:paraId="57505348" w14:textId="77777777" w:rsidTr="0031590C">
        <w:tc>
          <w:tcPr>
            <w:tcW w:w="3708" w:type="dxa"/>
            <w:vAlign w:val="center"/>
          </w:tcPr>
          <w:p w14:paraId="4B2840F0" w14:textId="77777777" w:rsidR="004B24A7" w:rsidRPr="00603221" w:rsidRDefault="004B24A7" w:rsidP="004B24A7">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CA98AF" w14:textId="14D724B4" w:rsidR="00FA1BBC" w:rsidRPr="00603221" w:rsidRDefault="004B24A7" w:rsidP="00723994">
            <w:pPr>
              <w:pStyle w:val="TabletextChar"/>
            </w:pPr>
            <w:r w:rsidRPr="00834763">
              <w:rPr>
                <w:rFonts w:cs="Tahoma"/>
                <w:sz w:val="22"/>
                <w:szCs w:val="22"/>
              </w:rPr>
              <w:t xml:space="preserve">Ηλεκτρονικός </w:t>
            </w:r>
            <w:r w:rsidRPr="00603221">
              <w:rPr>
                <w:rFonts w:cs="Tahoma"/>
                <w:sz w:val="22"/>
                <w:szCs w:val="22"/>
              </w:rPr>
              <w:t xml:space="preserve">Ανοικτός </w:t>
            </w:r>
            <w:r w:rsidR="00FA1BBC">
              <w:rPr>
                <w:rFonts w:cs="Tahoma"/>
                <w:sz w:val="22"/>
                <w:szCs w:val="22"/>
              </w:rPr>
              <w:t>Κ</w:t>
            </w:r>
            <w:r w:rsidRPr="004B24A7">
              <w:rPr>
                <w:rFonts w:cs="Tahoma"/>
                <w:sz w:val="22"/>
                <w:szCs w:val="22"/>
              </w:rPr>
              <w:t xml:space="preserve">άτω των </w:t>
            </w:r>
            <w:r w:rsidR="00FA1BBC">
              <w:rPr>
                <w:rFonts w:cs="Tahoma"/>
                <w:sz w:val="22"/>
                <w:szCs w:val="22"/>
              </w:rPr>
              <w:t>Ο</w:t>
            </w:r>
            <w:r w:rsidR="00FA1BBC" w:rsidRPr="004B24A7">
              <w:rPr>
                <w:rFonts w:cs="Tahoma"/>
                <w:sz w:val="22"/>
                <w:szCs w:val="22"/>
              </w:rPr>
              <w:t>ρίων</w:t>
            </w:r>
            <w:r w:rsidR="00FA1BBC" w:rsidRPr="00603221">
              <w:rPr>
                <w:rFonts w:cs="Tahoma"/>
                <w:sz w:val="22"/>
                <w:szCs w:val="22"/>
              </w:rPr>
              <w:t xml:space="preserve"> </w:t>
            </w:r>
            <w:r w:rsidRPr="00603221">
              <w:rPr>
                <w:rFonts w:cs="Tahoma"/>
                <w:sz w:val="22"/>
                <w:szCs w:val="22"/>
              </w:rPr>
              <w:t>Διαγωνισμός με κριτήριο ανάθεσης την πλέον συμφέρουσα από οικονομική άποψη προσφορά</w:t>
            </w:r>
            <w:r w:rsidR="00723994" w:rsidRPr="00EF0725">
              <w:rPr>
                <w:rFonts w:cs="Tahoma"/>
                <w:sz w:val="22"/>
                <w:szCs w:val="22"/>
              </w:rPr>
              <w:t xml:space="preserve"> </w:t>
            </w:r>
            <w:r w:rsidRPr="00EF0725">
              <w:rPr>
                <w:rFonts w:cs="Tahoma"/>
                <w:sz w:val="22"/>
                <w:szCs w:val="22"/>
              </w:rPr>
              <w:t xml:space="preserve">βάσει </w:t>
            </w:r>
            <w:r w:rsidR="00723994" w:rsidRPr="00EF0725">
              <w:rPr>
                <w:rFonts w:cs="Tahoma"/>
                <w:sz w:val="22"/>
                <w:szCs w:val="22"/>
              </w:rPr>
              <w:t>αποκλειστικά της</w:t>
            </w:r>
            <w:r w:rsidRPr="00EF0725">
              <w:rPr>
                <w:rFonts w:cs="Tahoma"/>
                <w:sz w:val="22"/>
                <w:szCs w:val="22"/>
              </w:rPr>
              <w:t xml:space="preserve"> τιμής</w:t>
            </w:r>
          </w:p>
        </w:tc>
      </w:tr>
      <w:tr w:rsidR="00E049A1" w:rsidRPr="00747D5B" w14:paraId="118555D2" w14:textId="77777777" w:rsidTr="00C651CD">
        <w:tc>
          <w:tcPr>
            <w:tcW w:w="3708" w:type="dxa"/>
            <w:vAlign w:val="center"/>
          </w:tcPr>
          <w:p w14:paraId="3F97C59A" w14:textId="72F43010" w:rsidR="00E049A1" w:rsidRPr="00603221" w:rsidRDefault="00E049A1" w:rsidP="00E049A1">
            <w:pPr>
              <w:pStyle w:val="TabletextChar"/>
              <w:rPr>
                <w:rFonts w:cs="Tahoma"/>
                <w:b/>
                <w:sz w:val="22"/>
                <w:szCs w:val="22"/>
              </w:rPr>
            </w:pPr>
            <w:r w:rsidRPr="00603221">
              <w:rPr>
                <w:rFonts w:cs="Tahoma"/>
                <w:b/>
                <w:sz w:val="22"/>
                <w:szCs w:val="22"/>
              </w:rPr>
              <w:t>ΕΚΤΙΜΩΜΕΝΗ ΑΞΙΑ ΣΥΜΒΑΣΗΣ</w:t>
            </w:r>
          </w:p>
        </w:tc>
        <w:tc>
          <w:tcPr>
            <w:tcW w:w="6147" w:type="dxa"/>
            <w:vAlign w:val="bottom"/>
          </w:tcPr>
          <w:p w14:paraId="08110F51" w14:textId="7BDE5645" w:rsidR="00E049A1" w:rsidRPr="00603221" w:rsidRDefault="00E049A1" w:rsidP="00E049A1">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Pr="00D86293">
              <w:rPr>
                <w:rFonts w:cs="Tahoma"/>
                <w:sz w:val="22"/>
                <w:szCs w:val="22"/>
              </w:rPr>
              <w:t>€</w:t>
            </w:r>
            <w:r w:rsidR="00D75D93" w:rsidRPr="00D75D93">
              <w:rPr>
                <w:rFonts w:cs="Tahoma"/>
                <w:sz w:val="22"/>
                <w:szCs w:val="22"/>
              </w:rPr>
              <w:t>215</w:t>
            </w:r>
            <w:r>
              <w:rPr>
                <w:rFonts w:cs="Tahoma"/>
                <w:sz w:val="22"/>
                <w:szCs w:val="22"/>
              </w:rPr>
              <w:t>.0</w:t>
            </w:r>
            <w:r w:rsidRPr="00D86293">
              <w:rPr>
                <w:rFonts w:cs="Tahoma"/>
                <w:sz w:val="22"/>
                <w:szCs w:val="22"/>
              </w:rPr>
              <w:t>00</w:t>
            </w:r>
            <w:r>
              <w:rPr>
                <w:rFonts w:cs="Tahoma"/>
                <w:sz w:val="22"/>
                <w:szCs w:val="22"/>
              </w:rPr>
              <w:t>,</w:t>
            </w:r>
            <w:r w:rsidRPr="00D86293">
              <w:rPr>
                <w:rFonts w:cs="Tahoma"/>
                <w:sz w:val="22"/>
                <w:szCs w:val="22"/>
              </w:rPr>
              <w:t xml:space="preserve">00 </w:t>
            </w:r>
            <w:r>
              <w:rPr>
                <w:rFonts w:cs="Tahoma"/>
                <w:sz w:val="22"/>
                <w:szCs w:val="22"/>
              </w:rPr>
              <w:t>μ</w:t>
            </w:r>
            <w:r w:rsidRPr="00603221">
              <w:rPr>
                <w:rFonts w:cs="Tahoma"/>
                <w:sz w:val="22"/>
                <w:szCs w:val="22"/>
              </w:rPr>
              <w:t>η</w:t>
            </w:r>
            <w:r>
              <w:rPr>
                <w:rFonts w:cs="Tahoma"/>
                <w:sz w:val="22"/>
                <w:szCs w:val="22"/>
              </w:rPr>
              <w:t xml:space="preserve"> Π</w:t>
            </w:r>
            <w:r w:rsidRPr="00603221">
              <w:rPr>
                <w:rFonts w:cs="Tahoma"/>
                <w:sz w:val="22"/>
                <w:szCs w:val="22"/>
              </w:rPr>
              <w:t xml:space="preserve">εριλαμβανομένου ΦΠΑ, προϋπολογισμός με ΦΠΑ: </w:t>
            </w:r>
            <w:r w:rsidRPr="00D86293">
              <w:rPr>
                <w:rFonts w:cs="Tahoma"/>
                <w:sz w:val="22"/>
                <w:szCs w:val="22"/>
              </w:rPr>
              <w:t>€2</w:t>
            </w:r>
            <w:r w:rsidR="00D75D93" w:rsidRPr="00D75D93">
              <w:rPr>
                <w:rFonts w:cs="Tahoma"/>
                <w:sz w:val="22"/>
                <w:szCs w:val="22"/>
              </w:rPr>
              <w:t>66</w:t>
            </w:r>
            <w:r>
              <w:rPr>
                <w:rFonts w:cs="Tahoma"/>
                <w:sz w:val="22"/>
                <w:szCs w:val="22"/>
              </w:rPr>
              <w:t>.</w:t>
            </w:r>
            <w:r w:rsidR="00337D8E">
              <w:rPr>
                <w:rFonts w:cs="Tahoma"/>
                <w:sz w:val="22"/>
                <w:szCs w:val="22"/>
              </w:rPr>
              <w:t>60</w:t>
            </w:r>
            <w:r>
              <w:rPr>
                <w:rFonts w:cs="Tahoma"/>
                <w:sz w:val="22"/>
                <w:szCs w:val="22"/>
              </w:rPr>
              <w:t>0,</w:t>
            </w:r>
            <w:r w:rsidRPr="00D86293">
              <w:rPr>
                <w:rFonts w:cs="Tahoma"/>
                <w:sz w:val="22"/>
                <w:szCs w:val="22"/>
              </w:rPr>
              <w:t>00</w:t>
            </w:r>
            <w:r w:rsidRPr="00BC485D">
              <w:rPr>
                <w:rFonts w:cs="Tahoma"/>
                <w:sz w:val="22"/>
                <w:szCs w:val="22"/>
              </w:rPr>
              <w:t xml:space="preserve">, ΦΠΑ 24% </w:t>
            </w:r>
            <w:r w:rsidR="006D17B0" w:rsidRPr="006D17B0">
              <w:rPr>
                <w:rFonts w:cs="Tahoma"/>
                <w:sz w:val="22"/>
                <w:szCs w:val="22"/>
              </w:rPr>
              <w:t>€</w:t>
            </w:r>
            <w:r w:rsidR="00D75D93" w:rsidRPr="00D75D93">
              <w:rPr>
                <w:rFonts w:cs="Tahoma"/>
                <w:sz w:val="22"/>
                <w:szCs w:val="22"/>
              </w:rPr>
              <w:t>51</w:t>
            </w:r>
            <w:r>
              <w:rPr>
                <w:rFonts w:cs="Tahoma"/>
                <w:sz w:val="22"/>
                <w:szCs w:val="22"/>
              </w:rPr>
              <w:t>.</w:t>
            </w:r>
            <w:r w:rsidR="00337D8E">
              <w:rPr>
                <w:rFonts w:cs="Tahoma"/>
                <w:sz w:val="22"/>
                <w:szCs w:val="22"/>
              </w:rPr>
              <w:t>600</w:t>
            </w:r>
            <w:r>
              <w:rPr>
                <w:rFonts w:cs="Tahoma"/>
                <w:sz w:val="22"/>
                <w:szCs w:val="22"/>
              </w:rPr>
              <w:t>,</w:t>
            </w:r>
            <w:r w:rsidRPr="00D86293">
              <w:rPr>
                <w:rFonts w:cs="Tahoma"/>
                <w:sz w:val="22"/>
                <w:szCs w:val="22"/>
              </w:rPr>
              <w:t>00</w:t>
            </w:r>
          </w:p>
        </w:tc>
      </w:tr>
      <w:tr w:rsidR="004B24A7" w:rsidRPr="00747D5B" w14:paraId="38877388" w14:textId="77777777" w:rsidTr="0031590C">
        <w:tc>
          <w:tcPr>
            <w:tcW w:w="3708" w:type="dxa"/>
            <w:vAlign w:val="center"/>
          </w:tcPr>
          <w:p w14:paraId="433A0B87" w14:textId="77777777" w:rsidR="004B24A7" w:rsidRPr="00603221" w:rsidRDefault="004B24A7" w:rsidP="004B24A7">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24D91F03" w14:textId="08F8B0B0" w:rsidR="004B24A7" w:rsidRPr="00A9450D" w:rsidRDefault="00092F07" w:rsidP="00092F07">
            <w:pPr>
              <w:pStyle w:val="normalwithoutspacing"/>
            </w:pPr>
            <w:r w:rsidRPr="00A9450D">
              <w:t>Η δαπάνη επιχορηγείται από τακτικό προϋπολογισμό του Υπουργείου Ψηφιακής Διακυβέρνησης, κατόπιν ενίσχυσης των σχετικών πιστώσεων του Υπουργείου Ψηφιακής Διακυβέρνησης από τις πιστώσεις του Ειδικού Φορέα 1023711-0000000 (Γενικές Κρατικές Δαπάνες) του Υπουργείου Οικονομικών.</w:t>
            </w:r>
          </w:p>
        </w:tc>
      </w:tr>
      <w:tr w:rsidR="004B24A7" w:rsidRPr="00DF02B0" w14:paraId="40743E67" w14:textId="77777777" w:rsidTr="0031590C">
        <w:tc>
          <w:tcPr>
            <w:tcW w:w="3708" w:type="dxa"/>
            <w:vAlign w:val="center"/>
          </w:tcPr>
          <w:p w14:paraId="3F680026" w14:textId="77777777" w:rsidR="004B24A7" w:rsidRPr="00603221" w:rsidDel="00CD2F0B" w:rsidRDefault="004B24A7" w:rsidP="004B24A7">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4C95C301" w:rsidR="004B24A7" w:rsidRPr="00A00118" w:rsidRDefault="004B24A7" w:rsidP="004B24A7">
            <w:pPr>
              <w:rPr>
                <w:lang w:val="el-GR"/>
              </w:rPr>
            </w:pPr>
            <w:r w:rsidRPr="00A00118">
              <w:rPr>
                <w:lang w:val="el-GR"/>
              </w:rPr>
              <w:t xml:space="preserve"> </w:t>
            </w:r>
            <w:r w:rsidR="00557BBB">
              <w:rPr>
                <w:lang w:val="el-GR"/>
              </w:rPr>
              <w:t>Δεκατρείς</w:t>
            </w:r>
            <w:r w:rsidR="00557BBB" w:rsidRPr="00A00118">
              <w:rPr>
                <w:lang w:val="el-GR"/>
              </w:rPr>
              <w:t xml:space="preserve"> </w:t>
            </w:r>
            <w:r w:rsidR="00A00118" w:rsidRPr="00A00118">
              <w:rPr>
                <w:lang w:val="el-GR"/>
              </w:rPr>
              <w:t>(</w:t>
            </w:r>
            <w:r w:rsidR="00557BBB">
              <w:rPr>
                <w:lang w:val="el-GR"/>
              </w:rPr>
              <w:t>13</w:t>
            </w:r>
            <w:r w:rsidR="00A00118" w:rsidRPr="00A00118">
              <w:rPr>
                <w:lang w:val="el-GR"/>
              </w:rPr>
              <w:t xml:space="preserve">) </w:t>
            </w:r>
            <w:r w:rsidRPr="00A00118">
              <w:rPr>
                <w:lang w:val="el-GR"/>
              </w:rPr>
              <w:t xml:space="preserve">μήνες </w:t>
            </w:r>
          </w:p>
        </w:tc>
      </w:tr>
      <w:tr w:rsidR="004B24A7" w:rsidRPr="00DF02B0" w14:paraId="0CEEFBF4" w14:textId="77777777" w:rsidTr="0031590C">
        <w:tc>
          <w:tcPr>
            <w:tcW w:w="3708" w:type="dxa"/>
            <w:vAlign w:val="center"/>
          </w:tcPr>
          <w:p w14:paraId="468AB927" w14:textId="77777777" w:rsidR="004B24A7" w:rsidRPr="00603221" w:rsidRDefault="004B24A7" w:rsidP="004B24A7">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1C3A0A09" w:rsidR="004B24A7" w:rsidRPr="00C82832" w:rsidRDefault="00685B92" w:rsidP="004B24A7">
            <w:pPr>
              <w:pStyle w:val="TabletextChar"/>
              <w:rPr>
                <w:rFonts w:cs="Tahoma"/>
                <w:b/>
                <w:sz w:val="22"/>
                <w:szCs w:val="24"/>
              </w:rPr>
            </w:pPr>
            <w:r w:rsidRPr="00464B12">
              <w:rPr>
                <w:rFonts w:cs="Tahoma"/>
                <w:b/>
                <w:sz w:val="22"/>
                <w:szCs w:val="22"/>
              </w:rPr>
              <w:t>09-10-2023</w:t>
            </w:r>
          </w:p>
        </w:tc>
      </w:tr>
      <w:tr w:rsidR="004B24A7" w:rsidRPr="00DF02B0" w14:paraId="4F1733B5" w14:textId="77777777" w:rsidTr="0031590C">
        <w:tc>
          <w:tcPr>
            <w:tcW w:w="3708" w:type="dxa"/>
            <w:vAlign w:val="center"/>
          </w:tcPr>
          <w:p w14:paraId="47446C13" w14:textId="77777777" w:rsidR="004B24A7" w:rsidRPr="00603221" w:rsidRDefault="004B24A7" w:rsidP="004B24A7">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0ABAD6B7" w:rsidR="004B24A7" w:rsidRPr="00C82832" w:rsidRDefault="004B0E2A" w:rsidP="004B24A7">
            <w:pPr>
              <w:pStyle w:val="TabletextChar"/>
              <w:rPr>
                <w:rFonts w:cs="Tahoma"/>
                <w:b/>
                <w:sz w:val="22"/>
                <w:szCs w:val="24"/>
              </w:rPr>
            </w:pPr>
            <w:r>
              <w:rPr>
                <w:rFonts w:cs="Tahoma"/>
                <w:b/>
                <w:sz w:val="22"/>
                <w:szCs w:val="22"/>
                <w:lang w:val="en-US"/>
              </w:rPr>
              <w:t>17</w:t>
            </w:r>
            <w:r w:rsidR="00685B92" w:rsidRPr="00464B12">
              <w:rPr>
                <w:rFonts w:cs="Tahoma"/>
                <w:b/>
                <w:sz w:val="22"/>
                <w:szCs w:val="22"/>
              </w:rPr>
              <w:t>-10-2023</w:t>
            </w:r>
          </w:p>
        </w:tc>
      </w:tr>
      <w:tr w:rsidR="004B24A7" w:rsidRPr="00D4573F" w14:paraId="631BFE92" w14:textId="77777777" w:rsidTr="0031590C">
        <w:tc>
          <w:tcPr>
            <w:tcW w:w="3708" w:type="dxa"/>
            <w:vAlign w:val="center"/>
          </w:tcPr>
          <w:p w14:paraId="48277820" w14:textId="77777777" w:rsidR="004B24A7" w:rsidRPr="00603221" w:rsidRDefault="004B24A7" w:rsidP="004B24A7">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D384782" w14:textId="05F68DA9" w:rsidR="004B24A7" w:rsidRPr="00A406A5" w:rsidRDefault="005110BE" w:rsidP="004B24A7">
            <w:pPr>
              <w:pStyle w:val="TabletextChar"/>
              <w:rPr>
                <w:rFonts w:cs="Tahoma"/>
                <w:b/>
                <w:color w:val="000000"/>
                <w:sz w:val="22"/>
                <w:szCs w:val="22"/>
                <w:highlight w:val="magenta"/>
              </w:rPr>
            </w:pPr>
            <w:r w:rsidRPr="00464B12">
              <w:rPr>
                <w:rFonts w:cs="Tahoma"/>
                <w:b/>
                <w:sz w:val="22"/>
                <w:szCs w:val="22"/>
              </w:rPr>
              <w:t>09-10-2023</w:t>
            </w:r>
          </w:p>
        </w:tc>
      </w:tr>
      <w:tr w:rsidR="004B24A7" w:rsidRPr="00D4573F" w14:paraId="368A194C" w14:textId="77777777" w:rsidTr="00603221">
        <w:tc>
          <w:tcPr>
            <w:tcW w:w="3708" w:type="dxa"/>
            <w:vAlign w:val="center"/>
          </w:tcPr>
          <w:p w14:paraId="440217A8" w14:textId="77777777" w:rsidR="004B24A7" w:rsidRPr="00603221" w:rsidRDefault="004B24A7" w:rsidP="004B24A7">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F526219" w14:textId="220870E7" w:rsidR="004B24A7" w:rsidRPr="00433D32" w:rsidRDefault="00685B92" w:rsidP="004B24A7">
            <w:pPr>
              <w:autoSpaceDE w:val="0"/>
              <w:autoSpaceDN w:val="0"/>
              <w:adjustRightInd w:val="0"/>
              <w:spacing w:after="0" w:line="276" w:lineRule="auto"/>
              <w:jc w:val="left"/>
              <w:rPr>
                <w:lang w:val="el-GR"/>
              </w:rPr>
            </w:pPr>
            <w:r w:rsidRPr="0082452B">
              <w:rPr>
                <w:b/>
                <w:lang w:val="el-GR" w:eastAsia="en-US"/>
              </w:rPr>
              <w:t>25-10-2023</w:t>
            </w:r>
            <w:r w:rsidRPr="00E95770">
              <w:rPr>
                <w:b/>
                <w:lang w:val="el-GR"/>
              </w:rPr>
              <w:t xml:space="preserve"> </w:t>
            </w:r>
            <w:r w:rsidRPr="00A406A5">
              <w:rPr>
                <w:color w:val="000000"/>
                <w:lang w:val="el-GR"/>
              </w:rPr>
              <w:t>ημέρα</w:t>
            </w:r>
            <w:r w:rsidRPr="00E95770">
              <w:rPr>
                <w:color w:val="000000"/>
                <w:lang w:val="el-GR"/>
              </w:rPr>
              <w:t xml:space="preserve"> </w:t>
            </w:r>
            <w:r w:rsidRPr="00E95770">
              <w:rPr>
                <w:b/>
                <w:bCs/>
                <w:color w:val="000000"/>
                <w:lang w:val="el-GR"/>
              </w:rPr>
              <w:t>Τετάρτη</w:t>
            </w:r>
            <w:r>
              <w:rPr>
                <w:color w:val="000000"/>
                <w:lang w:val="el-GR"/>
              </w:rPr>
              <w:t xml:space="preserve"> </w:t>
            </w:r>
            <w:r w:rsidRPr="00A406A5">
              <w:rPr>
                <w:color w:val="000000"/>
                <w:lang w:val="el-GR"/>
              </w:rPr>
              <w:t xml:space="preserve">ώρα </w:t>
            </w:r>
            <w:r w:rsidRPr="00B718A8">
              <w:rPr>
                <w:b/>
                <w:lang w:val="el-GR" w:eastAsia="en-US"/>
              </w:rPr>
              <w:t>1</w:t>
            </w:r>
            <w:r>
              <w:rPr>
                <w:b/>
                <w:lang w:val="en-US" w:eastAsia="en-US"/>
              </w:rPr>
              <w:t>4</w:t>
            </w:r>
            <w:r w:rsidRPr="00B718A8">
              <w:rPr>
                <w:b/>
                <w:lang w:val="el-GR" w:eastAsia="en-US"/>
              </w:rPr>
              <w:t>:00</w:t>
            </w:r>
          </w:p>
        </w:tc>
      </w:tr>
      <w:tr w:rsidR="004B24A7" w:rsidRPr="00747D5B" w14:paraId="64305677" w14:textId="77777777" w:rsidTr="0031590C">
        <w:tc>
          <w:tcPr>
            <w:tcW w:w="3708" w:type="dxa"/>
            <w:vAlign w:val="center"/>
          </w:tcPr>
          <w:p w14:paraId="6AF945A2" w14:textId="77777777" w:rsidR="004B24A7" w:rsidRPr="00603221" w:rsidRDefault="004B24A7" w:rsidP="004B24A7">
            <w:pPr>
              <w:pStyle w:val="TabletextChar"/>
              <w:rPr>
                <w:rFonts w:cs="Tahoma"/>
                <w:b/>
                <w:sz w:val="22"/>
                <w:szCs w:val="22"/>
              </w:rPr>
            </w:pPr>
            <w:r w:rsidRPr="00603221">
              <w:rPr>
                <w:rFonts w:cs="Tahoma"/>
                <w:b/>
                <w:sz w:val="22"/>
                <w:szCs w:val="22"/>
              </w:rPr>
              <w:lastRenderedPageBreak/>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F3974EF"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proofErr w:type="spellStart"/>
            <w:r w:rsidRPr="00603221">
              <w:rPr>
                <w:lang w:val="en-US"/>
              </w:rPr>
              <w:t>promitheus</w:t>
            </w:r>
            <w:proofErr w:type="spellEnd"/>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5A47FD1E"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4B24A7" w:rsidRPr="00603221" w:rsidRDefault="004B24A7" w:rsidP="004B24A7">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6C3FBC86" w14:textId="21F11180" w:rsidR="00FA1BBC" w:rsidRPr="00603221" w:rsidRDefault="004B24A7" w:rsidP="00FA1BBC">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4B24A7" w:rsidRPr="00DF02B0" w14:paraId="3EA623D4" w14:textId="77777777" w:rsidTr="0031590C">
        <w:tc>
          <w:tcPr>
            <w:tcW w:w="3708" w:type="dxa"/>
          </w:tcPr>
          <w:p w14:paraId="2D7201C0" w14:textId="77777777" w:rsidR="004B24A7" w:rsidRPr="00603221" w:rsidRDefault="004B24A7" w:rsidP="004B24A7">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770C98D4" w:rsidR="004B24A7" w:rsidRPr="00603221" w:rsidRDefault="00212681" w:rsidP="004B24A7">
            <w:pPr>
              <w:autoSpaceDE w:val="0"/>
              <w:autoSpaceDN w:val="0"/>
              <w:adjustRightInd w:val="0"/>
              <w:spacing w:after="0" w:line="276" w:lineRule="auto"/>
              <w:jc w:val="left"/>
              <w:rPr>
                <w:color w:val="000000"/>
              </w:rPr>
            </w:pPr>
            <w:r w:rsidRPr="00464B12">
              <w:rPr>
                <w:b/>
              </w:rPr>
              <w:t>09-10-2023</w:t>
            </w:r>
          </w:p>
        </w:tc>
      </w:tr>
      <w:tr w:rsidR="004B24A7" w:rsidRPr="00D4573F" w14:paraId="5C69C8D8" w14:textId="77777777" w:rsidTr="0031590C">
        <w:tc>
          <w:tcPr>
            <w:tcW w:w="3708" w:type="dxa"/>
            <w:vAlign w:val="center"/>
          </w:tcPr>
          <w:p w14:paraId="06B964EB" w14:textId="77777777" w:rsidR="004B24A7" w:rsidRPr="00603221" w:rsidRDefault="004B24A7" w:rsidP="004B24A7">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2DDA6B9F" w:rsidR="004B24A7" w:rsidRPr="00603221" w:rsidRDefault="00212681" w:rsidP="004B24A7">
            <w:pPr>
              <w:pStyle w:val="TabletextChar"/>
              <w:rPr>
                <w:rFonts w:cs="Tahoma"/>
                <w:sz w:val="22"/>
                <w:szCs w:val="22"/>
              </w:rPr>
            </w:pPr>
            <w:r w:rsidRPr="00AF5DF9">
              <w:rPr>
                <w:rFonts w:cs="Tahoma"/>
                <w:b/>
                <w:sz w:val="22"/>
                <w:szCs w:val="22"/>
              </w:rPr>
              <w:t>27-10-2023</w:t>
            </w:r>
            <w:r>
              <w:rPr>
                <w:rFonts w:cs="Tahoma"/>
                <w:b/>
                <w:sz w:val="22"/>
                <w:szCs w:val="22"/>
              </w:rPr>
              <w:t>, ημέρα Παρασκευή</w:t>
            </w:r>
            <w:r w:rsidRPr="00603221">
              <w:rPr>
                <w:rFonts w:cs="Tahoma"/>
                <w:b/>
                <w:sz w:val="22"/>
                <w:szCs w:val="22"/>
              </w:rPr>
              <w:t xml:space="preserve"> και ώρα </w:t>
            </w:r>
            <w:r w:rsidRPr="00AF5DF9">
              <w:rPr>
                <w:rFonts w:cs="Tahoma"/>
                <w:b/>
                <w:sz w:val="22"/>
                <w:szCs w:val="22"/>
              </w:rPr>
              <w:t>1</w:t>
            </w:r>
            <w:r>
              <w:rPr>
                <w:rFonts w:cs="Tahoma"/>
                <w:b/>
                <w:sz w:val="22"/>
                <w:szCs w:val="22"/>
                <w:lang w:val="en-US"/>
              </w:rPr>
              <w:t>4</w:t>
            </w:r>
            <w:r w:rsidRPr="00AF5DF9">
              <w:rPr>
                <w:rFonts w:cs="Tahoma"/>
                <w:b/>
                <w:sz w:val="22"/>
                <w:szCs w:val="22"/>
              </w:rPr>
              <w:t>:00</w:t>
            </w:r>
          </w:p>
        </w:tc>
      </w:tr>
    </w:tbl>
    <w:p w14:paraId="2BC039AE"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8"/>
          <w:footerReference w:type="default" r:id="rId9"/>
          <w:headerReference w:type="first" r:id="rId10"/>
          <w:footerReference w:type="first" r:id="rId11"/>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4A732F02" w14:textId="077D58D6" w:rsidR="002C5823" w:rsidRDefault="005D6014">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44896013" w:history="1">
            <w:r w:rsidR="002C5823" w:rsidRPr="00EA3437">
              <w:rPr>
                <w:rStyle w:val="-"/>
                <w:noProof/>
                <w:lang w:val="el-GR"/>
                <w14:scene3d>
                  <w14:camera w14:prst="orthographicFront"/>
                  <w14:lightRig w14:rig="threePt" w14:dir="t">
                    <w14:rot w14:lat="0" w14:lon="0" w14:rev="0"/>
                  </w14:lightRig>
                </w14:scene3d>
              </w:rPr>
              <w:t>1.</w:t>
            </w:r>
            <w:r w:rsidR="002C5823">
              <w:rPr>
                <w:rFonts w:asciiTheme="minorHAnsi" w:eastAsiaTheme="minorEastAsia" w:hAnsiTheme="minorHAnsi" w:cstheme="minorBidi"/>
                <w:b w:val="0"/>
                <w:bCs w:val="0"/>
                <w:caps w:val="0"/>
                <w:noProof/>
                <w:kern w:val="2"/>
                <w:sz w:val="22"/>
                <w:szCs w:val="22"/>
                <w:lang w:val="en-US" w:eastAsia="en-US"/>
                <w14:ligatures w14:val="standardContextual"/>
              </w:rPr>
              <w:tab/>
            </w:r>
            <w:r w:rsidR="002C5823" w:rsidRPr="00EA3437">
              <w:rPr>
                <w:rStyle w:val="-"/>
                <w:noProof/>
                <w:lang w:val="el-GR"/>
              </w:rPr>
              <w:t>ΑΝΑΘΕΤΟΥΣΑ ΑΡΧΗ ΚΑΙ ΑΝΤΙΚΕΙΜΕΝΟ ΣΥΜΒΑΣΗΣ</w:t>
            </w:r>
            <w:r w:rsidR="002C5823">
              <w:rPr>
                <w:noProof/>
                <w:webHidden/>
              </w:rPr>
              <w:tab/>
            </w:r>
            <w:r w:rsidR="002C5823">
              <w:rPr>
                <w:noProof/>
                <w:webHidden/>
              </w:rPr>
              <w:fldChar w:fldCharType="begin"/>
            </w:r>
            <w:r w:rsidR="002C5823">
              <w:rPr>
                <w:noProof/>
                <w:webHidden/>
              </w:rPr>
              <w:instrText xml:space="preserve"> PAGEREF _Toc144896013 \h </w:instrText>
            </w:r>
            <w:r w:rsidR="002C5823">
              <w:rPr>
                <w:noProof/>
                <w:webHidden/>
              </w:rPr>
            </w:r>
            <w:r w:rsidR="002C5823">
              <w:rPr>
                <w:noProof/>
                <w:webHidden/>
              </w:rPr>
              <w:fldChar w:fldCharType="separate"/>
            </w:r>
            <w:r w:rsidR="008D102A">
              <w:rPr>
                <w:noProof/>
                <w:webHidden/>
              </w:rPr>
              <w:t>6</w:t>
            </w:r>
            <w:r w:rsidR="002C5823">
              <w:rPr>
                <w:noProof/>
                <w:webHidden/>
              </w:rPr>
              <w:fldChar w:fldCharType="end"/>
            </w:r>
          </w:hyperlink>
        </w:p>
        <w:p w14:paraId="3FDF2F87" w14:textId="3BBD678A" w:rsidR="002C5823" w:rsidRDefault="00C0628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014" w:history="1">
            <w:r w:rsidR="002C5823" w:rsidRPr="00EA3437">
              <w:rPr>
                <w:rStyle w:val="-"/>
                <w:noProof/>
                <w:lang w:val="el-GR"/>
              </w:rPr>
              <w:t>1.1</w:t>
            </w:r>
            <w:r w:rsidR="002C5823">
              <w:rPr>
                <w:rFonts w:asciiTheme="minorHAnsi" w:eastAsiaTheme="minorEastAsia" w:hAnsiTheme="minorHAnsi" w:cstheme="minorBidi"/>
                <w:smallCaps w:val="0"/>
                <w:noProof/>
                <w:kern w:val="2"/>
                <w:sz w:val="22"/>
                <w:szCs w:val="22"/>
                <w:lang w:val="en-US" w:eastAsia="en-US"/>
                <w14:ligatures w14:val="standardContextual"/>
              </w:rPr>
              <w:tab/>
            </w:r>
            <w:r w:rsidR="002C5823" w:rsidRPr="00EA3437">
              <w:rPr>
                <w:rStyle w:val="-"/>
                <w:noProof/>
                <w:lang w:val="el-GR"/>
              </w:rPr>
              <w:t>Στοιχεία Αναθέτουσας Αρχής</w:t>
            </w:r>
            <w:r w:rsidR="002C5823">
              <w:rPr>
                <w:noProof/>
                <w:webHidden/>
              </w:rPr>
              <w:tab/>
            </w:r>
            <w:r w:rsidR="002C5823">
              <w:rPr>
                <w:noProof/>
                <w:webHidden/>
              </w:rPr>
              <w:fldChar w:fldCharType="begin"/>
            </w:r>
            <w:r w:rsidR="002C5823">
              <w:rPr>
                <w:noProof/>
                <w:webHidden/>
              </w:rPr>
              <w:instrText xml:space="preserve"> PAGEREF _Toc144896014 \h </w:instrText>
            </w:r>
            <w:r w:rsidR="002C5823">
              <w:rPr>
                <w:noProof/>
                <w:webHidden/>
              </w:rPr>
            </w:r>
            <w:r w:rsidR="002C5823">
              <w:rPr>
                <w:noProof/>
                <w:webHidden/>
              </w:rPr>
              <w:fldChar w:fldCharType="separate"/>
            </w:r>
            <w:r w:rsidR="008D102A">
              <w:rPr>
                <w:noProof/>
                <w:webHidden/>
              </w:rPr>
              <w:t>6</w:t>
            </w:r>
            <w:r w:rsidR="002C5823">
              <w:rPr>
                <w:noProof/>
                <w:webHidden/>
              </w:rPr>
              <w:fldChar w:fldCharType="end"/>
            </w:r>
          </w:hyperlink>
        </w:p>
        <w:p w14:paraId="702F12AD" w14:textId="036DABB0" w:rsidR="002C5823" w:rsidRDefault="00C0628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015" w:history="1">
            <w:r w:rsidR="002C5823" w:rsidRPr="00EA3437">
              <w:rPr>
                <w:rStyle w:val="-"/>
                <w:noProof/>
                <w:lang w:val="el-GR"/>
              </w:rPr>
              <w:t>1.2</w:t>
            </w:r>
            <w:r w:rsidR="002C5823">
              <w:rPr>
                <w:rFonts w:asciiTheme="minorHAnsi" w:eastAsiaTheme="minorEastAsia" w:hAnsiTheme="minorHAnsi" w:cstheme="minorBidi"/>
                <w:smallCaps w:val="0"/>
                <w:noProof/>
                <w:kern w:val="2"/>
                <w:sz w:val="22"/>
                <w:szCs w:val="22"/>
                <w:lang w:val="en-US" w:eastAsia="en-US"/>
                <w14:ligatures w14:val="standardContextual"/>
              </w:rPr>
              <w:tab/>
            </w:r>
            <w:r w:rsidR="002C5823" w:rsidRPr="00EA3437">
              <w:rPr>
                <w:rStyle w:val="-"/>
                <w:noProof/>
                <w:lang w:val="el-GR"/>
              </w:rPr>
              <w:t>Στοιχεία Διαδικασίας - Χρηματοδότηση</w:t>
            </w:r>
            <w:r w:rsidR="002C5823">
              <w:rPr>
                <w:noProof/>
                <w:webHidden/>
              </w:rPr>
              <w:tab/>
            </w:r>
            <w:r w:rsidR="002C5823">
              <w:rPr>
                <w:noProof/>
                <w:webHidden/>
              </w:rPr>
              <w:fldChar w:fldCharType="begin"/>
            </w:r>
            <w:r w:rsidR="002C5823">
              <w:rPr>
                <w:noProof/>
                <w:webHidden/>
              </w:rPr>
              <w:instrText xml:space="preserve"> PAGEREF _Toc144896015 \h </w:instrText>
            </w:r>
            <w:r w:rsidR="002C5823">
              <w:rPr>
                <w:noProof/>
                <w:webHidden/>
              </w:rPr>
            </w:r>
            <w:r w:rsidR="002C5823">
              <w:rPr>
                <w:noProof/>
                <w:webHidden/>
              </w:rPr>
              <w:fldChar w:fldCharType="separate"/>
            </w:r>
            <w:r w:rsidR="008D102A">
              <w:rPr>
                <w:noProof/>
                <w:webHidden/>
              </w:rPr>
              <w:t>6</w:t>
            </w:r>
            <w:r w:rsidR="002C5823">
              <w:rPr>
                <w:noProof/>
                <w:webHidden/>
              </w:rPr>
              <w:fldChar w:fldCharType="end"/>
            </w:r>
          </w:hyperlink>
        </w:p>
        <w:p w14:paraId="58EC5F5F" w14:textId="03A5D0BC" w:rsidR="002C5823" w:rsidRDefault="00C0628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016" w:history="1">
            <w:r w:rsidR="002C5823" w:rsidRPr="00EA3437">
              <w:rPr>
                <w:rStyle w:val="-"/>
                <w:noProof/>
                <w:lang w:val="el-GR"/>
              </w:rPr>
              <w:t>1.3</w:t>
            </w:r>
            <w:r w:rsidR="002C5823">
              <w:rPr>
                <w:rFonts w:asciiTheme="minorHAnsi" w:eastAsiaTheme="minorEastAsia" w:hAnsiTheme="minorHAnsi" w:cstheme="minorBidi"/>
                <w:smallCaps w:val="0"/>
                <w:noProof/>
                <w:kern w:val="2"/>
                <w:sz w:val="22"/>
                <w:szCs w:val="22"/>
                <w:lang w:val="en-US" w:eastAsia="en-US"/>
                <w14:ligatures w14:val="standardContextual"/>
              </w:rPr>
              <w:tab/>
            </w:r>
            <w:r w:rsidR="002C5823" w:rsidRPr="00EA3437">
              <w:rPr>
                <w:rStyle w:val="-"/>
                <w:noProof/>
                <w:lang w:val="el-GR"/>
              </w:rPr>
              <w:t>Συνοπτική Περιγραφή φυσικού και οικονομικού αντικειμένου της σύμβασης</w:t>
            </w:r>
            <w:r w:rsidR="002C5823">
              <w:rPr>
                <w:noProof/>
                <w:webHidden/>
              </w:rPr>
              <w:tab/>
            </w:r>
            <w:r w:rsidR="002C5823">
              <w:rPr>
                <w:noProof/>
                <w:webHidden/>
              </w:rPr>
              <w:fldChar w:fldCharType="begin"/>
            </w:r>
            <w:r w:rsidR="002C5823">
              <w:rPr>
                <w:noProof/>
                <w:webHidden/>
              </w:rPr>
              <w:instrText xml:space="preserve"> PAGEREF _Toc144896016 \h </w:instrText>
            </w:r>
            <w:r w:rsidR="002C5823">
              <w:rPr>
                <w:noProof/>
                <w:webHidden/>
              </w:rPr>
            </w:r>
            <w:r w:rsidR="002C5823">
              <w:rPr>
                <w:noProof/>
                <w:webHidden/>
              </w:rPr>
              <w:fldChar w:fldCharType="separate"/>
            </w:r>
            <w:r w:rsidR="008D102A">
              <w:rPr>
                <w:noProof/>
                <w:webHidden/>
              </w:rPr>
              <w:t>7</w:t>
            </w:r>
            <w:r w:rsidR="002C5823">
              <w:rPr>
                <w:noProof/>
                <w:webHidden/>
              </w:rPr>
              <w:fldChar w:fldCharType="end"/>
            </w:r>
          </w:hyperlink>
        </w:p>
        <w:p w14:paraId="7F13A855" w14:textId="00CF9CC3" w:rsidR="002C5823" w:rsidRDefault="00C0628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017" w:history="1">
            <w:r w:rsidR="002C5823" w:rsidRPr="00EA3437">
              <w:rPr>
                <w:rStyle w:val="-"/>
                <w:noProof/>
                <w:lang w:val="el-GR"/>
              </w:rPr>
              <w:t>1.4</w:t>
            </w:r>
            <w:r w:rsidR="002C5823">
              <w:rPr>
                <w:rFonts w:asciiTheme="minorHAnsi" w:eastAsiaTheme="minorEastAsia" w:hAnsiTheme="minorHAnsi" w:cstheme="minorBidi"/>
                <w:smallCaps w:val="0"/>
                <w:noProof/>
                <w:kern w:val="2"/>
                <w:sz w:val="22"/>
                <w:szCs w:val="22"/>
                <w:lang w:val="en-US" w:eastAsia="en-US"/>
                <w14:ligatures w14:val="standardContextual"/>
              </w:rPr>
              <w:tab/>
            </w:r>
            <w:r w:rsidR="002C5823" w:rsidRPr="00EA3437">
              <w:rPr>
                <w:rStyle w:val="-"/>
                <w:noProof/>
                <w:lang w:val="el-GR"/>
              </w:rPr>
              <w:t>Θεσμικό πλαίσιο</w:t>
            </w:r>
            <w:r w:rsidR="002C5823">
              <w:rPr>
                <w:noProof/>
                <w:webHidden/>
              </w:rPr>
              <w:tab/>
            </w:r>
            <w:r w:rsidR="002C5823">
              <w:rPr>
                <w:noProof/>
                <w:webHidden/>
              </w:rPr>
              <w:fldChar w:fldCharType="begin"/>
            </w:r>
            <w:r w:rsidR="002C5823">
              <w:rPr>
                <w:noProof/>
                <w:webHidden/>
              </w:rPr>
              <w:instrText xml:space="preserve"> PAGEREF _Toc144896017 \h </w:instrText>
            </w:r>
            <w:r w:rsidR="002C5823">
              <w:rPr>
                <w:noProof/>
                <w:webHidden/>
              </w:rPr>
            </w:r>
            <w:r w:rsidR="002C5823">
              <w:rPr>
                <w:noProof/>
                <w:webHidden/>
              </w:rPr>
              <w:fldChar w:fldCharType="separate"/>
            </w:r>
            <w:r w:rsidR="008D102A">
              <w:rPr>
                <w:noProof/>
                <w:webHidden/>
              </w:rPr>
              <w:t>7</w:t>
            </w:r>
            <w:r w:rsidR="002C5823">
              <w:rPr>
                <w:noProof/>
                <w:webHidden/>
              </w:rPr>
              <w:fldChar w:fldCharType="end"/>
            </w:r>
          </w:hyperlink>
        </w:p>
        <w:p w14:paraId="302DC981" w14:textId="0007A76A" w:rsidR="002C5823" w:rsidRDefault="00C0628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018" w:history="1">
            <w:r w:rsidR="002C5823" w:rsidRPr="00EA3437">
              <w:rPr>
                <w:rStyle w:val="-"/>
                <w:noProof/>
                <w:lang w:val="el-GR"/>
              </w:rPr>
              <w:t>1.5</w:t>
            </w:r>
            <w:r w:rsidR="002C5823">
              <w:rPr>
                <w:rFonts w:asciiTheme="minorHAnsi" w:eastAsiaTheme="minorEastAsia" w:hAnsiTheme="minorHAnsi" w:cstheme="minorBidi"/>
                <w:smallCaps w:val="0"/>
                <w:noProof/>
                <w:kern w:val="2"/>
                <w:sz w:val="22"/>
                <w:szCs w:val="22"/>
                <w:lang w:val="en-US" w:eastAsia="en-US"/>
                <w14:ligatures w14:val="standardContextual"/>
              </w:rPr>
              <w:tab/>
            </w:r>
            <w:r w:rsidR="002C5823" w:rsidRPr="00EA3437">
              <w:rPr>
                <w:rStyle w:val="-"/>
                <w:noProof/>
                <w:lang w:val="el-GR"/>
              </w:rPr>
              <w:t>Προθεσμία παραλαβής προσφορών και διενέργεια διαγωνισμού</w:t>
            </w:r>
            <w:r w:rsidR="002C5823">
              <w:rPr>
                <w:noProof/>
                <w:webHidden/>
              </w:rPr>
              <w:tab/>
            </w:r>
            <w:r w:rsidR="002C5823">
              <w:rPr>
                <w:noProof/>
                <w:webHidden/>
              </w:rPr>
              <w:fldChar w:fldCharType="begin"/>
            </w:r>
            <w:r w:rsidR="002C5823">
              <w:rPr>
                <w:noProof/>
                <w:webHidden/>
              </w:rPr>
              <w:instrText xml:space="preserve"> PAGEREF _Toc144896018 \h </w:instrText>
            </w:r>
            <w:r w:rsidR="002C5823">
              <w:rPr>
                <w:noProof/>
                <w:webHidden/>
              </w:rPr>
            </w:r>
            <w:r w:rsidR="002C5823">
              <w:rPr>
                <w:noProof/>
                <w:webHidden/>
              </w:rPr>
              <w:fldChar w:fldCharType="separate"/>
            </w:r>
            <w:r w:rsidR="008D102A">
              <w:rPr>
                <w:noProof/>
                <w:webHidden/>
              </w:rPr>
              <w:t>12</w:t>
            </w:r>
            <w:r w:rsidR="002C5823">
              <w:rPr>
                <w:noProof/>
                <w:webHidden/>
              </w:rPr>
              <w:fldChar w:fldCharType="end"/>
            </w:r>
          </w:hyperlink>
        </w:p>
        <w:p w14:paraId="679820D1" w14:textId="75791251" w:rsidR="002C5823" w:rsidRDefault="00C0628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019" w:history="1">
            <w:r w:rsidR="002C5823" w:rsidRPr="00EA3437">
              <w:rPr>
                <w:rStyle w:val="-"/>
                <w:noProof/>
                <w:lang w:val="el-GR"/>
              </w:rPr>
              <w:t>1.6</w:t>
            </w:r>
            <w:r w:rsidR="002C5823">
              <w:rPr>
                <w:rFonts w:asciiTheme="minorHAnsi" w:eastAsiaTheme="minorEastAsia" w:hAnsiTheme="minorHAnsi" w:cstheme="minorBidi"/>
                <w:smallCaps w:val="0"/>
                <w:noProof/>
                <w:kern w:val="2"/>
                <w:sz w:val="22"/>
                <w:szCs w:val="22"/>
                <w:lang w:val="en-US" w:eastAsia="en-US"/>
                <w14:ligatures w14:val="standardContextual"/>
              </w:rPr>
              <w:tab/>
            </w:r>
            <w:r w:rsidR="002C5823" w:rsidRPr="00EA3437">
              <w:rPr>
                <w:rStyle w:val="-"/>
                <w:noProof/>
                <w:lang w:val="el-GR"/>
              </w:rPr>
              <w:t>Δημοσιότητα</w:t>
            </w:r>
            <w:r w:rsidR="002C5823">
              <w:rPr>
                <w:noProof/>
                <w:webHidden/>
              </w:rPr>
              <w:tab/>
            </w:r>
            <w:r w:rsidR="002C5823">
              <w:rPr>
                <w:noProof/>
                <w:webHidden/>
              </w:rPr>
              <w:fldChar w:fldCharType="begin"/>
            </w:r>
            <w:r w:rsidR="002C5823">
              <w:rPr>
                <w:noProof/>
                <w:webHidden/>
              </w:rPr>
              <w:instrText xml:space="preserve"> PAGEREF _Toc144896019 \h </w:instrText>
            </w:r>
            <w:r w:rsidR="002C5823">
              <w:rPr>
                <w:noProof/>
                <w:webHidden/>
              </w:rPr>
            </w:r>
            <w:r w:rsidR="002C5823">
              <w:rPr>
                <w:noProof/>
                <w:webHidden/>
              </w:rPr>
              <w:fldChar w:fldCharType="separate"/>
            </w:r>
            <w:r w:rsidR="008D102A">
              <w:rPr>
                <w:noProof/>
                <w:webHidden/>
              </w:rPr>
              <w:t>13</w:t>
            </w:r>
            <w:r w:rsidR="002C5823">
              <w:rPr>
                <w:noProof/>
                <w:webHidden/>
              </w:rPr>
              <w:fldChar w:fldCharType="end"/>
            </w:r>
          </w:hyperlink>
        </w:p>
        <w:p w14:paraId="522FF2A7" w14:textId="38060B83" w:rsidR="002C5823" w:rsidRDefault="00C0628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020" w:history="1">
            <w:r w:rsidR="002C5823" w:rsidRPr="00EA3437">
              <w:rPr>
                <w:rStyle w:val="-"/>
                <w:noProof/>
                <w:lang w:val="el-GR"/>
              </w:rPr>
              <w:t>1.7</w:t>
            </w:r>
            <w:r w:rsidR="002C5823">
              <w:rPr>
                <w:rFonts w:asciiTheme="minorHAnsi" w:eastAsiaTheme="minorEastAsia" w:hAnsiTheme="minorHAnsi" w:cstheme="minorBidi"/>
                <w:smallCaps w:val="0"/>
                <w:noProof/>
                <w:kern w:val="2"/>
                <w:sz w:val="22"/>
                <w:szCs w:val="22"/>
                <w:lang w:val="en-US" w:eastAsia="en-US"/>
                <w14:ligatures w14:val="standardContextual"/>
              </w:rPr>
              <w:tab/>
            </w:r>
            <w:r w:rsidR="002C5823" w:rsidRPr="00EA3437">
              <w:rPr>
                <w:rStyle w:val="-"/>
                <w:noProof/>
                <w:lang w:val="el-GR"/>
              </w:rPr>
              <w:t>Αρχές εφαρμοζόμενες στη διαδικασία σύναψης</w:t>
            </w:r>
            <w:r w:rsidR="002C5823">
              <w:rPr>
                <w:noProof/>
                <w:webHidden/>
              </w:rPr>
              <w:tab/>
            </w:r>
            <w:r w:rsidR="002C5823">
              <w:rPr>
                <w:noProof/>
                <w:webHidden/>
              </w:rPr>
              <w:fldChar w:fldCharType="begin"/>
            </w:r>
            <w:r w:rsidR="002C5823">
              <w:rPr>
                <w:noProof/>
                <w:webHidden/>
              </w:rPr>
              <w:instrText xml:space="preserve"> PAGEREF _Toc144896020 \h </w:instrText>
            </w:r>
            <w:r w:rsidR="002C5823">
              <w:rPr>
                <w:noProof/>
                <w:webHidden/>
              </w:rPr>
            </w:r>
            <w:r w:rsidR="002C5823">
              <w:rPr>
                <w:noProof/>
                <w:webHidden/>
              </w:rPr>
              <w:fldChar w:fldCharType="separate"/>
            </w:r>
            <w:r w:rsidR="008D102A">
              <w:rPr>
                <w:noProof/>
                <w:webHidden/>
              </w:rPr>
              <w:t>13</w:t>
            </w:r>
            <w:r w:rsidR="002C5823">
              <w:rPr>
                <w:noProof/>
                <w:webHidden/>
              </w:rPr>
              <w:fldChar w:fldCharType="end"/>
            </w:r>
          </w:hyperlink>
        </w:p>
        <w:p w14:paraId="147CCCC2" w14:textId="709C3909" w:rsidR="002C5823" w:rsidRDefault="00C06285">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44896021" w:history="1">
            <w:r w:rsidR="002C5823" w:rsidRPr="00EA3437">
              <w:rPr>
                <w:rStyle w:val="-"/>
                <w:noProof/>
                <w14:scene3d>
                  <w14:camera w14:prst="orthographicFront"/>
                  <w14:lightRig w14:rig="threePt" w14:dir="t">
                    <w14:rot w14:lat="0" w14:lon="0" w14:rev="0"/>
                  </w14:lightRig>
                </w14:scene3d>
              </w:rPr>
              <w:t>2.</w:t>
            </w:r>
            <w:r w:rsidR="002C5823">
              <w:rPr>
                <w:rFonts w:asciiTheme="minorHAnsi" w:eastAsiaTheme="minorEastAsia" w:hAnsiTheme="minorHAnsi" w:cstheme="minorBidi"/>
                <w:b w:val="0"/>
                <w:bCs w:val="0"/>
                <w:caps w:val="0"/>
                <w:noProof/>
                <w:kern w:val="2"/>
                <w:sz w:val="22"/>
                <w:szCs w:val="22"/>
                <w:lang w:val="en-US" w:eastAsia="en-US"/>
                <w14:ligatures w14:val="standardContextual"/>
              </w:rPr>
              <w:tab/>
            </w:r>
            <w:r w:rsidR="002C5823" w:rsidRPr="00EA3437">
              <w:rPr>
                <w:rStyle w:val="-"/>
                <w:noProof/>
              </w:rPr>
              <w:t>ΓΕΝΙΚΟΙ ΚΑΙ ΕΙΔΙΚΟΙ ΟΡΟΙ ΣΥΜΜΕΤΟΧΗΣ</w:t>
            </w:r>
            <w:r w:rsidR="002C5823">
              <w:rPr>
                <w:noProof/>
                <w:webHidden/>
              </w:rPr>
              <w:tab/>
            </w:r>
            <w:r w:rsidR="002C5823">
              <w:rPr>
                <w:noProof/>
                <w:webHidden/>
              </w:rPr>
              <w:fldChar w:fldCharType="begin"/>
            </w:r>
            <w:r w:rsidR="002C5823">
              <w:rPr>
                <w:noProof/>
                <w:webHidden/>
              </w:rPr>
              <w:instrText xml:space="preserve"> PAGEREF _Toc144896021 \h </w:instrText>
            </w:r>
            <w:r w:rsidR="002C5823">
              <w:rPr>
                <w:noProof/>
                <w:webHidden/>
              </w:rPr>
            </w:r>
            <w:r w:rsidR="002C5823">
              <w:rPr>
                <w:noProof/>
                <w:webHidden/>
              </w:rPr>
              <w:fldChar w:fldCharType="separate"/>
            </w:r>
            <w:r w:rsidR="008D102A">
              <w:rPr>
                <w:noProof/>
                <w:webHidden/>
              </w:rPr>
              <w:t>14</w:t>
            </w:r>
            <w:r w:rsidR="002C5823">
              <w:rPr>
                <w:noProof/>
                <w:webHidden/>
              </w:rPr>
              <w:fldChar w:fldCharType="end"/>
            </w:r>
          </w:hyperlink>
        </w:p>
        <w:p w14:paraId="12C7EB06" w14:textId="55778A17" w:rsidR="002C5823" w:rsidRDefault="00C0628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022" w:history="1">
            <w:r w:rsidR="002C5823" w:rsidRPr="00EA3437">
              <w:rPr>
                <w:rStyle w:val="-"/>
                <w:noProof/>
                <w:lang w:val="el-GR"/>
              </w:rPr>
              <w:t>2.1</w:t>
            </w:r>
            <w:r w:rsidR="002C5823">
              <w:rPr>
                <w:rFonts w:asciiTheme="minorHAnsi" w:eastAsiaTheme="minorEastAsia" w:hAnsiTheme="minorHAnsi" w:cstheme="minorBidi"/>
                <w:smallCaps w:val="0"/>
                <w:noProof/>
                <w:kern w:val="2"/>
                <w:sz w:val="22"/>
                <w:szCs w:val="22"/>
                <w:lang w:val="en-US" w:eastAsia="en-US"/>
                <w14:ligatures w14:val="standardContextual"/>
              </w:rPr>
              <w:tab/>
            </w:r>
            <w:r w:rsidR="002C5823" w:rsidRPr="00EA3437">
              <w:rPr>
                <w:rStyle w:val="-"/>
                <w:noProof/>
                <w:lang w:val="el-GR"/>
              </w:rPr>
              <w:t>Γενικές Πληροφορίες</w:t>
            </w:r>
            <w:r w:rsidR="002C5823">
              <w:rPr>
                <w:noProof/>
                <w:webHidden/>
              </w:rPr>
              <w:tab/>
            </w:r>
            <w:r w:rsidR="002C5823">
              <w:rPr>
                <w:noProof/>
                <w:webHidden/>
              </w:rPr>
              <w:fldChar w:fldCharType="begin"/>
            </w:r>
            <w:r w:rsidR="002C5823">
              <w:rPr>
                <w:noProof/>
                <w:webHidden/>
              </w:rPr>
              <w:instrText xml:space="preserve"> PAGEREF _Toc144896022 \h </w:instrText>
            </w:r>
            <w:r w:rsidR="002C5823">
              <w:rPr>
                <w:noProof/>
                <w:webHidden/>
              </w:rPr>
            </w:r>
            <w:r w:rsidR="002C5823">
              <w:rPr>
                <w:noProof/>
                <w:webHidden/>
              </w:rPr>
              <w:fldChar w:fldCharType="separate"/>
            </w:r>
            <w:r w:rsidR="008D102A">
              <w:rPr>
                <w:noProof/>
                <w:webHidden/>
              </w:rPr>
              <w:t>14</w:t>
            </w:r>
            <w:r w:rsidR="002C5823">
              <w:rPr>
                <w:noProof/>
                <w:webHidden/>
              </w:rPr>
              <w:fldChar w:fldCharType="end"/>
            </w:r>
          </w:hyperlink>
        </w:p>
        <w:p w14:paraId="1A8FEFAB" w14:textId="2CBD6912" w:rsidR="002C5823" w:rsidRDefault="00C0628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4896023" w:history="1">
            <w:r w:rsidR="002C5823" w:rsidRPr="00EA3437">
              <w:rPr>
                <w:rStyle w:val="-"/>
                <w:noProof/>
                <w:lang w:val="el-GR"/>
              </w:rPr>
              <w:t>2.1.1</w:t>
            </w:r>
            <w:r w:rsidR="002C5823">
              <w:rPr>
                <w:rFonts w:asciiTheme="minorHAnsi" w:eastAsiaTheme="minorEastAsia" w:hAnsiTheme="minorHAnsi" w:cstheme="minorBidi"/>
                <w:i w:val="0"/>
                <w:iCs w:val="0"/>
                <w:noProof/>
                <w:kern w:val="2"/>
                <w:sz w:val="22"/>
                <w:szCs w:val="22"/>
                <w:lang w:val="en-US" w:eastAsia="en-US"/>
                <w14:ligatures w14:val="standardContextual"/>
              </w:rPr>
              <w:tab/>
            </w:r>
            <w:r w:rsidR="002C5823" w:rsidRPr="00EA3437">
              <w:rPr>
                <w:rStyle w:val="-"/>
                <w:noProof/>
                <w:lang w:val="el-GR"/>
              </w:rPr>
              <w:t>Έγγραφα της σύμβασης</w:t>
            </w:r>
            <w:r w:rsidR="002C5823">
              <w:rPr>
                <w:noProof/>
                <w:webHidden/>
              </w:rPr>
              <w:tab/>
            </w:r>
            <w:r w:rsidR="002C5823">
              <w:rPr>
                <w:noProof/>
                <w:webHidden/>
              </w:rPr>
              <w:fldChar w:fldCharType="begin"/>
            </w:r>
            <w:r w:rsidR="002C5823">
              <w:rPr>
                <w:noProof/>
                <w:webHidden/>
              </w:rPr>
              <w:instrText xml:space="preserve"> PAGEREF _Toc144896023 \h </w:instrText>
            </w:r>
            <w:r w:rsidR="002C5823">
              <w:rPr>
                <w:noProof/>
                <w:webHidden/>
              </w:rPr>
            </w:r>
            <w:r w:rsidR="002C5823">
              <w:rPr>
                <w:noProof/>
                <w:webHidden/>
              </w:rPr>
              <w:fldChar w:fldCharType="separate"/>
            </w:r>
            <w:r w:rsidR="008D102A">
              <w:rPr>
                <w:noProof/>
                <w:webHidden/>
              </w:rPr>
              <w:t>14</w:t>
            </w:r>
            <w:r w:rsidR="002C5823">
              <w:rPr>
                <w:noProof/>
                <w:webHidden/>
              </w:rPr>
              <w:fldChar w:fldCharType="end"/>
            </w:r>
          </w:hyperlink>
        </w:p>
        <w:p w14:paraId="1EEA2639" w14:textId="0AE59D83" w:rsidR="002C5823" w:rsidRDefault="00C0628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4896024" w:history="1">
            <w:r w:rsidR="002C5823" w:rsidRPr="00EA3437">
              <w:rPr>
                <w:rStyle w:val="-"/>
                <w:noProof/>
                <w:lang w:val="el-GR"/>
              </w:rPr>
              <w:t>2.1.2</w:t>
            </w:r>
            <w:r w:rsidR="002C5823">
              <w:rPr>
                <w:rFonts w:asciiTheme="minorHAnsi" w:eastAsiaTheme="minorEastAsia" w:hAnsiTheme="minorHAnsi" w:cstheme="minorBidi"/>
                <w:i w:val="0"/>
                <w:iCs w:val="0"/>
                <w:noProof/>
                <w:kern w:val="2"/>
                <w:sz w:val="22"/>
                <w:szCs w:val="22"/>
                <w:lang w:val="en-US" w:eastAsia="en-US"/>
                <w14:ligatures w14:val="standardContextual"/>
              </w:rPr>
              <w:tab/>
            </w:r>
            <w:r w:rsidR="002C5823" w:rsidRPr="00EA3437">
              <w:rPr>
                <w:rStyle w:val="-"/>
                <w:noProof/>
                <w:lang w:val="el-GR"/>
              </w:rPr>
              <w:t>Επικοινωνία – Πρόσβαση στα έγγραφα της Σύμβασης</w:t>
            </w:r>
            <w:r w:rsidR="002C5823">
              <w:rPr>
                <w:noProof/>
                <w:webHidden/>
              </w:rPr>
              <w:tab/>
            </w:r>
            <w:r w:rsidR="002C5823">
              <w:rPr>
                <w:noProof/>
                <w:webHidden/>
              </w:rPr>
              <w:fldChar w:fldCharType="begin"/>
            </w:r>
            <w:r w:rsidR="002C5823">
              <w:rPr>
                <w:noProof/>
                <w:webHidden/>
              </w:rPr>
              <w:instrText xml:space="preserve"> PAGEREF _Toc144896024 \h </w:instrText>
            </w:r>
            <w:r w:rsidR="002C5823">
              <w:rPr>
                <w:noProof/>
                <w:webHidden/>
              </w:rPr>
            </w:r>
            <w:r w:rsidR="002C5823">
              <w:rPr>
                <w:noProof/>
                <w:webHidden/>
              </w:rPr>
              <w:fldChar w:fldCharType="separate"/>
            </w:r>
            <w:r w:rsidR="008D102A">
              <w:rPr>
                <w:noProof/>
                <w:webHidden/>
              </w:rPr>
              <w:t>14</w:t>
            </w:r>
            <w:r w:rsidR="002C5823">
              <w:rPr>
                <w:noProof/>
                <w:webHidden/>
              </w:rPr>
              <w:fldChar w:fldCharType="end"/>
            </w:r>
          </w:hyperlink>
        </w:p>
        <w:p w14:paraId="17C92DE7" w14:textId="78360880" w:rsidR="002C5823" w:rsidRDefault="00C0628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4896025" w:history="1">
            <w:r w:rsidR="002C5823" w:rsidRPr="00EA3437">
              <w:rPr>
                <w:rStyle w:val="-"/>
                <w:noProof/>
                <w:lang w:val="el-GR"/>
              </w:rPr>
              <w:t>2.1.3</w:t>
            </w:r>
            <w:r w:rsidR="002C5823">
              <w:rPr>
                <w:rFonts w:asciiTheme="minorHAnsi" w:eastAsiaTheme="minorEastAsia" w:hAnsiTheme="minorHAnsi" w:cstheme="minorBidi"/>
                <w:i w:val="0"/>
                <w:iCs w:val="0"/>
                <w:noProof/>
                <w:kern w:val="2"/>
                <w:sz w:val="22"/>
                <w:szCs w:val="22"/>
                <w:lang w:val="en-US" w:eastAsia="en-US"/>
                <w14:ligatures w14:val="standardContextual"/>
              </w:rPr>
              <w:tab/>
            </w:r>
            <w:r w:rsidR="002C5823" w:rsidRPr="00EA3437">
              <w:rPr>
                <w:rStyle w:val="-"/>
                <w:noProof/>
                <w:lang w:val="el-GR"/>
              </w:rPr>
              <w:t>Παροχή Διευκρινίσεων</w:t>
            </w:r>
            <w:r w:rsidR="002C5823">
              <w:rPr>
                <w:noProof/>
                <w:webHidden/>
              </w:rPr>
              <w:tab/>
            </w:r>
            <w:r w:rsidR="002C5823">
              <w:rPr>
                <w:noProof/>
                <w:webHidden/>
              </w:rPr>
              <w:fldChar w:fldCharType="begin"/>
            </w:r>
            <w:r w:rsidR="002C5823">
              <w:rPr>
                <w:noProof/>
                <w:webHidden/>
              </w:rPr>
              <w:instrText xml:space="preserve"> PAGEREF _Toc144896025 \h </w:instrText>
            </w:r>
            <w:r w:rsidR="002C5823">
              <w:rPr>
                <w:noProof/>
                <w:webHidden/>
              </w:rPr>
            </w:r>
            <w:r w:rsidR="002C5823">
              <w:rPr>
                <w:noProof/>
                <w:webHidden/>
              </w:rPr>
              <w:fldChar w:fldCharType="separate"/>
            </w:r>
            <w:r w:rsidR="008D102A">
              <w:rPr>
                <w:noProof/>
                <w:webHidden/>
              </w:rPr>
              <w:t>14</w:t>
            </w:r>
            <w:r w:rsidR="002C5823">
              <w:rPr>
                <w:noProof/>
                <w:webHidden/>
              </w:rPr>
              <w:fldChar w:fldCharType="end"/>
            </w:r>
          </w:hyperlink>
        </w:p>
        <w:p w14:paraId="1BF2BE8D" w14:textId="7A2C12B4" w:rsidR="002C5823" w:rsidRDefault="00C0628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4896026" w:history="1">
            <w:r w:rsidR="002C5823" w:rsidRPr="00EA3437">
              <w:rPr>
                <w:rStyle w:val="-"/>
                <w:noProof/>
                <w:lang w:val="el-GR"/>
              </w:rPr>
              <w:t>2.1.4</w:t>
            </w:r>
            <w:r w:rsidR="002C5823">
              <w:rPr>
                <w:rFonts w:asciiTheme="minorHAnsi" w:eastAsiaTheme="minorEastAsia" w:hAnsiTheme="minorHAnsi" w:cstheme="minorBidi"/>
                <w:i w:val="0"/>
                <w:iCs w:val="0"/>
                <w:noProof/>
                <w:kern w:val="2"/>
                <w:sz w:val="22"/>
                <w:szCs w:val="22"/>
                <w:lang w:val="en-US" w:eastAsia="en-US"/>
                <w14:ligatures w14:val="standardContextual"/>
              </w:rPr>
              <w:tab/>
            </w:r>
            <w:r w:rsidR="002C5823" w:rsidRPr="00EA3437">
              <w:rPr>
                <w:rStyle w:val="-"/>
                <w:noProof/>
                <w:lang w:val="el-GR"/>
              </w:rPr>
              <w:t>Γλώσσα</w:t>
            </w:r>
            <w:r w:rsidR="002C5823">
              <w:rPr>
                <w:noProof/>
                <w:webHidden/>
              </w:rPr>
              <w:tab/>
            </w:r>
            <w:r w:rsidR="002C5823">
              <w:rPr>
                <w:noProof/>
                <w:webHidden/>
              </w:rPr>
              <w:fldChar w:fldCharType="begin"/>
            </w:r>
            <w:r w:rsidR="002C5823">
              <w:rPr>
                <w:noProof/>
                <w:webHidden/>
              </w:rPr>
              <w:instrText xml:space="preserve"> PAGEREF _Toc144896026 \h </w:instrText>
            </w:r>
            <w:r w:rsidR="002C5823">
              <w:rPr>
                <w:noProof/>
                <w:webHidden/>
              </w:rPr>
            </w:r>
            <w:r w:rsidR="002C5823">
              <w:rPr>
                <w:noProof/>
                <w:webHidden/>
              </w:rPr>
              <w:fldChar w:fldCharType="separate"/>
            </w:r>
            <w:r w:rsidR="008D102A">
              <w:rPr>
                <w:noProof/>
                <w:webHidden/>
              </w:rPr>
              <w:t>15</w:t>
            </w:r>
            <w:r w:rsidR="002C5823">
              <w:rPr>
                <w:noProof/>
                <w:webHidden/>
              </w:rPr>
              <w:fldChar w:fldCharType="end"/>
            </w:r>
          </w:hyperlink>
        </w:p>
        <w:p w14:paraId="4A84F393" w14:textId="4C328800" w:rsidR="002C5823" w:rsidRDefault="00C0628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4896027" w:history="1">
            <w:r w:rsidR="002C5823" w:rsidRPr="00EA3437">
              <w:rPr>
                <w:rStyle w:val="-"/>
                <w:noProof/>
                <w:lang w:val="el-GR"/>
              </w:rPr>
              <w:t>2.1.5</w:t>
            </w:r>
            <w:r w:rsidR="002C5823">
              <w:rPr>
                <w:rFonts w:asciiTheme="minorHAnsi" w:eastAsiaTheme="minorEastAsia" w:hAnsiTheme="minorHAnsi" w:cstheme="minorBidi"/>
                <w:i w:val="0"/>
                <w:iCs w:val="0"/>
                <w:noProof/>
                <w:kern w:val="2"/>
                <w:sz w:val="22"/>
                <w:szCs w:val="22"/>
                <w:lang w:val="en-US" w:eastAsia="en-US"/>
                <w14:ligatures w14:val="standardContextual"/>
              </w:rPr>
              <w:tab/>
            </w:r>
            <w:r w:rsidR="002C5823" w:rsidRPr="00EA3437">
              <w:rPr>
                <w:rStyle w:val="-"/>
                <w:noProof/>
                <w:lang w:val="el-GR"/>
              </w:rPr>
              <w:t>Εγγυήσεις</w:t>
            </w:r>
            <w:r w:rsidR="002C5823">
              <w:rPr>
                <w:noProof/>
                <w:webHidden/>
              </w:rPr>
              <w:tab/>
            </w:r>
            <w:r w:rsidR="002C5823">
              <w:rPr>
                <w:noProof/>
                <w:webHidden/>
              </w:rPr>
              <w:fldChar w:fldCharType="begin"/>
            </w:r>
            <w:r w:rsidR="002C5823">
              <w:rPr>
                <w:noProof/>
                <w:webHidden/>
              </w:rPr>
              <w:instrText xml:space="preserve"> PAGEREF _Toc144896027 \h </w:instrText>
            </w:r>
            <w:r w:rsidR="002C5823">
              <w:rPr>
                <w:noProof/>
                <w:webHidden/>
              </w:rPr>
            </w:r>
            <w:r w:rsidR="002C5823">
              <w:rPr>
                <w:noProof/>
                <w:webHidden/>
              </w:rPr>
              <w:fldChar w:fldCharType="separate"/>
            </w:r>
            <w:r w:rsidR="008D102A">
              <w:rPr>
                <w:noProof/>
                <w:webHidden/>
              </w:rPr>
              <w:t>15</w:t>
            </w:r>
            <w:r w:rsidR="002C5823">
              <w:rPr>
                <w:noProof/>
                <w:webHidden/>
              </w:rPr>
              <w:fldChar w:fldCharType="end"/>
            </w:r>
          </w:hyperlink>
        </w:p>
        <w:p w14:paraId="69812BC3" w14:textId="73A3A9EF" w:rsidR="002C5823" w:rsidRDefault="00C0628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4896028" w:history="1">
            <w:r w:rsidR="002C5823" w:rsidRPr="00EA3437">
              <w:rPr>
                <w:rStyle w:val="-"/>
                <w:noProof/>
                <w:lang w:val="el-GR"/>
              </w:rPr>
              <w:t>2.1.6</w:t>
            </w:r>
            <w:r w:rsidR="002C5823">
              <w:rPr>
                <w:rFonts w:asciiTheme="minorHAnsi" w:eastAsiaTheme="minorEastAsia" w:hAnsiTheme="minorHAnsi" w:cstheme="minorBidi"/>
                <w:i w:val="0"/>
                <w:iCs w:val="0"/>
                <w:noProof/>
                <w:kern w:val="2"/>
                <w:sz w:val="22"/>
                <w:szCs w:val="22"/>
                <w:lang w:val="en-US" w:eastAsia="en-US"/>
                <w14:ligatures w14:val="standardContextual"/>
              </w:rPr>
              <w:tab/>
            </w:r>
            <w:r w:rsidR="002C5823" w:rsidRPr="00EA3437">
              <w:rPr>
                <w:rStyle w:val="-"/>
                <w:noProof/>
                <w:lang w:val="el-GR"/>
              </w:rPr>
              <w:t>Προστασία Προσωπικών Δεδομένων</w:t>
            </w:r>
            <w:r w:rsidR="002C5823">
              <w:rPr>
                <w:noProof/>
                <w:webHidden/>
              </w:rPr>
              <w:tab/>
            </w:r>
            <w:r w:rsidR="002C5823">
              <w:rPr>
                <w:noProof/>
                <w:webHidden/>
              </w:rPr>
              <w:fldChar w:fldCharType="begin"/>
            </w:r>
            <w:r w:rsidR="002C5823">
              <w:rPr>
                <w:noProof/>
                <w:webHidden/>
              </w:rPr>
              <w:instrText xml:space="preserve"> PAGEREF _Toc144896028 \h </w:instrText>
            </w:r>
            <w:r w:rsidR="002C5823">
              <w:rPr>
                <w:noProof/>
                <w:webHidden/>
              </w:rPr>
            </w:r>
            <w:r w:rsidR="002C5823">
              <w:rPr>
                <w:noProof/>
                <w:webHidden/>
              </w:rPr>
              <w:fldChar w:fldCharType="separate"/>
            </w:r>
            <w:r w:rsidR="008D102A">
              <w:rPr>
                <w:noProof/>
                <w:webHidden/>
              </w:rPr>
              <w:t>16</w:t>
            </w:r>
            <w:r w:rsidR="002C5823">
              <w:rPr>
                <w:noProof/>
                <w:webHidden/>
              </w:rPr>
              <w:fldChar w:fldCharType="end"/>
            </w:r>
          </w:hyperlink>
        </w:p>
        <w:p w14:paraId="1B78BE1F" w14:textId="71455A03" w:rsidR="002C5823" w:rsidRDefault="00C0628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029" w:history="1">
            <w:r w:rsidR="002C5823" w:rsidRPr="00EA3437">
              <w:rPr>
                <w:rStyle w:val="-"/>
                <w:noProof/>
                <w:lang w:val="el-GR"/>
              </w:rPr>
              <w:t>2.2</w:t>
            </w:r>
            <w:r w:rsidR="002C5823">
              <w:rPr>
                <w:rFonts w:asciiTheme="minorHAnsi" w:eastAsiaTheme="minorEastAsia" w:hAnsiTheme="minorHAnsi" w:cstheme="minorBidi"/>
                <w:smallCaps w:val="0"/>
                <w:noProof/>
                <w:kern w:val="2"/>
                <w:sz w:val="22"/>
                <w:szCs w:val="22"/>
                <w:lang w:val="en-US" w:eastAsia="en-US"/>
                <w14:ligatures w14:val="standardContextual"/>
              </w:rPr>
              <w:tab/>
            </w:r>
            <w:r w:rsidR="002C5823" w:rsidRPr="00EA3437">
              <w:rPr>
                <w:rStyle w:val="-"/>
                <w:noProof/>
                <w:lang w:val="el-GR"/>
              </w:rPr>
              <w:t>Δικαίωμα Συμμετοχής - Κριτήρια Ποιοτικής Επιλογής</w:t>
            </w:r>
            <w:r w:rsidR="002C5823">
              <w:rPr>
                <w:noProof/>
                <w:webHidden/>
              </w:rPr>
              <w:tab/>
            </w:r>
            <w:r w:rsidR="002C5823">
              <w:rPr>
                <w:noProof/>
                <w:webHidden/>
              </w:rPr>
              <w:fldChar w:fldCharType="begin"/>
            </w:r>
            <w:r w:rsidR="002C5823">
              <w:rPr>
                <w:noProof/>
                <w:webHidden/>
              </w:rPr>
              <w:instrText xml:space="preserve"> PAGEREF _Toc144896029 \h </w:instrText>
            </w:r>
            <w:r w:rsidR="002C5823">
              <w:rPr>
                <w:noProof/>
                <w:webHidden/>
              </w:rPr>
            </w:r>
            <w:r w:rsidR="002C5823">
              <w:rPr>
                <w:noProof/>
                <w:webHidden/>
              </w:rPr>
              <w:fldChar w:fldCharType="separate"/>
            </w:r>
            <w:r w:rsidR="008D102A">
              <w:rPr>
                <w:noProof/>
                <w:webHidden/>
              </w:rPr>
              <w:t>17</w:t>
            </w:r>
            <w:r w:rsidR="002C5823">
              <w:rPr>
                <w:noProof/>
                <w:webHidden/>
              </w:rPr>
              <w:fldChar w:fldCharType="end"/>
            </w:r>
          </w:hyperlink>
        </w:p>
        <w:p w14:paraId="02225C6B" w14:textId="37E11556" w:rsidR="002C5823" w:rsidRDefault="00C0628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4896030" w:history="1">
            <w:r w:rsidR="002C5823" w:rsidRPr="00EA3437">
              <w:rPr>
                <w:rStyle w:val="-"/>
                <w:noProof/>
                <w:lang w:val="el-GR"/>
              </w:rPr>
              <w:t>2.2.1</w:t>
            </w:r>
            <w:r w:rsidR="002C5823">
              <w:rPr>
                <w:rFonts w:asciiTheme="minorHAnsi" w:eastAsiaTheme="minorEastAsia" w:hAnsiTheme="minorHAnsi" w:cstheme="minorBidi"/>
                <w:i w:val="0"/>
                <w:iCs w:val="0"/>
                <w:noProof/>
                <w:kern w:val="2"/>
                <w:sz w:val="22"/>
                <w:szCs w:val="22"/>
                <w:lang w:val="en-US" w:eastAsia="en-US"/>
                <w14:ligatures w14:val="standardContextual"/>
              </w:rPr>
              <w:tab/>
            </w:r>
            <w:r w:rsidR="002C5823" w:rsidRPr="00EA3437">
              <w:rPr>
                <w:rStyle w:val="-"/>
                <w:noProof/>
                <w:lang w:val="el-GR"/>
              </w:rPr>
              <w:t>Δικαιούμενοι συμμετοχής</w:t>
            </w:r>
            <w:r w:rsidR="002C5823">
              <w:rPr>
                <w:noProof/>
                <w:webHidden/>
              </w:rPr>
              <w:tab/>
            </w:r>
            <w:r w:rsidR="002C5823">
              <w:rPr>
                <w:noProof/>
                <w:webHidden/>
              </w:rPr>
              <w:fldChar w:fldCharType="begin"/>
            </w:r>
            <w:r w:rsidR="002C5823">
              <w:rPr>
                <w:noProof/>
                <w:webHidden/>
              </w:rPr>
              <w:instrText xml:space="preserve"> PAGEREF _Toc144896030 \h </w:instrText>
            </w:r>
            <w:r w:rsidR="002C5823">
              <w:rPr>
                <w:noProof/>
                <w:webHidden/>
              </w:rPr>
            </w:r>
            <w:r w:rsidR="002C5823">
              <w:rPr>
                <w:noProof/>
                <w:webHidden/>
              </w:rPr>
              <w:fldChar w:fldCharType="separate"/>
            </w:r>
            <w:r w:rsidR="008D102A">
              <w:rPr>
                <w:noProof/>
                <w:webHidden/>
              </w:rPr>
              <w:t>17</w:t>
            </w:r>
            <w:r w:rsidR="002C5823">
              <w:rPr>
                <w:noProof/>
                <w:webHidden/>
              </w:rPr>
              <w:fldChar w:fldCharType="end"/>
            </w:r>
          </w:hyperlink>
        </w:p>
        <w:p w14:paraId="7B402E56" w14:textId="797362AC" w:rsidR="002C5823" w:rsidRDefault="00C0628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4896031" w:history="1">
            <w:r w:rsidR="002C5823" w:rsidRPr="00EA3437">
              <w:rPr>
                <w:rStyle w:val="-"/>
                <w:noProof/>
                <w:lang w:val="el-GR"/>
              </w:rPr>
              <w:t>2.2.2</w:t>
            </w:r>
            <w:r w:rsidR="002C5823">
              <w:rPr>
                <w:rFonts w:asciiTheme="minorHAnsi" w:eastAsiaTheme="minorEastAsia" w:hAnsiTheme="minorHAnsi" w:cstheme="minorBidi"/>
                <w:i w:val="0"/>
                <w:iCs w:val="0"/>
                <w:noProof/>
                <w:kern w:val="2"/>
                <w:sz w:val="22"/>
                <w:szCs w:val="22"/>
                <w:lang w:val="en-US" w:eastAsia="en-US"/>
                <w14:ligatures w14:val="standardContextual"/>
              </w:rPr>
              <w:tab/>
            </w:r>
            <w:r w:rsidR="002C5823" w:rsidRPr="00EA3437">
              <w:rPr>
                <w:rStyle w:val="-"/>
                <w:noProof/>
                <w:lang w:val="el-GR"/>
              </w:rPr>
              <w:t>Εγγύηση συμμετοχής</w:t>
            </w:r>
            <w:r w:rsidR="002C5823">
              <w:rPr>
                <w:noProof/>
                <w:webHidden/>
              </w:rPr>
              <w:tab/>
            </w:r>
            <w:r w:rsidR="002C5823">
              <w:rPr>
                <w:noProof/>
                <w:webHidden/>
              </w:rPr>
              <w:fldChar w:fldCharType="begin"/>
            </w:r>
            <w:r w:rsidR="002C5823">
              <w:rPr>
                <w:noProof/>
                <w:webHidden/>
              </w:rPr>
              <w:instrText xml:space="preserve"> PAGEREF _Toc144896031 \h </w:instrText>
            </w:r>
            <w:r w:rsidR="002C5823">
              <w:rPr>
                <w:noProof/>
                <w:webHidden/>
              </w:rPr>
            </w:r>
            <w:r w:rsidR="002C5823">
              <w:rPr>
                <w:noProof/>
                <w:webHidden/>
              </w:rPr>
              <w:fldChar w:fldCharType="separate"/>
            </w:r>
            <w:r w:rsidR="008D102A">
              <w:rPr>
                <w:noProof/>
                <w:webHidden/>
              </w:rPr>
              <w:t>18</w:t>
            </w:r>
            <w:r w:rsidR="002C5823">
              <w:rPr>
                <w:noProof/>
                <w:webHidden/>
              </w:rPr>
              <w:fldChar w:fldCharType="end"/>
            </w:r>
          </w:hyperlink>
        </w:p>
        <w:p w14:paraId="683EA5A8" w14:textId="62C3EF69" w:rsidR="002C5823" w:rsidRDefault="00C0628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4896032" w:history="1">
            <w:r w:rsidR="002C5823" w:rsidRPr="00EA3437">
              <w:rPr>
                <w:rStyle w:val="-"/>
                <w:noProof/>
                <w:lang w:val="el-GR"/>
              </w:rPr>
              <w:t>2.2.3</w:t>
            </w:r>
            <w:r w:rsidR="002C5823">
              <w:rPr>
                <w:rFonts w:asciiTheme="minorHAnsi" w:eastAsiaTheme="minorEastAsia" w:hAnsiTheme="minorHAnsi" w:cstheme="minorBidi"/>
                <w:i w:val="0"/>
                <w:iCs w:val="0"/>
                <w:noProof/>
                <w:kern w:val="2"/>
                <w:sz w:val="22"/>
                <w:szCs w:val="22"/>
                <w:lang w:val="en-US" w:eastAsia="en-US"/>
                <w14:ligatures w14:val="standardContextual"/>
              </w:rPr>
              <w:tab/>
            </w:r>
            <w:r w:rsidR="002C5823" w:rsidRPr="00EA3437">
              <w:rPr>
                <w:rStyle w:val="-"/>
                <w:noProof/>
                <w:lang w:val="el-GR"/>
              </w:rPr>
              <w:t>Λόγοι αποκλεισμού</w:t>
            </w:r>
            <w:r w:rsidR="002C5823">
              <w:rPr>
                <w:noProof/>
                <w:webHidden/>
              </w:rPr>
              <w:tab/>
            </w:r>
            <w:r w:rsidR="002C5823">
              <w:rPr>
                <w:noProof/>
                <w:webHidden/>
              </w:rPr>
              <w:fldChar w:fldCharType="begin"/>
            </w:r>
            <w:r w:rsidR="002C5823">
              <w:rPr>
                <w:noProof/>
                <w:webHidden/>
              </w:rPr>
              <w:instrText xml:space="preserve"> PAGEREF _Toc144896032 \h </w:instrText>
            </w:r>
            <w:r w:rsidR="002C5823">
              <w:rPr>
                <w:noProof/>
                <w:webHidden/>
              </w:rPr>
            </w:r>
            <w:r w:rsidR="002C5823">
              <w:rPr>
                <w:noProof/>
                <w:webHidden/>
              </w:rPr>
              <w:fldChar w:fldCharType="separate"/>
            </w:r>
            <w:r w:rsidR="008D102A">
              <w:rPr>
                <w:noProof/>
                <w:webHidden/>
              </w:rPr>
              <w:t>20</w:t>
            </w:r>
            <w:r w:rsidR="002C5823">
              <w:rPr>
                <w:noProof/>
                <w:webHidden/>
              </w:rPr>
              <w:fldChar w:fldCharType="end"/>
            </w:r>
          </w:hyperlink>
        </w:p>
        <w:p w14:paraId="46661E15" w14:textId="37EAF27C" w:rsidR="002C5823" w:rsidRDefault="00C06285">
          <w:pPr>
            <w:pStyle w:val="31"/>
            <w:tabs>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4896033" w:history="1">
            <w:r w:rsidR="002C5823" w:rsidRPr="00EA3437">
              <w:rPr>
                <w:rStyle w:val="-"/>
                <w:noProof/>
                <w:lang w:val="el-GR"/>
              </w:rPr>
              <w:t>Κριτήρια Ποιοτικής Επιλογής &amp; αποδεικτά στοιχεία</w:t>
            </w:r>
            <w:r w:rsidR="002C5823">
              <w:rPr>
                <w:noProof/>
                <w:webHidden/>
              </w:rPr>
              <w:tab/>
            </w:r>
            <w:r w:rsidR="002C5823">
              <w:rPr>
                <w:noProof/>
                <w:webHidden/>
              </w:rPr>
              <w:fldChar w:fldCharType="begin"/>
            </w:r>
            <w:r w:rsidR="002C5823">
              <w:rPr>
                <w:noProof/>
                <w:webHidden/>
              </w:rPr>
              <w:instrText xml:space="preserve"> PAGEREF _Toc144896033 \h </w:instrText>
            </w:r>
            <w:r w:rsidR="002C5823">
              <w:rPr>
                <w:noProof/>
                <w:webHidden/>
              </w:rPr>
            </w:r>
            <w:r w:rsidR="002C5823">
              <w:rPr>
                <w:noProof/>
                <w:webHidden/>
              </w:rPr>
              <w:fldChar w:fldCharType="separate"/>
            </w:r>
            <w:r w:rsidR="008D102A">
              <w:rPr>
                <w:noProof/>
                <w:webHidden/>
              </w:rPr>
              <w:t>23</w:t>
            </w:r>
            <w:r w:rsidR="002C5823">
              <w:rPr>
                <w:noProof/>
                <w:webHidden/>
              </w:rPr>
              <w:fldChar w:fldCharType="end"/>
            </w:r>
          </w:hyperlink>
        </w:p>
        <w:p w14:paraId="569CF5BA" w14:textId="0A7A295B" w:rsidR="002C5823" w:rsidRDefault="00C0628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4896034" w:history="1">
            <w:r w:rsidR="002C5823" w:rsidRPr="00EA3437">
              <w:rPr>
                <w:rStyle w:val="-"/>
                <w:noProof/>
                <w:lang w:val="el-GR"/>
              </w:rPr>
              <w:t>2.2.4</w:t>
            </w:r>
            <w:r w:rsidR="002C5823">
              <w:rPr>
                <w:rFonts w:asciiTheme="minorHAnsi" w:eastAsiaTheme="minorEastAsia" w:hAnsiTheme="minorHAnsi" w:cstheme="minorBidi"/>
                <w:i w:val="0"/>
                <w:iCs w:val="0"/>
                <w:noProof/>
                <w:kern w:val="2"/>
                <w:sz w:val="22"/>
                <w:szCs w:val="22"/>
                <w:lang w:val="en-US" w:eastAsia="en-US"/>
                <w14:ligatures w14:val="standardContextual"/>
              </w:rPr>
              <w:tab/>
            </w:r>
            <w:r w:rsidR="002C5823" w:rsidRPr="00EA3437">
              <w:rPr>
                <w:rStyle w:val="-"/>
                <w:noProof/>
                <w:lang w:val="el-GR"/>
              </w:rPr>
              <w:t>Καταλληλόλητα άσκησης επαγγελματικής δραστηριότητας</w:t>
            </w:r>
            <w:r w:rsidR="002C5823">
              <w:rPr>
                <w:noProof/>
                <w:webHidden/>
              </w:rPr>
              <w:tab/>
            </w:r>
            <w:r w:rsidR="002C5823">
              <w:rPr>
                <w:noProof/>
                <w:webHidden/>
              </w:rPr>
              <w:fldChar w:fldCharType="begin"/>
            </w:r>
            <w:r w:rsidR="002C5823">
              <w:rPr>
                <w:noProof/>
                <w:webHidden/>
              </w:rPr>
              <w:instrText xml:space="preserve"> PAGEREF _Toc144896034 \h </w:instrText>
            </w:r>
            <w:r w:rsidR="002C5823">
              <w:rPr>
                <w:noProof/>
                <w:webHidden/>
              </w:rPr>
            </w:r>
            <w:r w:rsidR="002C5823">
              <w:rPr>
                <w:noProof/>
                <w:webHidden/>
              </w:rPr>
              <w:fldChar w:fldCharType="separate"/>
            </w:r>
            <w:r w:rsidR="008D102A">
              <w:rPr>
                <w:noProof/>
                <w:webHidden/>
              </w:rPr>
              <w:t>23</w:t>
            </w:r>
            <w:r w:rsidR="002C5823">
              <w:rPr>
                <w:noProof/>
                <w:webHidden/>
              </w:rPr>
              <w:fldChar w:fldCharType="end"/>
            </w:r>
          </w:hyperlink>
        </w:p>
        <w:p w14:paraId="5E8BC233" w14:textId="5DB9E789" w:rsidR="002C5823" w:rsidRDefault="00C0628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4896035" w:history="1">
            <w:r w:rsidR="002C5823" w:rsidRPr="00EA3437">
              <w:rPr>
                <w:rStyle w:val="-"/>
                <w:noProof/>
                <w:lang w:val="el-GR"/>
              </w:rPr>
              <w:t>2.2.5</w:t>
            </w:r>
            <w:r w:rsidR="002C5823">
              <w:rPr>
                <w:rFonts w:asciiTheme="minorHAnsi" w:eastAsiaTheme="minorEastAsia" w:hAnsiTheme="minorHAnsi" w:cstheme="minorBidi"/>
                <w:i w:val="0"/>
                <w:iCs w:val="0"/>
                <w:noProof/>
                <w:kern w:val="2"/>
                <w:sz w:val="22"/>
                <w:szCs w:val="22"/>
                <w:lang w:val="en-US" w:eastAsia="en-US"/>
                <w14:ligatures w14:val="standardContextual"/>
              </w:rPr>
              <w:tab/>
            </w:r>
            <w:r w:rsidR="002C5823" w:rsidRPr="00EA3437">
              <w:rPr>
                <w:rStyle w:val="-"/>
                <w:noProof/>
                <w:lang w:val="el-GR"/>
              </w:rPr>
              <w:t>Οικονομική και χρηματοοικονομική επάρκεια</w:t>
            </w:r>
            <w:r w:rsidR="002C5823">
              <w:rPr>
                <w:noProof/>
                <w:webHidden/>
              </w:rPr>
              <w:tab/>
            </w:r>
            <w:r w:rsidR="002C5823">
              <w:rPr>
                <w:noProof/>
                <w:webHidden/>
              </w:rPr>
              <w:fldChar w:fldCharType="begin"/>
            </w:r>
            <w:r w:rsidR="002C5823">
              <w:rPr>
                <w:noProof/>
                <w:webHidden/>
              </w:rPr>
              <w:instrText xml:space="preserve"> PAGEREF _Toc144896035 \h </w:instrText>
            </w:r>
            <w:r w:rsidR="002C5823">
              <w:rPr>
                <w:noProof/>
                <w:webHidden/>
              </w:rPr>
            </w:r>
            <w:r w:rsidR="002C5823">
              <w:rPr>
                <w:noProof/>
                <w:webHidden/>
              </w:rPr>
              <w:fldChar w:fldCharType="separate"/>
            </w:r>
            <w:r w:rsidR="008D102A">
              <w:rPr>
                <w:noProof/>
                <w:webHidden/>
              </w:rPr>
              <w:t>24</w:t>
            </w:r>
            <w:r w:rsidR="002C5823">
              <w:rPr>
                <w:noProof/>
                <w:webHidden/>
              </w:rPr>
              <w:fldChar w:fldCharType="end"/>
            </w:r>
          </w:hyperlink>
        </w:p>
        <w:p w14:paraId="32A6125E" w14:textId="1B879EB3" w:rsidR="002C5823" w:rsidRDefault="00C0628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4896036" w:history="1">
            <w:r w:rsidR="002C5823" w:rsidRPr="00EA3437">
              <w:rPr>
                <w:rStyle w:val="-"/>
                <w:noProof/>
                <w:lang w:val="el-GR"/>
              </w:rPr>
              <w:t>2.2.6</w:t>
            </w:r>
            <w:r w:rsidR="002C5823">
              <w:rPr>
                <w:rFonts w:asciiTheme="minorHAnsi" w:eastAsiaTheme="minorEastAsia" w:hAnsiTheme="minorHAnsi" w:cstheme="minorBidi"/>
                <w:i w:val="0"/>
                <w:iCs w:val="0"/>
                <w:noProof/>
                <w:kern w:val="2"/>
                <w:sz w:val="22"/>
                <w:szCs w:val="22"/>
                <w:lang w:val="en-US" w:eastAsia="en-US"/>
                <w14:ligatures w14:val="standardContextual"/>
              </w:rPr>
              <w:tab/>
            </w:r>
            <w:r w:rsidR="002C5823" w:rsidRPr="00EA3437">
              <w:rPr>
                <w:rStyle w:val="-"/>
                <w:noProof/>
                <w:lang w:val="el-GR"/>
              </w:rPr>
              <w:t>Τεχνική και επαγγελματική ικανότητα</w:t>
            </w:r>
            <w:r w:rsidR="002C5823">
              <w:rPr>
                <w:noProof/>
                <w:webHidden/>
              </w:rPr>
              <w:tab/>
            </w:r>
            <w:r w:rsidR="002C5823">
              <w:rPr>
                <w:noProof/>
                <w:webHidden/>
              </w:rPr>
              <w:fldChar w:fldCharType="begin"/>
            </w:r>
            <w:r w:rsidR="002C5823">
              <w:rPr>
                <w:noProof/>
                <w:webHidden/>
              </w:rPr>
              <w:instrText xml:space="preserve"> PAGEREF _Toc144896036 \h </w:instrText>
            </w:r>
            <w:r w:rsidR="002C5823">
              <w:rPr>
                <w:noProof/>
                <w:webHidden/>
              </w:rPr>
            </w:r>
            <w:r w:rsidR="002C5823">
              <w:rPr>
                <w:noProof/>
                <w:webHidden/>
              </w:rPr>
              <w:fldChar w:fldCharType="separate"/>
            </w:r>
            <w:r w:rsidR="008D102A">
              <w:rPr>
                <w:noProof/>
                <w:webHidden/>
              </w:rPr>
              <w:t>24</w:t>
            </w:r>
            <w:r w:rsidR="002C5823">
              <w:rPr>
                <w:noProof/>
                <w:webHidden/>
              </w:rPr>
              <w:fldChar w:fldCharType="end"/>
            </w:r>
          </w:hyperlink>
        </w:p>
        <w:p w14:paraId="281B72F2" w14:textId="7572832E" w:rsidR="002C5823" w:rsidRDefault="00C06285">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4896037" w:history="1">
            <w:r w:rsidR="002C5823" w:rsidRPr="00EA3437">
              <w:rPr>
                <w:rStyle w:val="-"/>
                <w:noProof/>
                <w:lang w:val="el-GR" w:eastAsia="en-US"/>
              </w:rPr>
              <w:t>2.2.6.1</w:t>
            </w:r>
            <w:r w:rsidR="002C5823">
              <w:rPr>
                <w:rFonts w:asciiTheme="minorHAnsi" w:eastAsiaTheme="minorEastAsia" w:hAnsiTheme="minorHAnsi" w:cstheme="minorBidi"/>
                <w:noProof/>
                <w:kern w:val="2"/>
                <w:sz w:val="22"/>
                <w:szCs w:val="22"/>
                <w:lang w:val="en-US" w:eastAsia="en-US"/>
                <w14:ligatures w14:val="standardContextual"/>
              </w:rPr>
              <w:tab/>
            </w:r>
            <w:r w:rsidR="002C5823" w:rsidRPr="00EA3437">
              <w:rPr>
                <w:rStyle w:val="-"/>
                <w:noProof/>
                <w:lang w:val="el-GR" w:eastAsia="en-US"/>
              </w:rPr>
              <w:t>Τεχνική Ικανότητα</w:t>
            </w:r>
            <w:r w:rsidR="002C5823">
              <w:rPr>
                <w:noProof/>
                <w:webHidden/>
              </w:rPr>
              <w:tab/>
            </w:r>
            <w:r w:rsidR="002C5823">
              <w:rPr>
                <w:noProof/>
                <w:webHidden/>
              </w:rPr>
              <w:fldChar w:fldCharType="begin"/>
            </w:r>
            <w:r w:rsidR="002C5823">
              <w:rPr>
                <w:noProof/>
                <w:webHidden/>
              </w:rPr>
              <w:instrText xml:space="preserve"> PAGEREF _Toc144896037 \h </w:instrText>
            </w:r>
            <w:r w:rsidR="002C5823">
              <w:rPr>
                <w:noProof/>
                <w:webHidden/>
              </w:rPr>
            </w:r>
            <w:r w:rsidR="002C5823">
              <w:rPr>
                <w:noProof/>
                <w:webHidden/>
              </w:rPr>
              <w:fldChar w:fldCharType="separate"/>
            </w:r>
            <w:r w:rsidR="008D102A">
              <w:rPr>
                <w:noProof/>
                <w:webHidden/>
              </w:rPr>
              <w:t>24</w:t>
            </w:r>
            <w:r w:rsidR="002C5823">
              <w:rPr>
                <w:noProof/>
                <w:webHidden/>
              </w:rPr>
              <w:fldChar w:fldCharType="end"/>
            </w:r>
          </w:hyperlink>
        </w:p>
        <w:p w14:paraId="40157CBD" w14:textId="6127111B" w:rsidR="002C5823" w:rsidRDefault="00C06285">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4896038" w:history="1">
            <w:r w:rsidR="002C5823" w:rsidRPr="00EA3437">
              <w:rPr>
                <w:rStyle w:val="-"/>
                <w:noProof/>
                <w:lang w:val="el-GR" w:eastAsia="en-US"/>
              </w:rPr>
              <w:t>2.2.6.2</w:t>
            </w:r>
            <w:r w:rsidR="002C5823">
              <w:rPr>
                <w:rFonts w:asciiTheme="minorHAnsi" w:eastAsiaTheme="minorEastAsia" w:hAnsiTheme="minorHAnsi" w:cstheme="minorBidi"/>
                <w:noProof/>
                <w:kern w:val="2"/>
                <w:sz w:val="22"/>
                <w:szCs w:val="22"/>
                <w:lang w:val="en-US" w:eastAsia="en-US"/>
                <w14:ligatures w14:val="standardContextual"/>
              </w:rPr>
              <w:tab/>
            </w:r>
            <w:r w:rsidR="002C5823" w:rsidRPr="00EA3437">
              <w:rPr>
                <w:rStyle w:val="-"/>
                <w:noProof/>
                <w:lang w:val="el-GR" w:eastAsia="en-US"/>
              </w:rPr>
              <w:t>Επαγγελματική Ικανότητα – Ομάδα Έργου</w:t>
            </w:r>
            <w:r w:rsidR="002C5823">
              <w:rPr>
                <w:noProof/>
                <w:webHidden/>
              </w:rPr>
              <w:tab/>
            </w:r>
            <w:r w:rsidR="002C5823">
              <w:rPr>
                <w:noProof/>
                <w:webHidden/>
              </w:rPr>
              <w:fldChar w:fldCharType="begin"/>
            </w:r>
            <w:r w:rsidR="002C5823">
              <w:rPr>
                <w:noProof/>
                <w:webHidden/>
              </w:rPr>
              <w:instrText xml:space="preserve"> PAGEREF _Toc144896038 \h </w:instrText>
            </w:r>
            <w:r w:rsidR="002C5823">
              <w:rPr>
                <w:noProof/>
                <w:webHidden/>
              </w:rPr>
            </w:r>
            <w:r w:rsidR="002C5823">
              <w:rPr>
                <w:noProof/>
                <w:webHidden/>
              </w:rPr>
              <w:fldChar w:fldCharType="separate"/>
            </w:r>
            <w:r w:rsidR="008D102A">
              <w:rPr>
                <w:noProof/>
                <w:webHidden/>
              </w:rPr>
              <w:t>24</w:t>
            </w:r>
            <w:r w:rsidR="002C5823">
              <w:rPr>
                <w:noProof/>
                <w:webHidden/>
              </w:rPr>
              <w:fldChar w:fldCharType="end"/>
            </w:r>
          </w:hyperlink>
        </w:p>
        <w:p w14:paraId="135F3BCD" w14:textId="410755E6" w:rsidR="002C5823" w:rsidRDefault="00C0628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4896039" w:history="1">
            <w:r w:rsidR="002C5823" w:rsidRPr="00EA3437">
              <w:rPr>
                <w:rStyle w:val="-"/>
                <w:noProof/>
                <w:lang w:val="el-GR"/>
              </w:rPr>
              <w:t>2.2.7</w:t>
            </w:r>
            <w:r w:rsidR="002C5823">
              <w:rPr>
                <w:rFonts w:asciiTheme="minorHAnsi" w:eastAsiaTheme="minorEastAsia" w:hAnsiTheme="minorHAnsi" w:cstheme="minorBidi"/>
                <w:i w:val="0"/>
                <w:iCs w:val="0"/>
                <w:noProof/>
                <w:kern w:val="2"/>
                <w:sz w:val="22"/>
                <w:szCs w:val="22"/>
                <w:lang w:val="en-US" w:eastAsia="en-US"/>
                <w14:ligatures w14:val="standardContextual"/>
              </w:rPr>
              <w:tab/>
            </w:r>
            <w:r w:rsidR="002C5823" w:rsidRPr="00EA3437">
              <w:rPr>
                <w:rStyle w:val="-"/>
                <w:noProof/>
                <w:lang w:val="el-GR"/>
              </w:rPr>
              <w:t>Πρότυπα διασφάλισης ποιότητας και πρότυπα περιβαλλοντικής διαχείρισης</w:t>
            </w:r>
            <w:r w:rsidR="002C5823">
              <w:rPr>
                <w:noProof/>
                <w:webHidden/>
              </w:rPr>
              <w:tab/>
            </w:r>
            <w:r w:rsidR="002C5823">
              <w:rPr>
                <w:noProof/>
                <w:webHidden/>
              </w:rPr>
              <w:fldChar w:fldCharType="begin"/>
            </w:r>
            <w:r w:rsidR="002C5823">
              <w:rPr>
                <w:noProof/>
                <w:webHidden/>
              </w:rPr>
              <w:instrText xml:space="preserve"> PAGEREF _Toc144896039 \h </w:instrText>
            </w:r>
            <w:r w:rsidR="002C5823">
              <w:rPr>
                <w:noProof/>
                <w:webHidden/>
              </w:rPr>
            </w:r>
            <w:r w:rsidR="002C5823">
              <w:rPr>
                <w:noProof/>
                <w:webHidden/>
              </w:rPr>
              <w:fldChar w:fldCharType="separate"/>
            </w:r>
            <w:r w:rsidR="008D102A">
              <w:rPr>
                <w:noProof/>
                <w:webHidden/>
              </w:rPr>
              <w:t>25</w:t>
            </w:r>
            <w:r w:rsidR="002C5823">
              <w:rPr>
                <w:noProof/>
                <w:webHidden/>
              </w:rPr>
              <w:fldChar w:fldCharType="end"/>
            </w:r>
          </w:hyperlink>
        </w:p>
        <w:p w14:paraId="4785D27B" w14:textId="647C025F" w:rsidR="002C5823" w:rsidRDefault="00C0628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4896040" w:history="1">
            <w:r w:rsidR="002C5823" w:rsidRPr="00EA3437">
              <w:rPr>
                <w:rStyle w:val="-"/>
                <w:noProof/>
                <w:lang w:val="el-GR"/>
              </w:rPr>
              <w:t>2.2.8</w:t>
            </w:r>
            <w:r w:rsidR="002C5823">
              <w:rPr>
                <w:rFonts w:asciiTheme="minorHAnsi" w:eastAsiaTheme="minorEastAsia" w:hAnsiTheme="minorHAnsi" w:cstheme="minorBidi"/>
                <w:i w:val="0"/>
                <w:iCs w:val="0"/>
                <w:noProof/>
                <w:kern w:val="2"/>
                <w:sz w:val="22"/>
                <w:szCs w:val="22"/>
                <w:lang w:val="en-US" w:eastAsia="en-US"/>
                <w14:ligatures w14:val="standardContextual"/>
              </w:rPr>
              <w:tab/>
            </w:r>
            <w:r w:rsidR="002C5823" w:rsidRPr="00EA3437">
              <w:rPr>
                <w:rStyle w:val="-"/>
                <w:noProof/>
                <w:lang w:val="el-GR"/>
              </w:rPr>
              <w:t>Στήριξη στην ικανότητα τρίτων – Υπεργολαβία</w:t>
            </w:r>
            <w:r w:rsidR="002C5823">
              <w:rPr>
                <w:noProof/>
                <w:webHidden/>
              </w:rPr>
              <w:tab/>
            </w:r>
            <w:r w:rsidR="002C5823">
              <w:rPr>
                <w:noProof/>
                <w:webHidden/>
              </w:rPr>
              <w:fldChar w:fldCharType="begin"/>
            </w:r>
            <w:r w:rsidR="002C5823">
              <w:rPr>
                <w:noProof/>
                <w:webHidden/>
              </w:rPr>
              <w:instrText xml:space="preserve"> PAGEREF _Toc144896040 \h </w:instrText>
            </w:r>
            <w:r w:rsidR="002C5823">
              <w:rPr>
                <w:noProof/>
                <w:webHidden/>
              </w:rPr>
            </w:r>
            <w:r w:rsidR="002C5823">
              <w:rPr>
                <w:noProof/>
                <w:webHidden/>
              </w:rPr>
              <w:fldChar w:fldCharType="separate"/>
            </w:r>
            <w:r w:rsidR="008D102A">
              <w:rPr>
                <w:noProof/>
                <w:webHidden/>
              </w:rPr>
              <w:t>25</w:t>
            </w:r>
            <w:r w:rsidR="002C5823">
              <w:rPr>
                <w:noProof/>
                <w:webHidden/>
              </w:rPr>
              <w:fldChar w:fldCharType="end"/>
            </w:r>
          </w:hyperlink>
        </w:p>
        <w:p w14:paraId="73E89C8F" w14:textId="6BE16949" w:rsidR="002C5823" w:rsidRDefault="00C06285">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4896041" w:history="1">
            <w:r w:rsidR="002C5823" w:rsidRPr="00EA3437">
              <w:rPr>
                <w:rStyle w:val="-"/>
                <w:noProof/>
                <w:lang w:val="el-GR"/>
              </w:rPr>
              <w:t>2.2.8.1</w:t>
            </w:r>
            <w:r w:rsidR="002C5823">
              <w:rPr>
                <w:rFonts w:asciiTheme="minorHAnsi" w:eastAsiaTheme="minorEastAsia" w:hAnsiTheme="minorHAnsi" w:cstheme="minorBidi"/>
                <w:noProof/>
                <w:kern w:val="2"/>
                <w:sz w:val="22"/>
                <w:szCs w:val="22"/>
                <w:lang w:val="en-US" w:eastAsia="en-US"/>
                <w14:ligatures w14:val="standardContextual"/>
              </w:rPr>
              <w:tab/>
            </w:r>
            <w:r w:rsidR="002C5823" w:rsidRPr="00EA3437">
              <w:rPr>
                <w:rStyle w:val="-"/>
                <w:noProof/>
                <w:lang w:val="el-GR"/>
              </w:rPr>
              <w:t>Στήριξη στην ικανότητα τρίτων</w:t>
            </w:r>
            <w:r w:rsidR="002C5823">
              <w:rPr>
                <w:noProof/>
                <w:webHidden/>
              </w:rPr>
              <w:tab/>
            </w:r>
            <w:r w:rsidR="002C5823">
              <w:rPr>
                <w:noProof/>
                <w:webHidden/>
              </w:rPr>
              <w:fldChar w:fldCharType="begin"/>
            </w:r>
            <w:r w:rsidR="002C5823">
              <w:rPr>
                <w:noProof/>
                <w:webHidden/>
              </w:rPr>
              <w:instrText xml:space="preserve"> PAGEREF _Toc144896041 \h </w:instrText>
            </w:r>
            <w:r w:rsidR="002C5823">
              <w:rPr>
                <w:noProof/>
                <w:webHidden/>
              </w:rPr>
            </w:r>
            <w:r w:rsidR="002C5823">
              <w:rPr>
                <w:noProof/>
                <w:webHidden/>
              </w:rPr>
              <w:fldChar w:fldCharType="separate"/>
            </w:r>
            <w:r w:rsidR="008D102A">
              <w:rPr>
                <w:noProof/>
                <w:webHidden/>
              </w:rPr>
              <w:t>25</w:t>
            </w:r>
            <w:r w:rsidR="002C5823">
              <w:rPr>
                <w:noProof/>
                <w:webHidden/>
              </w:rPr>
              <w:fldChar w:fldCharType="end"/>
            </w:r>
          </w:hyperlink>
        </w:p>
        <w:p w14:paraId="3DCB1F06" w14:textId="72FBAE68" w:rsidR="002C5823" w:rsidRDefault="00C06285">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4896042" w:history="1">
            <w:r w:rsidR="002C5823" w:rsidRPr="00EA3437">
              <w:rPr>
                <w:rStyle w:val="-"/>
                <w:noProof/>
                <w:lang w:val="el-GR"/>
              </w:rPr>
              <w:t>2.2.8.2</w:t>
            </w:r>
            <w:r w:rsidR="002C5823">
              <w:rPr>
                <w:rFonts w:asciiTheme="minorHAnsi" w:eastAsiaTheme="minorEastAsia" w:hAnsiTheme="minorHAnsi" w:cstheme="minorBidi"/>
                <w:noProof/>
                <w:kern w:val="2"/>
                <w:sz w:val="22"/>
                <w:szCs w:val="22"/>
                <w:lang w:val="en-US" w:eastAsia="en-US"/>
                <w14:ligatures w14:val="standardContextual"/>
              </w:rPr>
              <w:tab/>
            </w:r>
            <w:r w:rsidR="002C5823" w:rsidRPr="00EA3437">
              <w:rPr>
                <w:rStyle w:val="-"/>
                <w:noProof/>
                <w:lang w:val="el-GR"/>
              </w:rPr>
              <w:t>Υπεργολαβία</w:t>
            </w:r>
            <w:r w:rsidR="002C5823">
              <w:rPr>
                <w:noProof/>
                <w:webHidden/>
              </w:rPr>
              <w:tab/>
            </w:r>
            <w:r w:rsidR="002C5823">
              <w:rPr>
                <w:noProof/>
                <w:webHidden/>
              </w:rPr>
              <w:fldChar w:fldCharType="begin"/>
            </w:r>
            <w:r w:rsidR="002C5823">
              <w:rPr>
                <w:noProof/>
                <w:webHidden/>
              </w:rPr>
              <w:instrText xml:space="preserve"> PAGEREF _Toc144896042 \h </w:instrText>
            </w:r>
            <w:r w:rsidR="002C5823">
              <w:rPr>
                <w:noProof/>
                <w:webHidden/>
              </w:rPr>
            </w:r>
            <w:r w:rsidR="002C5823">
              <w:rPr>
                <w:noProof/>
                <w:webHidden/>
              </w:rPr>
              <w:fldChar w:fldCharType="separate"/>
            </w:r>
            <w:r w:rsidR="008D102A">
              <w:rPr>
                <w:noProof/>
                <w:webHidden/>
              </w:rPr>
              <w:t>26</w:t>
            </w:r>
            <w:r w:rsidR="002C5823">
              <w:rPr>
                <w:noProof/>
                <w:webHidden/>
              </w:rPr>
              <w:fldChar w:fldCharType="end"/>
            </w:r>
          </w:hyperlink>
        </w:p>
        <w:p w14:paraId="3471F36F" w14:textId="19DE8A3A" w:rsidR="002C5823" w:rsidRDefault="00C0628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4896043" w:history="1">
            <w:r w:rsidR="002C5823" w:rsidRPr="00EA3437">
              <w:rPr>
                <w:rStyle w:val="-"/>
                <w:noProof/>
                <w:lang w:val="el-GR"/>
              </w:rPr>
              <w:t>2.2.9</w:t>
            </w:r>
            <w:r w:rsidR="002C5823">
              <w:rPr>
                <w:rFonts w:asciiTheme="minorHAnsi" w:eastAsiaTheme="minorEastAsia" w:hAnsiTheme="minorHAnsi" w:cstheme="minorBidi"/>
                <w:i w:val="0"/>
                <w:iCs w:val="0"/>
                <w:noProof/>
                <w:kern w:val="2"/>
                <w:sz w:val="22"/>
                <w:szCs w:val="22"/>
                <w:lang w:val="en-US" w:eastAsia="en-US"/>
                <w14:ligatures w14:val="standardContextual"/>
              </w:rPr>
              <w:tab/>
            </w:r>
            <w:r w:rsidR="002C5823" w:rsidRPr="00EA3437">
              <w:rPr>
                <w:rStyle w:val="-"/>
                <w:noProof/>
                <w:lang w:val="el-GR"/>
              </w:rPr>
              <w:t>Κανόνες απόδειξης ποιοτικής επιλογής</w:t>
            </w:r>
            <w:r w:rsidR="002C5823">
              <w:rPr>
                <w:noProof/>
                <w:webHidden/>
              </w:rPr>
              <w:tab/>
            </w:r>
            <w:r w:rsidR="002C5823">
              <w:rPr>
                <w:noProof/>
                <w:webHidden/>
              </w:rPr>
              <w:fldChar w:fldCharType="begin"/>
            </w:r>
            <w:r w:rsidR="002C5823">
              <w:rPr>
                <w:noProof/>
                <w:webHidden/>
              </w:rPr>
              <w:instrText xml:space="preserve"> PAGEREF _Toc144896043 \h </w:instrText>
            </w:r>
            <w:r w:rsidR="002C5823">
              <w:rPr>
                <w:noProof/>
                <w:webHidden/>
              </w:rPr>
            </w:r>
            <w:r w:rsidR="002C5823">
              <w:rPr>
                <w:noProof/>
                <w:webHidden/>
              </w:rPr>
              <w:fldChar w:fldCharType="separate"/>
            </w:r>
            <w:r w:rsidR="008D102A">
              <w:rPr>
                <w:noProof/>
                <w:webHidden/>
              </w:rPr>
              <w:t>26</w:t>
            </w:r>
            <w:r w:rsidR="002C5823">
              <w:rPr>
                <w:noProof/>
                <w:webHidden/>
              </w:rPr>
              <w:fldChar w:fldCharType="end"/>
            </w:r>
          </w:hyperlink>
        </w:p>
        <w:p w14:paraId="1294C364" w14:textId="3343F909" w:rsidR="002C5823" w:rsidRDefault="00C06285">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4896044" w:history="1">
            <w:r w:rsidR="002C5823" w:rsidRPr="00EA3437">
              <w:rPr>
                <w:rStyle w:val="-"/>
                <w:noProof/>
                <w:lang w:val="el-GR"/>
              </w:rPr>
              <w:t>2.2.9.1</w:t>
            </w:r>
            <w:r w:rsidR="002C5823">
              <w:rPr>
                <w:rFonts w:asciiTheme="minorHAnsi" w:eastAsiaTheme="minorEastAsia" w:hAnsiTheme="minorHAnsi" w:cstheme="minorBidi"/>
                <w:noProof/>
                <w:kern w:val="2"/>
                <w:sz w:val="22"/>
                <w:szCs w:val="22"/>
                <w:lang w:val="en-US" w:eastAsia="en-US"/>
                <w14:ligatures w14:val="standardContextual"/>
              </w:rPr>
              <w:tab/>
            </w:r>
            <w:r w:rsidR="002C5823" w:rsidRPr="00EA3437">
              <w:rPr>
                <w:rStyle w:val="-"/>
                <w:noProof/>
                <w:lang w:val="el-GR"/>
              </w:rPr>
              <w:t>Προκαταρκτική απόδειξη κατά την υποβολή προσφορών</w:t>
            </w:r>
            <w:r w:rsidR="002C5823">
              <w:rPr>
                <w:noProof/>
                <w:webHidden/>
              </w:rPr>
              <w:tab/>
            </w:r>
            <w:r w:rsidR="002C5823">
              <w:rPr>
                <w:noProof/>
                <w:webHidden/>
              </w:rPr>
              <w:fldChar w:fldCharType="begin"/>
            </w:r>
            <w:r w:rsidR="002C5823">
              <w:rPr>
                <w:noProof/>
                <w:webHidden/>
              </w:rPr>
              <w:instrText xml:space="preserve"> PAGEREF _Toc144896044 \h </w:instrText>
            </w:r>
            <w:r w:rsidR="002C5823">
              <w:rPr>
                <w:noProof/>
                <w:webHidden/>
              </w:rPr>
            </w:r>
            <w:r w:rsidR="002C5823">
              <w:rPr>
                <w:noProof/>
                <w:webHidden/>
              </w:rPr>
              <w:fldChar w:fldCharType="separate"/>
            </w:r>
            <w:r w:rsidR="008D102A">
              <w:rPr>
                <w:noProof/>
                <w:webHidden/>
              </w:rPr>
              <w:t>27</w:t>
            </w:r>
            <w:r w:rsidR="002C5823">
              <w:rPr>
                <w:noProof/>
                <w:webHidden/>
              </w:rPr>
              <w:fldChar w:fldCharType="end"/>
            </w:r>
          </w:hyperlink>
        </w:p>
        <w:p w14:paraId="7018938A" w14:textId="41F360DA" w:rsidR="002C5823" w:rsidRDefault="00C06285">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4896045" w:history="1">
            <w:r w:rsidR="002C5823" w:rsidRPr="00EA3437">
              <w:rPr>
                <w:rStyle w:val="-"/>
                <w:noProof/>
                <w:lang w:val="el-GR"/>
              </w:rPr>
              <w:t>2.2.9.2</w:t>
            </w:r>
            <w:r w:rsidR="002C5823">
              <w:rPr>
                <w:rFonts w:asciiTheme="minorHAnsi" w:eastAsiaTheme="minorEastAsia" w:hAnsiTheme="minorHAnsi" w:cstheme="minorBidi"/>
                <w:noProof/>
                <w:kern w:val="2"/>
                <w:sz w:val="22"/>
                <w:szCs w:val="22"/>
                <w:lang w:val="en-US" w:eastAsia="en-US"/>
                <w14:ligatures w14:val="standardContextual"/>
              </w:rPr>
              <w:tab/>
            </w:r>
            <w:r w:rsidR="002C5823" w:rsidRPr="00EA3437">
              <w:rPr>
                <w:rStyle w:val="-"/>
                <w:noProof/>
                <w:lang w:val="el-GR"/>
              </w:rPr>
              <w:t>Αποδεικτικά μέσα - Δικαιολογητικά προσωρινού αναδόχου</w:t>
            </w:r>
            <w:r w:rsidR="002C5823">
              <w:rPr>
                <w:noProof/>
                <w:webHidden/>
              </w:rPr>
              <w:tab/>
            </w:r>
            <w:r w:rsidR="002C5823">
              <w:rPr>
                <w:noProof/>
                <w:webHidden/>
              </w:rPr>
              <w:fldChar w:fldCharType="begin"/>
            </w:r>
            <w:r w:rsidR="002C5823">
              <w:rPr>
                <w:noProof/>
                <w:webHidden/>
              </w:rPr>
              <w:instrText xml:space="preserve"> PAGEREF _Toc144896045 \h </w:instrText>
            </w:r>
            <w:r w:rsidR="002C5823">
              <w:rPr>
                <w:noProof/>
                <w:webHidden/>
              </w:rPr>
            </w:r>
            <w:r w:rsidR="002C5823">
              <w:rPr>
                <w:noProof/>
                <w:webHidden/>
              </w:rPr>
              <w:fldChar w:fldCharType="separate"/>
            </w:r>
            <w:r w:rsidR="008D102A">
              <w:rPr>
                <w:noProof/>
                <w:webHidden/>
              </w:rPr>
              <w:t>28</w:t>
            </w:r>
            <w:r w:rsidR="002C5823">
              <w:rPr>
                <w:noProof/>
                <w:webHidden/>
              </w:rPr>
              <w:fldChar w:fldCharType="end"/>
            </w:r>
          </w:hyperlink>
        </w:p>
        <w:p w14:paraId="79E10885" w14:textId="517A0562" w:rsidR="002C5823" w:rsidRDefault="00C0628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046" w:history="1">
            <w:r w:rsidR="002C5823" w:rsidRPr="00EA3437">
              <w:rPr>
                <w:rStyle w:val="-"/>
                <w:noProof/>
                <w:lang w:val="el-GR"/>
              </w:rPr>
              <w:t>2.3</w:t>
            </w:r>
            <w:r w:rsidR="002C5823">
              <w:rPr>
                <w:rFonts w:asciiTheme="minorHAnsi" w:eastAsiaTheme="minorEastAsia" w:hAnsiTheme="minorHAnsi" w:cstheme="minorBidi"/>
                <w:smallCaps w:val="0"/>
                <w:noProof/>
                <w:kern w:val="2"/>
                <w:sz w:val="22"/>
                <w:szCs w:val="22"/>
                <w:lang w:val="en-US" w:eastAsia="en-US"/>
                <w14:ligatures w14:val="standardContextual"/>
              </w:rPr>
              <w:tab/>
            </w:r>
            <w:r w:rsidR="002C5823" w:rsidRPr="00EA3437">
              <w:rPr>
                <w:rStyle w:val="-"/>
                <w:noProof/>
                <w:lang w:val="el-GR"/>
              </w:rPr>
              <w:t>Κριτήρια Ανάθεσης</w:t>
            </w:r>
            <w:r w:rsidR="002C5823">
              <w:rPr>
                <w:noProof/>
                <w:webHidden/>
              </w:rPr>
              <w:tab/>
            </w:r>
            <w:r w:rsidR="002C5823">
              <w:rPr>
                <w:noProof/>
                <w:webHidden/>
              </w:rPr>
              <w:fldChar w:fldCharType="begin"/>
            </w:r>
            <w:r w:rsidR="002C5823">
              <w:rPr>
                <w:noProof/>
                <w:webHidden/>
              </w:rPr>
              <w:instrText xml:space="preserve"> PAGEREF _Toc144896046 \h </w:instrText>
            </w:r>
            <w:r w:rsidR="002C5823">
              <w:rPr>
                <w:noProof/>
                <w:webHidden/>
              </w:rPr>
            </w:r>
            <w:r w:rsidR="002C5823">
              <w:rPr>
                <w:noProof/>
                <w:webHidden/>
              </w:rPr>
              <w:fldChar w:fldCharType="separate"/>
            </w:r>
            <w:r w:rsidR="008D102A">
              <w:rPr>
                <w:noProof/>
                <w:webHidden/>
              </w:rPr>
              <w:t>37</w:t>
            </w:r>
            <w:r w:rsidR="002C5823">
              <w:rPr>
                <w:noProof/>
                <w:webHidden/>
              </w:rPr>
              <w:fldChar w:fldCharType="end"/>
            </w:r>
          </w:hyperlink>
        </w:p>
        <w:p w14:paraId="4910CC07" w14:textId="52F95DF9" w:rsidR="002C5823" w:rsidRDefault="00C0628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4896047" w:history="1">
            <w:r w:rsidR="002C5823" w:rsidRPr="00EA3437">
              <w:rPr>
                <w:rStyle w:val="-"/>
                <w:noProof/>
                <w:lang w:val="el-GR"/>
              </w:rPr>
              <w:t>2.3.1</w:t>
            </w:r>
            <w:r w:rsidR="002C5823">
              <w:rPr>
                <w:rFonts w:asciiTheme="minorHAnsi" w:eastAsiaTheme="minorEastAsia" w:hAnsiTheme="minorHAnsi" w:cstheme="minorBidi"/>
                <w:i w:val="0"/>
                <w:iCs w:val="0"/>
                <w:noProof/>
                <w:kern w:val="2"/>
                <w:sz w:val="22"/>
                <w:szCs w:val="22"/>
                <w:lang w:val="en-US" w:eastAsia="en-US"/>
                <w14:ligatures w14:val="standardContextual"/>
              </w:rPr>
              <w:tab/>
            </w:r>
            <w:r w:rsidR="002C5823" w:rsidRPr="00EA3437">
              <w:rPr>
                <w:rStyle w:val="-"/>
                <w:noProof/>
                <w:lang w:val="el-GR"/>
              </w:rPr>
              <w:t>Κριτήριο ανάθεσης</w:t>
            </w:r>
            <w:r w:rsidR="002C5823">
              <w:rPr>
                <w:noProof/>
                <w:webHidden/>
              </w:rPr>
              <w:tab/>
            </w:r>
            <w:r w:rsidR="002C5823">
              <w:rPr>
                <w:noProof/>
                <w:webHidden/>
              </w:rPr>
              <w:fldChar w:fldCharType="begin"/>
            </w:r>
            <w:r w:rsidR="002C5823">
              <w:rPr>
                <w:noProof/>
                <w:webHidden/>
              </w:rPr>
              <w:instrText xml:space="preserve"> PAGEREF _Toc144896047 \h </w:instrText>
            </w:r>
            <w:r w:rsidR="002C5823">
              <w:rPr>
                <w:noProof/>
                <w:webHidden/>
              </w:rPr>
            </w:r>
            <w:r w:rsidR="002C5823">
              <w:rPr>
                <w:noProof/>
                <w:webHidden/>
              </w:rPr>
              <w:fldChar w:fldCharType="separate"/>
            </w:r>
            <w:r w:rsidR="008D102A">
              <w:rPr>
                <w:noProof/>
                <w:webHidden/>
              </w:rPr>
              <w:t>37</w:t>
            </w:r>
            <w:r w:rsidR="002C5823">
              <w:rPr>
                <w:noProof/>
                <w:webHidden/>
              </w:rPr>
              <w:fldChar w:fldCharType="end"/>
            </w:r>
          </w:hyperlink>
        </w:p>
        <w:p w14:paraId="2470102C" w14:textId="12EC062B" w:rsidR="002C5823" w:rsidRDefault="00C06285">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4896048" w:history="1">
            <w:r w:rsidR="002C5823" w:rsidRPr="00EA3437">
              <w:rPr>
                <w:rStyle w:val="-"/>
                <w:noProof/>
                <w:lang w:val="el-GR"/>
              </w:rPr>
              <w:t>2.3.1.1</w:t>
            </w:r>
            <w:r w:rsidR="002C5823">
              <w:rPr>
                <w:rFonts w:asciiTheme="minorHAnsi" w:eastAsiaTheme="minorEastAsia" w:hAnsiTheme="minorHAnsi" w:cstheme="minorBidi"/>
                <w:noProof/>
                <w:kern w:val="2"/>
                <w:sz w:val="22"/>
                <w:szCs w:val="22"/>
                <w:lang w:val="en-US" w:eastAsia="en-US"/>
                <w14:ligatures w14:val="standardContextual"/>
              </w:rPr>
              <w:tab/>
            </w:r>
            <w:r w:rsidR="002C5823" w:rsidRPr="00EA3437">
              <w:rPr>
                <w:rStyle w:val="-"/>
                <w:noProof/>
                <w:lang w:val="el-GR"/>
              </w:rPr>
              <w:t>Διαμόρφωση συγκριτικού κόστους Προσφοράς</w:t>
            </w:r>
            <w:r w:rsidR="002C5823">
              <w:rPr>
                <w:noProof/>
                <w:webHidden/>
              </w:rPr>
              <w:tab/>
            </w:r>
            <w:r w:rsidR="002C5823">
              <w:rPr>
                <w:noProof/>
                <w:webHidden/>
              </w:rPr>
              <w:fldChar w:fldCharType="begin"/>
            </w:r>
            <w:r w:rsidR="002C5823">
              <w:rPr>
                <w:noProof/>
                <w:webHidden/>
              </w:rPr>
              <w:instrText xml:space="preserve"> PAGEREF _Toc144896048 \h </w:instrText>
            </w:r>
            <w:r w:rsidR="002C5823">
              <w:rPr>
                <w:noProof/>
                <w:webHidden/>
              </w:rPr>
            </w:r>
            <w:r w:rsidR="002C5823">
              <w:rPr>
                <w:noProof/>
                <w:webHidden/>
              </w:rPr>
              <w:fldChar w:fldCharType="separate"/>
            </w:r>
            <w:r w:rsidR="008D102A">
              <w:rPr>
                <w:noProof/>
                <w:webHidden/>
              </w:rPr>
              <w:t>37</w:t>
            </w:r>
            <w:r w:rsidR="002C5823">
              <w:rPr>
                <w:noProof/>
                <w:webHidden/>
              </w:rPr>
              <w:fldChar w:fldCharType="end"/>
            </w:r>
          </w:hyperlink>
        </w:p>
        <w:p w14:paraId="7A292379" w14:textId="61D0EEC1" w:rsidR="002C5823" w:rsidRDefault="00C0628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049" w:history="1">
            <w:r w:rsidR="002C5823" w:rsidRPr="00EA3437">
              <w:rPr>
                <w:rStyle w:val="-"/>
                <w:noProof/>
                <w:lang w:val="el-GR"/>
              </w:rPr>
              <w:t>2.4</w:t>
            </w:r>
            <w:r w:rsidR="002C5823">
              <w:rPr>
                <w:rFonts w:asciiTheme="minorHAnsi" w:eastAsiaTheme="minorEastAsia" w:hAnsiTheme="minorHAnsi" w:cstheme="minorBidi"/>
                <w:smallCaps w:val="0"/>
                <w:noProof/>
                <w:kern w:val="2"/>
                <w:sz w:val="22"/>
                <w:szCs w:val="22"/>
                <w:lang w:val="en-US" w:eastAsia="en-US"/>
                <w14:ligatures w14:val="standardContextual"/>
              </w:rPr>
              <w:tab/>
            </w:r>
            <w:r w:rsidR="002C5823" w:rsidRPr="00EA3437">
              <w:rPr>
                <w:rStyle w:val="-"/>
                <w:noProof/>
                <w:lang w:val="el-GR"/>
              </w:rPr>
              <w:t>Κατάρτιση - Περιεχόμενο Προσφορών</w:t>
            </w:r>
            <w:r w:rsidR="002C5823">
              <w:rPr>
                <w:noProof/>
                <w:webHidden/>
              </w:rPr>
              <w:tab/>
            </w:r>
            <w:r w:rsidR="002C5823">
              <w:rPr>
                <w:noProof/>
                <w:webHidden/>
              </w:rPr>
              <w:fldChar w:fldCharType="begin"/>
            </w:r>
            <w:r w:rsidR="002C5823">
              <w:rPr>
                <w:noProof/>
                <w:webHidden/>
              </w:rPr>
              <w:instrText xml:space="preserve"> PAGEREF _Toc144896049 \h </w:instrText>
            </w:r>
            <w:r w:rsidR="002C5823">
              <w:rPr>
                <w:noProof/>
                <w:webHidden/>
              </w:rPr>
            </w:r>
            <w:r w:rsidR="002C5823">
              <w:rPr>
                <w:noProof/>
                <w:webHidden/>
              </w:rPr>
              <w:fldChar w:fldCharType="separate"/>
            </w:r>
            <w:r w:rsidR="008D102A">
              <w:rPr>
                <w:noProof/>
                <w:webHidden/>
              </w:rPr>
              <w:t>38</w:t>
            </w:r>
            <w:r w:rsidR="002C5823">
              <w:rPr>
                <w:noProof/>
                <w:webHidden/>
              </w:rPr>
              <w:fldChar w:fldCharType="end"/>
            </w:r>
          </w:hyperlink>
        </w:p>
        <w:p w14:paraId="1742E1B4" w14:textId="50BDB35D" w:rsidR="002C5823" w:rsidRDefault="00C0628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4896050" w:history="1">
            <w:r w:rsidR="002C5823" w:rsidRPr="00EA3437">
              <w:rPr>
                <w:rStyle w:val="-"/>
                <w:noProof/>
                <w:lang w:val="el-GR"/>
              </w:rPr>
              <w:t>2.4.1</w:t>
            </w:r>
            <w:r w:rsidR="002C5823">
              <w:rPr>
                <w:rFonts w:asciiTheme="minorHAnsi" w:eastAsiaTheme="minorEastAsia" w:hAnsiTheme="minorHAnsi" w:cstheme="minorBidi"/>
                <w:i w:val="0"/>
                <w:iCs w:val="0"/>
                <w:noProof/>
                <w:kern w:val="2"/>
                <w:sz w:val="22"/>
                <w:szCs w:val="22"/>
                <w:lang w:val="en-US" w:eastAsia="en-US"/>
                <w14:ligatures w14:val="standardContextual"/>
              </w:rPr>
              <w:tab/>
            </w:r>
            <w:r w:rsidR="002C5823" w:rsidRPr="00EA3437">
              <w:rPr>
                <w:rStyle w:val="-"/>
                <w:noProof/>
                <w:lang w:val="el-GR"/>
              </w:rPr>
              <w:t>Γενικοί όροι υποβολής προσφορών</w:t>
            </w:r>
            <w:r w:rsidR="002C5823">
              <w:rPr>
                <w:noProof/>
                <w:webHidden/>
              </w:rPr>
              <w:tab/>
            </w:r>
            <w:r w:rsidR="002C5823">
              <w:rPr>
                <w:noProof/>
                <w:webHidden/>
              </w:rPr>
              <w:fldChar w:fldCharType="begin"/>
            </w:r>
            <w:r w:rsidR="002C5823">
              <w:rPr>
                <w:noProof/>
                <w:webHidden/>
              </w:rPr>
              <w:instrText xml:space="preserve"> PAGEREF _Toc144896050 \h </w:instrText>
            </w:r>
            <w:r w:rsidR="002C5823">
              <w:rPr>
                <w:noProof/>
                <w:webHidden/>
              </w:rPr>
            </w:r>
            <w:r w:rsidR="002C5823">
              <w:rPr>
                <w:noProof/>
                <w:webHidden/>
              </w:rPr>
              <w:fldChar w:fldCharType="separate"/>
            </w:r>
            <w:r w:rsidR="008D102A">
              <w:rPr>
                <w:noProof/>
                <w:webHidden/>
              </w:rPr>
              <w:t>38</w:t>
            </w:r>
            <w:r w:rsidR="002C5823">
              <w:rPr>
                <w:noProof/>
                <w:webHidden/>
              </w:rPr>
              <w:fldChar w:fldCharType="end"/>
            </w:r>
          </w:hyperlink>
        </w:p>
        <w:p w14:paraId="7BD97CE5" w14:textId="6FDF187D" w:rsidR="002C5823" w:rsidRDefault="00C0628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4896051" w:history="1">
            <w:r w:rsidR="002C5823" w:rsidRPr="00EA3437">
              <w:rPr>
                <w:rStyle w:val="-"/>
                <w:noProof/>
                <w:lang w:val="el-GR"/>
              </w:rPr>
              <w:t>2.4.2</w:t>
            </w:r>
            <w:r w:rsidR="002C5823">
              <w:rPr>
                <w:rFonts w:asciiTheme="minorHAnsi" w:eastAsiaTheme="minorEastAsia" w:hAnsiTheme="minorHAnsi" w:cstheme="minorBidi"/>
                <w:i w:val="0"/>
                <w:iCs w:val="0"/>
                <w:noProof/>
                <w:kern w:val="2"/>
                <w:sz w:val="22"/>
                <w:szCs w:val="22"/>
                <w:lang w:val="en-US" w:eastAsia="en-US"/>
                <w14:ligatures w14:val="standardContextual"/>
              </w:rPr>
              <w:tab/>
            </w:r>
            <w:r w:rsidR="002C5823" w:rsidRPr="00EA3437">
              <w:rPr>
                <w:rStyle w:val="-"/>
                <w:noProof/>
                <w:lang w:val="el-GR"/>
              </w:rPr>
              <w:t>Χρόνος και Τρόπος υποβολής προσφορών</w:t>
            </w:r>
            <w:r w:rsidR="002C5823">
              <w:rPr>
                <w:noProof/>
                <w:webHidden/>
              </w:rPr>
              <w:tab/>
            </w:r>
            <w:r w:rsidR="002C5823">
              <w:rPr>
                <w:noProof/>
                <w:webHidden/>
              </w:rPr>
              <w:fldChar w:fldCharType="begin"/>
            </w:r>
            <w:r w:rsidR="002C5823">
              <w:rPr>
                <w:noProof/>
                <w:webHidden/>
              </w:rPr>
              <w:instrText xml:space="preserve"> PAGEREF _Toc144896051 \h </w:instrText>
            </w:r>
            <w:r w:rsidR="002C5823">
              <w:rPr>
                <w:noProof/>
                <w:webHidden/>
              </w:rPr>
            </w:r>
            <w:r w:rsidR="002C5823">
              <w:rPr>
                <w:noProof/>
                <w:webHidden/>
              </w:rPr>
              <w:fldChar w:fldCharType="separate"/>
            </w:r>
            <w:r w:rsidR="008D102A">
              <w:rPr>
                <w:noProof/>
                <w:webHidden/>
              </w:rPr>
              <w:t>38</w:t>
            </w:r>
            <w:r w:rsidR="002C5823">
              <w:rPr>
                <w:noProof/>
                <w:webHidden/>
              </w:rPr>
              <w:fldChar w:fldCharType="end"/>
            </w:r>
          </w:hyperlink>
        </w:p>
        <w:p w14:paraId="61995A78" w14:textId="1C5DD63C" w:rsidR="002C5823" w:rsidRDefault="00C0628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4896052" w:history="1">
            <w:r w:rsidR="002C5823" w:rsidRPr="00EA3437">
              <w:rPr>
                <w:rStyle w:val="-"/>
                <w:noProof/>
                <w:lang w:val="el-GR"/>
              </w:rPr>
              <w:t>2.4.3</w:t>
            </w:r>
            <w:r w:rsidR="002C5823">
              <w:rPr>
                <w:rFonts w:asciiTheme="minorHAnsi" w:eastAsiaTheme="minorEastAsia" w:hAnsiTheme="minorHAnsi" w:cstheme="minorBidi"/>
                <w:i w:val="0"/>
                <w:iCs w:val="0"/>
                <w:noProof/>
                <w:kern w:val="2"/>
                <w:sz w:val="22"/>
                <w:szCs w:val="22"/>
                <w:lang w:val="en-US" w:eastAsia="en-US"/>
                <w14:ligatures w14:val="standardContextual"/>
              </w:rPr>
              <w:tab/>
            </w:r>
            <w:r w:rsidR="002C5823" w:rsidRPr="00EA3437">
              <w:rPr>
                <w:rStyle w:val="-"/>
                <w:noProof/>
                <w:lang w:val="el-GR"/>
              </w:rPr>
              <w:t>Περιεχόμενα Φακέλου «Δικαιολογητικά Συμμετοχής - Τεχνική Προσφορά»</w:t>
            </w:r>
            <w:r w:rsidR="002C5823">
              <w:rPr>
                <w:noProof/>
                <w:webHidden/>
              </w:rPr>
              <w:tab/>
            </w:r>
            <w:r w:rsidR="002C5823">
              <w:rPr>
                <w:noProof/>
                <w:webHidden/>
              </w:rPr>
              <w:fldChar w:fldCharType="begin"/>
            </w:r>
            <w:r w:rsidR="002C5823">
              <w:rPr>
                <w:noProof/>
                <w:webHidden/>
              </w:rPr>
              <w:instrText xml:space="preserve"> PAGEREF _Toc144896052 \h </w:instrText>
            </w:r>
            <w:r w:rsidR="002C5823">
              <w:rPr>
                <w:noProof/>
                <w:webHidden/>
              </w:rPr>
            </w:r>
            <w:r w:rsidR="002C5823">
              <w:rPr>
                <w:noProof/>
                <w:webHidden/>
              </w:rPr>
              <w:fldChar w:fldCharType="separate"/>
            </w:r>
            <w:r w:rsidR="008D102A">
              <w:rPr>
                <w:noProof/>
                <w:webHidden/>
              </w:rPr>
              <w:t>41</w:t>
            </w:r>
            <w:r w:rsidR="002C5823">
              <w:rPr>
                <w:noProof/>
                <w:webHidden/>
              </w:rPr>
              <w:fldChar w:fldCharType="end"/>
            </w:r>
          </w:hyperlink>
        </w:p>
        <w:p w14:paraId="5330A268" w14:textId="608AC65E" w:rsidR="002C5823" w:rsidRDefault="00C06285">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4896053" w:history="1">
            <w:r w:rsidR="002C5823" w:rsidRPr="00EA3437">
              <w:rPr>
                <w:rStyle w:val="-"/>
                <w:noProof/>
              </w:rPr>
              <w:t>2.4.3.1</w:t>
            </w:r>
            <w:r w:rsidR="002C5823">
              <w:rPr>
                <w:rFonts w:asciiTheme="minorHAnsi" w:eastAsiaTheme="minorEastAsia" w:hAnsiTheme="minorHAnsi" w:cstheme="minorBidi"/>
                <w:noProof/>
                <w:kern w:val="2"/>
                <w:sz w:val="22"/>
                <w:szCs w:val="22"/>
                <w:lang w:val="en-US" w:eastAsia="en-US"/>
                <w14:ligatures w14:val="standardContextual"/>
              </w:rPr>
              <w:tab/>
            </w:r>
            <w:r w:rsidR="002C5823" w:rsidRPr="00EA3437">
              <w:rPr>
                <w:rStyle w:val="-"/>
                <w:noProof/>
              </w:rPr>
              <w:t>Δικαιολογητικά Συμμετοχής</w:t>
            </w:r>
            <w:r w:rsidR="002C5823">
              <w:rPr>
                <w:noProof/>
                <w:webHidden/>
              </w:rPr>
              <w:tab/>
            </w:r>
            <w:r w:rsidR="002C5823">
              <w:rPr>
                <w:noProof/>
                <w:webHidden/>
              </w:rPr>
              <w:fldChar w:fldCharType="begin"/>
            </w:r>
            <w:r w:rsidR="002C5823">
              <w:rPr>
                <w:noProof/>
                <w:webHidden/>
              </w:rPr>
              <w:instrText xml:space="preserve"> PAGEREF _Toc144896053 \h </w:instrText>
            </w:r>
            <w:r w:rsidR="002C5823">
              <w:rPr>
                <w:noProof/>
                <w:webHidden/>
              </w:rPr>
            </w:r>
            <w:r w:rsidR="002C5823">
              <w:rPr>
                <w:noProof/>
                <w:webHidden/>
              </w:rPr>
              <w:fldChar w:fldCharType="separate"/>
            </w:r>
            <w:r w:rsidR="008D102A">
              <w:rPr>
                <w:noProof/>
                <w:webHidden/>
              </w:rPr>
              <w:t>41</w:t>
            </w:r>
            <w:r w:rsidR="002C5823">
              <w:rPr>
                <w:noProof/>
                <w:webHidden/>
              </w:rPr>
              <w:fldChar w:fldCharType="end"/>
            </w:r>
          </w:hyperlink>
        </w:p>
        <w:p w14:paraId="0BD35071" w14:textId="71A9C146" w:rsidR="002C5823" w:rsidRDefault="00C06285">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4896054" w:history="1">
            <w:r w:rsidR="002C5823" w:rsidRPr="00EA3437">
              <w:rPr>
                <w:rStyle w:val="-"/>
                <w:noProof/>
                <w:lang w:val="el-GR"/>
              </w:rPr>
              <w:t>2.4.3.2</w:t>
            </w:r>
            <w:r w:rsidR="002C5823">
              <w:rPr>
                <w:rFonts w:asciiTheme="minorHAnsi" w:eastAsiaTheme="minorEastAsia" w:hAnsiTheme="minorHAnsi" w:cstheme="minorBidi"/>
                <w:noProof/>
                <w:kern w:val="2"/>
                <w:sz w:val="22"/>
                <w:szCs w:val="22"/>
                <w:lang w:val="en-US" w:eastAsia="en-US"/>
                <w14:ligatures w14:val="standardContextual"/>
              </w:rPr>
              <w:tab/>
            </w:r>
            <w:r w:rsidR="002C5823" w:rsidRPr="00EA3437">
              <w:rPr>
                <w:rStyle w:val="-"/>
                <w:noProof/>
                <w:lang w:val="el-GR"/>
              </w:rPr>
              <w:t>Τεχνική Προσφορά</w:t>
            </w:r>
            <w:r w:rsidR="002C5823">
              <w:rPr>
                <w:noProof/>
                <w:webHidden/>
              </w:rPr>
              <w:tab/>
            </w:r>
            <w:r w:rsidR="002C5823">
              <w:rPr>
                <w:noProof/>
                <w:webHidden/>
              </w:rPr>
              <w:fldChar w:fldCharType="begin"/>
            </w:r>
            <w:r w:rsidR="002C5823">
              <w:rPr>
                <w:noProof/>
                <w:webHidden/>
              </w:rPr>
              <w:instrText xml:space="preserve"> PAGEREF _Toc144896054 \h </w:instrText>
            </w:r>
            <w:r w:rsidR="002C5823">
              <w:rPr>
                <w:noProof/>
                <w:webHidden/>
              </w:rPr>
            </w:r>
            <w:r w:rsidR="002C5823">
              <w:rPr>
                <w:noProof/>
                <w:webHidden/>
              </w:rPr>
              <w:fldChar w:fldCharType="separate"/>
            </w:r>
            <w:r w:rsidR="008D102A">
              <w:rPr>
                <w:noProof/>
                <w:webHidden/>
              </w:rPr>
              <w:t>43</w:t>
            </w:r>
            <w:r w:rsidR="002C5823">
              <w:rPr>
                <w:noProof/>
                <w:webHidden/>
              </w:rPr>
              <w:fldChar w:fldCharType="end"/>
            </w:r>
          </w:hyperlink>
        </w:p>
        <w:p w14:paraId="44C1BEAA" w14:textId="7E0FC10B" w:rsidR="002C5823" w:rsidRDefault="00C0628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4896055" w:history="1">
            <w:r w:rsidR="002C5823" w:rsidRPr="00EA3437">
              <w:rPr>
                <w:rStyle w:val="-"/>
                <w:noProof/>
                <w:lang w:val="el-GR"/>
              </w:rPr>
              <w:t>2.4.4</w:t>
            </w:r>
            <w:r w:rsidR="002C5823">
              <w:rPr>
                <w:rFonts w:asciiTheme="minorHAnsi" w:eastAsiaTheme="minorEastAsia" w:hAnsiTheme="minorHAnsi" w:cstheme="minorBidi"/>
                <w:i w:val="0"/>
                <w:iCs w:val="0"/>
                <w:noProof/>
                <w:kern w:val="2"/>
                <w:sz w:val="22"/>
                <w:szCs w:val="22"/>
                <w:lang w:val="en-US" w:eastAsia="en-US"/>
                <w14:ligatures w14:val="standardContextual"/>
              </w:rPr>
              <w:tab/>
            </w:r>
            <w:r w:rsidR="002C5823" w:rsidRPr="00EA3437">
              <w:rPr>
                <w:rStyle w:val="-"/>
                <w:noProof/>
                <w:lang w:val="el-GR"/>
              </w:rPr>
              <w:t>Περιεχόμενα Φακέλου «Οικονομική Προσφορά» / Τρόπος σύνταξης και υποβολής οικονομικών προσφορών</w:t>
            </w:r>
            <w:r w:rsidR="002C5823">
              <w:rPr>
                <w:noProof/>
                <w:webHidden/>
              </w:rPr>
              <w:tab/>
            </w:r>
            <w:r w:rsidR="002C5823">
              <w:rPr>
                <w:noProof/>
                <w:webHidden/>
              </w:rPr>
              <w:fldChar w:fldCharType="begin"/>
            </w:r>
            <w:r w:rsidR="002C5823">
              <w:rPr>
                <w:noProof/>
                <w:webHidden/>
              </w:rPr>
              <w:instrText xml:space="preserve"> PAGEREF _Toc144896055 \h </w:instrText>
            </w:r>
            <w:r w:rsidR="002C5823">
              <w:rPr>
                <w:noProof/>
                <w:webHidden/>
              </w:rPr>
            </w:r>
            <w:r w:rsidR="002C5823">
              <w:rPr>
                <w:noProof/>
                <w:webHidden/>
              </w:rPr>
              <w:fldChar w:fldCharType="separate"/>
            </w:r>
            <w:r w:rsidR="008D102A">
              <w:rPr>
                <w:noProof/>
                <w:webHidden/>
              </w:rPr>
              <w:t>43</w:t>
            </w:r>
            <w:r w:rsidR="002C5823">
              <w:rPr>
                <w:noProof/>
                <w:webHidden/>
              </w:rPr>
              <w:fldChar w:fldCharType="end"/>
            </w:r>
          </w:hyperlink>
        </w:p>
        <w:p w14:paraId="57BC61C3" w14:textId="3687719E" w:rsidR="002C5823" w:rsidRDefault="00C0628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4896056" w:history="1">
            <w:r w:rsidR="002C5823" w:rsidRPr="00EA3437">
              <w:rPr>
                <w:rStyle w:val="-"/>
                <w:noProof/>
                <w:lang w:val="el-GR"/>
              </w:rPr>
              <w:t>2.4.5</w:t>
            </w:r>
            <w:r w:rsidR="002C5823">
              <w:rPr>
                <w:rFonts w:asciiTheme="minorHAnsi" w:eastAsiaTheme="minorEastAsia" w:hAnsiTheme="minorHAnsi" w:cstheme="minorBidi"/>
                <w:i w:val="0"/>
                <w:iCs w:val="0"/>
                <w:noProof/>
                <w:kern w:val="2"/>
                <w:sz w:val="22"/>
                <w:szCs w:val="22"/>
                <w:lang w:val="en-US" w:eastAsia="en-US"/>
                <w14:ligatures w14:val="standardContextual"/>
              </w:rPr>
              <w:tab/>
            </w:r>
            <w:r w:rsidR="002C5823" w:rsidRPr="00EA3437">
              <w:rPr>
                <w:rStyle w:val="-"/>
                <w:noProof/>
                <w:lang w:val="el-GR"/>
              </w:rPr>
              <w:t>Χρόνος ισχύος των προσφορών</w:t>
            </w:r>
            <w:r w:rsidR="002C5823">
              <w:rPr>
                <w:noProof/>
                <w:webHidden/>
              </w:rPr>
              <w:tab/>
            </w:r>
            <w:r w:rsidR="002C5823">
              <w:rPr>
                <w:noProof/>
                <w:webHidden/>
              </w:rPr>
              <w:fldChar w:fldCharType="begin"/>
            </w:r>
            <w:r w:rsidR="002C5823">
              <w:rPr>
                <w:noProof/>
                <w:webHidden/>
              </w:rPr>
              <w:instrText xml:space="preserve"> PAGEREF _Toc144896056 \h </w:instrText>
            </w:r>
            <w:r w:rsidR="002C5823">
              <w:rPr>
                <w:noProof/>
                <w:webHidden/>
              </w:rPr>
            </w:r>
            <w:r w:rsidR="002C5823">
              <w:rPr>
                <w:noProof/>
                <w:webHidden/>
              </w:rPr>
              <w:fldChar w:fldCharType="separate"/>
            </w:r>
            <w:r w:rsidR="008D102A">
              <w:rPr>
                <w:noProof/>
                <w:webHidden/>
              </w:rPr>
              <w:t>44</w:t>
            </w:r>
            <w:r w:rsidR="002C5823">
              <w:rPr>
                <w:noProof/>
                <w:webHidden/>
              </w:rPr>
              <w:fldChar w:fldCharType="end"/>
            </w:r>
          </w:hyperlink>
        </w:p>
        <w:p w14:paraId="70FF6628" w14:textId="009160B1" w:rsidR="002C5823" w:rsidRDefault="00C0628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4896057" w:history="1">
            <w:r w:rsidR="002C5823" w:rsidRPr="00EA3437">
              <w:rPr>
                <w:rStyle w:val="-"/>
                <w:noProof/>
                <w:lang w:val="el-GR"/>
              </w:rPr>
              <w:t>2.4.6</w:t>
            </w:r>
            <w:r w:rsidR="002C5823">
              <w:rPr>
                <w:rFonts w:asciiTheme="minorHAnsi" w:eastAsiaTheme="minorEastAsia" w:hAnsiTheme="minorHAnsi" w:cstheme="minorBidi"/>
                <w:i w:val="0"/>
                <w:iCs w:val="0"/>
                <w:noProof/>
                <w:kern w:val="2"/>
                <w:sz w:val="22"/>
                <w:szCs w:val="22"/>
                <w:lang w:val="en-US" w:eastAsia="en-US"/>
                <w14:ligatures w14:val="standardContextual"/>
              </w:rPr>
              <w:tab/>
            </w:r>
            <w:r w:rsidR="002C5823" w:rsidRPr="00EA3437">
              <w:rPr>
                <w:rStyle w:val="-"/>
                <w:noProof/>
                <w:lang w:val="el-GR"/>
              </w:rPr>
              <w:t>Λόγοι απόρριψης προσφορών</w:t>
            </w:r>
            <w:r w:rsidR="002C5823">
              <w:rPr>
                <w:noProof/>
                <w:webHidden/>
              </w:rPr>
              <w:tab/>
            </w:r>
            <w:r w:rsidR="002C5823">
              <w:rPr>
                <w:noProof/>
                <w:webHidden/>
              </w:rPr>
              <w:fldChar w:fldCharType="begin"/>
            </w:r>
            <w:r w:rsidR="002C5823">
              <w:rPr>
                <w:noProof/>
                <w:webHidden/>
              </w:rPr>
              <w:instrText xml:space="preserve"> PAGEREF _Toc144896057 \h </w:instrText>
            </w:r>
            <w:r w:rsidR="002C5823">
              <w:rPr>
                <w:noProof/>
                <w:webHidden/>
              </w:rPr>
            </w:r>
            <w:r w:rsidR="002C5823">
              <w:rPr>
                <w:noProof/>
                <w:webHidden/>
              </w:rPr>
              <w:fldChar w:fldCharType="separate"/>
            </w:r>
            <w:r w:rsidR="008D102A">
              <w:rPr>
                <w:noProof/>
                <w:webHidden/>
              </w:rPr>
              <w:t>44</w:t>
            </w:r>
            <w:r w:rsidR="002C5823">
              <w:rPr>
                <w:noProof/>
                <w:webHidden/>
              </w:rPr>
              <w:fldChar w:fldCharType="end"/>
            </w:r>
          </w:hyperlink>
        </w:p>
        <w:p w14:paraId="10FEF117" w14:textId="2F102E0C" w:rsidR="002C5823" w:rsidRDefault="00C06285">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44896058" w:history="1">
            <w:r w:rsidR="002C5823" w:rsidRPr="00EA3437">
              <w:rPr>
                <w:rStyle w:val="-"/>
                <w:noProof/>
                <w14:scene3d>
                  <w14:camera w14:prst="orthographicFront"/>
                  <w14:lightRig w14:rig="threePt" w14:dir="t">
                    <w14:rot w14:lat="0" w14:lon="0" w14:rev="0"/>
                  </w14:lightRig>
                </w14:scene3d>
              </w:rPr>
              <w:t>3.</w:t>
            </w:r>
            <w:r w:rsidR="002C5823">
              <w:rPr>
                <w:rFonts w:asciiTheme="minorHAnsi" w:eastAsiaTheme="minorEastAsia" w:hAnsiTheme="minorHAnsi" w:cstheme="minorBidi"/>
                <w:b w:val="0"/>
                <w:bCs w:val="0"/>
                <w:caps w:val="0"/>
                <w:noProof/>
                <w:kern w:val="2"/>
                <w:sz w:val="22"/>
                <w:szCs w:val="22"/>
                <w:lang w:val="en-US" w:eastAsia="en-US"/>
                <w14:ligatures w14:val="standardContextual"/>
              </w:rPr>
              <w:tab/>
            </w:r>
            <w:r w:rsidR="002C5823" w:rsidRPr="00EA3437">
              <w:rPr>
                <w:rStyle w:val="-"/>
                <w:noProof/>
              </w:rPr>
              <w:t>ΔΙΕΝΕΡΓΕΙΑ ΔΙΑΔΙΚΑΣΙΑΣ - ΑΞΙΟΛΟΓΗΣΗ ΠΡΟΣΦΟΡΩΝ</w:t>
            </w:r>
            <w:r w:rsidR="002C5823">
              <w:rPr>
                <w:noProof/>
                <w:webHidden/>
              </w:rPr>
              <w:tab/>
            </w:r>
            <w:r w:rsidR="002C5823">
              <w:rPr>
                <w:noProof/>
                <w:webHidden/>
              </w:rPr>
              <w:fldChar w:fldCharType="begin"/>
            </w:r>
            <w:r w:rsidR="002C5823">
              <w:rPr>
                <w:noProof/>
                <w:webHidden/>
              </w:rPr>
              <w:instrText xml:space="preserve"> PAGEREF _Toc144896058 \h </w:instrText>
            </w:r>
            <w:r w:rsidR="002C5823">
              <w:rPr>
                <w:noProof/>
                <w:webHidden/>
              </w:rPr>
            </w:r>
            <w:r w:rsidR="002C5823">
              <w:rPr>
                <w:noProof/>
                <w:webHidden/>
              </w:rPr>
              <w:fldChar w:fldCharType="separate"/>
            </w:r>
            <w:r w:rsidR="008D102A">
              <w:rPr>
                <w:noProof/>
                <w:webHidden/>
              </w:rPr>
              <w:t>46</w:t>
            </w:r>
            <w:r w:rsidR="002C5823">
              <w:rPr>
                <w:noProof/>
                <w:webHidden/>
              </w:rPr>
              <w:fldChar w:fldCharType="end"/>
            </w:r>
          </w:hyperlink>
        </w:p>
        <w:p w14:paraId="1F73A9D8" w14:textId="5289EFA6" w:rsidR="002C5823" w:rsidRDefault="00C0628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059" w:history="1">
            <w:r w:rsidR="002C5823" w:rsidRPr="00EA3437">
              <w:rPr>
                <w:rStyle w:val="-"/>
                <w:noProof/>
                <w:lang w:val="el-GR"/>
              </w:rPr>
              <w:t>3.1</w:t>
            </w:r>
            <w:r w:rsidR="002C5823">
              <w:rPr>
                <w:rFonts w:asciiTheme="minorHAnsi" w:eastAsiaTheme="minorEastAsia" w:hAnsiTheme="minorHAnsi" w:cstheme="minorBidi"/>
                <w:smallCaps w:val="0"/>
                <w:noProof/>
                <w:kern w:val="2"/>
                <w:sz w:val="22"/>
                <w:szCs w:val="22"/>
                <w:lang w:val="en-US" w:eastAsia="en-US"/>
                <w14:ligatures w14:val="standardContextual"/>
              </w:rPr>
              <w:tab/>
            </w:r>
            <w:r w:rsidR="002C5823" w:rsidRPr="00EA3437">
              <w:rPr>
                <w:rStyle w:val="-"/>
                <w:noProof/>
                <w:lang w:val="el-GR"/>
              </w:rPr>
              <w:t>Αποσφράγιση και αξιολόγηση προσφορών</w:t>
            </w:r>
            <w:r w:rsidR="002C5823">
              <w:rPr>
                <w:noProof/>
                <w:webHidden/>
              </w:rPr>
              <w:tab/>
            </w:r>
            <w:r w:rsidR="002C5823">
              <w:rPr>
                <w:noProof/>
                <w:webHidden/>
              </w:rPr>
              <w:fldChar w:fldCharType="begin"/>
            </w:r>
            <w:r w:rsidR="002C5823">
              <w:rPr>
                <w:noProof/>
                <w:webHidden/>
              </w:rPr>
              <w:instrText xml:space="preserve"> PAGEREF _Toc144896059 \h </w:instrText>
            </w:r>
            <w:r w:rsidR="002C5823">
              <w:rPr>
                <w:noProof/>
                <w:webHidden/>
              </w:rPr>
            </w:r>
            <w:r w:rsidR="002C5823">
              <w:rPr>
                <w:noProof/>
                <w:webHidden/>
              </w:rPr>
              <w:fldChar w:fldCharType="separate"/>
            </w:r>
            <w:r w:rsidR="008D102A">
              <w:rPr>
                <w:noProof/>
                <w:webHidden/>
              </w:rPr>
              <w:t>46</w:t>
            </w:r>
            <w:r w:rsidR="002C5823">
              <w:rPr>
                <w:noProof/>
                <w:webHidden/>
              </w:rPr>
              <w:fldChar w:fldCharType="end"/>
            </w:r>
          </w:hyperlink>
        </w:p>
        <w:p w14:paraId="33477692" w14:textId="070E4B83" w:rsidR="002C5823" w:rsidRDefault="00C0628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4896060" w:history="1">
            <w:r w:rsidR="002C5823" w:rsidRPr="00EA3437">
              <w:rPr>
                <w:rStyle w:val="-"/>
                <w:noProof/>
                <w:lang w:val="el-GR"/>
              </w:rPr>
              <w:t>3.1.1</w:t>
            </w:r>
            <w:r w:rsidR="002C5823">
              <w:rPr>
                <w:rFonts w:asciiTheme="minorHAnsi" w:eastAsiaTheme="minorEastAsia" w:hAnsiTheme="minorHAnsi" w:cstheme="minorBidi"/>
                <w:i w:val="0"/>
                <w:iCs w:val="0"/>
                <w:noProof/>
                <w:kern w:val="2"/>
                <w:sz w:val="22"/>
                <w:szCs w:val="22"/>
                <w:lang w:val="en-US" w:eastAsia="en-US"/>
                <w14:ligatures w14:val="standardContextual"/>
              </w:rPr>
              <w:tab/>
            </w:r>
            <w:r w:rsidR="002C5823" w:rsidRPr="00EA3437">
              <w:rPr>
                <w:rStyle w:val="-"/>
                <w:noProof/>
                <w:lang w:val="el-GR"/>
              </w:rPr>
              <w:t>Ηλεκτρονική αποσφράγιση προσφορών</w:t>
            </w:r>
            <w:r w:rsidR="002C5823">
              <w:rPr>
                <w:noProof/>
                <w:webHidden/>
              </w:rPr>
              <w:tab/>
            </w:r>
            <w:r w:rsidR="002C5823">
              <w:rPr>
                <w:noProof/>
                <w:webHidden/>
              </w:rPr>
              <w:fldChar w:fldCharType="begin"/>
            </w:r>
            <w:r w:rsidR="002C5823">
              <w:rPr>
                <w:noProof/>
                <w:webHidden/>
              </w:rPr>
              <w:instrText xml:space="preserve"> PAGEREF _Toc144896060 \h </w:instrText>
            </w:r>
            <w:r w:rsidR="002C5823">
              <w:rPr>
                <w:noProof/>
                <w:webHidden/>
              </w:rPr>
            </w:r>
            <w:r w:rsidR="002C5823">
              <w:rPr>
                <w:noProof/>
                <w:webHidden/>
              </w:rPr>
              <w:fldChar w:fldCharType="separate"/>
            </w:r>
            <w:r w:rsidR="008D102A">
              <w:rPr>
                <w:noProof/>
                <w:webHidden/>
              </w:rPr>
              <w:t>46</w:t>
            </w:r>
            <w:r w:rsidR="002C5823">
              <w:rPr>
                <w:noProof/>
                <w:webHidden/>
              </w:rPr>
              <w:fldChar w:fldCharType="end"/>
            </w:r>
          </w:hyperlink>
        </w:p>
        <w:p w14:paraId="579C943B" w14:textId="500C95F3" w:rsidR="002C5823" w:rsidRDefault="00C06285">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4896061" w:history="1">
            <w:r w:rsidR="002C5823" w:rsidRPr="00EA3437">
              <w:rPr>
                <w:rStyle w:val="-"/>
                <w:noProof/>
                <w:lang w:val="el-GR"/>
              </w:rPr>
              <w:t>3.1.2</w:t>
            </w:r>
            <w:r w:rsidR="002C5823">
              <w:rPr>
                <w:rFonts w:asciiTheme="minorHAnsi" w:eastAsiaTheme="minorEastAsia" w:hAnsiTheme="minorHAnsi" w:cstheme="minorBidi"/>
                <w:i w:val="0"/>
                <w:iCs w:val="0"/>
                <w:noProof/>
                <w:kern w:val="2"/>
                <w:sz w:val="22"/>
                <w:szCs w:val="22"/>
                <w:lang w:val="en-US" w:eastAsia="en-US"/>
                <w14:ligatures w14:val="standardContextual"/>
              </w:rPr>
              <w:tab/>
            </w:r>
            <w:r w:rsidR="002C5823" w:rsidRPr="00EA3437">
              <w:rPr>
                <w:rStyle w:val="-"/>
                <w:noProof/>
                <w:lang w:val="el-GR"/>
              </w:rPr>
              <w:t>Αξιολόγηση προσφορών</w:t>
            </w:r>
            <w:r w:rsidR="002C5823">
              <w:rPr>
                <w:noProof/>
                <w:webHidden/>
              </w:rPr>
              <w:tab/>
            </w:r>
            <w:r w:rsidR="002C5823">
              <w:rPr>
                <w:noProof/>
                <w:webHidden/>
              </w:rPr>
              <w:fldChar w:fldCharType="begin"/>
            </w:r>
            <w:r w:rsidR="002C5823">
              <w:rPr>
                <w:noProof/>
                <w:webHidden/>
              </w:rPr>
              <w:instrText xml:space="preserve"> PAGEREF _Toc144896061 \h </w:instrText>
            </w:r>
            <w:r w:rsidR="002C5823">
              <w:rPr>
                <w:noProof/>
                <w:webHidden/>
              </w:rPr>
            </w:r>
            <w:r w:rsidR="002C5823">
              <w:rPr>
                <w:noProof/>
                <w:webHidden/>
              </w:rPr>
              <w:fldChar w:fldCharType="separate"/>
            </w:r>
            <w:r w:rsidR="008D102A">
              <w:rPr>
                <w:noProof/>
                <w:webHidden/>
              </w:rPr>
              <w:t>46</w:t>
            </w:r>
            <w:r w:rsidR="002C5823">
              <w:rPr>
                <w:noProof/>
                <w:webHidden/>
              </w:rPr>
              <w:fldChar w:fldCharType="end"/>
            </w:r>
          </w:hyperlink>
        </w:p>
        <w:p w14:paraId="2CEF896E" w14:textId="1B8C3A97" w:rsidR="002C5823" w:rsidRDefault="00C0628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062" w:history="1">
            <w:r w:rsidR="002C5823" w:rsidRPr="00EA3437">
              <w:rPr>
                <w:rStyle w:val="-"/>
                <w:noProof/>
                <w:lang w:val="el-GR"/>
              </w:rPr>
              <w:t>3.2</w:t>
            </w:r>
            <w:r w:rsidR="002C5823">
              <w:rPr>
                <w:rFonts w:asciiTheme="minorHAnsi" w:eastAsiaTheme="minorEastAsia" w:hAnsiTheme="minorHAnsi" w:cstheme="minorBidi"/>
                <w:smallCaps w:val="0"/>
                <w:noProof/>
                <w:kern w:val="2"/>
                <w:sz w:val="22"/>
                <w:szCs w:val="22"/>
                <w:lang w:val="en-US" w:eastAsia="en-US"/>
                <w14:ligatures w14:val="standardContextual"/>
              </w:rPr>
              <w:tab/>
            </w:r>
            <w:r w:rsidR="002C5823" w:rsidRPr="00EA3437">
              <w:rPr>
                <w:rStyle w:val="-"/>
                <w:noProof/>
                <w:lang w:val="el-GR"/>
              </w:rPr>
              <w:t>Πρόσκληση υποβολής δικαιολογητικών προσωρινού αναδόχου - Δικαιολογητικά προσωρινού αναδόχου</w:t>
            </w:r>
            <w:r w:rsidR="002C5823">
              <w:rPr>
                <w:noProof/>
                <w:webHidden/>
              </w:rPr>
              <w:tab/>
            </w:r>
            <w:r w:rsidR="002C5823">
              <w:rPr>
                <w:noProof/>
                <w:webHidden/>
              </w:rPr>
              <w:fldChar w:fldCharType="begin"/>
            </w:r>
            <w:r w:rsidR="002C5823">
              <w:rPr>
                <w:noProof/>
                <w:webHidden/>
              </w:rPr>
              <w:instrText xml:space="preserve"> PAGEREF _Toc144896062 \h </w:instrText>
            </w:r>
            <w:r w:rsidR="002C5823">
              <w:rPr>
                <w:noProof/>
                <w:webHidden/>
              </w:rPr>
            </w:r>
            <w:r w:rsidR="002C5823">
              <w:rPr>
                <w:noProof/>
                <w:webHidden/>
              </w:rPr>
              <w:fldChar w:fldCharType="separate"/>
            </w:r>
            <w:r w:rsidR="008D102A">
              <w:rPr>
                <w:noProof/>
                <w:webHidden/>
              </w:rPr>
              <w:t>48</w:t>
            </w:r>
            <w:r w:rsidR="002C5823">
              <w:rPr>
                <w:noProof/>
                <w:webHidden/>
              </w:rPr>
              <w:fldChar w:fldCharType="end"/>
            </w:r>
          </w:hyperlink>
        </w:p>
        <w:p w14:paraId="7C780D4F" w14:textId="24669023" w:rsidR="002C5823" w:rsidRDefault="00C0628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063" w:history="1">
            <w:r w:rsidR="002C5823" w:rsidRPr="00EA3437">
              <w:rPr>
                <w:rStyle w:val="-"/>
                <w:noProof/>
                <w:lang w:val="el-GR"/>
              </w:rPr>
              <w:t>3.3</w:t>
            </w:r>
            <w:r w:rsidR="002C5823">
              <w:rPr>
                <w:rFonts w:asciiTheme="minorHAnsi" w:eastAsiaTheme="minorEastAsia" w:hAnsiTheme="minorHAnsi" w:cstheme="minorBidi"/>
                <w:smallCaps w:val="0"/>
                <w:noProof/>
                <w:kern w:val="2"/>
                <w:sz w:val="22"/>
                <w:szCs w:val="22"/>
                <w:lang w:val="en-US" w:eastAsia="en-US"/>
                <w14:ligatures w14:val="standardContextual"/>
              </w:rPr>
              <w:tab/>
            </w:r>
            <w:r w:rsidR="002C5823" w:rsidRPr="00EA3437">
              <w:rPr>
                <w:rStyle w:val="-"/>
                <w:noProof/>
                <w:lang w:val="el-GR"/>
              </w:rPr>
              <w:t>Κατακύρωση - σύναψη σύμβασης</w:t>
            </w:r>
            <w:r w:rsidR="002C5823">
              <w:rPr>
                <w:noProof/>
                <w:webHidden/>
              </w:rPr>
              <w:tab/>
            </w:r>
            <w:r w:rsidR="002C5823">
              <w:rPr>
                <w:noProof/>
                <w:webHidden/>
              </w:rPr>
              <w:fldChar w:fldCharType="begin"/>
            </w:r>
            <w:r w:rsidR="002C5823">
              <w:rPr>
                <w:noProof/>
                <w:webHidden/>
              </w:rPr>
              <w:instrText xml:space="preserve"> PAGEREF _Toc144896063 \h </w:instrText>
            </w:r>
            <w:r w:rsidR="002C5823">
              <w:rPr>
                <w:noProof/>
                <w:webHidden/>
              </w:rPr>
            </w:r>
            <w:r w:rsidR="002C5823">
              <w:rPr>
                <w:noProof/>
                <w:webHidden/>
              </w:rPr>
              <w:fldChar w:fldCharType="separate"/>
            </w:r>
            <w:r w:rsidR="008D102A">
              <w:rPr>
                <w:noProof/>
                <w:webHidden/>
              </w:rPr>
              <w:t>49</w:t>
            </w:r>
            <w:r w:rsidR="002C5823">
              <w:rPr>
                <w:noProof/>
                <w:webHidden/>
              </w:rPr>
              <w:fldChar w:fldCharType="end"/>
            </w:r>
          </w:hyperlink>
        </w:p>
        <w:p w14:paraId="24A3936D" w14:textId="5B447677" w:rsidR="002C5823" w:rsidRDefault="00C0628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064" w:history="1">
            <w:r w:rsidR="002C5823" w:rsidRPr="00EA3437">
              <w:rPr>
                <w:rStyle w:val="-"/>
                <w:noProof/>
                <w:lang w:val="el-GR"/>
              </w:rPr>
              <w:t>3.4</w:t>
            </w:r>
            <w:r w:rsidR="002C5823">
              <w:rPr>
                <w:rFonts w:asciiTheme="minorHAnsi" w:eastAsiaTheme="minorEastAsia" w:hAnsiTheme="minorHAnsi" w:cstheme="minorBidi"/>
                <w:smallCaps w:val="0"/>
                <w:noProof/>
                <w:kern w:val="2"/>
                <w:sz w:val="22"/>
                <w:szCs w:val="22"/>
                <w:lang w:val="en-US" w:eastAsia="en-US"/>
                <w14:ligatures w14:val="standardContextual"/>
              </w:rPr>
              <w:tab/>
            </w:r>
            <w:r w:rsidR="002C5823" w:rsidRPr="00EA3437">
              <w:rPr>
                <w:rStyle w:val="-"/>
                <w:noProof/>
                <w:lang w:val="el-GR"/>
              </w:rPr>
              <w:t>Προδικαστικές Προσφυγές - Προσωρινή και Οριστική Δικαστική Προστασία</w:t>
            </w:r>
            <w:r w:rsidR="002C5823">
              <w:rPr>
                <w:noProof/>
                <w:webHidden/>
              </w:rPr>
              <w:tab/>
            </w:r>
            <w:r w:rsidR="002C5823">
              <w:rPr>
                <w:noProof/>
                <w:webHidden/>
              </w:rPr>
              <w:fldChar w:fldCharType="begin"/>
            </w:r>
            <w:r w:rsidR="002C5823">
              <w:rPr>
                <w:noProof/>
                <w:webHidden/>
              </w:rPr>
              <w:instrText xml:space="preserve"> PAGEREF _Toc144896064 \h </w:instrText>
            </w:r>
            <w:r w:rsidR="002C5823">
              <w:rPr>
                <w:noProof/>
                <w:webHidden/>
              </w:rPr>
            </w:r>
            <w:r w:rsidR="002C5823">
              <w:rPr>
                <w:noProof/>
                <w:webHidden/>
              </w:rPr>
              <w:fldChar w:fldCharType="separate"/>
            </w:r>
            <w:r w:rsidR="008D102A">
              <w:rPr>
                <w:noProof/>
                <w:webHidden/>
              </w:rPr>
              <w:t>51</w:t>
            </w:r>
            <w:r w:rsidR="002C5823">
              <w:rPr>
                <w:noProof/>
                <w:webHidden/>
              </w:rPr>
              <w:fldChar w:fldCharType="end"/>
            </w:r>
          </w:hyperlink>
        </w:p>
        <w:p w14:paraId="325B7CAA" w14:textId="4488D51F" w:rsidR="002C5823" w:rsidRDefault="00C0628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065" w:history="1">
            <w:r w:rsidR="002C5823" w:rsidRPr="00EA3437">
              <w:rPr>
                <w:rStyle w:val="-"/>
                <w:noProof/>
                <w:lang w:val="el-GR"/>
              </w:rPr>
              <w:t>3.5</w:t>
            </w:r>
            <w:r w:rsidR="002C5823">
              <w:rPr>
                <w:rFonts w:asciiTheme="minorHAnsi" w:eastAsiaTheme="minorEastAsia" w:hAnsiTheme="minorHAnsi" w:cstheme="minorBidi"/>
                <w:smallCaps w:val="0"/>
                <w:noProof/>
                <w:kern w:val="2"/>
                <w:sz w:val="22"/>
                <w:szCs w:val="22"/>
                <w:lang w:val="en-US" w:eastAsia="en-US"/>
                <w14:ligatures w14:val="standardContextual"/>
              </w:rPr>
              <w:tab/>
            </w:r>
            <w:r w:rsidR="002C5823" w:rsidRPr="00EA3437">
              <w:rPr>
                <w:rStyle w:val="-"/>
                <w:noProof/>
                <w:lang w:val="el-GR"/>
              </w:rPr>
              <w:t>Ματαίωση Διαδικασίας</w:t>
            </w:r>
            <w:r w:rsidR="002C5823">
              <w:rPr>
                <w:noProof/>
                <w:webHidden/>
              </w:rPr>
              <w:tab/>
            </w:r>
            <w:r w:rsidR="002C5823">
              <w:rPr>
                <w:noProof/>
                <w:webHidden/>
              </w:rPr>
              <w:fldChar w:fldCharType="begin"/>
            </w:r>
            <w:r w:rsidR="002C5823">
              <w:rPr>
                <w:noProof/>
                <w:webHidden/>
              </w:rPr>
              <w:instrText xml:space="preserve"> PAGEREF _Toc144896065 \h </w:instrText>
            </w:r>
            <w:r w:rsidR="002C5823">
              <w:rPr>
                <w:noProof/>
                <w:webHidden/>
              </w:rPr>
            </w:r>
            <w:r w:rsidR="002C5823">
              <w:rPr>
                <w:noProof/>
                <w:webHidden/>
              </w:rPr>
              <w:fldChar w:fldCharType="separate"/>
            </w:r>
            <w:r w:rsidR="008D102A">
              <w:rPr>
                <w:noProof/>
                <w:webHidden/>
              </w:rPr>
              <w:t>54</w:t>
            </w:r>
            <w:r w:rsidR="002C5823">
              <w:rPr>
                <w:noProof/>
                <w:webHidden/>
              </w:rPr>
              <w:fldChar w:fldCharType="end"/>
            </w:r>
          </w:hyperlink>
        </w:p>
        <w:p w14:paraId="7ACA44D8" w14:textId="472A2BCF" w:rsidR="002C5823" w:rsidRDefault="00C06285">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44896066" w:history="1">
            <w:r w:rsidR="002C5823" w:rsidRPr="00EA3437">
              <w:rPr>
                <w:rStyle w:val="-"/>
                <w:noProof/>
                <w14:scene3d>
                  <w14:camera w14:prst="orthographicFront"/>
                  <w14:lightRig w14:rig="threePt" w14:dir="t">
                    <w14:rot w14:lat="0" w14:lon="0" w14:rev="0"/>
                  </w14:lightRig>
                </w14:scene3d>
              </w:rPr>
              <w:t>4.</w:t>
            </w:r>
            <w:r w:rsidR="002C5823">
              <w:rPr>
                <w:rFonts w:asciiTheme="minorHAnsi" w:eastAsiaTheme="minorEastAsia" w:hAnsiTheme="minorHAnsi" w:cstheme="minorBidi"/>
                <w:b w:val="0"/>
                <w:bCs w:val="0"/>
                <w:caps w:val="0"/>
                <w:noProof/>
                <w:kern w:val="2"/>
                <w:sz w:val="22"/>
                <w:szCs w:val="22"/>
                <w:lang w:val="en-US" w:eastAsia="en-US"/>
                <w14:ligatures w14:val="standardContextual"/>
              </w:rPr>
              <w:tab/>
            </w:r>
            <w:r w:rsidR="002C5823" w:rsidRPr="00EA3437">
              <w:rPr>
                <w:rStyle w:val="-"/>
                <w:noProof/>
              </w:rPr>
              <w:t>ΟΡΟΙ ΕΚΤΕΛΕΣΗΣ ΤΗΣ ΣΥΜΒΑΣΗΣ</w:t>
            </w:r>
            <w:r w:rsidR="002C5823">
              <w:rPr>
                <w:noProof/>
                <w:webHidden/>
              </w:rPr>
              <w:tab/>
            </w:r>
            <w:r w:rsidR="002C5823">
              <w:rPr>
                <w:noProof/>
                <w:webHidden/>
              </w:rPr>
              <w:fldChar w:fldCharType="begin"/>
            </w:r>
            <w:r w:rsidR="002C5823">
              <w:rPr>
                <w:noProof/>
                <w:webHidden/>
              </w:rPr>
              <w:instrText xml:space="preserve"> PAGEREF _Toc144896066 \h </w:instrText>
            </w:r>
            <w:r w:rsidR="002C5823">
              <w:rPr>
                <w:noProof/>
                <w:webHidden/>
              </w:rPr>
            </w:r>
            <w:r w:rsidR="002C5823">
              <w:rPr>
                <w:noProof/>
                <w:webHidden/>
              </w:rPr>
              <w:fldChar w:fldCharType="separate"/>
            </w:r>
            <w:r w:rsidR="008D102A">
              <w:rPr>
                <w:noProof/>
                <w:webHidden/>
              </w:rPr>
              <w:t>55</w:t>
            </w:r>
            <w:r w:rsidR="002C5823">
              <w:rPr>
                <w:noProof/>
                <w:webHidden/>
              </w:rPr>
              <w:fldChar w:fldCharType="end"/>
            </w:r>
          </w:hyperlink>
        </w:p>
        <w:p w14:paraId="3CC0106C" w14:textId="14F5CBAB" w:rsidR="002C5823" w:rsidRDefault="00C0628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067" w:history="1">
            <w:r w:rsidR="002C5823" w:rsidRPr="00EA3437">
              <w:rPr>
                <w:rStyle w:val="-"/>
                <w:noProof/>
                <w:lang w:val="el-GR"/>
              </w:rPr>
              <w:t>4.1</w:t>
            </w:r>
            <w:r w:rsidR="002C5823">
              <w:rPr>
                <w:rFonts w:asciiTheme="minorHAnsi" w:eastAsiaTheme="minorEastAsia" w:hAnsiTheme="minorHAnsi" w:cstheme="minorBidi"/>
                <w:smallCaps w:val="0"/>
                <w:noProof/>
                <w:kern w:val="2"/>
                <w:sz w:val="22"/>
                <w:szCs w:val="22"/>
                <w:lang w:val="en-US" w:eastAsia="en-US"/>
                <w14:ligatures w14:val="standardContextual"/>
              </w:rPr>
              <w:tab/>
            </w:r>
            <w:r w:rsidR="002C5823" w:rsidRPr="00EA3437">
              <w:rPr>
                <w:rStyle w:val="-"/>
                <w:noProof/>
                <w:lang w:val="el-GR"/>
              </w:rPr>
              <w:t>Εγγυήσεις (καλής εκτέλεσης)</w:t>
            </w:r>
            <w:r w:rsidR="002C5823">
              <w:rPr>
                <w:noProof/>
                <w:webHidden/>
              </w:rPr>
              <w:tab/>
            </w:r>
            <w:r w:rsidR="002C5823">
              <w:rPr>
                <w:noProof/>
                <w:webHidden/>
              </w:rPr>
              <w:fldChar w:fldCharType="begin"/>
            </w:r>
            <w:r w:rsidR="002C5823">
              <w:rPr>
                <w:noProof/>
                <w:webHidden/>
              </w:rPr>
              <w:instrText xml:space="preserve"> PAGEREF _Toc144896067 \h </w:instrText>
            </w:r>
            <w:r w:rsidR="002C5823">
              <w:rPr>
                <w:noProof/>
                <w:webHidden/>
              </w:rPr>
            </w:r>
            <w:r w:rsidR="002C5823">
              <w:rPr>
                <w:noProof/>
                <w:webHidden/>
              </w:rPr>
              <w:fldChar w:fldCharType="separate"/>
            </w:r>
            <w:r w:rsidR="008D102A">
              <w:rPr>
                <w:noProof/>
                <w:webHidden/>
              </w:rPr>
              <w:t>55</w:t>
            </w:r>
            <w:r w:rsidR="002C5823">
              <w:rPr>
                <w:noProof/>
                <w:webHidden/>
              </w:rPr>
              <w:fldChar w:fldCharType="end"/>
            </w:r>
          </w:hyperlink>
        </w:p>
        <w:p w14:paraId="2F42E61D" w14:textId="0B14B40C" w:rsidR="002C5823" w:rsidRDefault="00C0628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068" w:history="1">
            <w:r w:rsidR="002C5823" w:rsidRPr="00EA3437">
              <w:rPr>
                <w:rStyle w:val="-"/>
                <w:noProof/>
                <w:lang w:val="el-GR"/>
              </w:rPr>
              <w:t>4.2</w:t>
            </w:r>
            <w:r w:rsidR="002C5823">
              <w:rPr>
                <w:rFonts w:asciiTheme="minorHAnsi" w:eastAsiaTheme="minorEastAsia" w:hAnsiTheme="minorHAnsi" w:cstheme="minorBidi"/>
                <w:smallCaps w:val="0"/>
                <w:noProof/>
                <w:kern w:val="2"/>
                <w:sz w:val="22"/>
                <w:szCs w:val="22"/>
                <w:lang w:val="en-US" w:eastAsia="en-US"/>
                <w14:ligatures w14:val="standardContextual"/>
              </w:rPr>
              <w:tab/>
            </w:r>
            <w:r w:rsidR="002C5823" w:rsidRPr="00EA3437">
              <w:rPr>
                <w:rStyle w:val="-"/>
                <w:noProof/>
                <w:lang w:val="el-GR"/>
              </w:rPr>
              <w:t>Συμβατικό πλαίσιο – Εφαρμοστέα νομοθεσία</w:t>
            </w:r>
            <w:r w:rsidR="002C5823">
              <w:rPr>
                <w:noProof/>
                <w:webHidden/>
              </w:rPr>
              <w:tab/>
            </w:r>
            <w:r w:rsidR="002C5823">
              <w:rPr>
                <w:noProof/>
                <w:webHidden/>
              </w:rPr>
              <w:fldChar w:fldCharType="begin"/>
            </w:r>
            <w:r w:rsidR="002C5823">
              <w:rPr>
                <w:noProof/>
                <w:webHidden/>
              </w:rPr>
              <w:instrText xml:space="preserve"> PAGEREF _Toc144896068 \h </w:instrText>
            </w:r>
            <w:r w:rsidR="002C5823">
              <w:rPr>
                <w:noProof/>
                <w:webHidden/>
              </w:rPr>
            </w:r>
            <w:r w:rsidR="002C5823">
              <w:rPr>
                <w:noProof/>
                <w:webHidden/>
              </w:rPr>
              <w:fldChar w:fldCharType="separate"/>
            </w:r>
            <w:r w:rsidR="008D102A">
              <w:rPr>
                <w:noProof/>
                <w:webHidden/>
              </w:rPr>
              <w:t>56</w:t>
            </w:r>
            <w:r w:rsidR="002C5823">
              <w:rPr>
                <w:noProof/>
                <w:webHidden/>
              </w:rPr>
              <w:fldChar w:fldCharType="end"/>
            </w:r>
          </w:hyperlink>
        </w:p>
        <w:p w14:paraId="3482A913" w14:textId="609281D7" w:rsidR="002C5823" w:rsidRDefault="00C0628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069" w:history="1">
            <w:r w:rsidR="002C5823" w:rsidRPr="00EA3437">
              <w:rPr>
                <w:rStyle w:val="-"/>
                <w:noProof/>
                <w:lang w:val="el-GR"/>
              </w:rPr>
              <w:t>4.3</w:t>
            </w:r>
            <w:r w:rsidR="002C5823">
              <w:rPr>
                <w:rFonts w:asciiTheme="minorHAnsi" w:eastAsiaTheme="minorEastAsia" w:hAnsiTheme="minorHAnsi" w:cstheme="minorBidi"/>
                <w:smallCaps w:val="0"/>
                <w:noProof/>
                <w:kern w:val="2"/>
                <w:sz w:val="22"/>
                <w:szCs w:val="22"/>
                <w:lang w:val="en-US" w:eastAsia="en-US"/>
                <w14:ligatures w14:val="standardContextual"/>
              </w:rPr>
              <w:tab/>
            </w:r>
            <w:r w:rsidR="002C5823" w:rsidRPr="00EA3437">
              <w:rPr>
                <w:rStyle w:val="-"/>
                <w:noProof/>
                <w:lang w:val="el-GR"/>
              </w:rPr>
              <w:t>Όροι εκτέλεσης της σύμβασης</w:t>
            </w:r>
            <w:r w:rsidR="002C5823">
              <w:rPr>
                <w:noProof/>
                <w:webHidden/>
              </w:rPr>
              <w:tab/>
            </w:r>
            <w:r w:rsidR="002C5823">
              <w:rPr>
                <w:noProof/>
                <w:webHidden/>
              </w:rPr>
              <w:fldChar w:fldCharType="begin"/>
            </w:r>
            <w:r w:rsidR="002C5823">
              <w:rPr>
                <w:noProof/>
                <w:webHidden/>
              </w:rPr>
              <w:instrText xml:space="preserve"> PAGEREF _Toc144896069 \h </w:instrText>
            </w:r>
            <w:r w:rsidR="002C5823">
              <w:rPr>
                <w:noProof/>
                <w:webHidden/>
              </w:rPr>
            </w:r>
            <w:r w:rsidR="002C5823">
              <w:rPr>
                <w:noProof/>
                <w:webHidden/>
              </w:rPr>
              <w:fldChar w:fldCharType="separate"/>
            </w:r>
            <w:r w:rsidR="008D102A">
              <w:rPr>
                <w:noProof/>
                <w:webHidden/>
              </w:rPr>
              <w:t>56</w:t>
            </w:r>
            <w:r w:rsidR="002C5823">
              <w:rPr>
                <w:noProof/>
                <w:webHidden/>
              </w:rPr>
              <w:fldChar w:fldCharType="end"/>
            </w:r>
          </w:hyperlink>
        </w:p>
        <w:p w14:paraId="139CFCC5" w14:textId="69AD654E" w:rsidR="002C5823" w:rsidRDefault="00C0628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070" w:history="1">
            <w:r w:rsidR="002C5823" w:rsidRPr="00EA3437">
              <w:rPr>
                <w:rStyle w:val="-"/>
                <w:noProof/>
                <w:lang w:val="el-GR"/>
              </w:rPr>
              <w:t>4.4</w:t>
            </w:r>
            <w:r w:rsidR="002C5823">
              <w:rPr>
                <w:rFonts w:asciiTheme="minorHAnsi" w:eastAsiaTheme="minorEastAsia" w:hAnsiTheme="minorHAnsi" w:cstheme="minorBidi"/>
                <w:smallCaps w:val="0"/>
                <w:noProof/>
                <w:kern w:val="2"/>
                <w:sz w:val="22"/>
                <w:szCs w:val="22"/>
                <w:lang w:val="en-US" w:eastAsia="en-US"/>
                <w14:ligatures w14:val="standardContextual"/>
              </w:rPr>
              <w:tab/>
            </w:r>
            <w:r w:rsidR="002C5823" w:rsidRPr="00EA3437">
              <w:rPr>
                <w:rStyle w:val="-"/>
                <w:noProof/>
                <w:lang w:val="el-GR"/>
              </w:rPr>
              <w:t>Υπεργολαβία</w:t>
            </w:r>
            <w:r w:rsidR="002C5823">
              <w:rPr>
                <w:noProof/>
                <w:webHidden/>
              </w:rPr>
              <w:tab/>
            </w:r>
            <w:r w:rsidR="002C5823">
              <w:rPr>
                <w:noProof/>
                <w:webHidden/>
              </w:rPr>
              <w:fldChar w:fldCharType="begin"/>
            </w:r>
            <w:r w:rsidR="002C5823">
              <w:rPr>
                <w:noProof/>
                <w:webHidden/>
              </w:rPr>
              <w:instrText xml:space="preserve"> PAGEREF _Toc144896070 \h </w:instrText>
            </w:r>
            <w:r w:rsidR="002C5823">
              <w:rPr>
                <w:noProof/>
                <w:webHidden/>
              </w:rPr>
            </w:r>
            <w:r w:rsidR="002C5823">
              <w:rPr>
                <w:noProof/>
                <w:webHidden/>
              </w:rPr>
              <w:fldChar w:fldCharType="separate"/>
            </w:r>
            <w:r w:rsidR="008D102A">
              <w:rPr>
                <w:noProof/>
                <w:webHidden/>
              </w:rPr>
              <w:t>59</w:t>
            </w:r>
            <w:r w:rsidR="002C5823">
              <w:rPr>
                <w:noProof/>
                <w:webHidden/>
              </w:rPr>
              <w:fldChar w:fldCharType="end"/>
            </w:r>
          </w:hyperlink>
        </w:p>
        <w:p w14:paraId="0899D442" w14:textId="704E7216" w:rsidR="002C5823" w:rsidRDefault="00C0628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071" w:history="1">
            <w:r w:rsidR="002C5823" w:rsidRPr="00EA3437">
              <w:rPr>
                <w:rStyle w:val="-"/>
                <w:noProof/>
                <w:lang w:val="el-GR"/>
              </w:rPr>
              <w:t>4.5</w:t>
            </w:r>
            <w:r w:rsidR="002C5823">
              <w:rPr>
                <w:rFonts w:asciiTheme="minorHAnsi" w:eastAsiaTheme="minorEastAsia" w:hAnsiTheme="minorHAnsi" w:cstheme="minorBidi"/>
                <w:smallCaps w:val="0"/>
                <w:noProof/>
                <w:kern w:val="2"/>
                <w:sz w:val="22"/>
                <w:szCs w:val="22"/>
                <w:lang w:val="en-US" w:eastAsia="en-US"/>
                <w14:ligatures w14:val="standardContextual"/>
              </w:rPr>
              <w:tab/>
            </w:r>
            <w:r w:rsidR="002C5823" w:rsidRPr="00EA3437">
              <w:rPr>
                <w:rStyle w:val="-"/>
                <w:noProof/>
                <w:lang w:val="el-GR"/>
              </w:rPr>
              <w:t>Τροποποίηση σύμβασης κατά τη διάρκειά της</w:t>
            </w:r>
            <w:r w:rsidR="002C5823">
              <w:rPr>
                <w:noProof/>
                <w:webHidden/>
              </w:rPr>
              <w:tab/>
            </w:r>
            <w:r w:rsidR="002C5823">
              <w:rPr>
                <w:noProof/>
                <w:webHidden/>
              </w:rPr>
              <w:fldChar w:fldCharType="begin"/>
            </w:r>
            <w:r w:rsidR="002C5823">
              <w:rPr>
                <w:noProof/>
                <w:webHidden/>
              </w:rPr>
              <w:instrText xml:space="preserve"> PAGEREF _Toc144896071 \h </w:instrText>
            </w:r>
            <w:r w:rsidR="002C5823">
              <w:rPr>
                <w:noProof/>
                <w:webHidden/>
              </w:rPr>
            </w:r>
            <w:r w:rsidR="002C5823">
              <w:rPr>
                <w:noProof/>
                <w:webHidden/>
              </w:rPr>
              <w:fldChar w:fldCharType="separate"/>
            </w:r>
            <w:r w:rsidR="008D102A">
              <w:rPr>
                <w:noProof/>
                <w:webHidden/>
              </w:rPr>
              <w:t>60</w:t>
            </w:r>
            <w:r w:rsidR="002C5823">
              <w:rPr>
                <w:noProof/>
                <w:webHidden/>
              </w:rPr>
              <w:fldChar w:fldCharType="end"/>
            </w:r>
          </w:hyperlink>
        </w:p>
        <w:p w14:paraId="10708E6B" w14:textId="7CB3DFD4" w:rsidR="002C5823" w:rsidRDefault="00C0628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072" w:history="1">
            <w:r w:rsidR="002C5823" w:rsidRPr="00EA3437">
              <w:rPr>
                <w:rStyle w:val="-"/>
                <w:noProof/>
                <w:lang w:val="el-GR"/>
              </w:rPr>
              <w:t>4.6</w:t>
            </w:r>
            <w:r w:rsidR="002C5823">
              <w:rPr>
                <w:rFonts w:asciiTheme="minorHAnsi" w:eastAsiaTheme="minorEastAsia" w:hAnsiTheme="minorHAnsi" w:cstheme="minorBidi"/>
                <w:smallCaps w:val="0"/>
                <w:noProof/>
                <w:kern w:val="2"/>
                <w:sz w:val="22"/>
                <w:szCs w:val="22"/>
                <w:lang w:val="en-US" w:eastAsia="en-US"/>
                <w14:ligatures w14:val="standardContextual"/>
              </w:rPr>
              <w:tab/>
            </w:r>
            <w:r w:rsidR="002C5823" w:rsidRPr="00EA3437">
              <w:rPr>
                <w:rStyle w:val="-"/>
                <w:noProof/>
                <w:lang w:val="el-GR"/>
              </w:rPr>
              <w:t>Δικαίωμα μονομερούς λύσης της σύμβασης</w:t>
            </w:r>
            <w:r w:rsidR="002C5823">
              <w:rPr>
                <w:noProof/>
                <w:webHidden/>
              </w:rPr>
              <w:tab/>
            </w:r>
            <w:r w:rsidR="002C5823">
              <w:rPr>
                <w:noProof/>
                <w:webHidden/>
              </w:rPr>
              <w:fldChar w:fldCharType="begin"/>
            </w:r>
            <w:r w:rsidR="002C5823">
              <w:rPr>
                <w:noProof/>
                <w:webHidden/>
              </w:rPr>
              <w:instrText xml:space="preserve"> PAGEREF _Toc144896072 \h </w:instrText>
            </w:r>
            <w:r w:rsidR="002C5823">
              <w:rPr>
                <w:noProof/>
                <w:webHidden/>
              </w:rPr>
            </w:r>
            <w:r w:rsidR="002C5823">
              <w:rPr>
                <w:noProof/>
                <w:webHidden/>
              </w:rPr>
              <w:fldChar w:fldCharType="separate"/>
            </w:r>
            <w:r w:rsidR="008D102A">
              <w:rPr>
                <w:noProof/>
                <w:webHidden/>
              </w:rPr>
              <w:t>60</w:t>
            </w:r>
            <w:r w:rsidR="002C5823">
              <w:rPr>
                <w:noProof/>
                <w:webHidden/>
              </w:rPr>
              <w:fldChar w:fldCharType="end"/>
            </w:r>
          </w:hyperlink>
        </w:p>
        <w:p w14:paraId="49145951" w14:textId="335A5633" w:rsidR="002C5823" w:rsidRDefault="00C06285">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44896073" w:history="1">
            <w:r w:rsidR="002C5823" w:rsidRPr="00EA3437">
              <w:rPr>
                <w:rStyle w:val="-"/>
                <w:noProof/>
                <w:lang w:val="el-GR"/>
                <w14:scene3d>
                  <w14:camera w14:prst="orthographicFront"/>
                  <w14:lightRig w14:rig="threePt" w14:dir="t">
                    <w14:rot w14:lat="0" w14:lon="0" w14:rev="0"/>
                  </w14:lightRig>
                </w14:scene3d>
              </w:rPr>
              <w:t>5.</w:t>
            </w:r>
            <w:r w:rsidR="002C5823">
              <w:rPr>
                <w:rFonts w:asciiTheme="minorHAnsi" w:eastAsiaTheme="minorEastAsia" w:hAnsiTheme="minorHAnsi" w:cstheme="minorBidi"/>
                <w:b w:val="0"/>
                <w:bCs w:val="0"/>
                <w:caps w:val="0"/>
                <w:noProof/>
                <w:kern w:val="2"/>
                <w:sz w:val="22"/>
                <w:szCs w:val="22"/>
                <w:lang w:val="en-US" w:eastAsia="en-US"/>
                <w14:ligatures w14:val="standardContextual"/>
              </w:rPr>
              <w:tab/>
            </w:r>
            <w:r w:rsidR="002C5823" w:rsidRPr="00EA3437">
              <w:rPr>
                <w:rStyle w:val="-"/>
                <w:noProof/>
                <w:lang w:val="el-GR"/>
              </w:rPr>
              <w:t>ΕΙΔΙΚΟΙ ΟΡΟΙ ΕΚΤΕΛΕΣΗΣ ΤΗΣ ΣΥΜΒΑΣΗΣ</w:t>
            </w:r>
            <w:r w:rsidR="002C5823">
              <w:rPr>
                <w:noProof/>
                <w:webHidden/>
              </w:rPr>
              <w:tab/>
            </w:r>
            <w:r w:rsidR="002C5823">
              <w:rPr>
                <w:noProof/>
                <w:webHidden/>
              </w:rPr>
              <w:fldChar w:fldCharType="begin"/>
            </w:r>
            <w:r w:rsidR="002C5823">
              <w:rPr>
                <w:noProof/>
                <w:webHidden/>
              </w:rPr>
              <w:instrText xml:space="preserve"> PAGEREF _Toc144896073 \h </w:instrText>
            </w:r>
            <w:r w:rsidR="002C5823">
              <w:rPr>
                <w:noProof/>
                <w:webHidden/>
              </w:rPr>
            </w:r>
            <w:r w:rsidR="002C5823">
              <w:rPr>
                <w:noProof/>
                <w:webHidden/>
              </w:rPr>
              <w:fldChar w:fldCharType="separate"/>
            </w:r>
            <w:r w:rsidR="008D102A">
              <w:rPr>
                <w:noProof/>
                <w:webHidden/>
              </w:rPr>
              <w:t>62</w:t>
            </w:r>
            <w:r w:rsidR="002C5823">
              <w:rPr>
                <w:noProof/>
                <w:webHidden/>
              </w:rPr>
              <w:fldChar w:fldCharType="end"/>
            </w:r>
          </w:hyperlink>
        </w:p>
        <w:p w14:paraId="2CB345FA" w14:textId="2A1C4EC7" w:rsidR="002C5823" w:rsidRDefault="00C0628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074" w:history="1">
            <w:r w:rsidR="002C5823" w:rsidRPr="00EA3437">
              <w:rPr>
                <w:rStyle w:val="-"/>
                <w:noProof/>
                <w:lang w:val="el-GR"/>
              </w:rPr>
              <w:t>5.1</w:t>
            </w:r>
            <w:r w:rsidR="002C5823">
              <w:rPr>
                <w:rFonts w:asciiTheme="minorHAnsi" w:eastAsiaTheme="minorEastAsia" w:hAnsiTheme="minorHAnsi" w:cstheme="minorBidi"/>
                <w:smallCaps w:val="0"/>
                <w:noProof/>
                <w:kern w:val="2"/>
                <w:sz w:val="22"/>
                <w:szCs w:val="22"/>
                <w:lang w:val="en-US" w:eastAsia="en-US"/>
                <w14:ligatures w14:val="standardContextual"/>
              </w:rPr>
              <w:tab/>
            </w:r>
            <w:r w:rsidR="002C5823" w:rsidRPr="00EA3437">
              <w:rPr>
                <w:rStyle w:val="-"/>
                <w:noProof/>
                <w:lang w:val="el-GR"/>
              </w:rPr>
              <w:t>Τρόπος πληρωμής</w:t>
            </w:r>
            <w:r w:rsidR="002C5823">
              <w:rPr>
                <w:noProof/>
                <w:webHidden/>
              </w:rPr>
              <w:tab/>
            </w:r>
            <w:r w:rsidR="002C5823">
              <w:rPr>
                <w:noProof/>
                <w:webHidden/>
              </w:rPr>
              <w:fldChar w:fldCharType="begin"/>
            </w:r>
            <w:r w:rsidR="002C5823">
              <w:rPr>
                <w:noProof/>
                <w:webHidden/>
              </w:rPr>
              <w:instrText xml:space="preserve"> PAGEREF _Toc144896074 \h </w:instrText>
            </w:r>
            <w:r w:rsidR="002C5823">
              <w:rPr>
                <w:noProof/>
                <w:webHidden/>
              </w:rPr>
            </w:r>
            <w:r w:rsidR="002C5823">
              <w:rPr>
                <w:noProof/>
                <w:webHidden/>
              </w:rPr>
              <w:fldChar w:fldCharType="separate"/>
            </w:r>
            <w:r w:rsidR="008D102A">
              <w:rPr>
                <w:noProof/>
                <w:webHidden/>
              </w:rPr>
              <w:t>62</w:t>
            </w:r>
            <w:r w:rsidR="002C5823">
              <w:rPr>
                <w:noProof/>
                <w:webHidden/>
              </w:rPr>
              <w:fldChar w:fldCharType="end"/>
            </w:r>
          </w:hyperlink>
        </w:p>
        <w:p w14:paraId="74906195" w14:textId="75C19157" w:rsidR="002C5823" w:rsidRDefault="00C0628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075" w:history="1">
            <w:r w:rsidR="002C5823" w:rsidRPr="00EA3437">
              <w:rPr>
                <w:rStyle w:val="-"/>
                <w:noProof/>
                <w:lang w:val="el-GR"/>
              </w:rPr>
              <w:t>5.2</w:t>
            </w:r>
            <w:r w:rsidR="002C5823">
              <w:rPr>
                <w:rFonts w:asciiTheme="minorHAnsi" w:eastAsiaTheme="minorEastAsia" w:hAnsiTheme="minorHAnsi" w:cstheme="minorBidi"/>
                <w:smallCaps w:val="0"/>
                <w:noProof/>
                <w:kern w:val="2"/>
                <w:sz w:val="22"/>
                <w:szCs w:val="22"/>
                <w:lang w:val="en-US" w:eastAsia="en-US"/>
                <w14:ligatures w14:val="standardContextual"/>
              </w:rPr>
              <w:tab/>
            </w:r>
            <w:r w:rsidR="002C5823" w:rsidRPr="00EA3437">
              <w:rPr>
                <w:rStyle w:val="-"/>
                <w:noProof/>
                <w:lang w:val="el-GR"/>
              </w:rPr>
              <w:t>Κήρυξη οικονομικού φορέα έκπτωτου - Κυρώσεις</w:t>
            </w:r>
            <w:r w:rsidR="002C5823">
              <w:rPr>
                <w:noProof/>
                <w:webHidden/>
              </w:rPr>
              <w:tab/>
            </w:r>
            <w:r w:rsidR="002C5823">
              <w:rPr>
                <w:noProof/>
                <w:webHidden/>
              </w:rPr>
              <w:fldChar w:fldCharType="begin"/>
            </w:r>
            <w:r w:rsidR="002C5823">
              <w:rPr>
                <w:noProof/>
                <w:webHidden/>
              </w:rPr>
              <w:instrText xml:space="preserve"> PAGEREF _Toc144896075 \h </w:instrText>
            </w:r>
            <w:r w:rsidR="002C5823">
              <w:rPr>
                <w:noProof/>
                <w:webHidden/>
              </w:rPr>
            </w:r>
            <w:r w:rsidR="002C5823">
              <w:rPr>
                <w:noProof/>
                <w:webHidden/>
              </w:rPr>
              <w:fldChar w:fldCharType="separate"/>
            </w:r>
            <w:r w:rsidR="008D102A">
              <w:rPr>
                <w:noProof/>
                <w:webHidden/>
              </w:rPr>
              <w:t>63</w:t>
            </w:r>
            <w:r w:rsidR="002C5823">
              <w:rPr>
                <w:noProof/>
                <w:webHidden/>
              </w:rPr>
              <w:fldChar w:fldCharType="end"/>
            </w:r>
          </w:hyperlink>
        </w:p>
        <w:p w14:paraId="61FC8232" w14:textId="5D4C9187" w:rsidR="002C5823" w:rsidRDefault="00C0628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076" w:history="1">
            <w:r w:rsidR="002C5823" w:rsidRPr="00EA3437">
              <w:rPr>
                <w:rStyle w:val="-"/>
                <w:noProof/>
                <w:lang w:val="el-GR"/>
              </w:rPr>
              <w:t>5.3</w:t>
            </w:r>
            <w:r w:rsidR="002C5823">
              <w:rPr>
                <w:rFonts w:asciiTheme="minorHAnsi" w:eastAsiaTheme="minorEastAsia" w:hAnsiTheme="minorHAnsi" w:cstheme="minorBidi"/>
                <w:smallCaps w:val="0"/>
                <w:noProof/>
                <w:kern w:val="2"/>
                <w:sz w:val="22"/>
                <w:szCs w:val="22"/>
                <w:lang w:val="en-US" w:eastAsia="en-US"/>
                <w14:ligatures w14:val="standardContextual"/>
              </w:rPr>
              <w:tab/>
            </w:r>
            <w:r w:rsidR="002C5823" w:rsidRPr="00EA3437">
              <w:rPr>
                <w:rStyle w:val="-"/>
                <w:noProof/>
                <w:lang w:val="el-GR"/>
              </w:rPr>
              <w:t>Διοικητικές προσφυγές κατά τη διαδικασία εκτέλεσης</w:t>
            </w:r>
            <w:r w:rsidR="002C5823">
              <w:rPr>
                <w:noProof/>
                <w:webHidden/>
              </w:rPr>
              <w:tab/>
            </w:r>
            <w:r w:rsidR="002C5823">
              <w:rPr>
                <w:noProof/>
                <w:webHidden/>
              </w:rPr>
              <w:fldChar w:fldCharType="begin"/>
            </w:r>
            <w:r w:rsidR="002C5823">
              <w:rPr>
                <w:noProof/>
                <w:webHidden/>
              </w:rPr>
              <w:instrText xml:space="preserve"> PAGEREF _Toc144896076 \h </w:instrText>
            </w:r>
            <w:r w:rsidR="002C5823">
              <w:rPr>
                <w:noProof/>
                <w:webHidden/>
              </w:rPr>
            </w:r>
            <w:r w:rsidR="002C5823">
              <w:rPr>
                <w:noProof/>
                <w:webHidden/>
              </w:rPr>
              <w:fldChar w:fldCharType="separate"/>
            </w:r>
            <w:r w:rsidR="008D102A">
              <w:rPr>
                <w:noProof/>
                <w:webHidden/>
              </w:rPr>
              <w:t>64</w:t>
            </w:r>
            <w:r w:rsidR="002C5823">
              <w:rPr>
                <w:noProof/>
                <w:webHidden/>
              </w:rPr>
              <w:fldChar w:fldCharType="end"/>
            </w:r>
          </w:hyperlink>
        </w:p>
        <w:p w14:paraId="2F1B95C0" w14:textId="58EDCEE6" w:rsidR="002C5823" w:rsidRDefault="00C0628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077" w:history="1">
            <w:r w:rsidR="002C5823" w:rsidRPr="00EA3437">
              <w:rPr>
                <w:rStyle w:val="-"/>
                <w:noProof/>
                <w:lang w:val="el-GR"/>
              </w:rPr>
              <w:t>5.4</w:t>
            </w:r>
            <w:r w:rsidR="002C5823">
              <w:rPr>
                <w:rFonts w:asciiTheme="minorHAnsi" w:eastAsiaTheme="minorEastAsia" w:hAnsiTheme="minorHAnsi" w:cstheme="minorBidi"/>
                <w:smallCaps w:val="0"/>
                <w:noProof/>
                <w:kern w:val="2"/>
                <w:sz w:val="22"/>
                <w:szCs w:val="22"/>
                <w:lang w:val="en-US" w:eastAsia="en-US"/>
                <w14:ligatures w14:val="standardContextual"/>
              </w:rPr>
              <w:tab/>
            </w:r>
            <w:r w:rsidR="002C5823" w:rsidRPr="00EA3437">
              <w:rPr>
                <w:rStyle w:val="-"/>
                <w:noProof/>
                <w:lang w:val="el-GR"/>
              </w:rPr>
              <w:t>Δικαστική επίλυση διαφορών</w:t>
            </w:r>
            <w:r w:rsidR="002C5823">
              <w:rPr>
                <w:noProof/>
                <w:webHidden/>
              </w:rPr>
              <w:tab/>
            </w:r>
            <w:r w:rsidR="002C5823">
              <w:rPr>
                <w:noProof/>
                <w:webHidden/>
              </w:rPr>
              <w:fldChar w:fldCharType="begin"/>
            </w:r>
            <w:r w:rsidR="002C5823">
              <w:rPr>
                <w:noProof/>
                <w:webHidden/>
              </w:rPr>
              <w:instrText xml:space="preserve"> PAGEREF _Toc144896077 \h </w:instrText>
            </w:r>
            <w:r w:rsidR="002C5823">
              <w:rPr>
                <w:noProof/>
                <w:webHidden/>
              </w:rPr>
            </w:r>
            <w:r w:rsidR="002C5823">
              <w:rPr>
                <w:noProof/>
                <w:webHidden/>
              </w:rPr>
              <w:fldChar w:fldCharType="separate"/>
            </w:r>
            <w:r w:rsidR="008D102A">
              <w:rPr>
                <w:noProof/>
                <w:webHidden/>
              </w:rPr>
              <w:t>65</w:t>
            </w:r>
            <w:r w:rsidR="002C5823">
              <w:rPr>
                <w:noProof/>
                <w:webHidden/>
              </w:rPr>
              <w:fldChar w:fldCharType="end"/>
            </w:r>
          </w:hyperlink>
        </w:p>
        <w:p w14:paraId="504CBB91" w14:textId="181EF3DB" w:rsidR="002C5823" w:rsidRDefault="00C06285">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44896078" w:history="1">
            <w:r w:rsidR="002C5823" w:rsidRPr="00EA3437">
              <w:rPr>
                <w:rStyle w:val="-"/>
                <w:noProof/>
                <w14:scene3d>
                  <w14:camera w14:prst="orthographicFront"/>
                  <w14:lightRig w14:rig="threePt" w14:dir="t">
                    <w14:rot w14:lat="0" w14:lon="0" w14:rev="0"/>
                  </w14:lightRig>
                </w14:scene3d>
              </w:rPr>
              <w:t>6.</w:t>
            </w:r>
            <w:r w:rsidR="002C5823">
              <w:rPr>
                <w:rFonts w:asciiTheme="minorHAnsi" w:eastAsiaTheme="minorEastAsia" w:hAnsiTheme="minorHAnsi" w:cstheme="minorBidi"/>
                <w:b w:val="0"/>
                <w:bCs w:val="0"/>
                <w:caps w:val="0"/>
                <w:noProof/>
                <w:kern w:val="2"/>
                <w:sz w:val="22"/>
                <w:szCs w:val="22"/>
                <w:lang w:val="en-US" w:eastAsia="en-US"/>
                <w14:ligatures w14:val="standardContextual"/>
              </w:rPr>
              <w:tab/>
            </w:r>
            <w:r w:rsidR="002C5823" w:rsidRPr="00EA3437">
              <w:rPr>
                <w:rStyle w:val="-"/>
                <w:noProof/>
              </w:rPr>
              <w:t>ΧΡΟΝΟΣ ΚΑΙ ΤΡΟΠΟΣ ΕΚΤΕΛΕΣΗΣ</w:t>
            </w:r>
            <w:r w:rsidR="002C5823">
              <w:rPr>
                <w:noProof/>
                <w:webHidden/>
              </w:rPr>
              <w:tab/>
            </w:r>
            <w:r w:rsidR="002C5823">
              <w:rPr>
                <w:noProof/>
                <w:webHidden/>
              </w:rPr>
              <w:fldChar w:fldCharType="begin"/>
            </w:r>
            <w:r w:rsidR="002C5823">
              <w:rPr>
                <w:noProof/>
                <w:webHidden/>
              </w:rPr>
              <w:instrText xml:space="preserve"> PAGEREF _Toc144896078 \h </w:instrText>
            </w:r>
            <w:r w:rsidR="002C5823">
              <w:rPr>
                <w:noProof/>
                <w:webHidden/>
              </w:rPr>
            </w:r>
            <w:r w:rsidR="002C5823">
              <w:rPr>
                <w:noProof/>
                <w:webHidden/>
              </w:rPr>
              <w:fldChar w:fldCharType="separate"/>
            </w:r>
            <w:r w:rsidR="008D102A">
              <w:rPr>
                <w:noProof/>
                <w:webHidden/>
              </w:rPr>
              <w:t>66</w:t>
            </w:r>
            <w:r w:rsidR="002C5823">
              <w:rPr>
                <w:noProof/>
                <w:webHidden/>
              </w:rPr>
              <w:fldChar w:fldCharType="end"/>
            </w:r>
          </w:hyperlink>
        </w:p>
        <w:p w14:paraId="2AC49B32" w14:textId="557ECA9E" w:rsidR="002C5823" w:rsidRDefault="00C0628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079" w:history="1">
            <w:r w:rsidR="002C5823" w:rsidRPr="00EA3437">
              <w:rPr>
                <w:rStyle w:val="-"/>
                <w:noProof/>
                <w:lang w:val="el-GR"/>
              </w:rPr>
              <w:t>6.1</w:t>
            </w:r>
            <w:r w:rsidR="002C5823">
              <w:rPr>
                <w:rFonts w:asciiTheme="minorHAnsi" w:eastAsiaTheme="minorEastAsia" w:hAnsiTheme="minorHAnsi" w:cstheme="minorBidi"/>
                <w:smallCaps w:val="0"/>
                <w:noProof/>
                <w:kern w:val="2"/>
                <w:sz w:val="22"/>
                <w:szCs w:val="22"/>
                <w:lang w:val="en-US" w:eastAsia="en-US"/>
                <w14:ligatures w14:val="standardContextual"/>
              </w:rPr>
              <w:tab/>
            </w:r>
            <w:r w:rsidR="002C5823" w:rsidRPr="00EA3437">
              <w:rPr>
                <w:rStyle w:val="-"/>
                <w:noProof/>
                <w:lang w:val="el-GR"/>
              </w:rPr>
              <w:t>Παρακολούθηση της σύμβασης</w:t>
            </w:r>
            <w:r w:rsidR="002C5823">
              <w:rPr>
                <w:noProof/>
                <w:webHidden/>
              </w:rPr>
              <w:tab/>
            </w:r>
            <w:r w:rsidR="002C5823">
              <w:rPr>
                <w:noProof/>
                <w:webHidden/>
              </w:rPr>
              <w:fldChar w:fldCharType="begin"/>
            </w:r>
            <w:r w:rsidR="002C5823">
              <w:rPr>
                <w:noProof/>
                <w:webHidden/>
              </w:rPr>
              <w:instrText xml:space="preserve"> PAGEREF _Toc144896079 \h </w:instrText>
            </w:r>
            <w:r w:rsidR="002C5823">
              <w:rPr>
                <w:noProof/>
                <w:webHidden/>
              </w:rPr>
            </w:r>
            <w:r w:rsidR="002C5823">
              <w:rPr>
                <w:noProof/>
                <w:webHidden/>
              </w:rPr>
              <w:fldChar w:fldCharType="separate"/>
            </w:r>
            <w:r w:rsidR="008D102A">
              <w:rPr>
                <w:noProof/>
                <w:webHidden/>
              </w:rPr>
              <w:t>66</w:t>
            </w:r>
            <w:r w:rsidR="002C5823">
              <w:rPr>
                <w:noProof/>
                <w:webHidden/>
              </w:rPr>
              <w:fldChar w:fldCharType="end"/>
            </w:r>
          </w:hyperlink>
        </w:p>
        <w:p w14:paraId="538287C2" w14:textId="57BFBC0D" w:rsidR="002C5823" w:rsidRDefault="00C0628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080" w:history="1">
            <w:r w:rsidR="002C5823" w:rsidRPr="00EA3437">
              <w:rPr>
                <w:rStyle w:val="-"/>
                <w:noProof/>
                <w:lang w:val="el-GR"/>
              </w:rPr>
              <w:t>6.2</w:t>
            </w:r>
            <w:r w:rsidR="002C5823">
              <w:rPr>
                <w:rFonts w:asciiTheme="minorHAnsi" w:eastAsiaTheme="minorEastAsia" w:hAnsiTheme="minorHAnsi" w:cstheme="minorBidi"/>
                <w:smallCaps w:val="0"/>
                <w:noProof/>
                <w:kern w:val="2"/>
                <w:sz w:val="22"/>
                <w:szCs w:val="22"/>
                <w:lang w:val="en-US" w:eastAsia="en-US"/>
                <w14:ligatures w14:val="standardContextual"/>
              </w:rPr>
              <w:tab/>
            </w:r>
            <w:r w:rsidR="002C5823" w:rsidRPr="00EA3437">
              <w:rPr>
                <w:rStyle w:val="-"/>
                <w:noProof/>
                <w:lang w:val="el-GR"/>
              </w:rPr>
              <w:t>Διάρκεια σύμβασης</w:t>
            </w:r>
            <w:r w:rsidR="002C5823">
              <w:rPr>
                <w:noProof/>
                <w:webHidden/>
              </w:rPr>
              <w:tab/>
            </w:r>
            <w:r w:rsidR="002C5823">
              <w:rPr>
                <w:noProof/>
                <w:webHidden/>
              </w:rPr>
              <w:fldChar w:fldCharType="begin"/>
            </w:r>
            <w:r w:rsidR="002C5823">
              <w:rPr>
                <w:noProof/>
                <w:webHidden/>
              </w:rPr>
              <w:instrText xml:space="preserve"> PAGEREF _Toc144896080 \h </w:instrText>
            </w:r>
            <w:r w:rsidR="002C5823">
              <w:rPr>
                <w:noProof/>
                <w:webHidden/>
              </w:rPr>
            </w:r>
            <w:r w:rsidR="002C5823">
              <w:rPr>
                <w:noProof/>
                <w:webHidden/>
              </w:rPr>
              <w:fldChar w:fldCharType="separate"/>
            </w:r>
            <w:r w:rsidR="008D102A">
              <w:rPr>
                <w:noProof/>
                <w:webHidden/>
              </w:rPr>
              <w:t>66</w:t>
            </w:r>
            <w:r w:rsidR="002C5823">
              <w:rPr>
                <w:noProof/>
                <w:webHidden/>
              </w:rPr>
              <w:fldChar w:fldCharType="end"/>
            </w:r>
          </w:hyperlink>
        </w:p>
        <w:p w14:paraId="519EF8F7" w14:textId="5B8E020C" w:rsidR="002C5823" w:rsidRDefault="00C0628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081" w:history="1">
            <w:r w:rsidR="002C5823" w:rsidRPr="00EA3437">
              <w:rPr>
                <w:rStyle w:val="-"/>
                <w:noProof/>
                <w:lang w:val="el-GR"/>
              </w:rPr>
              <w:t>6.3</w:t>
            </w:r>
            <w:r w:rsidR="002C5823">
              <w:rPr>
                <w:rFonts w:asciiTheme="minorHAnsi" w:eastAsiaTheme="minorEastAsia" w:hAnsiTheme="minorHAnsi" w:cstheme="minorBidi"/>
                <w:smallCaps w:val="0"/>
                <w:noProof/>
                <w:kern w:val="2"/>
                <w:sz w:val="22"/>
                <w:szCs w:val="22"/>
                <w:lang w:val="en-US" w:eastAsia="en-US"/>
                <w14:ligatures w14:val="standardContextual"/>
              </w:rPr>
              <w:tab/>
            </w:r>
            <w:r w:rsidR="002C5823" w:rsidRPr="00EA3437">
              <w:rPr>
                <w:rStyle w:val="-"/>
                <w:noProof/>
                <w:lang w:val="el-GR"/>
              </w:rPr>
              <w:t>Παραλαβή του αντικειμένου της σύμβασης</w:t>
            </w:r>
            <w:r w:rsidR="002C5823">
              <w:rPr>
                <w:noProof/>
                <w:webHidden/>
              </w:rPr>
              <w:tab/>
            </w:r>
            <w:r w:rsidR="002C5823">
              <w:rPr>
                <w:noProof/>
                <w:webHidden/>
              </w:rPr>
              <w:fldChar w:fldCharType="begin"/>
            </w:r>
            <w:r w:rsidR="002C5823">
              <w:rPr>
                <w:noProof/>
                <w:webHidden/>
              </w:rPr>
              <w:instrText xml:space="preserve"> PAGEREF _Toc144896081 \h </w:instrText>
            </w:r>
            <w:r w:rsidR="002C5823">
              <w:rPr>
                <w:noProof/>
                <w:webHidden/>
              </w:rPr>
            </w:r>
            <w:r w:rsidR="002C5823">
              <w:rPr>
                <w:noProof/>
                <w:webHidden/>
              </w:rPr>
              <w:fldChar w:fldCharType="separate"/>
            </w:r>
            <w:r w:rsidR="008D102A">
              <w:rPr>
                <w:noProof/>
                <w:webHidden/>
              </w:rPr>
              <w:t>66</w:t>
            </w:r>
            <w:r w:rsidR="002C5823">
              <w:rPr>
                <w:noProof/>
                <w:webHidden/>
              </w:rPr>
              <w:fldChar w:fldCharType="end"/>
            </w:r>
          </w:hyperlink>
        </w:p>
        <w:p w14:paraId="5AC1ED40" w14:textId="588DA1F3" w:rsidR="002C5823" w:rsidRDefault="00C0628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082" w:history="1">
            <w:r w:rsidR="002C5823" w:rsidRPr="00EA3437">
              <w:rPr>
                <w:rStyle w:val="-"/>
                <w:noProof/>
                <w:lang w:val="el-GR"/>
              </w:rPr>
              <w:t>6.4</w:t>
            </w:r>
            <w:r w:rsidR="002C5823">
              <w:rPr>
                <w:rFonts w:asciiTheme="minorHAnsi" w:eastAsiaTheme="minorEastAsia" w:hAnsiTheme="minorHAnsi" w:cstheme="minorBidi"/>
                <w:smallCaps w:val="0"/>
                <w:noProof/>
                <w:kern w:val="2"/>
                <w:sz w:val="22"/>
                <w:szCs w:val="22"/>
                <w:lang w:val="en-US" w:eastAsia="en-US"/>
                <w14:ligatures w14:val="standardContextual"/>
              </w:rPr>
              <w:tab/>
            </w:r>
            <w:r w:rsidR="002C5823" w:rsidRPr="00EA3437">
              <w:rPr>
                <w:rStyle w:val="-"/>
                <w:noProof/>
                <w:lang w:val="el-GR"/>
              </w:rPr>
              <w:t>Απόρριψη παραδοτέων – Αντικατάσταση</w:t>
            </w:r>
            <w:r w:rsidR="002C5823">
              <w:rPr>
                <w:noProof/>
                <w:webHidden/>
              </w:rPr>
              <w:tab/>
            </w:r>
            <w:r w:rsidR="002C5823">
              <w:rPr>
                <w:noProof/>
                <w:webHidden/>
              </w:rPr>
              <w:fldChar w:fldCharType="begin"/>
            </w:r>
            <w:r w:rsidR="002C5823">
              <w:rPr>
                <w:noProof/>
                <w:webHidden/>
              </w:rPr>
              <w:instrText xml:space="preserve"> PAGEREF _Toc144896082 \h </w:instrText>
            </w:r>
            <w:r w:rsidR="002C5823">
              <w:rPr>
                <w:noProof/>
                <w:webHidden/>
              </w:rPr>
            </w:r>
            <w:r w:rsidR="002C5823">
              <w:rPr>
                <w:noProof/>
                <w:webHidden/>
              </w:rPr>
              <w:fldChar w:fldCharType="separate"/>
            </w:r>
            <w:r w:rsidR="008D102A">
              <w:rPr>
                <w:noProof/>
                <w:webHidden/>
              </w:rPr>
              <w:t>68</w:t>
            </w:r>
            <w:r w:rsidR="002C5823">
              <w:rPr>
                <w:noProof/>
                <w:webHidden/>
              </w:rPr>
              <w:fldChar w:fldCharType="end"/>
            </w:r>
          </w:hyperlink>
        </w:p>
        <w:p w14:paraId="5CB7A211" w14:textId="05894642" w:rsidR="002C5823" w:rsidRDefault="00C06285">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083" w:history="1">
            <w:r w:rsidR="002C5823" w:rsidRPr="00EA3437">
              <w:rPr>
                <w:rStyle w:val="-"/>
                <w:noProof/>
                <w:lang w:val="el-GR"/>
              </w:rPr>
              <w:t>6.5</w:t>
            </w:r>
            <w:r w:rsidR="002C5823">
              <w:rPr>
                <w:rFonts w:asciiTheme="minorHAnsi" w:eastAsiaTheme="minorEastAsia" w:hAnsiTheme="minorHAnsi" w:cstheme="minorBidi"/>
                <w:smallCaps w:val="0"/>
                <w:noProof/>
                <w:kern w:val="2"/>
                <w:sz w:val="22"/>
                <w:szCs w:val="22"/>
                <w:lang w:val="en-US" w:eastAsia="en-US"/>
                <w14:ligatures w14:val="standardContextual"/>
              </w:rPr>
              <w:tab/>
            </w:r>
            <w:r w:rsidR="002C5823" w:rsidRPr="00EA3437">
              <w:rPr>
                <w:rStyle w:val="-"/>
                <w:noProof/>
                <w:lang w:val="el-GR"/>
              </w:rPr>
              <w:t>Αναπροσαρμογή τιμής</w:t>
            </w:r>
            <w:r w:rsidR="002C5823">
              <w:rPr>
                <w:noProof/>
                <w:webHidden/>
              </w:rPr>
              <w:tab/>
            </w:r>
            <w:r w:rsidR="002C5823">
              <w:rPr>
                <w:noProof/>
                <w:webHidden/>
              </w:rPr>
              <w:fldChar w:fldCharType="begin"/>
            </w:r>
            <w:r w:rsidR="002C5823">
              <w:rPr>
                <w:noProof/>
                <w:webHidden/>
              </w:rPr>
              <w:instrText xml:space="preserve"> PAGEREF _Toc144896083 \h </w:instrText>
            </w:r>
            <w:r w:rsidR="002C5823">
              <w:rPr>
                <w:noProof/>
                <w:webHidden/>
              </w:rPr>
            </w:r>
            <w:r w:rsidR="002C5823">
              <w:rPr>
                <w:noProof/>
                <w:webHidden/>
              </w:rPr>
              <w:fldChar w:fldCharType="separate"/>
            </w:r>
            <w:r w:rsidR="008D102A">
              <w:rPr>
                <w:noProof/>
                <w:webHidden/>
              </w:rPr>
              <w:t>69</w:t>
            </w:r>
            <w:r w:rsidR="002C5823">
              <w:rPr>
                <w:noProof/>
                <w:webHidden/>
              </w:rPr>
              <w:fldChar w:fldCharType="end"/>
            </w:r>
          </w:hyperlink>
        </w:p>
        <w:p w14:paraId="0BD13CA6" w14:textId="3A1BAED4" w:rsidR="002C5823" w:rsidRDefault="00C06285">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44896084" w:history="1">
            <w:r w:rsidR="002C5823" w:rsidRPr="00EA3437">
              <w:rPr>
                <w:rStyle w:val="-"/>
                <w:noProof/>
                <w14:scene3d>
                  <w14:camera w14:prst="orthographicFront"/>
                  <w14:lightRig w14:rig="threePt" w14:dir="t">
                    <w14:rot w14:lat="0" w14:lon="0" w14:rev="0"/>
                  </w14:lightRig>
                </w14:scene3d>
              </w:rPr>
              <w:t>7.</w:t>
            </w:r>
            <w:r w:rsidR="002C5823">
              <w:rPr>
                <w:rFonts w:asciiTheme="minorHAnsi" w:eastAsiaTheme="minorEastAsia" w:hAnsiTheme="minorHAnsi" w:cstheme="minorBidi"/>
                <w:b w:val="0"/>
                <w:bCs w:val="0"/>
                <w:caps w:val="0"/>
                <w:noProof/>
                <w:kern w:val="2"/>
                <w:sz w:val="22"/>
                <w:szCs w:val="22"/>
                <w:lang w:val="en-US" w:eastAsia="en-US"/>
                <w14:ligatures w14:val="standardContextual"/>
              </w:rPr>
              <w:tab/>
            </w:r>
            <w:r w:rsidR="002C5823" w:rsidRPr="00EA3437">
              <w:rPr>
                <w:rStyle w:val="-"/>
                <w:noProof/>
              </w:rPr>
              <w:t>ΠΑΡΑΡΤΗΜΑΤΑ</w:t>
            </w:r>
            <w:r w:rsidR="002C5823">
              <w:rPr>
                <w:noProof/>
                <w:webHidden/>
              </w:rPr>
              <w:tab/>
            </w:r>
            <w:r w:rsidR="002C5823">
              <w:rPr>
                <w:noProof/>
                <w:webHidden/>
              </w:rPr>
              <w:fldChar w:fldCharType="begin"/>
            </w:r>
            <w:r w:rsidR="002C5823">
              <w:rPr>
                <w:noProof/>
                <w:webHidden/>
              </w:rPr>
              <w:instrText xml:space="preserve"> PAGEREF _Toc144896084 \h </w:instrText>
            </w:r>
            <w:r w:rsidR="002C5823">
              <w:rPr>
                <w:noProof/>
                <w:webHidden/>
              </w:rPr>
            </w:r>
            <w:r w:rsidR="002C5823">
              <w:rPr>
                <w:noProof/>
                <w:webHidden/>
              </w:rPr>
              <w:fldChar w:fldCharType="separate"/>
            </w:r>
            <w:r w:rsidR="008D102A">
              <w:rPr>
                <w:noProof/>
                <w:webHidden/>
              </w:rPr>
              <w:t>70</w:t>
            </w:r>
            <w:r w:rsidR="002C5823">
              <w:rPr>
                <w:noProof/>
                <w:webHidden/>
              </w:rPr>
              <w:fldChar w:fldCharType="end"/>
            </w:r>
          </w:hyperlink>
        </w:p>
        <w:p w14:paraId="751050F1" w14:textId="79763955" w:rsidR="002C5823" w:rsidRDefault="00C06285">
          <w:pPr>
            <w:pStyle w:val="28"/>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085" w:history="1">
            <w:r w:rsidR="002C5823" w:rsidRPr="00EA3437">
              <w:rPr>
                <w:rStyle w:val="-"/>
                <w:noProof/>
                <w:lang w:val="el-GR"/>
              </w:rPr>
              <w:t>ΠΑΡΑΡΤΗΜΑ Ι – Αναλυτική Περιγραφή Φυσικού και Οικονομικού Αντικειμένου της Σύμβασης</w:t>
            </w:r>
            <w:r w:rsidR="002C5823">
              <w:rPr>
                <w:noProof/>
                <w:webHidden/>
              </w:rPr>
              <w:tab/>
            </w:r>
            <w:r w:rsidR="002C5823">
              <w:rPr>
                <w:noProof/>
                <w:webHidden/>
              </w:rPr>
              <w:fldChar w:fldCharType="begin"/>
            </w:r>
            <w:r w:rsidR="002C5823">
              <w:rPr>
                <w:noProof/>
                <w:webHidden/>
              </w:rPr>
              <w:instrText xml:space="preserve"> PAGEREF _Toc144896085 \h </w:instrText>
            </w:r>
            <w:r w:rsidR="002C5823">
              <w:rPr>
                <w:noProof/>
                <w:webHidden/>
              </w:rPr>
            </w:r>
            <w:r w:rsidR="002C5823">
              <w:rPr>
                <w:noProof/>
                <w:webHidden/>
              </w:rPr>
              <w:fldChar w:fldCharType="separate"/>
            </w:r>
            <w:r w:rsidR="008D102A">
              <w:rPr>
                <w:noProof/>
                <w:webHidden/>
              </w:rPr>
              <w:t>70</w:t>
            </w:r>
            <w:r w:rsidR="002C5823">
              <w:rPr>
                <w:noProof/>
                <w:webHidden/>
              </w:rPr>
              <w:fldChar w:fldCharType="end"/>
            </w:r>
          </w:hyperlink>
        </w:p>
        <w:p w14:paraId="0DFE26F0" w14:textId="72879F90" w:rsidR="002C5823" w:rsidRDefault="00C06285">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4896086" w:history="1">
            <w:r w:rsidR="002C5823" w:rsidRPr="00EA3437">
              <w:rPr>
                <w:rStyle w:val="-"/>
                <w:noProof/>
                <w:lang w:val="el-GR"/>
              </w:rPr>
              <w:t>1.</w:t>
            </w:r>
            <w:r w:rsidR="002C5823">
              <w:rPr>
                <w:rFonts w:asciiTheme="minorHAnsi" w:eastAsiaTheme="minorEastAsia" w:hAnsiTheme="minorHAnsi" w:cstheme="minorBidi"/>
                <w:i w:val="0"/>
                <w:iCs w:val="0"/>
                <w:noProof/>
                <w:kern w:val="2"/>
                <w:sz w:val="22"/>
                <w:szCs w:val="22"/>
                <w:lang w:val="en-US" w:eastAsia="en-US"/>
                <w14:ligatures w14:val="standardContextual"/>
              </w:rPr>
              <w:tab/>
            </w:r>
            <w:r w:rsidR="002C5823" w:rsidRPr="00EA3437">
              <w:rPr>
                <w:rStyle w:val="-"/>
                <w:noProof/>
                <w:lang w:val="el-GR"/>
              </w:rPr>
              <w:t>Περιβάλλον της Σύμβασης</w:t>
            </w:r>
            <w:r w:rsidR="002C5823">
              <w:rPr>
                <w:noProof/>
                <w:webHidden/>
              </w:rPr>
              <w:tab/>
            </w:r>
            <w:r w:rsidR="002C5823">
              <w:rPr>
                <w:noProof/>
                <w:webHidden/>
              </w:rPr>
              <w:fldChar w:fldCharType="begin"/>
            </w:r>
            <w:r w:rsidR="002C5823">
              <w:rPr>
                <w:noProof/>
                <w:webHidden/>
              </w:rPr>
              <w:instrText xml:space="preserve"> PAGEREF _Toc144896086 \h </w:instrText>
            </w:r>
            <w:r w:rsidR="002C5823">
              <w:rPr>
                <w:noProof/>
                <w:webHidden/>
              </w:rPr>
            </w:r>
            <w:r w:rsidR="002C5823">
              <w:rPr>
                <w:noProof/>
                <w:webHidden/>
              </w:rPr>
              <w:fldChar w:fldCharType="separate"/>
            </w:r>
            <w:r w:rsidR="008D102A">
              <w:rPr>
                <w:noProof/>
                <w:webHidden/>
              </w:rPr>
              <w:t>70</w:t>
            </w:r>
            <w:r w:rsidR="002C5823">
              <w:rPr>
                <w:noProof/>
                <w:webHidden/>
              </w:rPr>
              <w:fldChar w:fldCharType="end"/>
            </w:r>
          </w:hyperlink>
        </w:p>
        <w:p w14:paraId="6A28828D" w14:textId="449BAABD" w:rsidR="002C5823" w:rsidRDefault="00C06285">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4896087" w:history="1">
            <w:r w:rsidR="002C5823" w:rsidRPr="00EA3437">
              <w:rPr>
                <w:rStyle w:val="-"/>
                <w:rFonts w:eastAsia="SimSun"/>
                <w:noProof/>
                <w:lang w:val="el-GR"/>
              </w:rPr>
              <w:t>1.1.</w:t>
            </w:r>
            <w:r w:rsidR="002C5823">
              <w:rPr>
                <w:rFonts w:asciiTheme="minorHAnsi" w:eastAsiaTheme="minorEastAsia" w:hAnsiTheme="minorHAnsi" w:cstheme="minorBidi"/>
                <w:noProof/>
                <w:kern w:val="2"/>
                <w:sz w:val="22"/>
                <w:szCs w:val="22"/>
                <w:lang w:val="en-US" w:eastAsia="en-US"/>
                <w14:ligatures w14:val="standardContextual"/>
              </w:rPr>
              <w:tab/>
            </w:r>
            <w:r w:rsidR="002C5823" w:rsidRPr="00EA3437">
              <w:rPr>
                <w:rStyle w:val="-"/>
                <w:rFonts w:eastAsia="SimSun"/>
                <w:noProof/>
                <w:lang w:val="el-GR"/>
              </w:rPr>
              <w:t>Εμπλεκόμενοι στην υλοποίηση της Σύμβασης</w:t>
            </w:r>
            <w:r w:rsidR="002C5823">
              <w:rPr>
                <w:noProof/>
                <w:webHidden/>
              </w:rPr>
              <w:tab/>
            </w:r>
            <w:r w:rsidR="002C5823">
              <w:rPr>
                <w:noProof/>
                <w:webHidden/>
              </w:rPr>
              <w:fldChar w:fldCharType="begin"/>
            </w:r>
            <w:r w:rsidR="002C5823">
              <w:rPr>
                <w:noProof/>
                <w:webHidden/>
              </w:rPr>
              <w:instrText xml:space="preserve"> PAGEREF _Toc144896087 \h </w:instrText>
            </w:r>
            <w:r w:rsidR="002C5823">
              <w:rPr>
                <w:noProof/>
                <w:webHidden/>
              </w:rPr>
            </w:r>
            <w:r w:rsidR="002C5823">
              <w:rPr>
                <w:noProof/>
                <w:webHidden/>
              </w:rPr>
              <w:fldChar w:fldCharType="separate"/>
            </w:r>
            <w:r w:rsidR="008D102A">
              <w:rPr>
                <w:noProof/>
                <w:webHidden/>
              </w:rPr>
              <w:t>70</w:t>
            </w:r>
            <w:r w:rsidR="002C5823">
              <w:rPr>
                <w:noProof/>
                <w:webHidden/>
              </w:rPr>
              <w:fldChar w:fldCharType="end"/>
            </w:r>
          </w:hyperlink>
        </w:p>
        <w:p w14:paraId="2F25525C" w14:textId="38657E82" w:rsidR="002C5823" w:rsidRDefault="00C06285">
          <w:pPr>
            <w:pStyle w:val="50"/>
            <w:tabs>
              <w:tab w:val="left" w:pos="176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4896088" w:history="1">
            <w:r w:rsidR="002C5823" w:rsidRPr="00EA3437">
              <w:rPr>
                <w:rStyle w:val="-"/>
                <w:rFonts w:eastAsia="SimSun"/>
                <w:noProof/>
              </w:rPr>
              <w:t>1.1.1.</w:t>
            </w:r>
            <w:r w:rsidR="002C5823">
              <w:rPr>
                <w:rFonts w:asciiTheme="minorHAnsi" w:eastAsiaTheme="minorEastAsia" w:hAnsiTheme="minorHAnsi" w:cstheme="minorBidi"/>
                <w:noProof/>
                <w:kern w:val="2"/>
                <w:sz w:val="22"/>
                <w:szCs w:val="22"/>
                <w:lang w:val="en-US" w:eastAsia="en-US"/>
                <w14:ligatures w14:val="standardContextual"/>
              </w:rPr>
              <w:tab/>
            </w:r>
            <w:r w:rsidR="002C5823" w:rsidRPr="00EA3437">
              <w:rPr>
                <w:rStyle w:val="-"/>
                <w:rFonts w:eastAsia="SimSun"/>
                <w:bCs/>
                <w:noProof/>
              </w:rPr>
              <w:t>Φορέας Υλοποίησης – Αναθέτουσα Αρχή</w:t>
            </w:r>
            <w:r w:rsidR="002C5823">
              <w:rPr>
                <w:noProof/>
                <w:webHidden/>
              </w:rPr>
              <w:tab/>
            </w:r>
            <w:r w:rsidR="002C5823">
              <w:rPr>
                <w:noProof/>
                <w:webHidden/>
              </w:rPr>
              <w:fldChar w:fldCharType="begin"/>
            </w:r>
            <w:r w:rsidR="002C5823">
              <w:rPr>
                <w:noProof/>
                <w:webHidden/>
              </w:rPr>
              <w:instrText xml:space="preserve"> PAGEREF _Toc144896088 \h </w:instrText>
            </w:r>
            <w:r w:rsidR="002C5823">
              <w:rPr>
                <w:noProof/>
                <w:webHidden/>
              </w:rPr>
            </w:r>
            <w:r w:rsidR="002C5823">
              <w:rPr>
                <w:noProof/>
                <w:webHidden/>
              </w:rPr>
              <w:fldChar w:fldCharType="separate"/>
            </w:r>
            <w:r w:rsidR="008D102A">
              <w:rPr>
                <w:noProof/>
                <w:webHidden/>
              </w:rPr>
              <w:t>70</w:t>
            </w:r>
            <w:r w:rsidR="002C5823">
              <w:rPr>
                <w:noProof/>
                <w:webHidden/>
              </w:rPr>
              <w:fldChar w:fldCharType="end"/>
            </w:r>
          </w:hyperlink>
        </w:p>
        <w:p w14:paraId="45D565EB" w14:textId="76483934" w:rsidR="002C5823" w:rsidRDefault="00C06285">
          <w:pPr>
            <w:pStyle w:val="50"/>
            <w:tabs>
              <w:tab w:val="left" w:pos="176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4896089" w:history="1">
            <w:r w:rsidR="002C5823" w:rsidRPr="00EA3437">
              <w:rPr>
                <w:rStyle w:val="-"/>
                <w:rFonts w:eastAsia="SimSun"/>
                <w:noProof/>
                <w:lang w:val="el-GR"/>
              </w:rPr>
              <w:t>1.1.2.</w:t>
            </w:r>
            <w:r w:rsidR="002C5823">
              <w:rPr>
                <w:rFonts w:asciiTheme="minorHAnsi" w:eastAsiaTheme="minorEastAsia" w:hAnsiTheme="minorHAnsi" w:cstheme="minorBidi"/>
                <w:noProof/>
                <w:kern w:val="2"/>
                <w:sz w:val="22"/>
                <w:szCs w:val="22"/>
                <w:lang w:val="en-US" w:eastAsia="en-US"/>
                <w14:ligatures w14:val="standardContextual"/>
              </w:rPr>
              <w:tab/>
            </w:r>
            <w:r w:rsidR="002C5823" w:rsidRPr="00EA3437">
              <w:rPr>
                <w:rStyle w:val="-"/>
                <w:rFonts w:eastAsia="SimSun"/>
                <w:bCs/>
                <w:noProof/>
                <w:lang w:val="el-GR"/>
              </w:rPr>
              <w:t>Φορέας Χρηματοδότησης - Κύριος του Έργου – Φορέας Λειτουργίας</w:t>
            </w:r>
            <w:r w:rsidR="002C5823">
              <w:rPr>
                <w:noProof/>
                <w:webHidden/>
              </w:rPr>
              <w:tab/>
            </w:r>
            <w:r w:rsidR="002C5823">
              <w:rPr>
                <w:noProof/>
                <w:webHidden/>
              </w:rPr>
              <w:fldChar w:fldCharType="begin"/>
            </w:r>
            <w:r w:rsidR="002C5823">
              <w:rPr>
                <w:noProof/>
                <w:webHidden/>
              </w:rPr>
              <w:instrText xml:space="preserve"> PAGEREF _Toc144896089 \h </w:instrText>
            </w:r>
            <w:r w:rsidR="002C5823">
              <w:rPr>
                <w:noProof/>
                <w:webHidden/>
              </w:rPr>
            </w:r>
            <w:r w:rsidR="002C5823">
              <w:rPr>
                <w:noProof/>
                <w:webHidden/>
              </w:rPr>
              <w:fldChar w:fldCharType="separate"/>
            </w:r>
            <w:r w:rsidR="008D102A">
              <w:rPr>
                <w:noProof/>
                <w:webHidden/>
              </w:rPr>
              <w:t>71</w:t>
            </w:r>
            <w:r w:rsidR="002C5823">
              <w:rPr>
                <w:noProof/>
                <w:webHidden/>
              </w:rPr>
              <w:fldChar w:fldCharType="end"/>
            </w:r>
          </w:hyperlink>
        </w:p>
        <w:p w14:paraId="26B3C1B0" w14:textId="3E959589" w:rsidR="002C5823" w:rsidRDefault="00C06285">
          <w:pPr>
            <w:pStyle w:val="50"/>
            <w:tabs>
              <w:tab w:val="left" w:pos="176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4896090" w:history="1">
            <w:r w:rsidR="002C5823" w:rsidRPr="00EA3437">
              <w:rPr>
                <w:rStyle w:val="-"/>
                <w:rFonts w:eastAsia="SimSun"/>
                <w:noProof/>
                <w:lang w:val="el-GR"/>
              </w:rPr>
              <w:t>1.1.3.</w:t>
            </w:r>
            <w:r w:rsidR="002C5823">
              <w:rPr>
                <w:rFonts w:asciiTheme="minorHAnsi" w:eastAsiaTheme="minorEastAsia" w:hAnsiTheme="minorHAnsi" w:cstheme="minorBidi"/>
                <w:noProof/>
                <w:kern w:val="2"/>
                <w:sz w:val="22"/>
                <w:szCs w:val="22"/>
                <w:lang w:val="en-US" w:eastAsia="en-US"/>
                <w14:ligatures w14:val="standardContextual"/>
              </w:rPr>
              <w:tab/>
            </w:r>
            <w:r w:rsidR="002C5823" w:rsidRPr="00EA3437">
              <w:rPr>
                <w:rStyle w:val="-"/>
                <w:rFonts w:eastAsia="SimSun"/>
                <w:bCs/>
                <w:noProof/>
                <w:lang w:val="el-GR"/>
              </w:rPr>
              <w:t>Όργανα &amp; Επιτροπές Παρακολούθησης, Διακυβέρνησης και Ελέγχου του Έργου</w:t>
            </w:r>
            <w:r w:rsidR="002C5823">
              <w:rPr>
                <w:noProof/>
                <w:webHidden/>
              </w:rPr>
              <w:tab/>
            </w:r>
            <w:r w:rsidR="002C5823">
              <w:rPr>
                <w:noProof/>
                <w:webHidden/>
              </w:rPr>
              <w:fldChar w:fldCharType="begin"/>
            </w:r>
            <w:r w:rsidR="002C5823">
              <w:rPr>
                <w:noProof/>
                <w:webHidden/>
              </w:rPr>
              <w:instrText xml:space="preserve"> PAGEREF _Toc144896090 \h </w:instrText>
            </w:r>
            <w:r w:rsidR="002C5823">
              <w:rPr>
                <w:noProof/>
                <w:webHidden/>
              </w:rPr>
            </w:r>
            <w:r w:rsidR="002C5823">
              <w:rPr>
                <w:noProof/>
                <w:webHidden/>
              </w:rPr>
              <w:fldChar w:fldCharType="separate"/>
            </w:r>
            <w:r w:rsidR="008D102A">
              <w:rPr>
                <w:noProof/>
                <w:webHidden/>
              </w:rPr>
              <w:t>71</w:t>
            </w:r>
            <w:r w:rsidR="002C5823">
              <w:rPr>
                <w:noProof/>
                <w:webHidden/>
              </w:rPr>
              <w:fldChar w:fldCharType="end"/>
            </w:r>
          </w:hyperlink>
        </w:p>
        <w:p w14:paraId="591A4431" w14:textId="2523AE9E" w:rsidR="002C5823" w:rsidRDefault="00C06285">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4896091" w:history="1">
            <w:r w:rsidR="002C5823" w:rsidRPr="00EA3437">
              <w:rPr>
                <w:rStyle w:val="-"/>
                <w:noProof/>
                <w:lang w:val="el-GR"/>
              </w:rPr>
              <w:t>2.</w:t>
            </w:r>
            <w:r w:rsidR="002C5823">
              <w:rPr>
                <w:rFonts w:asciiTheme="minorHAnsi" w:eastAsiaTheme="minorEastAsia" w:hAnsiTheme="minorHAnsi" w:cstheme="minorBidi"/>
                <w:i w:val="0"/>
                <w:iCs w:val="0"/>
                <w:noProof/>
                <w:kern w:val="2"/>
                <w:sz w:val="22"/>
                <w:szCs w:val="22"/>
                <w:lang w:val="en-US" w:eastAsia="en-US"/>
                <w14:ligatures w14:val="standardContextual"/>
              </w:rPr>
              <w:tab/>
            </w:r>
            <w:r w:rsidR="002C5823" w:rsidRPr="00EA3437">
              <w:rPr>
                <w:rStyle w:val="-"/>
                <w:noProof/>
                <w:lang w:val="el-GR"/>
              </w:rPr>
              <w:t>Περιγραφή Φυσικού Αντικειμένου της Σύμβασης</w:t>
            </w:r>
            <w:r w:rsidR="002C5823">
              <w:rPr>
                <w:noProof/>
                <w:webHidden/>
              </w:rPr>
              <w:tab/>
            </w:r>
            <w:r w:rsidR="002C5823">
              <w:rPr>
                <w:noProof/>
                <w:webHidden/>
              </w:rPr>
              <w:fldChar w:fldCharType="begin"/>
            </w:r>
            <w:r w:rsidR="002C5823">
              <w:rPr>
                <w:noProof/>
                <w:webHidden/>
              </w:rPr>
              <w:instrText xml:space="preserve"> PAGEREF _Toc144896091 \h </w:instrText>
            </w:r>
            <w:r w:rsidR="002C5823">
              <w:rPr>
                <w:noProof/>
                <w:webHidden/>
              </w:rPr>
            </w:r>
            <w:r w:rsidR="002C5823">
              <w:rPr>
                <w:noProof/>
                <w:webHidden/>
              </w:rPr>
              <w:fldChar w:fldCharType="separate"/>
            </w:r>
            <w:r w:rsidR="008D102A">
              <w:rPr>
                <w:noProof/>
                <w:webHidden/>
              </w:rPr>
              <w:t>72</w:t>
            </w:r>
            <w:r w:rsidR="002C5823">
              <w:rPr>
                <w:noProof/>
                <w:webHidden/>
              </w:rPr>
              <w:fldChar w:fldCharType="end"/>
            </w:r>
          </w:hyperlink>
        </w:p>
        <w:p w14:paraId="5FB70209" w14:textId="32BCA2EA" w:rsidR="002C5823" w:rsidRDefault="00C06285">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4896092" w:history="1">
            <w:r w:rsidR="002C5823" w:rsidRPr="00EA3437">
              <w:rPr>
                <w:rStyle w:val="-"/>
                <w:noProof/>
                <w:lang w:val="el-GR"/>
              </w:rPr>
              <w:t>2.1</w:t>
            </w:r>
            <w:r w:rsidR="002C5823">
              <w:rPr>
                <w:rFonts w:asciiTheme="minorHAnsi" w:eastAsiaTheme="minorEastAsia" w:hAnsiTheme="minorHAnsi" w:cstheme="minorBidi"/>
                <w:noProof/>
                <w:kern w:val="2"/>
                <w:sz w:val="22"/>
                <w:szCs w:val="22"/>
                <w:lang w:val="en-US" w:eastAsia="en-US"/>
                <w14:ligatures w14:val="standardContextual"/>
              </w:rPr>
              <w:tab/>
            </w:r>
            <w:r w:rsidR="002C5823" w:rsidRPr="00EA3437">
              <w:rPr>
                <w:rStyle w:val="-"/>
                <w:noProof/>
                <w:lang w:val="el-GR"/>
              </w:rPr>
              <w:t>ΠΕΡΙΒΑΛΛΟΝ ΤΟΥ ΕΡΓΟΥ</w:t>
            </w:r>
            <w:r w:rsidR="002C5823">
              <w:rPr>
                <w:noProof/>
                <w:webHidden/>
              </w:rPr>
              <w:tab/>
            </w:r>
            <w:r w:rsidR="002C5823">
              <w:rPr>
                <w:noProof/>
                <w:webHidden/>
              </w:rPr>
              <w:fldChar w:fldCharType="begin"/>
            </w:r>
            <w:r w:rsidR="002C5823">
              <w:rPr>
                <w:noProof/>
                <w:webHidden/>
              </w:rPr>
              <w:instrText xml:space="preserve"> PAGEREF _Toc144896092 \h </w:instrText>
            </w:r>
            <w:r w:rsidR="002C5823">
              <w:rPr>
                <w:noProof/>
                <w:webHidden/>
              </w:rPr>
            </w:r>
            <w:r w:rsidR="002C5823">
              <w:rPr>
                <w:noProof/>
                <w:webHidden/>
              </w:rPr>
              <w:fldChar w:fldCharType="separate"/>
            </w:r>
            <w:r w:rsidR="008D102A">
              <w:rPr>
                <w:noProof/>
                <w:webHidden/>
              </w:rPr>
              <w:t>72</w:t>
            </w:r>
            <w:r w:rsidR="002C5823">
              <w:rPr>
                <w:noProof/>
                <w:webHidden/>
              </w:rPr>
              <w:fldChar w:fldCharType="end"/>
            </w:r>
          </w:hyperlink>
        </w:p>
        <w:p w14:paraId="0AD6053D" w14:textId="0FCA2D39" w:rsidR="002C5823" w:rsidRDefault="00C06285">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4896093" w:history="1">
            <w:r w:rsidR="002C5823" w:rsidRPr="00EA3437">
              <w:rPr>
                <w:rStyle w:val="-"/>
                <w:noProof/>
                <w:lang w:val="el-GR"/>
              </w:rPr>
              <w:t>2.2</w:t>
            </w:r>
            <w:r w:rsidR="002C5823">
              <w:rPr>
                <w:rFonts w:asciiTheme="minorHAnsi" w:eastAsiaTheme="minorEastAsia" w:hAnsiTheme="minorHAnsi" w:cstheme="minorBidi"/>
                <w:noProof/>
                <w:kern w:val="2"/>
                <w:sz w:val="22"/>
                <w:szCs w:val="22"/>
                <w:lang w:val="en-US" w:eastAsia="en-US"/>
                <w14:ligatures w14:val="standardContextual"/>
              </w:rPr>
              <w:tab/>
            </w:r>
            <w:r w:rsidR="002C5823" w:rsidRPr="00EA3437">
              <w:rPr>
                <w:rStyle w:val="-"/>
                <w:noProof/>
                <w:lang w:val="el-GR"/>
              </w:rPr>
              <w:t>Αντικείμενο της Σύμβασης</w:t>
            </w:r>
            <w:r w:rsidR="002C5823">
              <w:rPr>
                <w:noProof/>
                <w:webHidden/>
              </w:rPr>
              <w:tab/>
            </w:r>
            <w:r w:rsidR="002C5823">
              <w:rPr>
                <w:noProof/>
                <w:webHidden/>
              </w:rPr>
              <w:fldChar w:fldCharType="begin"/>
            </w:r>
            <w:r w:rsidR="002C5823">
              <w:rPr>
                <w:noProof/>
                <w:webHidden/>
              </w:rPr>
              <w:instrText xml:space="preserve"> PAGEREF _Toc144896093 \h </w:instrText>
            </w:r>
            <w:r w:rsidR="002C5823">
              <w:rPr>
                <w:noProof/>
                <w:webHidden/>
              </w:rPr>
            </w:r>
            <w:r w:rsidR="002C5823">
              <w:rPr>
                <w:noProof/>
                <w:webHidden/>
              </w:rPr>
              <w:fldChar w:fldCharType="separate"/>
            </w:r>
            <w:r w:rsidR="008D102A">
              <w:rPr>
                <w:noProof/>
                <w:webHidden/>
              </w:rPr>
              <w:t>74</w:t>
            </w:r>
            <w:r w:rsidR="002C5823">
              <w:rPr>
                <w:noProof/>
                <w:webHidden/>
              </w:rPr>
              <w:fldChar w:fldCharType="end"/>
            </w:r>
          </w:hyperlink>
        </w:p>
        <w:p w14:paraId="4F93B333" w14:textId="565D0794" w:rsidR="002C5823" w:rsidRDefault="00C06285">
          <w:pPr>
            <w:pStyle w:val="40"/>
            <w:tabs>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4896094" w:history="1">
            <w:r w:rsidR="002C5823" w:rsidRPr="00EA3437">
              <w:rPr>
                <w:rStyle w:val="-"/>
                <w:b/>
                <w:bCs/>
                <w:noProof/>
                <w:lang w:val="el-GR"/>
              </w:rPr>
              <w:t>Παραδοτέα Έργου</w:t>
            </w:r>
            <w:r w:rsidR="002C5823">
              <w:rPr>
                <w:noProof/>
                <w:webHidden/>
              </w:rPr>
              <w:tab/>
            </w:r>
            <w:r w:rsidR="002C5823">
              <w:rPr>
                <w:noProof/>
                <w:webHidden/>
              </w:rPr>
              <w:fldChar w:fldCharType="begin"/>
            </w:r>
            <w:r w:rsidR="002C5823">
              <w:rPr>
                <w:noProof/>
                <w:webHidden/>
              </w:rPr>
              <w:instrText xml:space="preserve"> PAGEREF _Toc144896094 \h </w:instrText>
            </w:r>
            <w:r w:rsidR="002C5823">
              <w:rPr>
                <w:noProof/>
                <w:webHidden/>
              </w:rPr>
            </w:r>
            <w:r w:rsidR="002C5823">
              <w:rPr>
                <w:noProof/>
                <w:webHidden/>
              </w:rPr>
              <w:fldChar w:fldCharType="separate"/>
            </w:r>
            <w:r w:rsidR="008D102A">
              <w:rPr>
                <w:noProof/>
                <w:webHidden/>
              </w:rPr>
              <w:t>75</w:t>
            </w:r>
            <w:r w:rsidR="002C5823">
              <w:rPr>
                <w:noProof/>
                <w:webHidden/>
              </w:rPr>
              <w:fldChar w:fldCharType="end"/>
            </w:r>
          </w:hyperlink>
        </w:p>
        <w:p w14:paraId="704E94A6" w14:textId="635610DD" w:rsidR="002C5823" w:rsidRDefault="00C06285">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4896095" w:history="1">
            <w:r w:rsidR="002C5823" w:rsidRPr="00EA3437">
              <w:rPr>
                <w:rStyle w:val="-"/>
                <w:noProof/>
                <w:lang w:val="el-GR"/>
              </w:rPr>
              <w:t>3.</w:t>
            </w:r>
            <w:r w:rsidR="002C5823">
              <w:rPr>
                <w:rFonts w:asciiTheme="minorHAnsi" w:eastAsiaTheme="minorEastAsia" w:hAnsiTheme="minorHAnsi" w:cstheme="minorBidi"/>
                <w:i w:val="0"/>
                <w:iCs w:val="0"/>
                <w:noProof/>
                <w:kern w:val="2"/>
                <w:sz w:val="22"/>
                <w:szCs w:val="22"/>
                <w:lang w:val="en-US" w:eastAsia="en-US"/>
                <w14:ligatures w14:val="standardContextual"/>
              </w:rPr>
              <w:tab/>
            </w:r>
            <w:r w:rsidR="002C5823" w:rsidRPr="00EA3437">
              <w:rPr>
                <w:rStyle w:val="-"/>
                <w:noProof/>
                <w:lang w:val="el-GR"/>
              </w:rPr>
              <w:t>Μεθοδολογία Υλοποίησης</w:t>
            </w:r>
            <w:r w:rsidR="002C5823">
              <w:rPr>
                <w:noProof/>
                <w:webHidden/>
              </w:rPr>
              <w:tab/>
            </w:r>
            <w:r w:rsidR="002C5823">
              <w:rPr>
                <w:noProof/>
                <w:webHidden/>
              </w:rPr>
              <w:fldChar w:fldCharType="begin"/>
            </w:r>
            <w:r w:rsidR="002C5823">
              <w:rPr>
                <w:noProof/>
                <w:webHidden/>
              </w:rPr>
              <w:instrText xml:space="preserve"> PAGEREF _Toc144896095 \h </w:instrText>
            </w:r>
            <w:r w:rsidR="002C5823">
              <w:rPr>
                <w:noProof/>
                <w:webHidden/>
              </w:rPr>
            </w:r>
            <w:r w:rsidR="002C5823">
              <w:rPr>
                <w:noProof/>
                <w:webHidden/>
              </w:rPr>
              <w:fldChar w:fldCharType="separate"/>
            </w:r>
            <w:r w:rsidR="008D102A">
              <w:rPr>
                <w:noProof/>
                <w:webHidden/>
              </w:rPr>
              <w:t>75</w:t>
            </w:r>
            <w:r w:rsidR="002C5823">
              <w:rPr>
                <w:noProof/>
                <w:webHidden/>
              </w:rPr>
              <w:fldChar w:fldCharType="end"/>
            </w:r>
          </w:hyperlink>
        </w:p>
        <w:p w14:paraId="11A99E71" w14:textId="46E01AD2" w:rsidR="002C5823" w:rsidRDefault="00C06285">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4896096" w:history="1">
            <w:r w:rsidR="002C5823" w:rsidRPr="00EA3437">
              <w:rPr>
                <w:rStyle w:val="-"/>
                <w:noProof/>
                <w:lang w:val="el-GR"/>
              </w:rPr>
              <w:t>3.1</w:t>
            </w:r>
            <w:r w:rsidR="002C5823">
              <w:rPr>
                <w:rFonts w:asciiTheme="minorHAnsi" w:eastAsiaTheme="minorEastAsia" w:hAnsiTheme="minorHAnsi" w:cstheme="minorBidi"/>
                <w:noProof/>
                <w:kern w:val="2"/>
                <w:sz w:val="22"/>
                <w:szCs w:val="22"/>
                <w:lang w:val="en-US" w:eastAsia="en-US"/>
                <w14:ligatures w14:val="standardContextual"/>
              </w:rPr>
              <w:tab/>
            </w:r>
            <w:r w:rsidR="002C5823" w:rsidRPr="00EA3437">
              <w:rPr>
                <w:rStyle w:val="-"/>
                <w:noProof/>
                <w:lang w:val="el-GR"/>
              </w:rPr>
              <w:t>Χρονοδιάγραμμα</w:t>
            </w:r>
            <w:r w:rsidR="002C5823">
              <w:rPr>
                <w:noProof/>
                <w:webHidden/>
              </w:rPr>
              <w:tab/>
            </w:r>
            <w:r w:rsidR="002C5823">
              <w:rPr>
                <w:noProof/>
                <w:webHidden/>
              </w:rPr>
              <w:fldChar w:fldCharType="begin"/>
            </w:r>
            <w:r w:rsidR="002C5823">
              <w:rPr>
                <w:noProof/>
                <w:webHidden/>
              </w:rPr>
              <w:instrText xml:space="preserve"> PAGEREF _Toc144896096 \h </w:instrText>
            </w:r>
            <w:r w:rsidR="002C5823">
              <w:rPr>
                <w:noProof/>
                <w:webHidden/>
              </w:rPr>
            </w:r>
            <w:r w:rsidR="002C5823">
              <w:rPr>
                <w:noProof/>
                <w:webHidden/>
              </w:rPr>
              <w:fldChar w:fldCharType="separate"/>
            </w:r>
            <w:r w:rsidR="008D102A">
              <w:rPr>
                <w:noProof/>
                <w:webHidden/>
              </w:rPr>
              <w:t>75</w:t>
            </w:r>
            <w:r w:rsidR="002C5823">
              <w:rPr>
                <w:noProof/>
                <w:webHidden/>
              </w:rPr>
              <w:fldChar w:fldCharType="end"/>
            </w:r>
          </w:hyperlink>
        </w:p>
        <w:p w14:paraId="33300B86" w14:textId="0F276486" w:rsidR="002C5823" w:rsidRDefault="00C06285">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4896097" w:history="1">
            <w:r w:rsidR="002C5823" w:rsidRPr="00EA3437">
              <w:rPr>
                <w:rStyle w:val="-"/>
                <w:noProof/>
                <w:lang w:val="el-GR"/>
              </w:rPr>
              <w:t>3.2</w:t>
            </w:r>
            <w:r w:rsidR="002C5823">
              <w:rPr>
                <w:rFonts w:asciiTheme="minorHAnsi" w:eastAsiaTheme="minorEastAsia" w:hAnsiTheme="minorHAnsi" w:cstheme="minorBidi"/>
                <w:noProof/>
                <w:kern w:val="2"/>
                <w:sz w:val="22"/>
                <w:szCs w:val="22"/>
                <w:lang w:val="en-US" w:eastAsia="en-US"/>
                <w14:ligatures w14:val="standardContextual"/>
              </w:rPr>
              <w:tab/>
            </w:r>
            <w:r w:rsidR="002C5823" w:rsidRPr="00EA3437">
              <w:rPr>
                <w:rStyle w:val="-"/>
                <w:noProof/>
                <w:lang w:val="el-GR"/>
              </w:rPr>
              <w:t>Χρόνος Υποβολής και Διαδικασία Οριστικοποίησης Παραδοτέων</w:t>
            </w:r>
            <w:r w:rsidR="002C5823">
              <w:rPr>
                <w:noProof/>
                <w:webHidden/>
              </w:rPr>
              <w:tab/>
            </w:r>
            <w:r w:rsidR="002C5823">
              <w:rPr>
                <w:noProof/>
                <w:webHidden/>
              </w:rPr>
              <w:fldChar w:fldCharType="begin"/>
            </w:r>
            <w:r w:rsidR="002C5823">
              <w:rPr>
                <w:noProof/>
                <w:webHidden/>
              </w:rPr>
              <w:instrText xml:space="preserve"> PAGEREF _Toc144896097 \h </w:instrText>
            </w:r>
            <w:r w:rsidR="002C5823">
              <w:rPr>
                <w:noProof/>
                <w:webHidden/>
              </w:rPr>
            </w:r>
            <w:r w:rsidR="002C5823">
              <w:rPr>
                <w:noProof/>
                <w:webHidden/>
              </w:rPr>
              <w:fldChar w:fldCharType="separate"/>
            </w:r>
            <w:r w:rsidR="008D102A">
              <w:rPr>
                <w:noProof/>
                <w:webHidden/>
              </w:rPr>
              <w:t>76</w:t>
            </w:r>
            <w:r w:rsidR="002C5823">
              <w:rPr>
                <w:noProof/>
                <w:webHidden/>
              </w:rPr>
              <w:fldChar w:fldCharType="end"/>
            </w:r>
          </w:hyperlink>
        </w:p>
        <w:p w14:paraId="5536EF8A" w14:textId="6AF13640" w:rsidR="002C5823" w:rsidRDefault="00C06285">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4896098" w:history="1">
            <w:r w:rsidR="002C5823" w:rsidRPr="00EA3437">
              <w:rPr>
                <w:rStyle w:val="-"/>
                <w:noProof/>
                <w:lang w:val="el-GR"/>
              </w:rPr>
              <w:t>3.3</w:t>
            </w:r>
            <w:r w:rsidR="002C5823">
              <w:rPr>
                <w:rFonts w:asciiTheme="minorHAnsi" w:eastAsiaTheme="minorEastAsia" w:hAnsiTheme="minorHAnsi" w:cstheme="minorBidi"/>
                <w:noProof/>
                <w:kern w:val="2"/>
                <w:sz w:val="22"/>
                <w:szCs w:val="22"/>
                <w:lang w:val="en-US" w:eastAsia="en-US"/>
                <w14:ligatures w14:val="standardContextual"/>
              </w:rPr>
              <w:tab/>
            </w:r>
            <w:r w:rsidR="002C5823" w:rsidRPr="00EA3437">
              <w:rPr>
                <w:rStyle w:val="-"/>
                <w:noProof/>
                <w:lang w:val="el-GR"/>
              </w:rPr>
              <w:t>Ομάδα Έργου/Σχήμα Διοίκησης Έργου</w:t>
            </w:r>
            <w:r w:rsidR="002C5823">
              <w:rPr>
                <w:noProof/>
                <w:webHidden/>
              </w:rPr>
              <w:tab/>
            </w:r>
            <w:r w:rsidR="002C5823">
              <w:rPr>
                <w:noProof/>
                <w:webHidden/>
              </w:rPr>
              <w:fldChar w:fldCharType="begin"/>
            </w:r>
            <w:r w:rsidR="002C5823">
              <w:rPr>
                <w:noProof/>
                <w:webHidden/>
              </w:rPr>
              <w:instrText xml:space="preserve"> PAGEREF _Toc144896098 \h </w:instrText>
            </w:r>
            <w:r w:rsidR="002C5823">
              <w:rPr>
                <w:noProof/>
                <w:webHidden/>
              </w:rPr>
            </w:r>
            <w:r w:rsidR="002C5823">
              <w:rPr>
                <w:noProof/>
                <w:webHidden/>
              </w:rPr>
              <w:fldChar w:fldCharType="separate"/>
            </w:r>
            <w:r w:rsidR="008D102A">
              <w:rPr>
                <w:noProof/>
                <w:webHidden/>
              </w:rPr>
              <w:t>76</w:t>
            </w:r>
            <w:r w:rsidR="002C5823">
              <w:rPr>
                <w:noProof/>
                <w:webHidden/>
              </w:rPr>
              <w:fldChar w:fldCharType="end"/>
            </w:r>
          </w:hyperlink>
        </w:p>
        <w:p w14:paraId="3790757F" w14:textId="234371C9" w:rsidR="002C5823" w:rsidRDefault="00C06285">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4896099" w:history="1">
            <w:r w:rsidR="002C5823" w:rsidRPr="00EA3437">
              <w:rPr>
                <w:rStyle w:val="-"/>
                <w:noProof/>
                <w:lang w:val="el-GR"/>
              </w:rPr>
              <w:t>3.4</w:t>
            </w:r>
            <w:r w:rsidR="002C5823">
              <w:rPr>
                <w:rFonts w:asciiTheme="minorHAnsi" w:eastAsiaTheme="minorEastAsia" w:hAnsiTheme="minorHAnsi" w:cstheme="minorBidi"/>
                <w:noProof/>
                <w:kern w:val="2"/>
                <w:sz w:val="22"/>
                <w:szCs w:val="22"/>
                <w:lang w:val="en-US" w:eastAsia="en-US"/>
                <w14:ligatures w14:val="standardContextual"/>
              </w:rPr>
              <w:tab/>
            </w:r>
            <w:r w:rsidR="002C5823" w:rsidRPr="00EA3437">
              <w:rPr>
                <w:rStyle w:val="-"/>
                <w:noProof/>
                <w:lang w:val="el-GR"/>
              </w:rPr>
              <w:t>Μεθοδολογία διασφάλισης ποιότητας</w:t>
            </w:r>
            <w:r w:rsidR="002C5823">
              <w:rPr>
                <w:noProof/>
                <w:webHidden/>
              </w:rPr>
              <w:tab/>
            </w:r>
            <w:r w:rsidR="002C5823">
              <w:rPr>
                <w:noProof/>
                <w:webHidden/>
              </w:rPr>
              <w:fldChar w:fldCharType="begin"/>
            </w:r>
            <w:r w:rsidR="002C5823">
              <w:rPr>
                <w:noProof/>
                <w:webHidden/>
              </w:rPr>
              <w:instrText xml:space="preserve"> PAGEREF _Toc144896099 \h </w:instrText>
            </w:r>
            <w:r w:rsidR="002C5823">
              <w:rPr>
                <w:noProof/>
                <w:webHidden/>
              </w:rPr>
            </w:r>
            <w:r w:rsidR="002C5823">
              <w:rPr>
                <w:noProof/>
                <w:webHidden/>
              </w:rPr>
              <w:fldChar w:fldCharType="separate"/>
            </w:r>
            <w:r w:rsidR="008D102A">
              <w:rPr>
                <w:noProof/>
                <w:webHidden/>
              </w:rPr>
              <w:t>77</w:t>
            </w:r>
            <w:r w:rsidR="002C5823">
              <w:rPr>
                <w:noProof/>
                <w:webHidden/>
              </w:rPr>
              <w:fldChar w:fldCharType="end"/>
            </w:r>
          </w:hyperlink>
        </w:p>
        <w:p w14:paraId="3BF86659" w14:textId="21A1D5A0" w:rsidR="002C5823" w:rsidRDefault="00C06285">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4896100" w:history="1">
            <w:r w:rsidR="002C5823" w:rsidRPr="00EA3437">
              <w:rPr>
                <w:rStyle w:val="-"/>
                <w:noProof/>
                <w:lang w:val="el-GR"/>
              </w:rPr>
              <w:t>3.5</w:t>
            </w:r>
            <w:r w:rsidR="002C5823">
              <w:rPr>
                <w:rFonts w:asciiTheme="minorHAnsi" w:eastAsiaTheme="minorEastAsia" w:hAnsiTheme="minorHAnsi" w:cstheme="minorBidi"/>
                <w:noProof/>
                <w:kern w:val="2"/>
                <w:sz w:val="22"/>
                <w:szCs w:val="22"/>
                <w:lang w:val="en-US" w:eastAsia="en-US"/>
                <w14:ligatures w14:val="standardContextual"/>
              </w:rPr>
              <w:tab/>
            </w:r>
            <w:r w:rsidR="002C5823" w:rsidRPr="00EA3437">
              <w:rPr>
                <w:rStyle w:val="-"/>
                <w:noProof/>
                <w:lang w:val="el-GR"/>
              </w:rPr>
              <w:t>Τόπος υλοποίησης/ παροχής των υπηρεσιών</w:t>
            </w:r>
            <w:r w:rsidR="002C5823">
              <w:rPr>
                <w:noProof/>
                <w:webHidden/>
              </w:rPr>
              <w:tab/>
            </w:r>
            <w:r w:rsidR="002C5823">
              <w:rPr>
                <w:noProof/>
                <w:webHidden/>
              </w:rPr>
              <w:fldChar w:fldCharType="begin"/>
            </w:r>
            <w:r w:rsidR="002C5823">
              <w:rPr>
                <w:noProof/>
                <w:webHidden/>
              </w:rPr>
              <w:instrText xml:space="preserve"> PAGEREF _Toc144896100 \h </w:instrText>
            </w:r>
            <w:r w:rsidR="002C5823">
              <w:rPr>
                <w:noProof/>
                <w:webHidden/>
              </w:rPr>
            </w:r>
            <w:r w:rsidR="002C5823">
              <w:rPr>
                <w:noProof/>
                <w:webHidden/>
              </w:rPr>
              <w:fldChar w:fldCharType="separate"/>
            </w:r>
            <w:r w:rsidR="008D102A">
              <w:rPr>
                <w:noProof/>
                <w:webHidden/>
              </w:rPr>
              <w:t>77</w:t>
            </w:r>
            <w:r w:rsidR="002C5823">
              <w:rPr>
                <w:noProof/>
                <w:webHidden/>
              </w:rPr>
              <w:fldChar w:fldCharType="end"/>
            </w:r>
          </w:hyperlink>
        </w:p>
        <w:p w14:paraId="437B3CAC" w14:textId="38FF9E64" w:rsidR="002C5823" w:rsidRDefault="00C06285">
          <w:pPr>
            <w:pStyle w:val="28"/>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101" w:history="1">
            <w:r w:rsidR="002C5823" w:rsidRPr="00EA3437">
              <w:rPr>
                <w:rStyle w:val="-"/>
                <w:noProof/>
                <w:lang w:val="el-GR"/>
              </w:rPr>
              <w:t>ΠΑΡΑΡΤΗΜΑ ΙΙ – Πίνακες Συμμόρφωσης</w:t>
            </w:r>
            <w:r w:rsidR="002C5823">
              <w:rPr>
                <w:noProof/>
                <w:webHidden/>
              </w:rPr>
              <w:tab/>
            </w:r>
            <w:r w:rsidR="002C5823">
              <w:rPr>
                <w:noProof/>
                <w:webHidden/>
              </w:rPr>
              <w:fldChar w:fldCharType="begin"/>
            </w:r>
            <w:r w:rsidR="002C5823">
              <w:rPr>
                <w:noProof/>
                <w:webHidden/>
              </w:rPr>
              <w:instrText xml:space="preserve"> PAGEREF _Toc144896101 \h </w:instrText>
            </w:r>
            <w:r w:rsidR="002C5823">
              <w:rPr>
                <w:noProof/>
                <w:webHidden/>
              </w:rPr>
            </w:r>
            <w:r w:rsidR="002C5823">
              <w:rPr>
                <w:noProof/>
                <w:webHidden/>
              </w:rPr>
              <w:fldChar w:fldCharType="separate"/>
            </w:r>
            <w:r w:rsidR="008D102A">
              <w:rPr>
                <w:noProof/>
                <w:webHidden/>
              </w:rPr>
              <w:t>78</w:t>
            </w:r>
            <w:r w:rsidR="002C5823">
              <w:rPr>
                <w:noProof/>
                <w:webHidden/>
              </w:rPr>
              <w:fldChar w:fldCharType="end"/>
            </w:r>
          </w:hyperlink>
        </w:p>
        <w:p w14:paraId="69D3723E" w14:textId="6EA3A26E" w:rsidR="002C5823" w:rsidRDefault="00C06285">
          <w:pPr>
            <w:pStyle w:val="28"/>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102" w:history="1">
            <w:r w:rsidR="002C5823" w:rsidRPr="00EA3437">
              <w:rPr>
                <w:rStyle w:val="-"/>
                <w:noProof/>
                <w:lang w:val="el-GR"/>
              </w:rPr>
              <w:t>ΠΑΡΑΡΤΗΜΑ ΙΙI – ΕΥΡΩΠΑΙΚΟ ΕΝΙΑΙΟ ΕΓΓΡΑΦΟ ΣΥΜΒΑΣΗΣ (ΕΕΕΣ)</w:t>
            </w:r>
            <w:r w:rsidR="002C5823">
              <w:rPr>
                <w:noProof/>
                <w:webHidden/>
              </w:rPr>
              <w:tab/>
            </w:r>
            <w:r w:rsidR="002C5823">
              <w:rPr>
                <w:noProof/>
                <w:webHidden/>
              </w:rPr>
              <w:fldChar w:fldCharType="begin"/>
            </w:r>
            <w:r w:rsidR="002C5823">
              <w:rPr>
                <w:noProof/>
                <w:webHidden/>
              </w:rPr>
              <w:instrText xml:space="preserve"> PAGEREF _Toc144896102 \h </w:instrText>
            </w:r>
            <w:r w:rsidR="002C5823">
              <w:rPr>
                <w:noProof/>
                <w:webHidden/>
              </w:rPr>
            </w:r>
            <w:r w:rsidR="002C5823">
              <w:rPr>
                <w:noProof/>
                <w:webHidden/>
              </w:rPr>
              <w:fldChar w:fldCharType="separate"/>
            </w:r>
            <w:r w:rsidR="008D102A">
              <w:rPr>
                <w:noProof/>
                <w:webHidden/>
              </w:rPr>
              <w:t>79</w:t>
            </w:r>
            <w:r w:rsidR="002C5823">
              <w:rPr>
                <w:noProof/>
                <w:webHidden/>
              </w:rPr>
              <w:fldChar w:fldCharType="end"/>
            </w:r>
          </w:hyperlink>
        </w:p>
        <w:p w14:paraId="6FD2939B" w14:textId="5F9EA281" w:rsidR="002C5823" w:rsidRDefault="00C06285">
          <w:pPr>
            <w:pStyle w:val="40"/>
            <w:tabs>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4896103" w:history="1">
            <w:r w:rsidR="002C5823" w:rsidRPr="00EA3437">
              <w:rPr>
                <w:rStyle w:val="-"/>
                <w:noProof/>
                <w:lang w:val="el-GR"/>
              </w:rPr>
              <w:t>ΕΥΡΩΠΑΙΚΟ ΕΝΙΑΙΟ ΕΓΓΡΑΦΟ ΣΥΜΒΑΣΗΣ (ΕΕΕΣ)</w:t>
            </w:r>
            <w:r w:rsidR="002C5823">
              <w:rPr>
                <w:noProof/>
                <w:webHidden/>
              </w:rPr>
              <w:tab/>
            </w:r>
            <w:r w:rsidR="002C5823">
              <w:rPr>
                <w:noProof/>
                <w:webHidden/>
              </w:rPr>
              <w:fldChar w:fldCharType="begin"/>
            </w:r>
            <w:r w:rsidR="002C5823">
              <w:rPr>
                <w:noProof/>
                <w:webHidden/>
              </w:rPr>
              <w:instrText xml:space="preserve"> PAGEREF _Toc144896103 \h </w:instrText>
            </w:r>
            <w:r w:rsidR="002C5823">
              <w:rPr>
                <w:noProof/>
                <w:webHidden/>
              </w:rPr>
            </w:r>
            <w:r w:rsidR="002C5823">
              <w:rPr>
                <w:noProof/>
                <w:webHidden/>
              </w:rPr>
              <w:fldChar w:fldCharType="separate"/>
            </w:r>
            <w:r w:rsidR="008D102A">
              <w:rPr>
                <w:noProof/>
                <w:webHidden/>
              </w:rPr>
              <w:t>79</w:t>
            </w:r>
            <w:r w:rsidR="002C5823">
              <w:rPr>
                <w:noProof/>
                <w:webHidden/>
              </w:rPr>
              <w:fldChar w:fldCharType="end"/>
            </w:r>
          </w:hyperlink>
        </w:p>
        <w:p w14:paraId="7C758E67" w14:textId="4E20F88D" w:rsidR="002C5823" w:rsidRDefault="00C06285">
          <w:pPr>
            <w:pStyle w:val="28"/>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104" w:history="1">
            <w:r w:rsidR="002C5823" w:rsidRPr="00EA3437">
              <w:rPr>
                <w:rStyle w:val="-"/>
                <w:noProof/>
                <w:lang w:val="el-GR"/>
              </w:rPr>
              <w:t>ΠΑΡΑΡΤΗΜΑ Ι</w:t>
            </w:r>
            <w:r w:rsidR="002C5823" w:rsidRPr="00EA3437">
              <w:rPr>
                <w:rStyle w:val="-"/>
                <w:noProof/>
              </w:rPr>
              <w:t>V</w:t>
            </w:r>
            <w:r w:rsidR="002C5823" w:rsidRPr="00EA3437">
              <w:rPr>
                <w:rStyle w:val="-"/>
                <w:noProof/>
                <w:lang w:val="el-GR"/>
              </w:rPr>
              <w:t xml:space="preserve"> – Υπόδειγμα Βιογραφικού Σημειώματος</w:t>
            </w:r>
            <w:r w:rsidR="002C5823">
              <w:rPr>
                <w:noProof/>
                <w:webHidden/>
              </w:rPr>
              <w:tab/>
            </w:r>
            <w:r w:rsidR="002C5823">
              <w:rPr>
                <w:noProof/>
                <w:webHidden/>
              </w:rPr>
              <w:fldChar w:fldCharType="begin"/>
            </w:r>
            <w:r w:rsidR="002C5823">
              <w:rPr>
                <w:noProof/>
                <w:webHidden/>
              </w:rPr>
              <w:instrText xml:space="preserve"> PAGEREF _Toc144896104 \h </w:instrText>
            </w:r>
            <w:r w:rsidR="002C5823">
              <w:rPr>
                <w:noProof/>
                <w:webHidden/>
              </w:rPr>
            </w:r>
            <w:r w:rsidR="002C5823">
              <w:rPr>
                <w:noProof/>
                <w:webHidden/>
              </w:rPr>
              <w:fldChar w:fldCharType="separate"/>
            </w:r>
            <w:r w:rsidR="008D102A">
              <w:rPr>
                <w:noProof/>
                <w:webHidden/>
              </w:rPr>
              <w:t>80</w:t>
            </w:r>
            <w:r w:rsidR="002C5823">
              <w:rPr>
                <w:noProof/>
                <w:webHidden/>
              </w:rPr>
              <w:fldChar w:fldCharType="end"/>
            </w:r>
          </w:hyperlink>
        </w:p>
        <w:p w14:paraId="44E4F13D" w14:textId="387340AF" w:rsidR="002C5823" w:rsidRDefault="00C06285">
          <w:pPr>
            <w:pStyle w:val="28"/>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105" w:history="1">
            <w:r w:rsidR="002C5823" w:rsidRPr="00EA3437">
              <w:rPr>
                <w:rStyle w:val="-"/>
                <w:noProof/>
              </w:rPr>
              <w:t>ΠΑΡΑΡΤΗΜΑ V – Υπόδειγμα Τεχνικής Προσφοράς</w:t>
            </w:r>
            <w:r w:rsidR="002C5823">
              <w:rPr>
                <w:noProof/>
                <w:webHidden/>
              </w:rPr>
              <w:tab/>
            </w:r>
            <w:r w:rsidR="002C5823">
              <w:rPr>
                <w:noProof/>
                <w:webHidden/>
              </w:rPr>
              <w:fldChar w:fldCharType="begin"/>
            </w:r>
            <w:r w:rsidR="002C5823">
              <w:rPr>
                <w:noProof/>
                <w:webHidden/>
              </w:rPr>
              <w:instrText xml:space="preserve"> PAGEREF _Toc144896105 \h </w:instrText>
            </w:r>
            <w:r w:rsidR="002C5823">
              <w:rPr>
                <w:noProof/>
                <w:webHidden/>
              </w:rPr>
            </w:r>
            <w:r w:rsidR="002C5823">
              <w:rPr>
                <w:noProof/>
                <w:webHidden/>
              </w:rPr>
              <w:fldChar w:fldCharType="separate"/>
            </w:r>
            <w:r w:rsidR="008D102A">
              <w:rPr>
                <w:noProof/>
                <w:webHidden/>
              </w:rPr>
              <w:t>83</w:t>
            </w:r>
            <w:r w:rsidR="002C5823">
              <w:rPr>
                <w:noProof/>
                <w:webHidden/>
              </w:rPr>
              <w:fldChar w:fldCharType="end"/>
            </w:r>
          </w:hyperlink>
        </w:p>
        <w:p w14:paraId="1E0799B0" w14:textId="6CCCC777" w:rsidR="002C5823" w:rsidRDefault="00C06285">
          <w:pPr>
            <w:pStyle w:val="28"/>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106" w:history="1">
            <w:r w:rsidR="002C5823" w:rsidRPr="00EA3437">
              <w:rPr>
                <w:rStyle w:val="-"/>
                <w:noProof/>
                <w:lang w:val="el-GR"/>
              </w:rPr>
              <w:t xml:space="preserve">ΠΑΡΑΡΤΗΜΑ </w:t>
            </w:r>
            <w:r w:rsidR="002C5823" w:rsidRPr="00EA3437">
              <w:rPr>
                <w:rStyle w:val="-"/>
                <w:noProof/>
              </w:rPr>
              <w:t>VI</w:t>
            </w:r>
            <w:r w:rsidR="002C5823" w:rsidRPr="00EA3437">
              <w:rPr>
                <w:rStyle w:val="-"/>
                <w:noProof/>
                <w:lang w:val="el-GR"/>
              </w:rPr>
              <w:t xml:space="preserve"> – Υπόδειγμα Οικονομικής Προσφοράς</w:t>
            </w:r>
            <w:r w:rsidR="002C5823">
              <w:rPr>
                <w:noProof/>
                <w:webHidden/>
              </w:rPr>
              <w:tab/>
            </w:r>
            <w:r w:rsidR="002C5823">
              <w:rPr>
                <w:noProof/>
                <w:webHidden/>
              </w:rPr>
              <w:fldChar w:fldCharType="begin"/>
            </w:r>
            <w:r w:rsidR="002C5823">
              <w:rPr>
                <w:noProof/>
                <w:webHidden/>
              </w:rPr>
              <w:instrText xml:space="preserve"> PAGEREF _Toc144896106 \h </w:instrText>
            </w:r>
            <w:r w:rsidR="002C5823">
              <w:rPr>
                <w:noProof/>
                <w:webHidden/>
              </w:rPr>
            </w:r>
            <w:r w:rsidR="002C5823">
              <w:rPr>
                <w:noProof/>
                <w:webHidden/>
              </w:rPr>
              <w:fldChar w:fldCharType="separate"/>
            </w:r>
            <w:r w:rsidR="008D102A">
              <w:rPr>
                <w:noProof/>
                <w:webHidden/>
              </w:rPr>
              <w:t>84</w:t>
            </w:r>
            <w:r w:rsidR="002C5823">
              <w:rPr>
                <w:noProof/>
                <w:webHidden/>
              </w:rPr>
              <w:fldChar w:fldCharType="end"/>
            </w:r>
          </w:hyperlink>
        </w:p>
        <w:p w14:paraId="249FB753" w14:textId="18FEE98F" w:rsidR="002C5823" w:rsidRDefault="00C06285">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4896107" w:history="1">
            <w:r w:rsidR="002C5823" w:rsidRPr="00EA3437">
              <w:rPr>
                <w:rStyle w:val="-"/>
                <w:noProof/>
                <w:lang w:val="el-GR"/>
              </w:rPr>
              <w:t>1.</w:t>
            </w:r>
            <w:r w:rsidR="002C5823">
              <w:rPr>
                <w:rFonts w:asciiTheme="minorHAnsi" w:eastAsiaTheme="minorEastAsia" w:hAnsiTheme="minorHAnsi" w:cstheme="minorBidi"/>
                <w:i w:val="0"/>
                <w:iCs w:val="0"/>
                <w:noProof/>
                <w:kern w:val="2"/>
                <w:sz w:val="22"/>
                <w:szCs w:val="22"/>
                <w:lang w:val="en-US" w:eastAsia="en-US"/>
                <w14:ligatures w14:val="standardContextual"/>
              </w:rPr>
              <w:tab/>
            </w:r>
            <w:r w:rsidR="002C5823" w:rsidRPr="00EA3437">
              <w:rPr>
                <w:rStyle w:val="-"/>
                <w:noProof/>
                <w:lang w:val="el-GR"/>
              </w:rPr>
              <w:t>Συγκεντρωτικός Πίνακας Οικονομικής Προσφοράς Έργου</w:t>
            </w:r>
            <w:r w:rsidR="002C5823">
              <w:rPr>
                <w:noProof/>
                <w:webHidden/>
              </w:rPr>
              <w:tab/>
            </w:r>
            <w:r w:rsidR="002C5823">
              <w:rPr>
                <w:noProof/>
                <w:webHidden/>
              </w:rPr>
              <w:fldChar w:fldCharType="begin"/>
            </w:r>
            <w:r w:rsidR="002C5823">
              <w:rPr>
                <w:noProof/>
                <w:webHidden/>
              </w:rPr>
              <w:instrText xml:space="preserve"> PAGEREF _Toc144896107 \h </w:instrText>
            </w:r>
            <w:r w:rsidR="002C5823">
              <w:rPr>
                <w:noProof/>
                <w:webHidden/>
              </w:rPr>
            </w:r>
            <w:r w:rsidR="002C5823">
              <w:rPr>
                <w:noProof/>
                <w:webHidden/>
              </w:rPr>
              <w:fldChar w:fldCharType="separate"/>
            </w:r>
            <w:r w:rsidR="008D102A">
              <w:rPr>
                <w:noProof/>
                <w:webHidden/>
              </w:rPr>
              <w:t>84</w:t>
            </w:r>
            <w:r w:rsidR="002C5823">
              <w:rPr>
                <w:noProof/>
                <w:webHidden/>
              </w:rPr>
              <w:fldChar w:fldCharType="end"/>
            </w:r>
          </w:hyperlink>
        </w:p>
        <w:p w14:paraId="1E48C272" w14:textId="34B205CF" w:rsidR="002C5823" w:rsidRDefault="00C06285">
          <w:pPr>
            <w:pStyle w:val="28"/>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108" w:history="1">
            <w:r w:rsidR="002C5823" w:rsidRPr="00EA3437">
              <w:rPr>
                <w:rStyle w:val="-"/>
                <w:noProof/>
                <w:lang w:val="el-GR"/>
              </w:rPr>
              <w:t xml:space="preserve">ΠΑΡΑΡΤΗΜΑ </w:t>
            </w:r>
            <w:r w:rsidR="002C5823" w:rsidRPr="00EA3437">
              <w:rPr>
                <w:rStyle w:val="-"/>
                <w:noProof/>
              </w:rPr>
              <w:t>VI</w:t>
            </w:r>
            <w:r w:rsidR="002C5823" w:rsidRPr="00EA3437">
              <w:rPr>
                <w:rStyle w:val="-"/>
                <w:noProof/>
                <w:lang w:val="el-GR"/>
              </w:rPr>
              <w:t>Ι – Άλλες Δηλώσεις</w:t>
            </w:r>
            <w:r w:rsidR="002C5823">
              <w:rPr>
                <w:noProof/>
                <w:webHidden/>
              </w:rPr>
              <w:tab/>
            </w:r>
            <w:r w:rsidR="002C5823">
              <w:rPr>
                <w:noProof/>
                <w:webHidden/>
              </w:rPr>
              <w:fldChar w:fldCharType="begin"/>
            </w:r>
            <w:r w:rsidR="002C5823">
              <w:rPr>
                <w:noProof/>
                <w:webHidden/>
              </w:rPr>
              <w:instrText xml:space="preserve"> PAGEREF _Toc144896108 \h </w:instrText>
            </w:r>
            <w:r w:rsidR="002C5823">
              <w:rPr>
                <w:noProof/>
                <w:webHidden/>
              </w:rPr>
            </w:r>
            <w:r w:rsidR="002C5823">
              <w:rPr>
                <w:noProof/>
                <w:webHidden/>
              </w:rPr>
              <w:fldChar w:fldCharType="separate"/>
            </w:r>
            <w:r w:rsidR="008D102A">
              <w:rPr>
                <w:noProof/>
                <w:webHidden/>
              </w:rPr>
              <w:t>85</w:t>
            </w:r>
            <w:r w:rsidR="002C5823">
              <w:rPr>
                <w:noProof/>
                <w:webHidden/>
              </w:rPr>
              <w:fldChar w:fldCharType="end"/>
            </w:r>
          </w:hyperlink>
        </w:p>
        <w:p w14:paraId="68585A57" w14:textId="030E3E26" w:rsidR="002C5823" w:rsidRDefault="00C06285">
          <w:pPr>
            <w:pStyle w:val="28"/>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109" w:history="1">
            <w:r w:rsidR="002C5823" w:rsidRPr="00EA3437">
              <w:rPr>
                <w:rStyle w:val="-"/>
                <w:noProof/>
                <w:lang w:val="el-GR"/>
              </w:rPr>
              <w:t xml:space="preserve">ΠΑΡΑΡΤΗΜΑ </w:t>
            </w:r>
            <w:r w:rsidR="002C5823" w:rsidRPr="00EA3437">
              <w:rPr>
                <w:rStyle w:val="-"/>
                <w:noProof/>
              </w:rPr>
              <w:t>VIII</w:t>
            </w:r>
            <w:r w:rsidR="002C5823" w:rsidRPr="00EA3437">
              <w:rPr>
                <w:rStyle w:val="-"/>
                <w:noProof/>
                <w:lang w:val="el-GR"/>
              </w:rPr>
              <w:t xml:space="preserve"> – Υποδείγματα Εγγυητικών Επιστολών</w:t>
            </w:r>
            <w:r w:rsidR="002C5823">
              <w:rPr>
                <w:noProof/>
                <w:webHidden/>
              </w:rPr>
              <w:tab/>
            </w:r>
            <w:r w:rsidR="002C5823">
              <w:rPr>
                <w:noProof/>
                <w:webHidden/>
              </w:rPr>
              <w:fldChar w:fldCharType="begin"/>
            </w:r>
            <w:r w:rsidR="002C5823">
              <w:rPr>
                <w:noProof/>
                <w:webHidden/>
              </w:rPr>
              <w:instrText xml:space="preserve"> PAGEREF _Toc144896109 \h </w:instrText>
            </w:r>
            <w:r w:rsidR="002C5823">
              <w:rPr>
                <w:noProof/>
                <w:webHidden/>
              </w:rPr>
            </w:r>
            <w:r w:rsidR="002C5823">
              <w:rPr>
                <w:noProof/>
                <w:webHidden/>
              </w:rPr>
              <w:fldChar w:fldCharType="separate"/>
            </w:r>
            <w:r w:rsidR="008D102A">
              <w:rPr>
                <w:noProof/>
                <w:webHidden/>
              </w:rPr>
              <w:t>86</w:t>
            </w:r>
            <w:r w:rsidR="002C5823">
              <w:rPr>
                <w:noProof/>
                <w:webHidden/>
              </w:rPr>
              <w:fldChar w:fldCharType="end"/>
            </w:r>
          </w:hyperlink>
        </w:p>
        <w:p w14:paraId="208EAE06" w14:textId="57659E94" w:rsidR="002C5823" w:rsidRDefault="00C06285">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4896110" w:history="1">
            <w:r w:rsidR="002C5823" w:rsidRPr="00EA3437">
              <w:rPr>
                <w:rStyle w:val="-"/>
                <w:noProof/>
                <w:lang w:val="el-GR"/>
              </w:rPr>
              <w:t>I.</w:t>
            </w:r>
            <w:r w:rsidR="002C5823">
              <w:rPr>
                <w:rFonts w:asciiTheme="minorHAnsi" w:eastAsiaTheme="minorEastAsia" w:hAnsiTheme="minorHAnsi" w:cstheme="minorBidi"/>
                <w:i w:val="0"/>
                <w:iCs w:val="0"/>
                <w:noProof/>
                <w:kern w:val="2"/>
                <w:sz w:val="22"/>
                <w:szCs w:val="22"/>
                <w:lang w:val="en-US" w:eastAsia="en-US"/>
                <w14:ligatures w14:val="standardContextual"/>
              </w:rPr>
              <w:tab/>
            </w:r>
            <w:r w:rsidR="002C5823" w:rsidRPr="00EA3437">
              <w:rPr>
                <w:rStyle w:val="-"/>
                <w:noProof/>
                <w:lang w:val="el-GR"/>
              </w:rPr>
              <w:t>Εγγυητική Επιστολή Συμμετοχής</w:t>
            </w:r>
            <w:r w:rsidR="002C5823">
              <w:rPr>
                <w:noProof/>
                <w:webHidden/>
              </w:rPr>
              <w:tab/>
            </w:r>
            <w:r w:rsidR="002C5823">
              <w:rPr>
                <w:noProof/>
                <w:webHidden/>
              </w:rPr>
              <w:fldChar w:fldCharType="begin"/>
            </w:r>
            <w:r w:rsidR="002C5823">
              <w:rPr>
                <w:noProof/>
                <w:webHidden/>
              </w:rPr>
              <w:instrText xml:space="preserve"> PAGEREF _Toc144896110 \h </w:instrText>
            </w:r>
            <w:r w:rsidR="002C5823">
              <w:rPr>
                <w:noProof/>
                <w:webHidden/>
              </w:rPr>
            </w:r>
            <w:r w:rsidR="002C5823">
              <w:rPr>
                <w:noProof/>
                <w:webHidden/>
              </w:rPr>
              <w:fldChar w:fldCharType="separate"/>
            </w:r>
            <w:r w:rsidR="008D102A">
              <w:rPr>
                <w:noProof/>
                <w:webHidden/>
              </w:rPr>
              <w:t>86</w:t>
            </w:r>
            <w:r w:rsidR="002C5823">
              <w:rPr>
                <w:noProof/>
                <w:webHidden/>
              </w:rPr>
              <w:fldChar w:fldCharType="end"/>
            </w:r>
          </w:hyperlink>
        </w:p>
        <w:p w14:paraId="1CB6DDAB" w14:textId="3461766D" w:rsidR="002C5823" w:rsidRDefault="00C06285">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4896111" w:history="1">
            <w:r w:rsidR="002C5823" w:rsidRPr="00EA3437">
              <w:rPr>
                <w:rStyle w:val="-"/>
                <w:noProof/>
                <w:lang w:val="el-GR"/>
              </w:rPr>
              <w:t>II.</w:t>
            </w:r>
            <w:r w:rsidR="002C5823">
              <w:rPr>
                <w:rFonts w:asciiTheme="minorHAnsi" w:eastAsiaTheme="minorEastAsia" w:hAnsiTheme="minorHAnsi" w:cstheme="minorBidi"/>
                <w:i w:val="0"/>
                <w:iCs w:val="0"/>
                <w:noProof/>
                <w:kern w:val="2"/>
                <w:sz w:val="22"/>
                <w:szCs w:val="22"/>
                <w:lang w:val="en-US" w:eastAsia="en-US"/>
                <w14:ligatures w14:val="standardContextual"/>
              </w:rPr>
              <w:tab/>
            </w:r>
            <w:r w:rsidR="002C5823" w:rsidRPr="00EA3437">
              <w:rPr>
                <w:rStyle w:val="-"/>
                <w:noProof/>
                <w:lang w:val="el-GR"/>
              </w:rPr>
              <w:t>Εγγυητική Επιστολή Καλής Εκτέλεσης</w:t>
            </w:r>
            <w:r w:rsidR="002C5823">
              <w:rPr>
                <w:noProof/>
                <w:webHidden/>
              </w:rPr>
              <w:tab/>
            </w:r>
            <w:r w:rsidR="002C5823">
              <w:rPr>
                <w:noProof/>
                <w:webHidden/>
              </w:rPr>
              <w:fldChar w:fldCharType="begin"/>
            </w:r>
            <w:r w:rsidR="002C5823">
              <w:rPr>
                <w:noProof/>
                <w:webHidden/>
              </w:rPr>
              <w:instrText xml:space="preserve"> PAGEREF _Toc144896111 \h </w:instrText>
            </w:r>
            <w:r w:rsidR="002C5823">
              <w:rPr>
                <w:noProof/>
                <w:webHidden/>
              </w:rPr>
            </w:r>
            <w:r w:rsidR="002C5823">
              <w:rPr>
                <w:noProof/>
                <w:webHidden/>
              </w:rPr>
              <w:fldChar w:fldCharType="separate"/>
            </w:r>
            <w:r w:rsidR="008D102A">
              <w:rPr>
                <w:noProof/>
                <w:webHidden/>
              </w:rPr>
              <w:t>87</w:t>
            </w:r>
            <w:r w:rsidR="002C5823">
              <w:rPr>
                <w:noProof/>
                <w:webHidden/>
              </w:rPr>
              <w:fldChar w:fldCharType="end"/>
            </w:r>
          </w:hyperlink>
        </w:p>
        <w:p w14:paraId="2E62B985" w14:textId="646D005D" w:rsidR="002C5823" w:rsidRDefault="00C06285">
          <w:pPr>
            <w:pStyle w:val="28"/>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112" w:history="1">
            <w:r w:rsidR="002C5823" w:rsidRPr="00EA3437">
              <w:rPr>
                <w:rStyle w:val="-"/>
                <w:noProof/>
                <w:lang w:val="el-GR"/>
              </w:rPr>
              <w:t>ΠΑΡΑΡΤΗΜΑ IX– ΕΝΗΜΕΡΩΣΗ ΓΙΑ ΤΗΝ ΕΠΕΞΕΡΓΑΣΙΑ ΠΡΟΣΩΠΙΚΩΝ ΔΕΔΟΜΕΝΩΝ</w:t>
            </w:r>
            <w:r w:rsidR="002C5823">
              <w:rPr>
                <w:noProof/>
                <w:webHidden/>
              </w:rPr>
              <w:tab/>
            </w:r>
            <w:r w:rsidR="002C5823">
              <w:rPr>
                <w:noProof/>
                <w:webHidden/>
              </w:rPr>
              <w:fldChar w:fldCharType="begin"/>
            </w:r>
            <w:r w:rsidR="002C5823">
              <w:rPr>
                <w:noProof/>
                <w:webHidden/>
              </w:rPr>
              <w:instrText xml:space="preserve"> PAGEREF _Toc144896112 \h </w:instrText>
            </w:r>
            <w:r w:rsidR="002C5823">
              <w:rPr>
                <w:noProof/>
                <w:webHidden/>
              </w:rPr>
            </w:r>
            <w:r w:rsidR="002C5823">
              <w:rPr>
                <w:noProof/>
                <w:webHidden/>
              </w:rPr>
              <w:fldChar w:fldCharType="separate"/>
            </w:r>
            <w:r w:rsidR="008D102A">
              <w:rPr>
                <w:noProof/>
                <w:webHidden/>
              </w:rPr>
              <w:t>88</w:t>
            </w:r>
            <w:r w:rsidR="002C5823">
              <w:rPr>
                <w:noProof/>
                <w:webHidden/>
              </w:rPr>
              <w:fldChar w:fldCharType="end"/>
            </w:r>
          </w:hyperlink>
        </w:p>
        <w:p w14:paraId="1C73F956" w14:textId="426CF83A" w:rsidR="002C5823" w:rsidRDefault="00C06285">
          <w:pPr>
            <w:pStyle w:val="28"/>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4896113" w:history="1">
            <w:r w:rsidR="002C5823" w:rsidRPr="00EA3437">
              <w:rPr>
                <w:rStyle w:val="-"/>
                <w:noProof/>
                <w:lang w:val="el-GR"/>
              </w:rPr>
              <w:t xml:space="preserve">ΠΑΡΑΡΤΗΜΑ </w:t>
            </w:r>
            <w:r w:rsidR="002C5823" w:rsidRPr="00EA3437">
              <w:rPr>
                <w:rStyle w:val="-"/>
                <w:noProof/>
              </w:rPr>
              <w:t>X</w:t>
            </w:r>
            <w:r w:rsidR="002C5823" w:rsidRPr="00EA3437">
              <w:rPr>
                <w:rStyle w:val="-"/>
                <w:noProof/>
                <w:lang w:val="el-GR"/>
              </w:rPr>
              <w:t xml:space="preserve"> – Ρήτρα Ακεραιότητας</w:t>
            </w:r>
            <w:r w:rsidR="002C5823">
              <w:rPr>
                <w:noProof/>
                <w:webHidden/>
              </w:rPr>
              <w:tab/>
            </w:r>
            <w:r w:rsidR="002C5823">
              <w:rPr>
                <w:noProof/>
                <w:webHidden/>
              </w:rPr>
              <w:fldChar w:fldCharType="begin"/>
            </w:r>
            <w:r w:rsidR="002C5823">
              <w:rPr>
                <w:noProof/>
                <w:webHidden/>
              </w:rPr>
              <w:instrText xml:space="preserve"> PAGEREF _Toc144896113 \h </w:instrText>
            </w:r>
            <w:r w:rsidR="002C5823">
              <w:rPr>
                <w:noProof/>
                <w:webHidden/>
              </w:rPr>
            </w:r>
            <w:r w:rsidR="002C5823">
              <w:rPr>
                <w:noProof/>
                <w:webHidden/>
              </w:rPr>
              <w:fldChar w:fldCharType="separate"/>
            </w:r>
            <w:r w:rsidR="008D102A">
              <w:rPr>
                <w:noProof/>
                <w:webHidden/>
              </w:rPr>
              <w:t>89</w:t>
            </w:r>
            <w:r w:rsidR="002C5823">
              <w:rPr>
                <w:noProof/>
                <w:webHidden/>
              </w:rPr>
              <w:fldChar w:fldCharType="end"/>
            </w:r>
          </w:hyperlink>
        </w:p>
        <w:p w14:paraId="25698511" w14:textId="28311FCD" w:rsidR="00A81D32" w:rsidRDefault="005D6014">
          <w:r>
            <w:rPr>
              <w:b/>
              <w:bCs/>
              <w:caps/>
              <w:sz w:val="20"/>
              <w:szCs w:val="20"/>
            </w:rPr>
            <w:fldChar w:fldCharType="end"/>
          </w:r>
        </w:p>
      </w:sdtContent>
    </w:sdt>
    <w:p w14:paraId="71AEB11C" w14:textId="77777777" w:rsidR="008E18C3" w:rsidRPr="00603221" w:rsidRDefault="008E18C3">
      <w:pPr>
        <w:rPr>
          <w:rFonts w:eastAsia="MS Mincho"/>
          <w:b/>
          <w:bCs/>
          <w:caps/>
          <w:lang w:val="el-GR" w:eastAsia="el-GR"/>
        </w:rPr>
        <w:sectPr w:rsidR="008E18C3" w:rsidRPr="00603221" w:rsidSect="00DF02B0">
          <w:headerReference w:type="first" r:id="rId12"/>
          <w:pgSz w:w="11906" w:h="16838"/>
          <w:pgMar w:top="1134" w:right="1134" w:bottom="1134" w:left="1134" w:header="720" w:footer="709" w:gutter="0"/>
          <w:cols w:space="720"/>
          <w:titlePg/>
          <w:docGrid w:linePitch="360"/>
        </w:sectPr>
      </w:pPr>
    </w:p>
    <w:p w14:paraId="55CD7CD3" w14:textId="77777777" w:rsidR="008338F0" w:rsidRPr="003329FF" w:rsidRDefault="003355E7">
      <w:pPr>
        <w:pStyle w:val="1"/>
        <w:numPr>
          <w:ilvl w:val="0"/>
          <w:numId w:val="18"/>
        </w:numPr>
        <w:rPr>
          <w:lang w:val="el-GR"/>
        </w:rPr>
      </w:pPr>
      <w:bookmarkStart w:id="9" w:name="_Toc97194404"/>
      <w:bookmarkStart w:id="10" w:name="_Toc144896013"/>
      <w:r w:rsidRPr="003329FF">
        <w:rPr>
          <w:lang w:val="el-GR"/>
        </w:rPr>
        <w:lastRenderedPageBreak/>
        <w:t>ΑΝΑΘΕΤΟΥΣΑ ΑΡΧΗ ΚΑΙ ΑΝΤΙΚΕΙΜΕΝΟ ΣΥΜΒΑΣΗΣ</w:t>
      </w:r>
      <w:bookmarkEnd w:id="9"/>
      <w:bookmarkEnd w:id="10"/>
    </w:p>
    <w:p w14:paraId="473A9C05" w14:textId="77777777" w:rsidR="008338F0" w:rsidRPr="0032146B" w:rsidRDefault="003355E7">
      <w:pPr>
        <w:pStyle w:val="2"/>
        <w:numPr>
          <w:ilvl w:val="1"/>
          <w:numId w:val="19"/>
        </w:numPr>
        <w:rPr>
          <w:lang w:val="el-GR"/>
        </w:rPr>
      </w:pPr>
      <w:bookmarkStart w:id="11" w:name="_Toc97194256"/>
      <w:bookmarkStart w:id="12" w:name="_Toc97194405"/>
      <w:bookmarkStart w:id="13" w:name="_Toc144896014"/>
      <w:r w:rsidRPr="0032146B">
        <w:rPr>
          <w:lang w:val="el-GR"/>
        </w:rPr>
        <w:t>Στοιχεία Αναθέτουσας Αρχής</w:t>
      </w:r>
      <w:bookmarkEnd w:id="11"/>
      <w:bookmarkEnd w:id="12"/>
      <w:bookmarkEnd w:id="13"/>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747D5B"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EF0725" w:rsidRDefault="004D0444" w:rsidP="004D0444">
            <w:pPr>
              <w:pStyle w:val="normalwithoutspacing"/>
              <w:rPr>
                <w:lang w:val="en-US"/>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72204" w:rsidRDefault="00372204" w:rsidP="007D3A48">
            <w:pPr>
              <w:pStyle w:val="normalwithoutspacing"/>
              <w:snapToGrid w:val="0"/>
            </w:pPr>
            <w:proofErr w:type="spellStart"/>
            <w:r>
              <w:t>Λεωφ</w:t>
            </w:r>
            <w:proofErr w:type="spellEnd"/>
            <w:r>
              <w:t>.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385F060D"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512D4DA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7356EA38" w:rsidR="008338F0" w:rsidRPr="00603221" w:rsidRDefault="00C06285">
            <w:pPr>
              <w:pStyle w:val="normalwithoutspacing"/>
              <w:snapToGrid w:val="0"/>
              <w:rPr>
                <w:lang w:val="en-US"/>
              </w:rPr>
            </w:pPr>
            <w:hyperlink r:id="rId13" w:history="1">
              <w:r w:rsidR="00E817D9"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7C4BDCE1" w:rsidR="008338F0" w:rsidRPr="00094287" w:rsidRDefault="00094287">
            <w:pPr>
              <w:pStyle w:val="normalwithoutspacing"/>
              <w:snapToGrid w:val="0"/>
              <w:rPr>
                <w:highlight w:val="magenta"/>
              </w:rPr>
            </w:pPr>
            <w:r w:rsidRPr="00F84F95">
              <w:rPr>
                <w:lang w:val="en-US"/>
              </w:rPr>
              <w:t>ΜΕΡΟΠΗ ΔΡΑΚΟΥ</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6D744967" w:rsidR="008338F0" w:rsidRPr="00603221" w:rsidRDefault="00C06285">
            <w:pPr>
              <w:pStyle w:val="normalwithoutspacing"/>
              <w:snapToGrid w:val="0"/>
            </w:pPr>
            <w:hyperlink r:id="rId14" w:history="1">
              <w:r w:rsidR="00E817D9"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77777777" w:rsidR="008338F0" w:rsidRPr="00603221" w:rsidRDefault="00E817D9">
            <w:pPr>
              <w:pStyle w:val="normalwithoutspacing"/>
              <w:snapToGrid w:val="0"/>
            </w:pPr>
            <w:r w:rsidRPr="004A4152">
              <w:t>https://www.ktpae.gr/</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w:t>
      </w:r>
      <w:proofErr w:type="spellStart"/>
      <w:r w:rsidR="00DB2700" w:rsidRPr="00603221">
        <w:t>Υποτομέας</w:t>
      </w:r>
      <w:proofErr w:type="spellEnd"/>
      <w:r w:rsidR="00DB2700" w:rsidRPr="00603221">
        <w:t xml:space="preserve"> Νομικά Πρόσωπα Κεντρικής Κυβέρνησης και Δημόσιες Επιχειρήσεις </w:t>
      </w:r>
    </w:p>
    <w:p w14:paraId="06989723" w14:textId="77777777" w:rsidR="006F0660" w:rsidRDefault="006F0660">
      <w:pPr>
        <w:pStyle w:val="normalwithoutspacing"/>
        <w:rPr>
          <w:b/>
        </w:rPr>
      </w:pPr>
    </w:p>
    <w:p w14:paraId="5D55A5F6" w14:textId="1FC93F92"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3B1B098A"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2D10B9">
        <w:t>.</w:t>
      </w:r>
      <w:r w:rsidRPr="00603221">
        <w:t xml:space="preserve"> </w:t>
      </w:r>
    </w:p>
    <w:p w14:paraId="7B26BA15" w14:textId="77777777" w:rsidR="006F0660" w:rsidRDefault="006F0660" w:rsidP="00D157B7">
      <w:pPr>
        <w:suppressAutoHyphens w:val="0"/>
        <w:spacing w:after="0"/>
        <w:jc w:val="left"/>
        <w:rPr>
          <w:b/>
          <w:lang w:val="el-GR"/>
        </w:rPr>
      </w:pPr>
    </w:p>
    <w:p w14:paraId="1A7D840D" w14:textId="5AC60E7D"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029708AB" w:rsidR="002E1FDE" w:rsidRDefault="003355E7" w:rsidP="002E1FDE">
      <w:pPr>
        <w:pStyle w:val="normalwithoutspacing"/>
        <w:ind w:left="567" w:hanging="567"/>
        <w:rPr>
          <w:rStyle w:val="-"/>
        </w:rPr>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5" w:history="1">
        <w:r w:rsidR="00154623" w:rsidRPr="009344C5">
          <w:rPr>
            <w:rStyle w:val="-"/>
          </w:rPr>
          <w:t>http://www.ktpae.gr</w:t>
        </w:r>
      </w:hyperlink>
    </w:p>
    <w:p w14:paraId="1155CDD2" w14:textId="15105E63" w:rsidR="00154623" w:rsidRPr="00603221" w:rsidRDefault="006F0660" w:rsidP="006F0660">
      <w:pPr>
        <w:pStyle w:val="normalwithoutspacing"/>
        <w:ind w:left="567" w:hanging="567"/>
      </w:pPr>
      <w:r w:rsidRPr="00EF0725">
        <w:t xml:space="preserve">β) </w:t>
      </w:r>
      <w:r>
        <w:t xml:space="preserve">     </w:t>
      </w:r>
      <w:r w:rsidR="00154623" w:rsidRPr="00154623">
        <w:t>Κάθε είδους επικοινωνία και ανταλλαγή πληροφοριών πραγματοποιείται μέσω της διαδικτυακής πύλης www.promitheus.gov.gr του Ε.Σ.Η.ΔΗ.Σ.</w:t>
      </w:r>
    </w:p>
    <w:p w14:paraId="23C5A79D" w14:textId="6656A225" w:rsidR="008338F0" w:rsidRDefault="006F0660">
      <w:pPr>
        <w:pStyle w:val="normalwithoutspacing"/>
        <w:ind w:left="567" w:hanging="567"/>
        <w:rPr>
          <w:color w:val="000000"/>
          <w:shd w:val="clear" w:color="auto" w:fill="FFFFFF"/>
        </w:rPr>
      </w:pPr>
      <w:r>
        <w:t>γ</w:t>
      </w:r>
      <w:r w:rsidR="003355E7" w:rsidRPr="00603221">
        <w:t>)</w:t>
      </w:r>
      <w:r w:rsidR="003355E7" w:rsidRPr="00603221">
        <w:tab/>
        <w:t xml:space="preserve">Οι προσφορές πρέπει να υποβάλλονται ηλεκτρονικά στην διεύθυνση : </w:t>
      </w:r>
      <w:hyperlink r:id="rId16" w:history="1">
        <w:r w:rsidR="003355E7" w:rsidRPr="00603221">
          <w:rPr>
            <w:rStyle w:val="-"/>
            <w:shd w:val="clear" w:color="auto" w:fill="FFFFFF"/>
          </w:rPr>
          <w:t>www.promitheus.gov.gr</w:t>
        </w:r>
      </w:hyperlink>
      <w:r w:rsidR="003355E7" w:rsidRPr="00603221">
        <w:rPr>
          <w:color w:val="000000"/>
          <w:shd w:val="clear" w:color="auto" w:fill="FFFFFF"/>
        </w:rPr>
        <w:t xml:space="preserve"> </w:t>
      </w: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2"/>
        <w:rPr>
          <w:rFonts w:cs="Tahoma"/>
          <w:lang w:val="el-GR"/>
        </w:rPr>
      </w:pPr>
      <w:bookmarkStart w:id="14" w:name="_Ref89085315"/>
      <w:bookmarkStart w:id="15" w:name="_Toc97194257"/>
      <w:bookmarkStart w:id="16" w:name="_Toc97194406"/>
      <w:bookmarkStart w:id="17" w:name="_Toc144896015"/>
      <w:r w:rsidRPr="00603221">
        <w:rPr>
          <w:rFonts w:cs="Tahoma"/>
          <w:lang w:val="el-GR"/>
        </w:rPr>
        <w:t>Στοιχεία Διαδικασίας - Χρηματοδότηση</w:t>
      </w:r>
      <w:bookmarkEnd w:id="14"/>
      <w:bookmarkEnd w:id="15"/>
      <w:bookmarkEnd w:id="16"/>
      <w:bookmarkEnd w:id="17"/>
    </w:p>
    <w:p w14:paraId="0F04A6BE" w14:textId="77777777" w:rsidR="008338F0" w:rsidRPr="00603221" w:rsidRDefault="003355E7">
      <w:pPr>
        <w:rPr>
          <w:lang w:val="el-GR"/>
        </w:rPr>
      </w:pPr>
      <w:r w:rsidRPr="00603221">
        <w:rPr>
          <w:b/>
          <w:lang w:val="el-GR"/>
        </w:rPr>
        <w:t xml:space="preserve">Είδος διαδικασίας </w:t>
      </w:r>
    </w:p>
    <w:p w14:paraId="407D7F38" w14:textId="3C590216" w:rsidR="008338F0" w:rsidRPr="00603221" w:rsidRDefault="003355E7">
      <w:pPr>
        <w:pStyle w:val="normalwithoutspacing"/>
        <w:rPr>
          <w:lang w:eastAsia="el-GR"/>
        </w:rPr>
      </w:pPr>
      <w:r w:rsidRPr="00603221">
        <w:t>Ο διαγωνισμός θα διεξαχθεί με την ανοικτή διαδικασία του άρθρου 27 του ν. 4412/16</w:t>
      </w:r>
      <w:r w:rsidR="006F0660">
        <w:t xml:space="preserve"> όπως ισχύει</w:t>
      </w:r>
      <w:r w:rsidRPr="00603221">
        <w:t xml:space="preserve">.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lastRenderedPageBreak/>
        <w:t>Χρηματοδότηση της σύμβασης</w:t>
      </w:r>
    </w:p>
    <w:p w14:paraId="76ED8666" w14:textId="77777777" w:rsidR="00092F07" w:rsidRPr="00092F07" w:rsidRDefault="00092F07" w:rsidP="00092F07">
      <w:pPr>
        <w:pStyle w:val="normalwithoutspacing"/>
      </w:pPr>
      <w:r w:rsidRPr="00092F07">
        <w:t xml:space="preserve">Φορέας χρηματοδότησης της Σύμβασης είναι το Υπουργείο Ψηφιακής Διακυβέρνησης. </w:t>
      </w:r>
    </w:p>
    <w:p w14:paraId="1149F443" w14:textId="0B49D101" w:rsidR="00092F07" w:rsidRPr="00092F07" w:rsidRDefault="00092F07" w:rsidP="00092F07">
      <w:pPr>
        <w:pStyle w:val="normalwithoutspacing"/>
      </w:pPr>
      <w:r w:rsidRPr="00A9450D">
        <w:t>Η δαπάνη επιχορηγείται από τακτικό προϋπολογισμό του Υπουργείου Ψηφιακής Διακυβέρνησης, κατόπιν ενίσχυσης των σχετικών πιστώσεων του Υπουργείου Ψηφιακής Διακυβέρνησης από τις πιστώσεις του Ειδικού Φορέα 1023711-0000000 (Γενικές Κρατικές Δαπάνες) του Υπουργείου Οικονομικών.</w:t>
      </w:r>
    </w:p>
    <w:p w14:paraId="0A43B7E0" w14:textId="77777777" w:rsidR="006F0660" w:rsidRDefault="006F0660" w:rsidP="00824E13">
      <w:pPr>
        <w:pStyle w:val="normalwithoutspacing"/>
      </w:pPr>
    </w:p>
    <w:p w14:paraId="15E727EF" w14:textId="77777777" w:rsidR="008338F0" w:rsidRPr="00603221" w:rsidRDefault="003355E7" w:rsidP="003A109E">
      <w:pPr>
        <w:pStyle w:val="2"/>
        <w:rPr>
          <w:rFonts w:cs="Tahoma"/>
          <w:lang w:val="el-GR"/>
        </w:rPr>
      </w:pPr>
      <w:r w:rsidRPr="00603221">
        <w:rPr>
          <w:rFonts w:cs="Tahoma"/>
          <w:lang w:val="el-GR"/>
        </w:rPr>
        <w:tab/>
      </w:r>
      <w:bookmarkStart w:id="18" w:name="_Toc97194258"/>
      <w:bookmarkStart w:id="19" w:name="_Toc97194407"/>
      <w:bookmarkStart w:id="20" w:name="_Toc144896016"/>
      <w:r w:rsidRPr="00603221">
        <w:rPr>
          <w:rFonts w:cs="Tahoma"/>
          <w:lang w:val="el-GR"/>
        </w:rPr>
        <w:t>Συνοπτική Περιγραφή φυσικού και οικονομικού αντικειμένου της σύμβασης</w:t>
      </w:r>
      <w:bookmarkEnd w:id="18"/>
      <w:bookmarkEnd w:id="19"/>
      <w:bookmarkEnd w:id="20"/>
      <w:r w:rsidRPr="00603221">
        <w:rPr>
          <w:rFonts w:cs="Tahoma"/>
          <w:lang w:val="el-GR"/>
        </w:rPr>
        <w:t xml:space="preserve"> </w:t>
      </w:r>
    </w:p>
    <w:p w14:paraId="1BF1E2A9" w14:textId="585995B8" w:rsidR="000E3C4E" w:rsidRPr="00F2571B" w:rsidRDefault="000E3C4E" w:rsidP="000E3C4E">
      <w:pPr>
        <w:rPr>
          <w:lang w:val="el-GR"/>
        </w:rPr>
      </w:pPr>
      <w:r w:rsidRPr="000E3C4E">
        <w:rPr>
          <w:lang w:val="el-GR"/>
        </w:rPr>
        <w:t xml:space="preserve">Αντικείμενο </w:t>
      </w:r>
      <w:r w:rsidRPr="00ED50D6">
        <w:rPr>
          <w:lang w:val="el-GR"/>
        </w:rPr>
        <w:t xml:space="preserve">της σύμβασης είναι </w:t>
      </w:r>
      <w:r w:rsidR="00337D8E" w:rsidRPr="00337D8E">
        <w:rPr>
          <w:rFonts w:cstheme="minorHAnsi"/>
          <w:bCs/>
          <w:color w:val="000000"/>
          <w:lang w:val="el-GR"/>
        </w:rPr>
        <w:t>η παροχή Υπηρεσιών δημοσιότητας</w:t>
      </w:r>
      <w:r w:rsidRPr="0000349A">
        <w:rPr>
          <w:rFonts w:cstheme="minorHAnsi"/>
          <w:bCs/>
          <w:color w:val="000000"/>
          <w:lang w:val="el-GR"/>
        </w:rPr>
        <w:t xml:space="preserve"> </w:t>
      </w:r>
      <w:r w:rsidR="0000349A" w:rsidRPr="0000349A">
        <w:rPr>
          <w:rFonts w:cstheme="minorHAnsi"/>
          <w:bCs/>
          <w:color w:val="000000"/>
          <w:lang w:val="el-GR"/>
        </w:rPr>
        <w:t xml:space="preserve">για τις ανάγκες του Προγράμματος </w:t>
      </w:r>
      <w:r w:rsidR="001B78D3" w:rsidRPr="0004400B">
        <w:rPr>
          <w:rFonts w:eastAsia="Calibri"/>
          <w:lang w:val="el-GR"/>
        </w:rPr>
        <w:t>«</w:t>
      </w:r>
      <w:r w:rsidR="001B78D3" w:rsidRPr="00A2658B">
        <w:rPr>
          <w:b/>
          <w:bCs/>
          <w:lang w:val="el-GR"/>
        </w:rPr>
        <w:t>Υποστηρικτικά μέτρα των νέων ηλικίας δεκαοκτώ (18) και δεκαεννέα (19) ετών»(“</w:t>
      </w:r>
      <w:proofErr w:type="spellStart"/>
      <w:r w:rsidR="001B78D3" w:rsidRPr="00A2658B">
        <w:rPr>
          <w:b/>
          <w:bCs/>
          <w:lang w:val="el-GR"/>
        </w:rPr>
        <w:t>Youth</w:t>
      </w:r>
      <w:proofErr w:type="spellEnd"/>
      <w:r w:rsidR="001B78D3" w:rsidRPr="00A2658B">
        <w:rPr>
          <w:b/>
          <w:bCs/>
          <w:lang w:val="el-GR"/>
        </w:rPr>
        <w:t xml:space="preserve"> </w:t>
      </w:r>
      <w:proofErr w:type="spellStart"/>
      <w:r w:rsidR="001B78D3" w:rsidRPr="00A2658B">
        <w:rPr>
          <w:b/>
          <w:bCs/>
          <w:lang w:val="el-GR"/>
        </w:rPr>
        <w:t>Pass</w:t>
      </w:r>
      <w:proofErr w:type="spellEnd"/>
      <w:r w:rsidR="001B78D3" w:rsidRPr="00A2658B">
        <w:rPr>
          <w:b/>
          <w:bCs/>
          <w:lang w:val="el-GR"/>
        </w:rPr>
        <w:t>”)</w:t>
      </w:r>
      <w:r w:rsidR="001B78D3" w:rsidRPr="0004400B">
        <w:rPr>
          <w:rFonts w:eastAsia="Calibri"/>
          <w:lang w:val="el-GR"/>
        </w:rPr>
        <w:t>»</w:t>
      </w:r>
    </w:p>
    <w:p w14:paraId="0E066E19" w14:textId="6DA4DB89" w:rsidR="00894F95" w:rsidRPr="00894F95" w:rsidRDefault="003355E7" w:rsidP="00894F95">
      <w:pPr>
        <w:suppressAutoHyphens w:val="0"/>
        <w:spacing w:after="0"/>
        <w:rPr>
          <w:lang w:val="el-GR" w:eastAsia="en-US"/>
        </w:rPr>
      </w:pPr>
      <w:r w:rsidRPr="00603221">
        <w:rPr>
          <w:lang w:val="el-GR"/>
        </w:rPr>
        <w:t>Οι παρεχόμενες υπηρεσίες κατατάσσονται στους ακόλουθους κωδικούς του Κοινού Λεξιλογίου δημοσίων συμβάσεων (CPV) :</w:t>
      </w:r>
      <w:r w:rsidR="00894F95" w:rsidRPr="00894F95">
        <w:rPr>
          <w:lang w:val="el-GR" w:eastAsia="en-US"/>
        </w:rPr>
        <w:t xml:space="preserve"> 79341000-6 Υπηρεσίες διαφήμισης </w:t>
      </w:r>
    </w:p>
    <w:p w14:paraId="27BA6197" w14:textId="77777777" w:rsidR="00894F95" w:rsidRPr="00894F95" w:rsidRDefault="00894F95" w:rsidP="00894F95">
      <w:pPr>
        <w:suppressAutoHyphens w:val="0"/>
        <w:spacing w:after="0"/>
        <w:rPr>
          <w:lang w:val="el-GR" w:eastAsia="en-US"/>
        </w:rPr>
      </w:pPr>
    </w:p>
    <w:p w14:paraId="343EB3A6" w14:textId="77777777" w:rsidR="00894F95" w:rsidRPr="00894F95" w:rsidRDefault="00894F95" w:rsidP="00894F95">
      <w:pPr>
        <w:suppressAutoHyphens w:val="0"/>
        <w:spacing w:after="0"/>
        <w:rPr>
          <w:lang w:val="el-GR" w:eastAsia="en-US"/>
        </w:rPr>
      </w:pPr>
      <w:r w:rsidRPr="00894F95">
        <w:rPr>
          <w:lang w:val="el-GR" w:eastAsia="en-US"/>
        </w:rPr>
        <w:t>79341100-7 Υπηρεσίες παροχής συμβουλών σε θέματα διαφήμισης</w:t>
      </w:r>
    </w:p>
    <w:p w14:paraId="10970E25" w14:textId="77777777" w:rsidR="00894F95" w:rsidRDefault="00894F95" w:rsidP="00894F95">
      <w:pPr>
        <w:spacing w:before="120"/>
        <w:contextualSpacing/>
        <w:rPr>
          <w:rFonts w:cstheme="minorHAnsi"/>
          <w:lang w:val="el-GR"/>
        </w:rPr>
      </w:pPr>
    </w:p>
    <w:p w14:paraId="7DC05B8F" w14:textId="6000D263" w:rsidR="000E3C4E" w:rsidRPr="000E3C4E" w:rsidRDefault="000E3C4E">
      <w:pPr>
        <w:rPr>
          <w:lang w:val="el-GR"/>
        </w:rPr>
      </w:pPr>
      <w:r w:rsidRPr="000E3C4E">
        <w:rPr>
          <w:lang w:val="el-GR"/>
        </w:rPr>
        <w:t>Συνολική  εκτιμώμενη αξία σύμβασης €</w:t>
      </w:r>
      <w:r w:rsidR="002C5823" w:rsidRPr="002C5823">
        <w:rPr>
          <w:lang w:val="el-GR"/>
        </w:rPr>
        <w:t>215</w:t>
      </w:r>
      <w:r w:rsidRPr="000E3C4E">
        <w:rPr>
          <w:lang w:val="el-GR"/>
        </w:rPr>
        <w:t>.000,00 μη Περιλαμβανομένου ΦΠΑ , προϋπολογισμός με ΦΠΑ: €2</w:t>
      </w:r>
      <w:r w:rsidR="002C5823" w:rsidRPr="002C5823">
        <w:rPr>
          <w:lang w:val="el-GR"/>
        </w:rPr>
        <w:t>66</w:t>
      </w:r>
      <w:r w:rsidRPr="000E3C4E">
        <w:rPr>
          <w:lang w:val="el-GR"/>
        </w:rPr>
        <w:t>.</w:t>
      </w:r>
      <w:r w:rsidR="00337D8E">
        <w:rPr>
          <w:lang w:val="el-GR"/>
        </w:rPr>
        <w:t>600</w:t>
      </w:r>
      <w:r w:rsidRPr="000E3C4E">
        <w:rPr>
          <w:lang w:val="el-GR"/>
        </w:rPr>
        <w:t>,00, ΦΠΑ 24% €</w:t>
      </w:r>
      <w:r w:rsidR="002C5823" w:rsidRPr="002C5823">
        <w:rPr>
          <w:lang w:val="el-GR"/>
        </w:rPr>
        <w:t>51</w:t>
      </w:r>
      <w:r w:rsidRPr="000E3C4E">
        <w:rPr>
          <w:lang w:val="el-GR"/>
        </w:rPr>
        <w:t>.</w:t>
      </w:r>
      <w:r w:rsidR="00337D8E">
        <w:rPr>
          <w:lang w:val="el-GR"/>
        </w:rPr>
        <w:t>600</w:t>
      </w:r>
      <w:r w:rsidRPr="000E3C4E">
        <w:rPr>
          <w:lang w:val="el-GR"/>
        </w:rPr>
        <w:t>,00.</w:t>
      </w:r>
    </w:p>
    <w:p w14:paraId="40797A5E" w14:textId="1D8A6EEC" w:rsidR="008338F0" w:rsidRPr="00603221" w:rsidRDefault="003355E7">
      <w:pPr>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0060266F">
        <w:rPr>
          <w:lang w:val="el-GR"/>
        </w:rPr>
        <w:t xml:space="preserve">δεκατρείς </w:t>
      </w:r>
      <w:r w:rsidR="00A00118">
        <w:rPr>
          <w:lang w:val="el-GR"/>
        </w:rPr>
        <w:t>(</w:t>
      </w:r>
      <w:r w:rsidR="0060266F">
        <w:rPr>
          <w:lang w:val="el-GR"/>
        </w:rPr>
        <w:t>13</w:t>
      </w:r>
      <w:r w:rsidR="00A00118">
        <w:rPr>
          <w:lang w:val="el-GR"/>
        </w:rPr>
        <w:t xml:space="preserve">) </w:t>
      </w:r>
      <w:r w:rsidRPr="00603221">
        <w:rPr>
          <w:lang w:val="el-GR"/>
        </w:rPr>
        <w:t xml:space="preserve">μήνες </w:t>
      </w:r>
      <w:r w:rsidR="004F203B" w:rsidRPr="00A00118">
        <w:rPr>
          <w:lang w:val="el-GR"/>
        </w:rPr>
        <w:t xml:space="preserve">συμπεριλαμβανομένης της διαδικασίας </w:t>
      </w:r>
      <w:r w:rsidR="00E2271E" w:rsidRPr="00E2271E">
        <w:rPr>
          <w:lang w:val="el-GR"/>
        </w:rPr>
        <w:t xml:space="preserve">ελέγχου και παραλαβής </w:t>
      </w:r>
      <w:r w:rsidR="004F203B" w:rsidRPr="00A00118">
        <w:rPr>
          <w:lang w:val="el-GR"/>
        </w:rPr>
        <w:t>παραδοτέων, όπως ορίζεται στην Παρ.</w:t>
      </w:r>
      <w:r w:rsidR="00BA2DC9" w:rsidRPr="00A00118">
        <w:rPr>
          <w:lang w:val="el-GR"/>
        </w:rPr>
        <w:t xml:space="preserve"> </w:t>
      </w:r>
      <w:r w:rsidR="004F203B" w:rsidRPr="00A00118">
        <w:rPr>
          <w:lang w:val="el-GR"/>
        </w:rPr>
        <w:fldChar w:fldCharType="begin"/>
      </w:r>
      <w:r w:rsidR="004F203B" w:rsidRPr="00A00118">
        <w:rPr>
          <w:lang w:val="el-GR"/>
        </w:rPr>
        <w:instrText xml:space="preserve"> REF _Ref40954198 \r \h </w:instrText>
      </w:r>
      <w:r w:rsidR="00672C9B" w:rsidRPr="00A00118">
        <w:rPr>
          <w:lang w:val="el-GR"/>
        </w:rPr>
        <w:instrText xml:space="preserve"> \* MERGEFORMAT </w:instrText>
      </w:r>
      <w:r w:rsidR="004F203B" w:rsidRPr="00A00118">
        <w:rPr>
          <w:lang w:val="el-GR"/>
        </w:rPr>
      </w:r>
      <w:r w:rsidR="004F203B" w:rsidRPr="00A00118">
        <w:rPr>
          <w:lang w:val="el-GR"/>
        </w:rPr>
        <w:fldChar w:fldCharType="separate"/>
      </w:r>
      <w:r w:rsidR="008D102A">
        <w:rPr>
          <w:lang w:val="el-GR"/>
        </w:rPr>
        <w:t>6.3</w:t>
      </w:r>
      <w:r w:rsidR="004F203B" w:rsidRPr="00A00118">
        <w:rPr>
          <w:lang w:val="el-GR"/>
        </w:rPr>
        <w:fldChar w:fldCharType="end"/>
      </w:r>
      <w:r w:rsidR="002E6472" w:rsidRPr="00A00118">
        <w:rPr>
          <w:lang w:val="el-GR"/>
        </w:rPr>
        <w:t xml:space="preserve"> της παρούσας</w:t>
      </w:r>
      <w:r w:rsidR="002E6472" w:rsidRPr="00672C9B">
        <w:rPr>
          <w:lang w:val="el-GR"/>
        </w:rPr>
        <w:t>.</w:t>
      </w:r>
    </w:p>
    <w:p w14:paraId="0F585134" w14:textId="61DFECA0"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8D102A" w:rsidRPr="00603221">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ή σε άλλο περιγραφικό έγγραφο της παρούσας διακήρυξης. </w:t>
      </w:r>
    </w:p>
    <w:p w14:paraId="6E8AD13A" w14:textId="5255A54C" w:rsidR="00FD40D7" w:rsidRDefault="003355E7" w:rsidP="00A00118">
      <w:pPr>
        <w:pStyle w:val="normalwithoutspacing"/>
      </w:pPr>
      <w:bookmarkStart w:id="21" w:name="_Hlk123829316"/>
      <w:r w:rsidRPr="00603221">
        <w:t>Η σύμβαση θα ανατεθεί με το κριτήριο της πλέον συμφέρουσας από οικονομική άποψη προσφοράς, βάσει</w:t>
      </w:r>
      <w:r w:rsidR="00E1337D" w:rsidRPr="00603221">
        <w:t xml:space="preserve"> </w:t>
      </w:r>
      <w:r w:rsidR="000E3C4E">
        <w:t xml:space="preserve">αποκλειστικά της </w:t>
      </w:r>
      <w:r w:rsidRPr="00A00118">
        <w:t>τιμή</w:t>
      </w:r>
      <w:r w:rsidR="00A00118" w:rsidRPr="00A00118">
        <w:t>ς.</w:t>
      </w:r>
    </w:p>
    <w:bookmarkEnd w:id="21"/>
    <w:p w14:paraId="6293E662" w14:textId="5E898DDD" w:rsidR="008338F0" w:rsidRPr="00745634" w:rsidRDefault="008338F0" w:rsidP="00FD40D7">
      <w:pPr>
        <w:rPr>
          <w:lang w:val="el-GR"/>
        </w:rPr>
      </w:pPr>
    </w:p>
    <w:p w14:paraId="5EFA290C" w14:textId="77777777" w:rsidR="008338F0" w:rsidRPr="00603221" w:rsidRDefault="003355E7" w:rsidP="003A109E">
      <w:pPr>
        <w:pStyle w:val="2"/>
        <w:rPr>
          <w:rFonts w:cs="Tahoma"/>
          <w:lang w:val="el-GR"/>
        </w:rPr>
      </w:pPr>
      <w:r w:rsidRPr="00603221">
        <w:rPr>
          <w:rFonts w:cs="Tahoma"/>
          <w:lang w:val="el-GR"/>
        </w:rPr>
        <w:tab/>
      </w:r>
      <w:bookmarkStart w:id="22" w:name="_Toc97194259"/>
      <w:bookmarkStart w:id="23" w:name="_Toc97194408"/>
      <w:bookmarkStart w:id="24" w:name="_Toc144896017"/>
      <w:r w:rsidRPr="00603221">
        <w:rPr>
          <w:rFonts w:cs="Tahoma"/>
          <w:lang w:val="el-GR"/>
        </w:rPr>
        <w:t>Θεσμικό πλαίσιο</w:t>
      </w:r>
      <w:bookmarkEnd w:id="22"/>
      <w:bookmarkEnd w:id="23"/>
      <w:bookmarkEnd w:id="24"/>
      <w:r w:rsidRPr="00603221">
        <w:rPr>
          <w:rFonts w:cs="Tahoma"/>
          <w:lang w:val="el-GR"/>
        </w:rPr>
        <w:t xml:space="preserve"> </w:t>
      </w:r>
    </w:p>
    <w:p w14:paraId="623E741C" w14:textId="77777777" w:rsidR="002D10B9" w:rsidRPr="00603221" w:rsidRDefault="002D10B9" w:rsidP="002D10B9">
      <w:pPr>
        <w:tabs>
          <w:tab w:val="left" w:pos="284"/>
        </w:tabs>
        <w:rPr>
          <w:lang w:val="el-GR"/>
        </w:rPr>
      </w:pPr>
      <w:bookmarkStart w:id="25" w:name="_Hlk147319640"/>
      <w:bookmarkStart w:id="26" w:name="_Hlk71646966"/>
      <w:r w:rsidRPr="00603221">
        <w:rPr>
          <w:lang w:val="el-GR"/>
        </w:rPr>
        <w:t xml:space="preserve">Η ανάθεση και εκτέλεση της σύμβασης </w:t>
      </w:r>
      <w:proofErr w:type="spellStart"/>
      <w:r w:rsidRPr="00603221">
        <w:rPr>
          <w:lang w:val="el-GR"/>
        </w:rPr>
        <w:t>διέπεται</w:t>
      </w:r>
      <w:proofErr w:type="spellEnd"/>
      <w:r w:rsidRPr="00603221">
        <w:rPr>
          <w:lang w:val="el-GR"/>
        </w:rPr>
        <w:t xml:space="preserve"> από την κείμενη νομοθεσία και τις </w:t>
      </w:r>
      <w:proofErr w:type="spellStart"/>
      <w:r w:rsidRPr="00603221">
        <w:rPr>
          <w:lang w:val="el-GR"/>
        </w:rPr>
        <w:t>κατ</w:t>
      </w:r>
      <w:proofErr w:type="spellEnd"/>
      <w:r w:rsidRPr="00603221">
        <w:rPr>
          <w:lang w:val="el-GR"/>
        </w:rPr>
        <w:t xml:space="preserve">΄ εξουσιοδότηση αυτής </w:t>
      </w:r>
      <w:proofErr w:type="spellStart"/>
      <w:r w:rsidRPr="00603221">
        <w:rPr>
          <w:lang w:val="el-GR"/>
        </w:rPr>
        <w:t>εκδοθείσες</w:t>
      </w:r>
      <w:proofErr w:type="spellEnd"/>
      <w:r w:rsidRPr="00603221">
        <w:rPr>
          <w:lang w:val="el-GR"/>
        </w:rPr>
        <w:t xml:space="preserve"> κανονιστικές πράξεις, όπως ισχύουν και ιδίως:</w:t>
      </w:r>
    </w:p>
    <w:bookmarkEnd w:id="25"/>
    <w:p w14:paraId="12AA1833" w14:textId="77777777" w:rsidR="00FD22BD" w:rsidRPr="00CA3D8B" w:rsidRDefault="00FD22BD" w:rsidP="00FD22BD">
      <w:pPr>
        <w:numPr>
          <w:ilvl w:val="0"/>
          <w:numId w:val="40"/>
        </w:numPr>
        <w:suppressAutoHyphens w:val="0"/>
        <w:snapToGrid w:val="0"/>
        <w:spacing w:before="120" w:after="0" w:line="300" w:lineRule="auto"/>
        <w:rPr>
          <w:lang w:val="el-GR" w:eastAsia="en-US"/>
        </w:rPr>
      </w:pPr>
      <w:r w:rsidRPr="00CA3D8B">
        <w:rPr>
          <w:lang w:val="el-GR"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226F1FF7" w14:textId="77777777" w:rsidR="00FD22BD" w:rsidRPr="00C50976" w:rsidRDefault="00FD22BD" w:rsidP="00FD22BD">
      <w:pPr>
        <w:numPr>
          <w:ilvl w:val="0"/>
          <w:numId w:val="40"/>
        </w:numPr>
        <w:suppressAutoHyphens w:val="0"/>
        <w:snapToGrid w:val="0"/>
        <w:spacing w:before="120" w:after="0" w:line="300" w:lineRule="auto"/>
        <w:rPr>
          <w:lang w:eastAsia="en-US"/>
        </w:rPr>
      </w:pPr>
      <w:r w:rsidRPr="00CA3D8B">
        <w:rPr>
          <w:lang w:val="el-GR" w:eastAsia="en-US"/>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C50976">
        <w:rPr>
          <w:lang w:eastAsia="en-US"/>
        </w:rPr>
        <w:t>(ΦΕΚ 133/Α/07-08-2019).</w:t>
      </w:r>
    </w:p>
    <w:p w14:paraId="1C2A0C7E" w14:textId="77777777" w:rsidR="00FD22BD" w:rsidRPr="00CA3D8B" w:rsidRDefault="00FD22BD" w:rsidP="00FD22BD">
      <w:pPr>
        <w:numPr>
          <w:ilvl w:val="0"/>
          <w:numId w:val="40"/>
        </w:numPr>
        <w:suppressAutoHyphens w:val="0"/>
        <w:snapToGrid w:val="0"/>
        <w:spacing w:before="120" w:after="0" w:line="300" w:lineRule="auto"/>
        <w:rPr>
          <w:lang w:val="el-GR" w:eastAsia="en-US"/>
        </w:rPr>
      </w:pPr>
      <w:r w:rsidRPr="00CA3D8B">
        <w:rPr>
          <w:lang w:val="el-GR" w:eastAsia="en-US"/>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C50976">
        <w:rPr>
          <w:lang w:eastAsia="en-US"/>
        </w:rPr>
        <w:t>A</w:t>
      </w:r>
      <w:r w:rsidRPr="00CA3D8B">
        <w:rPr>
          <w:lang w:val="el-GR" w:eastAsia="en-US"/>
        </w:rPr>
        <w:t>/29-06-2020).</w:t>
      </w:r>
    </w:p>
    <w:p w14:paraId="142DF560" w14:textId="77777777" w:rsidR="00FD22BD" w:rsidRPr="00CA3D8B" w:rsidRDefault="00FD22BD" w:rsidP="00FD22BD">
      <w:pPr>
        <w:numPr>
          <w:ilvl w:val="0"/>
          <w:numId w:val="40"/>
        </w:numPr>
        <w:suppressAutoHyphens w:val="0"/>
        <w:snapToGrid w:val="0"/>
        <w:spacing w:before="120" w:after="0" w:line="300" w:lineRule="auto"/>
        <w:rPr>
          <w:lang w:val="el-GR" w:eastAsia="en-US"/>
        </w:rPr>
      </w:pPr>
      <w:r w:rsidRPr="00CA3D8B">
        <w:rPr>
          <w:lang w:val="el-GR" w:eastAsia="en-US"/>
        </w:rPr>
        <w:t>Τον Ν. 4912/2022 «Ενιαία Αρχή Δημοσίων Συμβάσεων και άλλες διατάξεις του Υπουργείου Δικαιοσύνης»(ΦΕΚ 59/</w:t>
      </w:r>
      <w:r w:rsidRPr="00C50976">
        <w:rPr>
          <w:lang w:eastAsia="en-US"/>
        </w:rPr>
        <w:t>A</w:t>
      </w:r>
      <w:r w:rsidRPr="00CA3D8B">
        <w:rPr>
          <w:lang w:val="el-GR" w:eastAsia="en-US"/>
        </w:rPr>
        <w:t>/17-03-2022), σε συνδυασμό με τη Πράξη Υπουργικού Συμβουλίου 29 της 27.9.2022 ΦΕΚ Υ.Ο.Δ.Δ.908/30- 9- 2022.</w:t>
      </w:r>
    </w:p>
    <w:p w14:paraId="422B0ECF" w14:textId="77777777" w:rsidR="00FD22BD" w:rsidRPr="00CA3D8B" w:rsidRDefault="00FD22BD" w:rsidP="00FD22BD">
      <w:pPr>
        <w:numPr>
          <w:ilvl w:val="0"/>
          <w:numId w:val="40"/>
        </w:numPr>
        <w:suppressAutoHyphens w:val="0"/>
        <w:snapToGrid w:val="0"/>
        <w:spacing w:before="120" w:after="0" w:line="300" w:lineRule="auto"/>
        <w:rPr>
          <w:lang w:val="el-GR" w:eastAsia="en-US"/>
        </w:rPr>
      </w:pPr>
      <w:r w:rsidRPr="00CA3D8B">
        <w:rPr>
          <w:lang w:val="el-GR" w:eastAsia="en-US"/>
        </w:rPr>
        <w:lastRenderedPageBreak/>
        <w:t>Τον Ν. 4919/2022 (Α’ 71) «Σύσταση εταιρειών μέσω των Υπηρεσιών Μίας Στάσης (Υ.Μ.Σ.) και τήρηση του Γενικού Εμπορικού Μητρώου (Γ.Ε.ΜΗ.)</w:t>
      </w:r>
    </w:p>
    <w:p w14:paraId="08E3F81D" w14:textId="77777777" w:rsidR="00FD22BD" w:rsidRPr="00CA3D8B" w:rsidRDefault="00FD22BD" w:rsidP="00FD22BD">
      <w:pPr>
        <w:numPr>
          <w:ilvl w:val="0"/>
          <w:numId w:val="40"/>
        </w:numPr>
        <w:suppressAutoHyphens w:val="0"/>
        <w:snapToGrid w:val="0"/>
        <w:spacing w:before="120" w:after="0" w:line="300" w:lineRule="auto"/>
        <w:rPr>
          <w:lang w:val="el-GR" w:eastAsia="en-US"/>
        </w:rPr>
      </w:pPr>
      <w:r w:rsidRPr="00CA3D8B">
        <w:rPr>
          <w:lang w:val="el-GR" w:eastAsia="en-US"/>
        </w:rPr>
        <w:t xml:space="preserve">Τον Ν. 4601/2019 “Εταιρικοί µετασχηµατισµοί και </w:t>
      </w:r>
      <w:proofErr w:type="spellStart"/>
      <w:r w:rsidRPr="00CA3D8B">
        <w:rPr>
          <w:lang w:val="el-GR" w:eastAsia="en-US"/>
        </w:rPr>
        <w:t>εναρµόνιση</w:t>
      </w:r>
      <w:proofErr w:type="spellEnd"/>
      <w:r w:rsidRPr="00CA3D8B">
        <w:rPr>
          <w:lang w:val="el-GR" w:eastAsia="en-US"/>
        </w:rPr>
        <w:t xml:space="preserve"> του </w:t>
      </w:r>
      <w:proofErr w:type="spellStart"/>
      <w:r w:rsidRPr="00CA3D8B">
        <w:rPr>
          <w:lang w:val="el-GR" w:eastAsia="en-US"/>
        </w:rPr>
        <w:t>νοµοθετικού</w:t>
      </w:r>
      <w:proofErr w:type="spellEnd"/>
      <w:r w:rsidRPr="00CA3D8B">
        <w:rPr>
          <w:lang w:val="el-GR" w:eastAsia="en-US"/>
        </w:rPr>
        <w:t xml:space="preserve"> πλαισίου µε τις διατάξεις της Οδηγίας 2014/55/ΕΕ του Ευρωπαϊκού Κοινοβουλίου και του </w:t>
      </w:r>
      <w:proofErr w:type="spellStart"/>
      <w:r w:rsidRPr="00CA3D8B">
        <w:rPr>
          <w:lang w:val="el-GR" w:eastAsia="en-US"/>
        </w:rPr>
        <w:t>Συµβουλίου</w:t>
      </w:r>
      <w:proofErr w:type="spellEnd"/>
      <w:r w:rsidRPr="00CA3D8B">
        <w:rPr>
          <w:lang w:val="el-GR" w:eastAsia="en-US"/>
        </w:rPr>
        <w:t xml:space="preserve"> της 16ης Απριλίου 2014 για την έκδοση ηλεκτρονικών </w:t>
      </w:r>
      <w:proofErr w:type="spellStart"/>
      <w:r w:rsidRPr="00CA3D8B">
        <w:rPr>
          <w:lang w:val="el-GR" w:eastAsia="en-US"/>
        </w:rPr>
        <w:t>τιµολογίων</w:t>
      </w:r>
      <w:proofErr w:type="spellEnd"/>
      <w:r w:rsidRPr="00CA3D8B">
        <w:rPr>
          <w:lang w:val="el-GR" w:eastAsia="en-US"/>
        </w:rPr>
        <w:t xml:space="preserve"> στο πλαίσιο </w:t>
      </w:r>
      <w:proofErr w:type="spellStart"/>
      <w:r w:rsidRPr="00CA3D8B">
        <w:rPr>
          <w:lang w:val="el-GR" w:eastAsia="en-US"/>
        </w:rPr>
        <w:t>δηµόσιων</w:t>
      </w:r>
      <w:proofErr w:type="spellEnd"/>
      <w:r w:rsidRPr="00CA3D8B">
        <w:rPr>
          <w:lang w:val="el-GR" w:eastAsia="en-US"/>
        </w:rPr>
        <w:t xml:space="preserve"> </w:t>
      </w:r>
      <w:proofErr w:type="spellStart"/>
      <w:r w:rsidRPr="00CA3D8B">
        <w:rPr>
          <w:lang w:val="el-GR" w:eastAsia="en-US"/>
        </w:rPr>
        <w:t>συµβάσεων</w:t>
      </w:r>
      <w:proofErr w:type="spellEnd"/>
      <w:r w:rsidRPr="00CA3D8B">
        <w:rPr>
          <w:lang w:val="el-GR" w:eastAsia="en-US"/>
        </w:rPr>
        <w:t xml:space="preserve"> και λοιπές διατάξεις” (ΦΕΚ 44/Α/09-03-2019).</w:t>
      </w:r>
    </w:p>
    <w:p w14:paraId="2CB22D01" w14:textId="77777777" w:rsidR="00FD22BD" w:rsidRPr="00CA3D8B" w:rsidRDefault="00FD22BD" w:rsidP="00FD22BD">
      <w:pPr>
        <w:numPr>
          <w:ilvl w:val="0"/>
          <w:numId w:val="40"/>
        </w:numPr>
        <w:suppressAutoHyphens w:val="0"/>
        <w:snapToGrid w:val="0"/>
        <w:spacing w:before="120" w:after="0" w:line="300" w:lineRule="auto"/>
        <w:rPr>
          <w:lang w:val="el-GR" w:eastAsia="en-US"/>
        </w:rPr>
      </w:pPr>
      <w:r w:rsidRPr="00CA3D8B">
        <w:rPr>
          <w:lang w:val="el-GR" w:eastAsia="en-US"/>
        </w:rPr>
        <w:t>Το Π.Δ. 39/2017 “Κανονισμός εξέτασης Προδικαστικών Προσφυγών ενώπιων της Αρχής Εξέτασης Προδικαστικών Προσφυγών” (ΦΕΚ 64/Α/04-05-2017).</w:t>
      </w:r>
    </w:p>
    <w:p w14:paraId="4A75493E" w14:textId="77777777" w:rsidR="00FD22BD" w:rsidRPr="00CA3D8B" w:rsidRDefault="00FD22BD" w:rsidP="00FD22BD">
      <w:pPr>
        <w:numPr>
          <w:ilvl w:val="0"/>
          <w:numId w:val="40"/>
        </w:numPr>
        <w:suppressAutoHyphens w:val="0"/>
        <w:snapToGrid w:val="0"/>
        <w:spacing w:before="120" w:after="0" w:line="300" w:lineRule="auto"/>
        <w:rPr>
          <w:lang w:val="el-GR" w:eastAsia="en-US"/>
        </w:rPr>
      </w:pPr>
      <w:r w:rsidRPr="00CA3D8B">
        <w:rPr>
          <w:lang w:val="el-GR" w:eastAsia="en-US"/>
        </w:rPr>
        <w:t xml:space="preserve">Την </w:t>
      </w:r>
      <w:proofErr w:type="spellStart"/>
      <w:r w:rsidRPr="00CA3D8B">
        <w:rPr>
          <w:lang w:val="el-GR" w:eastAsia="en-US"/>
        </w:rPr>
        <w:t>Αριθμ</w:t>
      </w:r>
      <w:proofErr w:type="spellEnd"/>
      <w:r w:rsidRPr="00CA3D8B">
        <w:rPr>
          <w:lang w:val="el-GR" w:eastAsia="en-US"/>
        </w:rPr>
        <w:t xml:space="preserve">.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w:t>
      </w:r>
    </w:p>
    <w:p w14:paraId="1087AD1D" w14:textId="77777777" w:rsidR="00FD22BD" w:rsidRPr="00CA3D8B" w:rsidRDefault="00FD22BD" w:rsidP="00FD22BD">
      <w:pPr>
        <w:numPr>
          <w:ilvl w:val="0"/>
          <w:numId w:val="40"/>
        </w:numPr>
        <w:suppressAutoHyphens w:val="0"/>
        <w:snapToGrid w:val="0"/>
        <w:spacing w:before="120" w:after="0" w:line="300" w:lineRule="auto"/>
        <w:rPr>
          <w:lang w:val="el-GR" w:eastAsia="en-US"/>
        </w:rPr>
      </w:pPr>
      <w:r w:rsidRPr="00CA3D8B">
        <w:rPr>
          <w:lang w:val="el-GR" w:eastAsia="en-US"/>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4008DFFE" w14:textId="77777777" w:rsidR="00FD22BD" w:rsidRPr="00CA3D8B" w:rsidRDefault="00FD22BD" w:rsidP="00FD22BD">
      <w:pPr>
        <w:numPr>
          <w:ilvl w:val="0"/>
          <w:numId w:val="40"/>
        </w:numPr>
        <w:suppressAutoHyphens w:val="0"/>
        <w:snapToGrid w:val="0"/>
        <w:spacing w:before="120" w:after="0" w:line="300" w:lineRule="auto"/>
        <w:rPr>
          <w:lang w:val="el-GR" w:eastAsia="en-US"/>
        </w:rPr>
      </w:pPr>
      <w:r w:rsidRPr="00CA3D8B">
        <w:rPr>
          <w:lang w:val="el-GR" w:eastAsia="en-US"/>
        </w:rPr>
        <w:t xml:space="preserve">Την </w:t>
      </w:r>
      <w:proofErr w:type="spellStart"/>
      <w:r w:rsidRPr="00CA3D8B">
        <w:rPr>
          <w:lang w:val="el-GR" w:eastAsia="en-US"/>
        </w:rPr>
        <w:t>αριθμ</w:t>
      </w:r>
      <w:proofErr w:type="spellEnd"/>
      <w:r w:rsidRPr="00CA3D8B">
        <w:rPr>
          <w:lang w:val="el-GR" w:eastAsia="en-US"/>
        </w:rPr>
        <w:t>. Κ.Υ.Α. οικ. 98979 ΕΞ 2021/10-08-2021 (Β’ 3766) «Ηλεκτρονική Τιμολόγηση στο πλαίσιο των Δημόσιων Συμβάσεων δυνάμει του ν. 4601/2019» (Α΄44).</w:t>
      </w:r>
    </w:p>
    <w:p w14:paraId="2F85DE6E" w14:textId="77777777" w:rsidR="00FD22BD" w:rsidRPr="00CA3D8B" w:rsidRDefault="00FD22BD" w:rsidP="00FD22BD">
      <w:pPr>
        <w:numPr>
          <w:ilvl w:val="0"/>
          <w:numId w:val="40"/>
        </w:numPr>
        <w:suppressAutoHyphens w:val="0"/>
        <w:snapToGrid w:val="0"/>
        <w:spacing w:before="120" w:after="0" w:line="300" w:lineRule="auto"/>
        <w:rPr>
          <w:lang w:val="el-GR" w:eastAsia="en-US"/>
        </w:rPr>
      </w:pPr>
      <w:r w:rsidRPr="00CA3D8B">
        <w:rPr>
          <w:lang w:val="el-GR" w:eastAsia="en-US"/>
        </w:rPr>
        <w:t xml:space="preserve">Την </w:t>
      </w:r>
      <w:proofErr w:type="spellStart"/>
      <w:r w:rsidRPr="00CA3D8B">
        <w:rPr>
          <w:lang w:val="el-GR" w:eastAsia="en-US"/>
        </w:rPr>
        <w:t>αριθμ</w:t>
      </w:r>
      <w:proofErr w:type="spellEnd"/>
      <w:r w:rsidRPr="00CA3D8B">
        <w:rPr>
          <w:lang w:val="el-GR" w:eastAsia="en-US"/>
        </w:rPr>
        <w:t>. 63446/2021 Κ.Υ.Α. “Καθορισμός Εθνικού Μορφότυπου ηλεκτρονικού τιμολογίου στο πλαίσιο των Δημοσίων Συμβάσεων” (2338/Β/02-06-2021).</w:t>
      </w:r>
    </w:p>
    <w:p w14:paraId="3DB2DC8E" w14:textId="77777777" w:rsidR="00FD22BD" w:rsidRPr="00CA3D8B" w:rsidRDefault="00FD22BD" w:rsidP="00FD22BD">
      <w:pPr>
        <w:numPr>
          <w:ilvl w:val="0"/>
          <w:numId w:val="40"/>
        </w:numPr>
        <w:suppressAutoHyphens w:val="0"/>
        <w:snapToGrid w:val="0"/>
        <w:spacing w:before="120" w:after="0" w:line="300" w:lineRule="auto"/>
        <w:rPr>
          <w:lang w:val="el-GR" w:eastAsia="en-US"/>
        </w:rPr>
      </w:pPr>
      <w:r w:rsidRPr="00CA3D8B">
        <w:rPr>
          <w:lang w:val="el-GR" w:eastAsia="en-US"/>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11C40F14" w14:textId="77777777" w:rsidR="00FD22BD" w:rsidRPr="00CA3D8B" w:rsidRDefault="00FD22BD" w:rsidP="00FD22BD">
      <w:pPr>
        <w:numPr>
          <w:ilvl w:val="0"/>
          <w:numId w:val="40"/>
        </w:numPr>
        <w:suppressAutoHyphens w:val="0"/>
        <w:snapToGrid w:val="0"/>
        <w:spacing w:before="120" w:after="0" w:line="300" w:lineRule="auto"/>
        <w:rPr>
          <w:lang w:val="el-GR" w:eastAsia="en-US"/>
        </w:rPr>
      </w:pPr>
      <w:r w:rsidRPr="00CA3D8B">
        <w:rPr>
          <w:lang w:val="el-GR" w:eastAsia="en-US"/>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C50976">
        <w:rPr>
          <w:lang w:eastAsia="en-US"/>
        </w:rPr>
        <w:t>COVID</w:t>
      </w:r>
      <w:r w:rsidRPr="00CA3D8B">
        <w:rPr>
          <w:lang w:val="el-GR" w:eastAsia="en-US"/>
        </w:rPr>
        <w:t>- 19, επείγουσες δημοσιονομικές και φορολογικές ρυθμίσεις και άλλες διατάξεις» (ΦΕΚ 17/</w:t>
      </w:r>
      <w:r w:rsidRPr="00C50976">
        <w:rPr>
          <w:lang w:eastAsia="en-US"/>
        </w:rPr>
        <w:t>A</w:t>
      </w:r>
      <w:r w:rsidRPr="00CA3D8B">
        <w:rPr>
          <w:lang w:val="el-GR" w:eastAsia="en-US"/>
        </w:rPr>
        <w:t>/05-02-2021).</w:t>
      </w:r>
    </w:p>
    <w:p w14:paraId="29831D6D" w14:textId="77777777" w:rsidR="00FD22BD" w:rsidRPr="00CA3D8B" w:rsidRDefault="00FD22BD" w:rsidP="00FD22BD">
      <w:pPr>
        <w:numPr>
          <w:ilvl w:val="0"/>
          <w:numId w:val="40"/>
        </w:numPr>
        <w:suppressAutoHyphens w:val="0"/>
        <w:snapToGrid w:val="0"/>
        <w:spacing w:before="120" w:after="0" w:line="300" w:lineRule="auto"/>
        <w:rPr>
          <w:lang w:val="el-GR" w:eastAsia="en-US"/>
        </w:rPr>
      </w:pPr>
      <w:r w:rsidRPr="00CA3D8B">
        <w:rPr>
          <w:lang w:val="el-GR"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260CAA0D" w14:textId="77777777" w:rsidR="00FD22BD" w:rsidRPr="00CA3D8B" w:rsidRDefault="00FD22BD" w:rsidP="00FD22BD">
      <w:pPr>
        <w:numPr>
          <w:ilvl w:val="0"/>
          <w:numId w:val="40"/>
        </w:numPr>
        <w:suppressAutoHyphens w:val="0"/>
        <w:snapToGrid w:val="0"/>
        <w:spacing w:before="120" w:after="0" w:line="300" w:lineRule="auto"/>
        <w:rPr>
          <w:lang w:val="el-GR" w:eastAsia="en-US"/>
        </w:rPr>
      </w:pPr>
      <w:r w:rsidRPr="00CA3D8B">
        <w:rPr>
          <w:lang w:val="el-GR" w:eastAsia="en-US"/>
        </w:rPr>
        <w:t>Το Π.Δ. 28/2015 “Κωδικοποίηση διατάξεων για την πρόσβαση σε δημόσια έγγραφα και στοιχεία» ΦΕΚ (34/Α/23-03-2015).</w:t>
      </w:r>
    </w:p>
    <w:p w14:paraId="4EE48B30" w14:textId="77777777" w:rsidR="00FD22BD" w:rsidRPr="00CA3D8B" w:rsidRDefault="00FD22BD" w:rsidP="00FD22BD">
      <w:pPr>
        <w:numPr>
          <w:ilvl w:val="0"/>
          <w:numId w:val="40"/>
        </w:numPr>
        <w:suppressAutoHyphens w:val="0"/>
        <w:snapToGrid w:val="0"/>
        <w:spacing w:before="120" w:after="0" w:line="300" w:lineRule="auto"/>
        <w:rPr>
          <w:lang w:val="el-GR" w:eastAsia="en-US"/>
        </w:rPr>
      </w:pPr>
      <w:r w:rsidRPr="00CA3D8B">
        <w:rPr>
          <w:lang w:val="el-GR" w:eastAsia="en-US"/>
        </w:rPr>
        <w:t>Τον Ν. 2859/2000 “Κύρωση Κώδικα Φόρου Προστιθέμενης Αξίας” (ΦΕΚ 248/Α/07-11-2000).</w:t>
      </w:r>
    </w:p>
    <w:p w14:paraId="30BCA1CE" w14:textId="77777777" w:rsidR="00FD22BD" w:rsidRPr="00CA3D8B" w:rsidRDefault="00FD22BD" w:rsidP="00FD22BD">
      <w:pPr>
        <w:numPr>
          <w:ilvl w:val="0"/>
          <w:numId w:val="40"/>
        </w:numPr>
        <w:suppressAutoHyphens w:val="0"/>
        <w:snapToGrid w:val="0"/>
        <w:spacing w:before="120" w:after="0" w:line="300" w:lineRule="auto"/>
        <w:rPr>
          <w:lang w:val="el-GR" w:eastAsia="en-US"/>
        </w:rPr>
      </w:pPr>
      <w:r w:rsidRPr="00CA3D8B">
        <w:rPr>
          <w:lang w:val="el-GR" w:eastAsia="en-US"/>
        </w:rPr>
        <w:t>Τον Ν.2690/1999 (Α’ 45) «Κύρωση του Κώδικα Διοικητικής Διαδικασίας και άλλες διατάξεις» και ιδίως των άρθρων 1,2, 7, 11 και 13 έως 15</w:t>
      </w:r>
    </w:p>
    <w:p w14:paraId="4F982EDB" w14:textId="77777777" w:rsidR="00FD22BD" w:rsidRPr="00CA3D8B" w:rsidRDefault="00FD22BD" w:rsidP="00FD22BD">
      <w:pPr>
        <w:numPr>
          <w:ilvl w:val="0"/>
          <w:numId w:val="40"/>
        </w:numPr>
        <w:suppressAutoHyphens w:val="0"/>
        <w:snapToGrid w:val="0"/>
        <w:spacing w:before="120" w:after="0" w:line="300" w:lineRule="auto"/>
        <w:rPr>
          <w:lang w:val="el-GR" w:eastAsia="en-US"/>
        </w:rPr>
      </w:pPr>
      <w:r w:rsidRPr="00CA3D8B">
        <w:rPr>
          <w:lang w:val="el-GR" w:eastAsia="en-US"/>
        </w:rPr>
        <w:lastRenderedPageBreak/>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1C4A6B4A" w14:textId="77777777" w:rsidR="00FD22BD" w:rsidRPr="00CA3D8B" w:rsidRDefault="00FD22BD" w:rsidP="00FD22BD">
      <w:pPr>
        <w:numPr>
          <w:ilvl w:val="0"/>
          <w:numId w:val="40"/>
        </w:numPr>
        <w:suppressAutoHyphens w:val="0"/>
        <w:snapToGrid w:val="0"/>
        <w:spacing w:before="120" w:after="0" w:line="300" w:lineRule="auto"/>
        <w:rPr>
          <w:lang w:val="el-GR" w:eastAsia="en-US"/>
        </w:rPr>
      </w:pPr>
      <w:r w:rsidRPr="00CA3D8B">
        <w:rPr>
          <w:lang w:val="el-GR" w:eastAsia="en-US"/>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C50976">
        <w:rPr>
          <w:lang w:eastAsia="en-US"/>
        </w:rPr>
        <w:t>L</w:t>
      </w:r>
      <w:r w:rsidRPr="00CA3D8B">
        <w:rPr>
          <w:lang w:val="el-GR" w:eastAsia="en-US"/>
        </w:rPr>
        <w:t xml:space="preserve"> 119). </w:t>
      </w:r>
    </w:p>
    <w:p w14:paraId="6E02C6A7" w14:textId="77777777" w:rsidR="00FD22BD" w:rsidRPr="00CA3D8B" w:rsidRDefault="00FD22BD" w:rsidP="00FD22BD">
      <w:pPr>
        <w:numPr>
          <w:ilvl w:val="0"/>
          <w:numId w:val="40"/>
        </w:numPr>
        <w:suppressAutoHyphens w:val="0"/>
        <w:snapToGrid w:val="0"/>
        <w:spacing w:before="120" w:after="0" w:line="300" w:lineRule="auto"/>
        <w:rPr>
          <w:lang w:val="el-GR" w:eastAsia="en-US"/>
        </w:rPr>
      </w:pPr>
      <w:r w:rsidRPr="00CA3D8B">
        <w:rPr>
          <w:lang w:val="el-GR"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7B8BED86" w14:textId="77777777" w:rsidR="00FD22BD" w:rsidRPr="00CA3D8B" w:rsidRDefault="00FD22BD" w:rsidP="00FD22BD">
      <w:pPr>
        <w:numPr>
          <w:ilvl w:val="0"/>
          <w:numId w:val="40"/>
        </w:numPr>
        <w:suppressAutoHyphens w:val="0"/>
        <w:snapToGrid w:val="0"/>
        <w:spacing w:before="120" w:after="0" w:line="300" w:lineRule="auto"/>
        <w:rPr>
          <w:lang w:val="el-GR" w:eastAsia="en-US"/>
        </w:rPr>
      </w:pPr>
      <w:r w:rsidRPr="00CA3D8B">
        <w:rPr>
          <w:lang w:val="el-GR" w:eastAsia="en-US"/>
        </w:rPr>
        <w:t>Τον Ν. 4389/2016 (ΦΕΚ Α’ 94) «Επείγουσες διατάξεις για την εφαρμογή της συμφωνίας δημοσιονομικών στόχων και διαρθρωτικών μεταρρυθμίσεων και άλλες διατάξεις» και ειδικότερα του άρθρου 7, της παραγράφου 1 και 5, του άρθρου 14 και του άρθρου 41 του Κεφαλαίου Α’ «Σύσταση Ανεξάρτητης Αρχής Δημοσίων Εσόδων», όπως ισχύει.</w:t>
      </w:r>
    </w:p>
    <w:p w14:paraId="42242D6F" w14:textId="77777777" w:rsidR="00FD22BD" w:rsidRPr="00CA3D8B" w:rsidRDefault="00FD22BD" w:rsidP="00FD22BD">
      <w:pPr>
        <w:numPr>
          <w:ilvl w:val="0"/>
          <w:numId w:val="40"/>
        </w:numPr>
        <w:suppressAutoHyphens w:val="0"/>
        <w:snapToGrid w:val="0"/>
        <w:spacing w:before="120" w:after="0" w:line="300" w:lineRule="auto"/>
        <w:rPr>
          <w:lang w:val="el-GR" w:eastAsia="en-US"/>
        </w:rPr>
      </w:pPr>
      <w:r w:rsidRPr="00CA3D8B">
        <w:rPr>
          <w:lang w:val="el-GR" w:eastAsia="en-US"/>
        </w:rPr>
        <w:t xml:space="preserve">Την υπ’ </w:t>
      </w:r>
      <w:proofErr w:type="spellStart"/>
      <w:r w:rsidRPr="00CA3D8B">
        <w:rPr>
          <w:lang w:val="el-GR" w:eastAsia="en-US"/>
        </w:rPr>
        <w:t>αριθμ</w:t>
      </w:r>
      <w:proofErr w:type="spellEnd"/>
      <w:r w:rsidRPr="00CA3D8B">
        <w:rPr>
          <w:lang w:val="el-GR" w:eastAsia="en-US"/>
        </w:rPr>
        <w:t xml:space="preserve">. της </w:t>
      </w:r>
      <w:proofErr w:type="spellStart"/>
      <w:r w:rsidRPr="00CA3D8B">
        <w:rPr>
          <w:lang w:val="el-GR" w:eastAsia="en-US"/>
        </w:rPr>
        <w:t>υπ</w:t>
      </w:r>
      <w:proofErr w:type="spellEnd"/>
      <w:r w:rsidRPr="00CA3D8B">
        <w:rPr>
          <w:lang w:val="el-GR" w:eastAsia="en-US"/>
        </w:rPr>
        <w:t xml:space="preserve">΄ </w:t>
      </w:r>
      <w:proofErr w:type="spellStart"/>
      <w:r w:rsidRPr="00CA3D8B">
        <w:rPr>
          <w:lang w:val="el-GR" w:eastAsia="en-US"/>
        </w:rPr>
        <w:t>αριθμ</w:t>
      </w:r>
      <w:proofErr w:type="spellEnd"/>
      <w:r w:rsidRPr="00CA3D8B">
        <w:rPr>
          <w:lang w:val="el-GR" w:eastAsia="en-US"/>
        </w:rPr>
        <w:t>. Κ.Υ.Α. 52445 ΕΞ 2023 (</w:t>
      </w:r>
      <w:r w:rsidRPr="00C50976">
        <w:rPr>
          <w:lang w:eastAsia="en-US"/>
        </w:rPr>
        <w:t>B</w:t>
      </w:r>
      <w:r w:rsidRPr="00CA3D8B">
        <w:rPr>
          <w:lang w:val="el-GR" w:eastAsia="en-US"/>
        </w:rPr>
        <w:t>’ 2385/12.04.2023) «Υποχρέωση υποβολής ηλεκτρονικών τιμολογίων από τους οικονομικούς φορείς»</w:t>
      </w:r>
    </w:p>
    <w:p w14:paraId="00EFC9A1" w14:textId="77777777" w:rsidR="00FD22BD" w:rsidRPr="00CA3D8B" w:rsidRDefault="00FD22BD" w:rsidP="00FD22BD">
      <w:pPr>
        <w:numPr>
          <w:ilvl w:val="0"/>
          <w:numId w:val="40"/>
        </w:numPr>
        <w:suppressAutoHyphens w:val="0"/>
        <w:snapToGrid w:val="0"/>
        <w:spacing w:before="120" w:after="0" w:line="300" w:lineRule="auto"/>
        <w:rPr>
          <w:lang w:val="el-GR" w:eastAsia="en-US"/>
        </w:rPr>
      </w:pPr>
      <w:r w:rsidRPr="00CA3D8B">
        <w:rPr>
          <w:lang w:val="el-GR" w:eastAsia="en-US"/>
        </w:rPr>
        <w:t>Τον Ν. 4152/2013 «Επείγοντα μέτρα εφαρμογής των νόμων 4046/2012, 4093/2012 και 4127/2013» (ΦΕΚ 107/Α/09-05-2013).</w:t>
      </w:r>
    </w:p>
    <w:p w14:paraId="0A16D1D9" w14:textId="77777777" w:rsidR="00FD22BD" w:rsidRPr="00C50976" w:rsidRDefault="00FD22BD" w:rsidP="00FD22BD">
      <w:pPr>
        <w:numPr>
          <w:ilvl w:val="0"/>
          <w:numId w:val="40"/>
        </w:numPr>
        <w:suppressAutoHyphens w:val="0"/>
        <w:snapToGrid w:val="0"/>
        <w:spacing w:before="120" w:after="0" w:line="300" w:lineRule="auto"/>
        <w:rPr>
          <w:lang w:eastAsia="en-US"/>
        </w:rPr>
      </w:pPr>
      <w:r w:rsidRPr="00CA3D8B">
        <w:rPr>
          <w:lang w:val="el-GR" w:eastAsia="en-US"/>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C50976">
        <w:rPr>
          <w:lang w:eastAsia="en-US"/>
        </w:rPr>
        <w:t>N</w:t>
      </w:r>
      <w:r w:rsidRPr="00CA3D8B">
        <w:rPr>
          <w:lang w:val="el-GR" w:eastAsia="en-US"/>
        </w:rPr>
        <w:t xml:space="preserve">. 3588/2007 (πτωχευτικός κώδικας) - Προπτωχευτική διαδικασία εξυγίανσης και άλλες διατάξεις.” </w:t>
      </w:r>
      <w:r w:rsidRPr="00C50976">
        <w:rPr>
          <w:lang w:eastAsia="en-US"/>
        </w:rPr>
        <w:t xml:space="preserve">(ΦΕΚ 204/Α/15-09-2011), </w:t>
      </w:r>
      <w:proofErr w:type="spellStart"/>
      <w:r w:rsidRPr="00C50976">
        <w:rPr>
          <w:lang w:eastAsia="en-US"/>
        </w:rPr>
        <w:t>εκτός</w:t>
      </w:r>
      <w:proofErr w:type="spellEnd"/>
      <w:r w:rsidRPr="00C50976">
        <w:rPr>
          <w:lang w:eastAsia="en-US"/>
        </w:rPr>
        <w:t xml:space="preserve"> </w:t>
      </w:r>
      <w:proofErr w:type="spellStart"/>
      <w:r w:rsidRPr="00C50976">
        <w:rPr>
          <w:lang w:eastAsia="en-US"/>
        </w:rPr>
        <w:t>της</w:t>
      </w:r>
      <w:proofErr w:type="spellEnd"/>
      <w:r w:rsidRPr="00C50976">
        <w:rPr>
          <w:lang w:eastAsia="en-US"/>
        </w:rPr>
        <w:t xml:space="preserve"> παρ. 3 </w:t>
      </w:r>
      <w:proofErr w:type="spellStart"/>
      <w:r w:rsidRPr="00C50976">
        <w:rPr>
          <w:lang w:eastAsia="en-US"/>
        </w:rPr>
        <w:t>του</w:t>
      </w:r>
      <w:proofErr w:type="spellEnd"/>
      <w:r w:rsidRPr="00C50976">
        <w:rPr>
          <w:lang w:eastAsia="en-US"/>
        </w:rPr>
        <w:t xml:space="preserve"> Α.2.</w:t>
      </w:r>
    </w:p>
    <w:p w14:paraId="287D39B1" w14:textId="77777777" w:rsidR="00FD22BD" w:rsidRPr="00C50976" w:rsidRDefault="00FD22BD" w:rsidP="00FD22BD">
      <w:pPr>
        <w:numPr>
          <w:ilvl w:val="0"/>
          <w:numId w:val="40"/>
        </w:numPr>
        <w:suppressAutoHyphens w:val="0"/>
        <w:snapToGrid w:val="0"/>
        <w:spacing w:before="120" w:after="0" w:line="300" w:lineRule="auto"/>
        <w:rPr>
          <w:lang w:eastAsia="en-US"/>
        </w:rPr>
      </w:pPr>
      <w:r w:rsidRPr="00CA3D8B">
        <w:rPr>
          <w:lang w:val="el-GR" w:eastAsia="en-US"/>
        </w:rPr>
        <w:t xml:space="preserve">Τον </w:t>
      </w:r>
      <w:r w:rsidRPr="00C50976">
        <w:rPr>
          <w:lang w:eastAsia="en-US"/>
        </w:rPr>
        <w:t>N</w:t>
      </w:r>
      <w:r w:rsidRPr="00CA3D8B">
        <w:rPr>
          <w:lang w:val="el-GR" w:eastAsia="en-US"/>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C50976">
        <w:rPr>
          <w:lang w:eastAsia="en-US"/>
        </w:rPr>
        <w:t>(ΦΕΚ 309/A/31-12-2003), όπ</w:t>
      </w:r>
      <w:proofErr w:type="spellStart"/>
      <w:r w:rsidRPr="00C50976">
        <w:rPr>
          <w:lang w:eastAsia="en-US"/>
        </w:rPr>
        <w:t>ως</w:t>
      </w:r>
      <w:proofErr w:type="spellEnd"/>
      <w:r w:rsidRPr="00C50976">
        <w:rPr>
          <w:lang w:eastAsia="en-US"/>
        </w:rPr>
        <w:t xml:space="preserve"> </w:t>
      </w:r>
      <w:proofErr w:type="spellStart"/>
      <w:r w:rsidRPr="00C50976">
        <w:rPr>
          <w:lang w:eastAsia="en-US"/>
        </w:rPr>
        <w:t>τρο</w:t>
      </w:r>
      <w:proofErr w:type="spellEnd"/>
      <w:r w:rsidRPr="00C50976">
        <w:rPr>
          <w:lang w:eastAsia="en-US"/>
        </w:rPr>
        <w:t xml:space="preserve">ποποιήθηκε και </w:t>
      </w:r>
      <w:proofErr w:type="spellStart"/>
      <w:r w:rsidRPr="00C50976">
        <w:rPr>
          <w:lang w:eastAsia="en-US"/>
        </w:rPr>
        <w:t>ισχύει</w:t>
      </w:r>
      <w:proofErr w:type="spellEnd"/>
      <w:r w:rsidRPr="00C50976">
        <w:rPr>
          <w:lang w:eastAsia="en-US"/>
        </w:rPr>
        <w:t>.</w:t>
      </w:r>
    </w:p>
    <w:p w14:paraId="671B01B2" w14:textId="77777777" w:rsidR="00FD22BD" w:rsidRPr="00C50976" w:rsidRDefault="00FD22BD" w:rsidP="00FD22BD">
      <w:pPr>
        <w:numPr>
          <w:ilvl w:val="0"/>
          <w:numId w:val="40"/>
        </w:numPr>
        <w:suppressAutoHyphens w:val="0"/>
        <w:snapToGrid w:val="0"/>
        <w:spacing w:before="120" w:after="0" w:line="300" w:lineRule="auto"/>
        <w:rPr>
          <w:lang w:eastAsia="en-US"/>
        </w:rPr>
      </w:pPr>
      <w:r w:rsidRPr="00CA3D8B">
        <w:rPr>
          <w:lang w:val="el-GR" w:eastAsia="en-US"/>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30/Α/14-02-2005)σε συνδυασμό με την υπ’ αριθ. </w:t>
      </w:r>
      <w:r w:rsidRPr="00C50976">
        <w:rPr>
          <w:lang w:eastAsia="en-US"/>
        </w:rPr>
        <w:t>1108437/2565/ΔΟΣ/15-11-2005 απ</w:t>
      </w:r>
      <w:proofErr w:type="spellStart"/>
      <w:r w:rsidRPr="00C50976">
        <w:rPr>
          <w:lang w:eastAsia="en-US"/>
        </w:rPr>
        <w:t>όφ</w:t>
      </w:r>
      <w:proofErr w:type="spellEnd"/>
      <w:r w:rsidRPr="00C50976">
        <w:rPr>
          <w:lang w:eastAsia="en-US"/>
        </w:rPr>
        <w:t xml:space="preserve">αση </w:t>
      </w:r>
      <w:proofErr w:type="spellStart"/>
      <w:r w:rsidRPr="00C50976">
        <w:rPr>
          <w:lang w:eastAsia="en-US"/>
        </w:rPr>
        <w:t>του</w:t>
      </w:r>
      <w:proofErr w:type="spellEnd"/>
      <w:r w:rsidRPr="00C50976">
        <w:rPr>
          <w:lang w:eastAsia="en-US"/>
        </w:rPr>
        <w:t xml:space="preserve"> </w:t>
      </w:r>
      <w:proofErr w:type="spellStart"/>
      <w:r w:rsidRPr="00C50976">
        <w:rPr>
          <w:lang w:eastAsia="en-US"/>
        </w:rPr>
        <w:t>Υφυ</w:t>
      </w:r>
      <w:proofErr w:type="spellEnd"/>
      <w:r w:rsidRPr="00C50976">
        <w:rPr>
          <w:lang w:eastAsia="en-US"/>
        </w:rPr>
        <w:t xml:space="preserve">πουργού </w:t>
      </w:r>
      <w:proofErr w:type="spellStart"/>
      <w:r w:rsidRPr="00C50976">
        <w:rPr>
          <w:lang w:eastAsia="en-US"/>
        </w:rPr>
        <w:t>Οικονομί</w:t>
      </w:r>
      <w:proofErr w:type="spellEnd"/>
      <w:r w:rsidRPr="00C50976">
        <w:rPr>
          <w:lang w:eastAsia="en-US"/>
        </w:rPr>
        <w:t xml:space="preserve">ας και </w:t>
      </w:r>
      <w:proofErr w:type="spellStart"/>
      <w:proofErr w:type="gramStart"/>
      <w:r w:rsidRPr="00C50976">
        <w:rPr>
          <w:lang w:eastAsia="en-US"/>
        </w:rPr>
        <w:t>Οικονομικών</w:t>
      </w:r>
      <w:proofErr w:type="spellEnd"/>
      <w:r w:rsidRPr="00C50976">
        <w:rPr>
          <w:lang w:eastAsia="en-US"/>
        </w:rPr>
        <w:t xml:space="preserve"> .</w:t>
      </w:r>
      <w:proofErr w:type="gramEnd"/>
    </w:p>
    <w:p w14:paraId="121CE950" w14:textId="77777777" w:rsidR="00FD22BD" w:rsidRPr="00CA3D8B" w:rsidRDefault="00FD22BD" w:rsidP="00FD22BD">
      <w:pPr>
        <w:numPr>
          <w:ilvl w:val="0"/>
          <w:numId w:val="40"/>
        </w:numPr>
        <w:suppressAutoHyphens w:val="0"/>
        <w:snapToGrid w:val="0"/>
        <w:spacing w:before="120" w:after="0" w:line="300" w:lineRule="auto"/>
        <w:rPr>
          <w:lang w:val="el-GR" w:eastAsia="en-US"/>
        </w:rPr>
      </w:pPr>
      <w:r w:rsidRPr="00CA3D8B">
        <w:rPr>
          <w:lang w:val="el-GR" w:eastAsia="en-US"/>
        </w:rPr>
        <w:t>Το Α.88 του Ν. 1892/1990 «Για τον εκσυγχρονισμό και την ανάπτυξη και άλλες διατάξεις» (ΦΕΚ 101/Α/31-07-1990).</w:t>
      </w:r>
    </w:p>
    <w:p w14:paraId="7A2F638C" w14:textId="77777777" w:rsidR="00FD22BD" w:rsidRPr="00CA3D8B" w:rsidRDefault="00FD22BD" w:rsidP="00FD22BD">
      <w:pPr>
        <w:numPr>
          <w:ilvl w:val="0"/>
          <w:numId w:val="40"/>
        </w:numPr>
        <w:suppressAutoHyphens w:val="0"/>
        <w:snapToGrid w:val="0"/>
        <w:spacing w:before="120" w:after="0" w:line="300" w:lineRule="auto"/>
        <w:rPr>
          <w:lang w:val="el-GR" w:eastAsia="en-US"/>
        </w:rPr>
      </w:pPr>
      <w:r w:rsidRPr="00CA3D8B">
        <w:rPr>
          <w:lang w:val="el-GR" w:eastAsia="en-US"/>
        </w:rPr>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C50976">
        <w:rPr>
          <w:lang w:eastAsia="en-US"/>
        </w:rPr>
        <w:t>B</w:t>
      </w:r>
      <w:r w:rsidRPr="00CA3D8B">
        <w:rPr>
          <w:lang w:val="el-GR" w:eastAsia="en-US"/>
        </w:rPr>
        <w:t>/23-08-2007).</w:t>
      </w:r>
    </w:p>
    <w:p w14:paraId="070AE8A0" w14:textId="77777777" w:rsidR="00FD22BD" w:rsidRPr="00CA3D8B" w:rsidRDefault="00FD22BD" w:rsidP="00FD22BD">
      <w:pPr>
        <w:numPr>
          <w:ilvl w:val="0"/>
          <w:numId w:val="40"/>
        </w:numPr>
        <w:suppressAutoHyphens w:val="0"/>
        <w:snapToGrid w:val="0"/>
        <w:spacing w:before="120" w:after="0" w:line="300" w:lineRule="auto"/>
        <w:rPr>
          <w:lang w:val="el-GR" w:eastAsia="en-US"/>
        </w:rPr>
      </w:pPr>
      <w:r w:rsidRPr="00CA3D8B">
        <w:rPr>
          <w:lang w:val="el-GR" w:eastAsia="en-US"/>
        </w:rPr>
        <w:lastRenderedPageBreak/>
        <w:t>Τα Α. 270 έως και 281 του Ν. 4738/2020 «Ρύθμιση Οφειλών και παροχή δεύτερης ευκαιρίας και άλλες διατάξεις» (ΦΕΚ 207/Α/27-10-2020) και ιδίως το Α.272 για την σύσταση στο Υπουργείου Οικονομικών της αυτοτελούς Ειδικής Υπηρεσίας Συντονισμού</w:t>
      </w:r>
    </w:p>
    <w:p w14:paraId="488AF1DB" w14:textId="77777777" w:rsidR="00FD22BD" w:rsidRPr="00CA3D8B" w:rsidRDefault="00FD22BD" w:rsidP="00FD22BD">
      <w:pPr>
        <w:numPr>
          <w:ilvl w:val="0"/>
          <w:numId w:val="40"/>
        </w:numPr>
        <w:suppressAutoHyphens w:val="0"/>
        <w:snapToGrid w:val="0"/>
        <w:spacing w:before="120" w:after="0" w:line="300" w:lineRule="auto"/>
        <w:rPr>
          <w:lang w:val="el-GR" w:eastAsia="en-US"/>
        </w:rPr>
      </w:pPr>
      <w:r w:rsidRPr="00CA3D8B">
        <w:rPr>
          <w:lang w:val="el-GR" w:eastAsia="en-US"/>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w:t>
      </w:r>
      <w:r w:rsidRPr="00C50976">
        <w:rPr>
          <w:lang w:eastAsia="en-US"/>
        </w:rPr>
        <w:t>EE</w:t>
      </w:r>
      <w:r w:rsidRPr="00CA3D8B">
        <w:rPr>
          <w:lang w:val="el-GR" w:eastAsia="en-US"/>
        </w:rPr>
        <w:t xml:space="preserve"> </w:t>
      </w:r>
      <w:r w:rsidRPr="00C50976">
        <w:rPr>
          <w:lang w:eastAsia="en-US"/>
        </w:rPr>
        <w:t>L</w:t>
      </w:r>
      <w:r w:rsidRPr="00CA3D8B">
        <w:rPr>
          <w:lang w:val="el-GR" w:eastAsia="en-US"/>
        </w:rPr>
        <w:t xml:space="preserve"> 94/1/28-03-2014) και άλλες διατάξεις» (ΦΕΚ 148/Α/08-08-2016). </w:t>
      </w:r>
    </w:p>
    <w:p w14:paraId="156D2D16" w14:textId="77777777" w:rsidR="00FD22BD" w:rsidRPr="00CA3D8B" w:rsidRDefault="00FD22BD" w:rsidP="00FD22BD">
      <w:pPr>
        <w:numPr>
          <w:ilvl w:val="0"/>
          <w:numId w:val="40"/>
        </w:numPr>
        <w:suppressAutoHyphens w:val="0"/>
        <w:snapToGrid w:val="0"/>
        <w:spacing w:before="120" w:after="0" w:line="300" w:lineRule="auto"/>
        <w:rPr>
          <w:lang w:val="el-GR" w:eastAsia="en-US"/>
        </w:rPr>
      </w:pPr>
      <w:r w:rsidRPr="00CA3D8B">
        <w:rPr>
          <w:lang w:val="el-GR" w:eastAsia="en-US"/>
        </w:rPr>
        <w:t>Τον Ν. 3389/2005 «Συμπράξεις Δημόσιου και Ιδιωτικού Τομέα» (ΦΕΚ 232/Α/ 22-09-2005).</w:t>
      </w:r>
    </w:p>
    <w:p w14:paraId="18676642" w14:textId="77777777" w:rsidR="00FD22BD" w:rsidRPr="00CA3D8B" w:rsidRDefault="00FD22BD" w:rsidP="00FD22BD">
      <w:pPr>
        <w:numPr>
          <w:ilvl w:val="0"/>
          <w:numId w:val="40"/>
        </w:numPr>
        <w:suppressAutoHyphens w:val="0"/>
        <w:snapToGrid w:val="0"/>
        <w:spacing w:before="120" w:after="0" w:line="300" w:lineRule="auto"/>
        <w:rPr>
          <w:lang w:val="el-GR" w:eastAsia="en-US"/>
        </w:rPr>
      </w:pPr>
      <w:r w:rsidRPr="00CA3D8B">
        <w:rPr>
          <w:lang w:val="el-GR" w:eastAsia="en-US"/>
        </w:rPr>
        <w:t xml:space="preserve">Τα Α.74 έως 83 – «ΚΕΦΑΛΑΙΟ ΙΑ΄/ΨΗΦΙΑΚΗ ΔΙΑΦΑΝΕΙΑ - ΠΡΟΓΡΑΜΜΑ ΔΙΑΥΓΕΙΑ» του Ν.4727/23-09-2020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 </w:t>
      </w:r>
    </w:p>
    <w:p w14:paraId="51CAAD78" w14:textId="77777777" w:rsidR="00FD22BD" w:rsidRPr="00CA3D8B" w:rsidRDefault="00FD22BD" w:rsidP="00FD22BD">
      <w:pPr>
        <w:numPr>
          <w:ilvl w:val="0"/>
          <w:numId w:val="40"/>
        </w:numPr>
        <w:suppressAutoHyphens w:val="0"/>
        <w:snapToGrid w:val="0"/>
        <w:spacing w:before="120" w:after="0" w:line="300" w:lineRule="auto"/>
        <w:rPr>
          <w:lang w:val="el-GR" w:eastAsia="en-US"/>
        </w:rPr>
      </w:pPr>
      <w:r w:rsidRPr="00CA3D8B">
        <w:rPr>
          <w:lang w:val="el-GR" w:eastAsia="en-US"/>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676DB6F9" w14:textId="77777777" w:rsidR="00FD22BD" w:rsidRPr="00CA3D8B" w:rsidRDefault="00FD22BD" w:rsidP="00FD22BD">
      <w:pPr>
        <w:numPr>
          <w:ilvl w:val="0"/>
          <w:numId w:val="40"/>
        </w:numPr>
        <w:suppressAutoHyphens w:val="0"/>
        <w:snapToGrid w:val="0"/>
        <w:spacing w:before="120" w:after="0" w:line="300" w:lineRule="auto"/>
        <w:rPr>
          <w:lang w:val="el-GR" w:eastAsia="en-US"/>
        </w:rPr>
      </w:pPr>
      <w:r w:rsidRPr="00CA3D8B">
        <w:rPr>
          <w:lang w:val="el-GR" w:eastAsia="en-US"/>
        </w:rPr>
        <w:t>Τον Ν. 3419/2005 “Γενικό Εμπορικό Μητρώο (Γ.Ε.ΜΗ.) και Εκσυγχρονισμός της Επιμελητηριακής Νομοθεσίας” (ΦΕΚ 297/Α/06-12-2005).</w:t>
      </w:r>
    </w:p>
    <w:p w14:paraId="77115B40" w14:textId="77777777" w:rsidR="00FD22BD" w:rsidRPr="00CA3D8B" w:rsidRDefault="00FD22BD" w:rsidP="00FD22BD">
      <w:pPr>
        <w:numPr>
          <w:ilvl w:val="0"/>
          <w:numId w:val="40"/>
        </w:numPr>
        <w:suppressAutoHyphens w:val="0"/>
        <w:snapToGrid w:val="0"/>
        <w:spacing w:before="120" w:after="0" w:line="300" w:lineRule="auto"/>
        <w:rPr>
          <w:lang w:val="el-GR" w:eastAsia="en-US"/>
        </w:rPr>
      </w:pPr>
      <w:r w:rsidRPr="00CA3D8B">
        <w:rPr>
          <w:lang w:val="el-GR" w:eastAsia="en-US"/>
        </w:rPr>
        <w:t xml:space="preserve">Τον Ν. 4635/2019 (ιδίως  των άρθρων 85 </w:t>
      </w:r>
      <w:proofErr w:type="spellStart"/>
      <w:r w:rsidRPr="00CA3D8B">
        <w:rPr>
          <w:lang w:val="el-GR" w:eastAsia="en-US"/>
        </w:rPr>
        <w:t>επ</w:t>
      </w:r>
      <w:proofErr w:type="spellEnd"/>
      <w:r w:rsidRPr="00CA3D8B">
        <w:rPr>
          <w:lang w:val="el-GR" w:eastAsia="en-US"/>
        </w:rPr>
        <w:t>.) “Επενδύω στην Ελλάδα και άλλες διατάξεις” (ΦΕΚ 167/Α/30-10-2019).</w:t>
      </w:r>
    </w:p>
    <w:p w14:paraId="6FE69C8F" w14:textId="77777777" w:rsidR="00FD22BD" w:rsidRPr="00CA3D8B" w:rsidRDefault="00FD22BD" w:rsidP="00FD22BD">
      <w:pPr>
        <w:numPr>
          <w:ilvl w:val="0"/>
          <w:numId w:val="40"/>
        </w:numPr>
        <w:suppressAutoHyphens w:val="0"/>
        <w:snapToGrid w:val="0"/>
        <w:spacing w:before="120" w:after="0" w:line="300" w:lineRule="auto"/>
        <w:rPr>
          <w:lang w:val="el-GR" w:eastAsia="en-US"/>
        </w:rPr>
      </w:pPr>
      <w:r w:rsidRPr="00CA3D8B">
        <w:rPr>
          <w:lang w:val="el-GR" w:eastAsia="en-US"/>
        </w:rPr>
        <w:t>Τη με αριθμό 3/2018 Γνωμοδότηση του Νομικού Συμβουλίου του Κράτους.</w:t>
      </w:r>
    </w:p>
    <w:p w14:paraId="7D1112F4" w14:textId="77777777" w:rsidR="00FD22BD" w:rsidRPr="00CA3D8B" w:rsidRDefault="00FD22BD" w:rsidP="00FD22BD">
      <w:pPr>
        <w:numPr>
          <w:ilvl w:val="0"/>
          <w:numId w:val="40"/>
        </w:numPr>
        <w:suppressAutoHyphens w:val="0"/>
        <w:snapToGrid w:val="0"/>
        <w:spacing w:before="120" w:after="0" w:line="300" w:lineRule="auto"/>
        <w:rPr>
          <w:lang w:val="el-GR" w:eastAsia="en-US"/>
        </w:rPr>
      </w:pPr>
      <w:r w:rsidRPr="00CA3D8B">
        <w:rPr>
          <w:lang w:val="el-GR" w:eastAsia="en-US"/>
        </w:rPr>
        <w:t>Το από 13-07-2018 έντυπο της ΕΑΔΔΗΣΥ με θέμα: «ΥΠΟΧΡΕΩΣΕΙΣ ΔΗΜΟΣΙΕΥΣΕΩΝ ΣΤΟΝ ΕΘΝΙΚΟ ΤΥΠΟ ΚΑΤΑ ΤΟΝ Ν.4412/2016».</w:t>
      </w:r>
    </w:p>
    <w:p w14:paraId="13112855" w14:textId="77777777" w:rsidR="00FD22BD" w:rsidRPr="00C50976" w:rsidRDefault="00FD22BD" w:rsidP="00FD22BD">
      <w:pPr>
        <w:numPr>
          <w:ilvl w:val="0"/>
          <w:numId w:val="40"/>
        </w:numPr>
        <w:suppressAutoHyphens w:val="0"/>
        <w:snapToGrid w:val="0"/>
        <w:spacing w:before="120" w:after="0" w:line="300" w:lineRule="auto"/>
        <w:rPr>
          <w:lang w:eastAsia="en-US"/>
        </w:rPr>
      </w:pPr>
      <w:r w:rsidRPr="00CA3D8B">
        <w:rPr>
          <w:lang w:val="el-GR" w:eastAsia="en-US"/>
        </w:rPr>
        <w:t xml:space="preserve">Τον </w:t>
      </w:r>
      <w:r w:rsidRPr="00C50976">
        <w:rPr>
          <w:lang w:eastAsia="en-US"/>
        </w:rPr>
        <w:t>N</w:t>
      </w:r>
      <w:r w:rsidRPr="00CA3D8B">
        <w:rPr>
          <w:lang w:val="el-GR" w:eastAsia="en-US"/>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C50976">
        <w:rPr>
          <w:lang w:eastAsia="en-US"/>
        </w:rPr>
        <w:t>ΦΕΚ (967/Β/21-07-2006).</w:t>
      </w:r>
    </w:p>
    <w:p w14:paraId="14450AF1" w14:textId="77777777" w:rsidR="00FD22BD" w:rsidRPr="00CA3D8B" w:rsidRDefault="00FD22BD" w:rsidP="00FD22BD">
      <w:pPr>
        <w:numPr>
          <w:ilvl w:val="0"/>
          <w:numId w:val="40"/>
        </w:numPr>
        <w:suppressAutoHyphens w:val="0"/>
        <w:snapToGrid w:val="0"/>
        <w:spacing w:before="120" w:after="0" w:line="300" w:lineRule="auto"/>
        <w:rPr>
          <w:lang w:val="el-GR"/>
        </w:rPr>
      </w:pPr>
      <w:r w:rsidRPr="00CA3D8B">
        <w:rPr>
          <w:lang w:val="el-GR" w:eastAsia="en-US"/>
        </w:rPr>
        <w:t>Το Α.24 του Ν. 2860/2000 «Διαχείριση, παρακολούθηση και έλεγχος του κοινοτικού πλαισίου στήριξης και άλλες διατάξεις» (ΦΕΚ 251/Α/14-11-2000), όπως</w:t>
      </w:r>
      <w:r w:rsidRPr="00CA3D8B">
        <w:rPr>
          <w:lang w:val="el-GR"/>
        </w:rPr>
        <w:t xml:space="preserve">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C50976">
        <w:t>L</w:t>
      </w:r>
      <w:r w:rsidRPr="00CA3D8B">
        <w:rPr>
          <w:lang w:val="el-GR"/>
        </w:rPr>
        <w:t xml:space="preserve"> 156/16.6.2012) στο ελληνικό δίκαιο, τροποποίηση του ν. 3419/2005 (Α 297) και άλλες διατάξεις» (ΦΕΚ 265/Α/23-12-2014) και ισχύει.</w:t>
      </w:r>
    </w:p>
    <w:p w14:paraId="37C16CA9" w14:textId="77777777" w:rsidR="00FD22BD" w:rsidRPr="00C50976" w:rsidRDefault="00FD22BD" w:rsidP="00FD22BD">
      <w:pPr>
        <w:numPr>
          <w:ilvl w:val="0"/>
          <w:numId w:val="40"/>
        </w:numPr>
        <w:suppressAutoHyphens w:val="0"/>
        <w:snapToGrid w:val="0"/>
        <w:spacing w:before="120" w:after="0" w:line="300" w:lineRule="auto"/>
        <w:rPr>
          <w:lang w:eastAsia="en-US"/>
        </w:rPr>
      </w:pPr>
      <w:r w:rsidRPr="00CA3D8B">
        <w:rPr>
          <w:lang w:val="el-GR" w:eastAsia="en-US"/>
        </w:rPr>
        <w:lastRenderedPageBreak/>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C50976">
        <w:rPr>
          <w:lang w:eastAsia="en-US"/>
        </w:rPr>
        <w:t>(ΦΕΚ 119/Α/08-07-2019).</w:t>
      </w:r>
    </w:p>
    <w:p w14:paraId="12725036" w14:textId="77777777" w:rsidR="00FD22BD" w:rsidRPr="00CA3D8B" w:rsidRDefault="00FD22BD" w:rsidP="00FD22BD">
      <w:pPr>
        <w:pStyle w:val="aff"/>
        <w:numPr>
          <w:ilvl w:val="0"/>
          <w:numId w:val="40"/>
        </w:numPr>
        <w:suppressAutoHyphens w:val="0"/>
        <w:autoSpaceDE w:val="0"/>
        <w:autoSpaceDN w:val="0"/>
        <w:snapToGrid w:val="0"/>
        <w:spacing w:before="120" w:after="0" w:line="300" w:lineRule="auto"/>
        <w:contextualSpacing w:val="0"/>
        <w:rPr>
          <w:lang w:val="el-GR"/>
        </w:rPr>
      </w:pPr>
      <w:r w:rsidRPr="00CA3D8B">
        <w:rPr>
          <w:lang w:val="el-GR"/>
        </w:rPr>
        <w:t>Το Α.39 του Ν. 4578/2018 «Μείωση ασφαλιστικών εισφορών και άλλες διατάξεις» (ΦΕΚ 200/Α/03-12-2018).</w:t>
      </w:r>
    </w:p>
    <w:p w14:paraId="467BDFAA" w14:textId="77777777" w:rsidR="00FD22BD" w:rsidRPr="00CA3D8B" w:rsidRDefault="00FD22BD" w:rsidP="00FD22BD">
      <w:pPr>
        <w:pStyle w:val="aff"/>
        <w:numPr>
          <w:ilvl w:val="0"/>
          <w:numId w:val="40"/>
        </w:numPr>
        <w:suppressAutoHyphens w:val="0"/>
        <w:autoSpaceDE w:val="0"/>
        <w:autoSpaceDN w:val="0"/>
        <w:snapToGrid w:val="0"/>
        <w:spacing w:before="120" w:after="0" w:line="300" w:lineRule="auto"/>
        <w:contextualSpacing w:val="0"/>
        <w:rPr>
          <w:lang w:val="el-GR"/>
        </w:rPr>
      </w:pPr>
      <w:r w:rsidRPr="00CA3D8B">
        <w:rPr>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19405181" w14:textId="77777777" w:rsidR="00FD22BD" w:rsidRPr="00C50976" w:rsidRDefault="00FD22BD" w:rsidP="00FD22BD">
      <w:pPr>
        <w:pStyle w:val="aff"/>
        <w:numPr>
          <w:ilvl w:val="0"/>
          <w:numId w:val="40"/>
        </w:numPr>
        <w:suppressAutoHyphens w:val="0"/>
        <w:autoSpaceDE w:val="0"/>
        <w:autoSpaceDN w:val="0"/>
        <w:snapToGrid w:val="0"/>
        <w:spacing w:before="120" w:after="0" w:line="300" w:lineRule="auto"/>
        <w:contextualSpacing w:val="0"/>
      </w:pPr>
      <w:r w:rsidRPr="00CA3D8B">
        <w:rPr>
          <w:lang w:val="el-GR"/>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CA3D8B">
        <w:rPr>
          <w:lang w:val="el-GR"/>
        </w:rPr>
        <w:t>οικ</w:t>
      </w:r>
      <w:proofErr w:type="spellEnd"/>
      <w:r w:rsidRPr="00CA3D8B">
        <w:rPr>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C50976">
        <w:t>(Β’ 164)» ΦΕΚ 2060/Β’/2021))» (ΦΕΚ 5807/Β/10-12-2021).</w:t>
      </w:r>
    </w:p>
    <w:p w14:paraId="5383860C" w14:textId="77777777" w:rsidR="00FD22BD" w:rsidRPr="00C50976" w:rsidRDefault="00FD22BD" w:rsidP="00FD22BD">
      <w:pPr>
        <w:pStyle w:val="aff"/>
        <w:numPr>
          <w:ilvl w:val="0"/>
          <w:numId w:val="40"/>
        </w:numPr>
        <w:suppressAutoHyphens w:val="0"/>
        <w:autoSpaceDE w:val="0"/>
        <w:autoSpaceDN w:val="0"/>
        <w:snapToGrid w:val="0"/>
        <w:spacing w:before="120" w:after="0" w:line="300" w:lineRule="auto"/>
        <w:contextualSpacing w:val="0"/>
      </w:pPr>
      <w:r w:rsidRPr="00CA3D8B">
        <w:rPr>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C50976">
        <w:t>(ΦΕΚ 752/ΥΟΔΔ/24-08-2022).</w:t>
      </w:r>
    </w:p>
    <w:p w14:paraId="77BA5F6F" w14:textId="77777777" w:rsidR="00FD22BD" w:rsidRPr="00CA3D8B" w:rsidRDefault="00FD22BD" w:rsidP="00FD22BD">
      <w:pPr>
        <w:pStyle w:val="aff"/>
        <w:numPr>
          <w:ilvl w:val="0"/>
          <w:numId w:val="40"/>
        </w:numPr>
        <w:suppressAutoHyphens w:val="0"/>
        <w:autoSpaceDE w:val="0"/>
        <w:autoSpaceDN w:val="0"/>
        <w:snapToGrid w:val="0"/>
        <w:spacing w:before="120" w:after="0" w:line="300" w:lineRule="auto"/>
        <w:contextualSpacing w:val="0"/>
        <w:rPr>
          <w:lang w:val="el-GR"/>
        </w:rPr>
      </w:pPr>
      <w:r w:rsidRPr="00CA3D8B">
        <w:rPr>
          <w:lang w:val="el-GR"/>
        </w:rPr>
        <w:t>Το Α.47 ««Υποστηρικτικά μέτρα των νέων ηλικίας δεκαοκτώ (18) και δεκαεννέα (19) ετών « του 5045/2023 «Ενίσχυση του εισοδήματος των μισθωτών, των νέων, της οικογένειας και της εργασίας Συνταξιοδοτικές ρυθμίσεις και άλλες επείγουσες δια τάξεις» (ΦΕΚ Α</w:t>
      </w:r>
      <w:r w:rsidRPr="00C50976">
        <w:t> </w:t>
      </w:r>
      <w:r w:rsidRPr="00CA3D8B">
        <w:rPr>
          <w:lang w:val="el-GR"/>
        </w:rPr>
        <w:t xml:space="preserve"> 136/29.7.2023), όπως ισχύει. </w:t>
      </w:r>
    </w:p>
    <w:p w14:paraId="43EC26CD" w14:textId="77777777" w:rsidR="00FD22BD" w:rsidRPr="00CA3D8B" w:rsidRDefault="00FD22BD" w:rsidP="00FD22BD">
      <w:pPr>
        <w:pStyle w:val="aff"/>
        <w:numPr>
          <w:ilvl w:val="0"/>
          <w:numId w:val="40"/>
        </w:numPr>
        <w:suppressAutoHyphens w:val="0"/>
        <w:autoSpaceDE w:val="0"/>
        <w:autoSpaceDN w:val="0"/>
        <w:snapToGrid w:val="0"/>
        <w:spacing w:before="120" w:after="0" w:line="300" w:lineRule="auto"/>
        <w:contextualSpacing w:val="0"/>
        <w:rPr>
          <w:lang w:val="el-GR"/>
        </w:rPr>
      </w:pPr>
      <w:r w:rsidRPr="00CA3D8B">
        <w:rPr>
          <w:lang w:val="el-GR"/>
        </w:rPr>
        <w:t>Την από 10-08-2023 (Α.Π ΚτΠ Α.Ε.: 17921/11-08-2023) Προγραμματική Συμφωνία μεταξύ του Υπουργείου Ψηφιακής Διακυβέρνησης και της ΚτΠ Μ.Α.Ε., με την οποία ορίζεται η ΚτΠ Μ.Α.Ε. Δικαιούχος για την εκτέλεση του Έργου: «Υποστηρικτικά μέτρα των νέων ηλικίας δεκαοκτώ (18) και δεκαεννέα (19) ετών»(“</w:t>
      </w:r>
      <w:r w:rsidRPr="00C50976">
        <w:t>Youth</w:t>
      </w:r>
      <w:r w:rsidRPr="00CA3D8B">
        <w:rPr>
          <w:lang w:val="el-GR"/>
        </w:rPr>
        <w:t xml:space="preserve"> </w:t>
      </w:r>
      <w:r w:rsidRPr="00C50976">
        <w:t>Pass</w:t>
      </w:r>
      <w:r w:rsidRPr="00CA3D8B">
        <w:rPr>
          <w:lang w:val="el-GR"/>
        </w:rPr>
        <w:t>”)», ευθύνης του Υπουργείου Ψηφιακής Διακυβέρνησης.</w:t>
      </w:r>
    </w:p>
    <w:p w14:paraId="55995B84" w14:textId="77777777" w:rsidR="00FD22BD" w:rsidRPr="00CA3D8B" w:rsidRDefault="00FD22BD" w:rsidP="00FD22BD">
      <w:pPr>
        <w:pStyle w:val="aff"/>
        <w:numPr>
          <w:ilvl w:val="0"/>
          <w:numId w:val="40"/>
        </w:numPr>
        <w:suppressAutoHyphens w:val="0"/>
        <w:autoSpaceDE w:val="0"/>
        <w:autoSpaceDN w:val="0"/>
        <w:snapToGrid w:val="0"/>
        <w:spacing w:before="120" w:after="0" w:line="300" w:lineRule="auto"/>
        <w:contextualSpacing w:val="0"/>
        <w:rPr>
          <w:lang w:val="el-GR"/>
        </w:rPr>
      </w:pPr>
      <w:r w:rsidRPr="00CA3D8B">
        <w:rPr>
          <w:lang w:val="el-GR"/>
        </w:rPr>
        <w:t>Την υπ’ αριθ. 19252/12-09-2023 «Ενίσχυση πίστωσης Αναλυτικού Λογαριασμού Εξόδων (Α.Λ.Ε. 2310889001) της ΜΚ 23»</w:t>
      </w:r>
      <w:bookmarkStart w:id="27" w:name="_Hlk147316997"/>
      <w:r w:rsidRPr="00CA3D8B">
        <w:rPr>
          <w:lang w:val="el-GR"/>
        </w:rPr>
        <w:t>.</w:t>
      </w:r>
    </w:p>
    <w:p w14:paraId="7758B702" w14:textId="77777777" w:rsidR="00FD22BD" w:rsidRPr="00CA3D8B" w:rsidRDefault="00FD22BD" w:rsidP="00FD22BD">
      <w:pPr>
        <w:pStyle w:val="aff"/>
        <w:numPr>
          <w:ilvl w:val="0"/>
          <w:numId w:val="40"/>
        </w:numPr>
        <w:suppressAutoHyphens w:val="0"/>
        <w:autoSpaceDE w:val="0"/>
        <w:autoSpaceDN w:val="0"/>
        <w:snapToGrid w:val="0"/>
        <w:spacing w:before="120" w:after="0" w:line="300" w:lineRule="auto"/>
        <w:contextualSpacing w:val="0"/>
        <w:rPr>
          <w:lang w:val="el-GR"/>
        </w:rPr>
      </w:pPr>
      <w:r w:rsidRPr="00CA3D8B">
        <w:rPr>
          <w:lang w:val="el-GR"/>
        </w:rPr>
        <w:t xml:space="preserve">Την ΚΥΑ με αριθ. 169/14-09-2023 «Τεχνικές λεπτομέρειες οργάνωσης και εφαρμογής των υποστηρικτικών μέτρων για τους νέους ηλικίας δεκαοκτώ (18) και δεκαεννέα (19) ετών του άρθρου 47 του ν. 5045/2023 (Α’ 136)». </w:t>
      </w:r>
    </w:p>
    <w:p w14:paraId="2171C2B0" w14:textId="77777777" w:rsidR="00FD22BD" w:rsidRPr="00CA3D8B" w:rsidRDefault="00FD22BD" w:rsidP="00FD22BD">
      <w:pPr>
        <w:pStyle w:val="ae"/>
        <w:numPr>
          <w:ilvl w:val="0"/>
          <w:numId w:val="40"/>
        </w:numPr>
        <w:suppressAutoHyphens w:val="0"/>
        <w:snapToGrid w:val="0"/>
        <w:spacing w:before="120" w:after="0" w:line="300" w:lineRule="auto"/>
        <w:rPr>
          <w:lang w:val="el-GR"/>
        </w:rPr>
      </w:pPr>
      <w:r w:rsidRPr="00CA3D8B">
        <w:rPr>
          <w:lang w:val="el-GR"/>
        </w:rPr>
        <w:lastRenderedPageBreak/>
        <w:t xml:space="preserve">Την </w:t>
      </w:r>
      <w:proofErr w:type="spellStart"/>
      <w:r w:rsidRPr="00CA3D8B">
        <w:rPr>
          <w:lang w:val="el-GR"/>
        </w:rPr>
        <w:t>υπ΄αριθ</w:t>
      </w:r>
      <w:proofErr w:type="spellEnd"/>
      <w:r w:rsidRPr="00CA3D8B">
        <w:rPr>
          <w:lang w:val="el-GR"/>
        </w:rPr>
        <w:t>. πρωτ. 2/93907/2001053000056/18-09-2023 Απόφαση του Υφυπουργού Εθνικής Οικονομίας και Οικονομικών</w:t>
      </w:r>
    </w:p>
    <w:p w14:paraId="24469043" w14:textId="77777777" w:rsidR="00FD22BD" w:rsidRPr="00CA3D8B" w:rsidRDefault="00FD22BD" w:rsidP="00FD22BD">
      <w:pPr>
        <w:pStyle w:val="ae"/>
        <w:numPr>
          <w:ilvl w:val="0"/>
          <w:numId w:val="40"/>
        </w:numPr>
        <w:suppressAutoHyphens w:val="0"/>
        <w:snapToGrid w:val="0"/>
        <w:spacing w:before="120" w:after="0" w:line="300" w:lineRule="auto"/>
        <w:rPr>
          <w:lang w:val="el-GR"/>
        </w:rPr>
      </w:pPr>
      <w:r w:rsidRPr="00CA3D8B">
        <w:rPr>
          <w:lang w:val="el-GR"/>
        </w:rPr>
        <w:t>Την υπ’ αριθ. 19848/21-09-2023 Απόφαση έκτακτης επιχορήγησης για την έγκριση δέσμευσης πίστωσης ποσού για το έργο : «Υποστηρικτικά μέτρα των νέων ηλικίας δεκαοκτώ (18) και δεκαεννέα (19) ετών» (“</w:t>
      </w:r>
      <w:r w:rsidRPr="00C50976">
        <w:t>Youth</w:t>
      </w:r>
      <w:r w:rsidRPr="00CA3D8B">
        <w:rPr>
          <w:lang w:val="el-GR"/>
        </w:rPr>
        <w:t xml:space="preserve"> </w:t>
      </w:r>
      <w:r w:rsidRPr="00C50976">
        <w:t>Pass</w:t>
      </w:r>
      <w:r w:rsidRPr="00CA3D8B">
        <w:rPr>
          <w:lang w:val="el-GR"/>
        </w:rPr>
        <w:t>”)».</w:t>
      </w:r>
    </w:p>
    <w:p w14:paraId="42192844" w14:textId="77777777" w:rsidR="00FD22BD" w:rsidRPr="00CA3D8B" w:rsidRDefault="00FD22BD" w:rsidP="00FD22BD">
      <w:pPr>
        <w:pStyle w:val="ae"/>
        <w:numPr>
          <w:ilvl w:val="0"/>
          <w:numId w:val="40"/>
        </w:numPr>
        <w:suppressAutoHyphens w:val="0"/>
        <w:snapToGrid w:val="0"/>
        <w:spacing w:before="120" w:after="0" w:line="300" w:lineRule="auto"/>
        <w:rPr>
          <w:lang w:val="el-GR"/>
        </w:rPr>
      </w:pPr>
      <w:r w:rsidRPr="00CA3D8B">
        <w:rPr>
          <w:lang w:val="el-GR"/>
        </w:rPr>
        <w:t>Την υπ’ αριθ. 19821/21-09-2023 Απόφαση Ανάληψης του Υπ. Ψηφιακής Διακυβέρνησης για την πραγματοποίηση της δαπάνης για το έργο : «Υποστηρικτικά μέτρα των νέων ηλικίας δεκαοκτώ (18) και δεκαεννέα (19) ετών» (“</w:t>
      </w:r>
      <w:r w:rsidRPr="00C50976">
        <w:t>Youth</w:t>
      </w:r>
      <w:r w:rsidRPr="00CA3D8B">
        <w:rPr>
          <w:lang w:val="el-GR"/>
        </w:rPr>
        <w:t xml:space="preserve"> </w:t>
      </w:r>
      <w:r w:rsidRPr="00C50976">
        <w:t>Pass</w:t>
      </w:r>
      <w:r w:rsidRPr="00CA3D8B">
        <w:rPr>
          <w:lang w:val="el-GR"/>
        </w:rPr>
        <w:t>”)».</w:t>
      </w:r>
    </w:p>
    <w:p w14:paraId="5A2A8EF2" w14:textId="77777777" w:rsidR="00FD22BD" w:rsidRPr="00CA3D8B" w:rsidRDefault="00FD22BD" w:rsidP="00FD22BD">
      <w:pPr>
        <w:pStyle w:val="ae"/>
        <w:numPr>
          <w:ilvl w:val="0"/>
          <w:numId w:val="40"/>
        </w:numPr>
        <w:suppressAutoHyphens w:val="0"/>
        <w:snapToGrid w:val="0"/>
        <w:spacing w:before="120" w:after="0" w:line="300" w:lineRule="auto"/>
        <w:rPr>
          <w:lang w:val="el-GR"/>
        </w:rPr>
      </w:pPr>
      <w:r w:rsidRPr="00CA3D8B">
        <w:rPr>
          <w:lang w:val="el-GR"/>
        </w:rPr>
        <w:t>Την Απόφαση Ανάληψης με ΑΔΑ : Ψ78Ζ46ΜΤΛΠ-ΔΓ3 του Υπ. Ψηφιακής Διακυβέρνησης για την πραγματοποίηση δαπάνης ως έκτακτης επιχορήγησης για το έργο «Υποστηρικτικά μέτρα των νέων ηλικίας δεκαοκτώ (18) και δεκαεννέα (19) ετών (</w:t>
      </w:r>
      <w:r w:rsidRPr="00C50976">
        <w:t>Youth</w:t>
      </w:r>
      <w:r w:rsidRPr="00CA3D8B">
        <w:rPr>
          <w:lang w:val="el-GR"/>
        </w:rPr>
        <w:t xml:space="preserve"> </w:t>
      </w:r>
      <w:r w:rsidRPr="00C50976">
        <w:t>Pass</w:t>
      </w:r>
      <w:r w:rsidRPr="00CA3D8B">
        <w:rPr>
          <w:lang w:val="el-GR"/>
        </w:rPr>
        <w:t xml:space="preserve">)». </w:t>
      </w:r>
    </w:p>
    <w:p w14:paraId="2DBAB661" w14:textId="77777777" w:rsidR="00FD22BD" w:rsidRPr="00CA3D8B" w:rsidRDefault="00FD22BD" w:rsidP="00FD22BD">
      <w:pPr>
        <w:pStyle w:val="ae"/>
        <w:numPr>
          <w:ilvl w:val="0"/>
          <w:numId w:val="40"/>
        </w:numPr>
        <w:suppressAutoHyphens w:val="0"/>
        <w:snapToGrid w:val="0"/>
        <w:spacing w:before="120" w:after="0" w:line="300" w:lineRule="auto"/>
        <w:rPr>
          <w:lang w:val="el-GR"/>
        </w:rPr>
      </w:pPr>
      <w:r w:rsidRPr="00CA3D8B">
        <w:rPr>
          <w:lang w:val="el-GR"/>
        </w:rPr>
        <w:t xml:space="preserve">Την υπ’ αριθ. 20005/25-09-2023 Απόφαση της </w:t>
      </w:r>
      <w:proofErr w:type="spellStart"/>
      <w:r w:rsidRPr="00CA3D8B">
        <w:rPr>
          <w:lang w:val="el-GR"/>
        </w:rPr>
        <w:t>Κτπ</w:t>
      </w:r>
      <w:proofErr w:type="spellEnd"/>
      <w:r w:rsidRPr="00CA3D8B">
        <w:rPr>
          <w:lang w:val="el-GR"/>
        </w:rPr>
        <w:t xml:space="preserve"> Μ.Α.Ε. με θέμα: “Ανάληψη υποχρέωσης για το έργο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του καταναλωτή (“</w:t>
      </w:r>
      <w:r w:rsidRPr="00C50976">
        <w:t>Youth</w:t>
      </w:r>
      <w:r w:rsidRPr="00CA3D8B">
        <w:rPr>
          <w:lang w:val="el-GR"/>
        </w:rPr>
        <w:t xml:space="preserve"> </w:t>
      </w:r>
      <w:r w:rsidRPr="00C50976">
        <w:t>Pass</w:t>
      </w:r>
      <w:r w:rsidRPr="00CA3D8B">
        <w:rPr>
          <w:lang w:val="el-GR"/>
        </w:rPr>
        <w:t>”)» της ΚτΠ Μ.Α.Ε Οικονομικού Έτους 2023”.</w:t>
      </w:r>
    </w:p>
    <w:bookmarkEnd w:id="27"/>
    <w:p w14:paraId="6EF36042" w14:textId="77777777" w:rsidR="00FD22BD" w:rsidRPr="00CA3D8B" w:rsidRDefault="00FD22BD" w:rsidP="00FD22BD">
      <w:pPr>
        <w:pStyle w:val="aff"/>
        <w:numPr>
          <w:ilvl w:val="0"/>
          <w:numId w:val="40"/>
        </w:numPr>
        <w:suppressAutoHyphens w:val="0"/>
        <w:autoSpaceDE w:val="0"/>
        <w:autoSpaceDN w:val="0"/>
        <w:snapToGrid w:val="0"/>
        <w:spacing w:before="120" w:after="0" w:line="300" w:lineRule="auto"/>
        <w:contextualSpacing w:val="0"/>
        <w:rPr>
          <w:lang w:val="el-GR"/>
        </w:rPr>
      </w:pPr>
      <w:r w:rsidRPr="00CA3D8B">
        <w:rPr>
          <w:lang w:val="el-GR"/>
        </w:rPr>
        <w:t>Την υπ’ αρ. πρωτ. ΚτΠ Μ.Α.Ε. 21109/06-10-2023 Παροχή Σύμφωνης Γνώμης επί της Ολοκλήρωσης της Φάσης Α’ και έναρξης της Φάσης Β’ για το έργο: «Υποστηρικτικά μέτρα των νέων ηλικίας δεκαοκτώ (18) και δεκαεννέα (19) ετών»(“</w:t>
      </w:r>
      <w:r w:rsidRPr="00C50976">
        <w:t>Youth</w:t>
      </w:r>
      <w:r w:rsidRPr="00CA3D8B">
        <w:rPr>
          <w:lang w:val="el-GR"/>
        </w:rPr>
        <w:t xml:space="preserve"> </w:t>
      </w:r>
      <w:r w:rsidRPr="00C50976">
        <w:t>Pass</w:t>
      </w:r>
      <w:r w:rsidRPr="00CA3D8B">
        <w:rPr>
          <w:lang w:val="el-GR"/>
        </w:rPr>
        <w:t>”)»</w:t>
      </w:r>
    </w:p>
    <w:p w14:paraId="09C0A696" w14:textId="77777777" w:rsidR="00FD22BD" w:rsidRPr="00CA3D8B" w:rsidRDefault="00FD22BD" w:rsidP="00FD22BD">
      <w:pPr>
        <w:pStyle w:val="aff"/>
        <w:numPr>
          <w:ilvl w:val="0"/>
          <w:numId w:val="40"/>
        </w:numPr>
        <w:suppressAutoHyphens w:val="0"/>
        <w:autoSpaceDE w:val="0"/>
        <w:autoSpaceDN w:val="0"/>
        <w:snapToGrid w:val="0"/>
        <w:spacing w:before="120" w:after="0" w:line="300" w:lineRule="auto"/>
        <w:contextualSpacing w:val="0"/>
        <w:rPr>
          <w:lang w:val="el-GR"/>
        </w:rPr>
      </w:pPr>
      <w:r w:rsidRPr="00CA3D8B">
        <w:rPr>
          <w:lang w:val="el-GR"/>
        </w:rPr>
        <w:t>Την Απόφαση του ΔΣ της ΚτΠ Μ.Α.Ε. κατά την υπ’ αρ. 856/25-08-2022 Συνεδρίασή του, με θέμα Εκλογή Διευθύνοντος Συμβούλου (Θέμα 1).</w:t>
      </w:r>
    </w:p>
    <w:p w14:paraId="3EC37D78" w14:textId="77777777" w:rsidR="00FD22BD" w:rsidRPr="00CA3D8B" w:rsidRDefault="00FD22BD" w:rsidP="00FD22BD">
      <w:pPr>
        <w:pStyle w:val="aff"/>
        <w:numPr>
          <w:ilvl w:val="0"/>
          <w:numId w:val="40"/>
        </w:numPr>
        <w:suppressAutoHyphens w:val="0"/>
        <w:autoSpaceDE w:val="0"/>
        <w:autoSpaceDN w:val="0"/>
        <w:snapToGrid w:val="0"/>
        <w:spacing w:before="120" w:after="0" w:line="300" w:lineRule="auto"/>
        <w:contextualSpacing w:val="0"/>
        <w:rPr>
          <w:lang w:val="el-GR"/>
        </w:rPr>
      </w:pPr>
      <w:r w:rsidRPr="00CA3D8B">
        <w:rPr>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6CB1282D" w14:textId="77777777" w:rsidR="00FD22BD" w:rsidRPr="00CA3D8B" w:rsidRDefault="00FD22BD" w:rsidP="00FD22BD">
      <w:pPr>
        <w:pStyle w:val="aff"/>
        <w:numPr>
          <w:ilvl w:val="0"/>
          <w:numId w:val="40"/>
        </w:numPr>
        <w:suppressAutoHyphens w:val="0"/>
        <w:autoSpaceDE w:val="0"/>
        <w:autoSpaceDN w:val="0"/>
        <w:snapToGrid w:val="0"/>
        <w:spacing w:before="120" w:after="0" w:line="300" w:lineRule="auto"/>
        <w:contextualSpacing w:val="0"/>
        <w:rPr>
          <w:lang w:val="el-GR"/>
        </w:rPr>
      </w:pPr>
      <w:r w:rsidRPr="00CA3D8B">
        <w:rPr>
          <w:lang w:val="el-GR"/>
        </w:rPr>
        <w:t>Την Απόφαση του Διευθύνοντος Συμβούλου της ΚτΠ Μ.Α.Ε. με Αρ. Πρωτ. 22683/20-12-2022 και θέμα «Εξουσιοδότηση δικαιώματος υπογραφής σε Γενικούς Διευθυντές και Διευθυντές της ΚτΠ Μ.Α.Ε.».</w:t>
      </w:r>
    </w:p>
    <w:p w14:paraId="635F4067" w14:textId="77777777" w:rsidR="00FD22BD" w:rsidRPr="00CA3D8B" w:rsidRDefault="00FD22BD" w:rsidP="00FD22BD">
      <w:pPr>
        <w:pStyle w:val="aff"/>
        <w:numPr>
          <w:ilvl w:val="0"/>
          <w:numId w:val="40"/>
        </w:numPr>
        <w:suppressAutoHyphens w:val="0"/>
        <w:autoSpaceDE w:val="0"/>
        <w:autoSpaceDN w:val="0"/>
        <w:snapToGrid w:val="0"/>
        <w:spacing w:before="120" w:after="0" w:line="300" w:lineRule="auto"/>
        <w:contextualSpacing w:val="0"/>
        <w:rPr>
          <w:lang w:val="el-GR"/>
        </w:rPr>
      </w:pPr>
      <w:r w:rsidRPr="00CA3D8B">
        <w:rPr>
          <w:lang w:val="el-GR"/>
        </w:rPr>
        <w:t>Την Απόφαση του Διοικητικού Συμβουλίου της  ΚτΠ Μ.Α.Ε. κατά την υπ’ αρ. 939/06-10-2023 Συνεδρίασή του (Θέμα 3.4).</w:t>
      </w:r>
    </w:p>
    <w:p w14:paraId="26FA390F" w14:textId="77777777" w:rsidR="00182529" w:rsidRPr="009C4B99" w:rsidRDefault="00182529" w:rsidP="003F50B0">
      <w:pPr>
        <w:suppressAutoHyphens w:val="0"/>
        <w:spacing w:before="120"/>
        <w:rPr>
          <w:bCs/>
          <w:lang w:val="el-GR" w:eastAsia="en-US"/>
        </w:rPr>
      </w:pPr>
    </w:p>
    <w:bookmarkEnd w:id="26"/>
    <w:p w14:paraId="0D60A7E5" w14:textId="57C7FC03" w:rsidR="008338F0" w:rsidRPr="00603221" w:rsidRDefault="003355E7" w:rsidP="003A109E">
      <w:pPr>
        <w:pStyle w:val="2"/>
        <w:rPr>
          <w:rFonts w:cs="Tahoma"/>
          <w:lang w:val="el-GR"/>
        </w:rPr>
      </w:pPr>
      <w:r w:rsidRPr="00C570AF">
        <w:rPr>
          <w:rFonts w:cs="Tahoma"/>
          <w:lang w:val="el-GR"/>
        </w:rPr>
        <w:tab/>
      </w:r>
      <w:bookmarkStart w:id="28" w:name="_Ref40979373"/>
      <w:bookmarkStart w:id="29" w:name="_Toc97194260"/>
      <w:bookmarkStart w:id="30" w:name="_Toc97194409"/>
      <w:bookmarkStart w:id="31" w:name="_Toc144896018"/>
      <w:r w:rsidRPr="00603221">
        <w:rPr>
          <w:rFonts w:cs="Tahoma"/>
          <w:lang w:val="el-GR"/>
        </w:rPr>
        <w:t>Προθεσμία παραλαβής προσφορών και διενέργεια διαγωνισμού</w:t>
      </w:r>
      <w:bookmarkEnd w:id="28"/>
      <w:bookmarkEnd w:id="29"/>
      <w:bookmarkEnd w:id="30"/>
      <w:bookmarkEnd w:id="31"/>
      <w:r w:rsidRPr="00603221">
        <w:rPr>
          <w:rFonts w:cs="Tahoma"/>
          <w:lang w:val="el-GR"/>
        </w:rPr>
        <w:t xml:space="preserve"> </w:t>
      </w:r>
    </w:p>
    <w:p w14:paraId="5015ABFF" w14:textId="5DA09A64" w:rsidR="00B65D70" w:rsidRPr="00603221" w:rsidRDefault="003355E7" w:rsidP="00B8545D">
      <w:pPr>
        <w:spacing w:before="240"/>
        <w:rPr>
          <w:color w:val="000000"/>
          <w:lang w:val="el-GR"/>
        </w:rPr>
      </w:pPr>
      <w:r w:rsidRPr="00603221">
        <w:rPr>
          <w:lang w:val="el-GR" w:eastAsia="el-GR"/>
        </w:rPr>
        <w:t xml:space="preserve">Η καταληκτική ημερομηνία παραλαβής των προσφορών είναι η </w:t>
      </w:r>
      <w:r w:rsidR="00CA3D8B" w:rsidRPr="0082452B">
        <w:rPr>
          <w:b/>
          <w:lang w:val="el-GR" w:eastAsia="en-US"/>
        </w:rPr>
        <w:t>25-10-2023</w:t>
      </w:r>
      <w:r w:rsidR="00CA3D8B" w:rsidRPr="00E95770">
        <w:rPr>
          <w:b/>
          <w:lang w:val="el-GR"/>
        </w:rPr>
        <w:t xml:space="preserve"> </w:t>
      </w:r>
      <w:r w:rsidRPr="00603221">
        <w:rPr>
          <w:lang w:val="el-GR" w:eastAsia="el-GR"/>
        </w:rPr>
        <w:t>και ώρα</w:t>
      </w:r>
      <w:r w:rsidR="00CA3D8B">
        <w:rPr>
          <w:lang w:val="el-GR" w:eastAsia="el-GR"/>
        </w:rPr>
        <w:t xml:space="preserve"> </w:t>
      </w:r>
      <w:r w:rsidR="00CA3D8B" w:rsidRPr="00CA3D8B">
        <w:rPr>
          <w:b/>
          <w:lang w:val="el-GR" w:eastAsia="en-US"/>
        </w:rPr>
        <w:t>14:00</w:t>
      </w:r>
      <w:r w:rsidR="00B65D70" w:rsidRPr="00603221">
        <w:rPr>
          <w:lang w:val="el-GR" w:eastAsia="el-GR"/>
        </w:rPr>
        <w:t xml:space="preserve"> και η </w:t>
      </w:r>
      <w:r w:rsidR="00B65D70" w:rsidRPr="00603221">
        <w:rPr>
          <w:color w:val="000000"/>
          <w:lang w:val="el-GR"/>
        </w:rPr>
        <w:t xml:space="preserve">Ημερομηνία έναρξης υποβολής προσφορών είναι η </w:t>
      </w:r>
      <w:r w:rsidR="00573756" w:rsidRPr="000838E8">
        <w:rPr>
          <w:b/>
          <w:lang w:val="el-GR" w:eastAsia="en-US"/>
        </w:rPr>
        <w:t>09-10-2023</w:t>
      </w:r>
      <w:r w:rsidR="000838E8" w:rsidRPr="000838E8">
        <w:rPr>
          <w:b/>
          <w:lang w:val="el-GR" w:eastAsia="en-US"/>
        </w:rPr>
        <w:t>.</w:t>
      </w:r>
    </w:p>
    <w:p w14:paraId="6A742B21" w14:textId="3E0A758F"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5573FC">
        <w:rPr>
          <w:b/>
          <w:lang w:val="el-GR"/>
        </w:rPr>
        <w:t>δύο</w:t>
      </w:r>
      <w:r w:rsidR="001C673F" w:rsidRPr="00603221">
        <w:rPr>
          <w:b/>
          <w:lang w:val="el-GR"/>
        </w:rPr>
        <w:t xml:space="preserve"> (</w:t>
      </w:r>
      <w:r w:rsidR="005573FC">
        <w:rPr>
          <w:b/>
          <w:lang w:val="el-GR"/>
        </w:rPr>
        <w:t>2</w:t>
      </w:r>
      <w:r w:rsidR="001C673F" w:rsidRPr="00603221">
        <w:rPr>
          <w:b/>
          <w:lang w:val="el-GR"/>
        </w:rPr>
        <w:t>)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BD3B12" w:rsidRPr="003445A5">
        <w:rPr>
          <w:b/>
          <w:lang w:val="el-GR"/>
        </w:rPr>
        <w:t>27</w:t>
      </w:r>
      <w:r w:rsidR="001C673F" w:rsidRPr="003445A5">
        <w:rPr>
          <w:b/>
          <w:lang w:val="el-GR"/>
        </w:rPr>
        <w:t>-</w:t>
      </w:r>
      <w:r w:rsidR="00BD3B12">
        <w:rPr>
          <w:b/>
          <w:lang w:val="el-GR"/>
        </w:rPr>
        <w:t>10</w:t>
      </w:r>
      <w:r w:rsidR="001C673F" w:rsidRPr="005452CE">
        <w:rPr>
          <w:b/>
          <w:lang w:val="el-GR"/>
        </w:rPr>
        <w:t>-20</w:t>
      </w:r>
      <w:r w:rsidR="005452CE" w:rsidRPr="005452CE">
        <w:rPr>
          <w:b/>
          <w:lang w:val="el-GR"/>
        </w:rPr>
        <w:t>23</w:t>
      </w:r>
      <w:r w:rsidR="001C673F" w:rsidRPr="005452CE">
        <w:rPr>
          <w:b/>
          <w:lang w:val="el-GR"/>
        </w:rPr>
        <w:t xml:space="preserve"> κ</w:t>
      </w:r>
      <w:r w:rsidR="001C673F" w:rsidRPr="00603221">
        <w:rPr>
          <w:b/>
          <w:lang w:val="el-GR"/>
        </w:rPr>
        <w:t xml:space="preserve">αι ώρα </w:t>
      </w:r>
      <w:r w:rsidR="001A3537" w:rsidRPr="003445A5">
        <w:rPr>
          <w:b/>
          <w:lang w:val="el-GR"/>
        </w:rPr>
        <w:t>14</w:t>
      </w:r>
      <w:r w:rsidR="001C673F" w:rsidRPr="003445A5">
        <w:rPr>
          <w:b/>
          <w:lang w:val="el-GR"/>
        </w:rPr>
        <w:t>:</w:t>
      </w:r>
      <w:r w:rsidR="001A3537" w:rsidRPr="003445A5">
        <w:rPr>
          <w:b/>
          <w:lang w:val="el-GR"/>
        </w:rPr>
        <w:t>00</w:t>
      </w:r>
      <w:r w:rsidR="001C673F" w:rsidRPr="003445A5">
        <w:rPr>
          <w:b/>
          <w:lang w:val="el-GR"/>
        </w:rPr>
        <w:t>.</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2"/>
        <w:rPr>
          <w:rFonts w:cs="Tahoma"/>
          <w:lang w:val="el-GR"/>
        </w:rPr>
      </w:pPr>
      <w:r w:rsidRPr="00603221">
        <w:rPr>
          <w:rFonts w:cs="Tahoma"/>
          <w:lang w:val="el-GR"/>
        </w:rPr>
        <w:lastRenderedPageBreak/>
        <w:tab/>
      </w:r>
      <w:bookmarkStart w:id="32" w:name="_Ref65241722"/>
      <w:bookmarkStart w:id="33" w:name="_Ref65241727"/>
      <w:bookmarkStart w:id="34" w:name="_Toc97194261"/>
      <w:bookmarkStart w:id="35" w:name="_Toc97194410"/>
      <w:bookmarkStart w:id="36" w:name="_Toc144896019"/>
      <w:r w:rsidRPr="00603221">
        <w:rPr>
          <w:rFonts w:cs="Tahoma"/>
          <w:lang w:val="el-GR"/>
        </w:rPr>
        <w:t>Δημοσιότητα</w:t>
      </w:r>
      <w:bookmarkEnd w:id="32"/>
      <w:bookmarkEnd w:id="33"/>
      <w:bookmarkEnd w:id="34"/>
      <w:bookmarkEnd w:id="35"/>
      <w:bookmarkEnd w:id="36"/>
    </w:p>
    <w:p w14:paraId="35918AE0" w14:textId="4B053939"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2C76D6" w:rsidRPr="00887225">
        <w:rPr>
          <w:b/>
          <w:bCs/>
          <w:lang w:val="el-GR"/>
        </w:rPr>
        <w:t>09-10-2023</w:t>
      </w:r>
      <w:r w:rsidR="00887225" w:rsidRPr="00887225">
        <w:rPr>
          <w:b/>
          <w:bCs/>
          <w:lang w:val="el-GR"/>
        </w:rPr>
        <w:t>.</w:t>
      </w:r>
    </w:p>
    <w:p w14:paraId="2B898007" w14:textId="06F5502B" w:rsidR="00821852" w:rsidRDefault="00821852" w:rsidP="00821852">
      <w:pPr>
        <w:rPr>
          <w:lang w:val="el-GR"/>
        </w:rPr>
      </w:pPr>
      <w:r w:rsidRPr="006B3C5C">
        <w:rPr>
          <w:lang w:val="el-GR"/>
        </w:rPr>
        <w:t xml:space="preserve">Τα έγγραφα της σύμβασης </w:t>
      </w:r>
      <w:bookmarkStart w:id="37" w:name="_Hlk75874003"/>
      <w:r w:rsidRPr="006B3C5C">
        <w:rPr>
          <w:lang w:val="el-GR"/>
        </w:rPr>
        <w:t xml:space="preserve">της παρούσας Διακήρυξης καταχωρήθηκαν </w:t>
      </w:r>
      <w:bookmarkEnd w:id="37"/>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887225" w:rsidRPr="00887225">
        <w:rPr>
          <w:b/>
          <w:bCs/>
          <w:lang w:val="el-GR"/>
        </w:rPr>
        <w:t>09-10-2023.</w:t>
      </w:r>
      <w:r w:rsidRPr="006B3C5C">
        <w:rPr>
          <w:lang w:val="el-GR"/>
        </w:rPr>
        <w:t xml:space="preserve"> η οποία έλαβε Συστημικό Αύξοντα Αριθμό</w:t>
      </w:r>
      <w:bookmarkStart w:id="38" w:name="_Hlk75874030"/>
      <w:r w:rsidRPr="006B3C5C">
        <w:rPr>
          <w:lang w:val="el-GR"/>
        </w:rPr>
        <w:t xml:space="preserve">:  </w:t>
      </w:r>
      <w:r w:rsidR="00887225" w:rsidRPr="00887225">
        <w:rPr>
          <w:b/>
          <w:bCs/>
          <w:lang w:val="el-GR"/>
        </w:rPr>
        <w:t>240193</w:t>
      </w:r>
      <w:bookmarkEnd w:id="38"/>
      <w:r w:rsidR="00887225">
        <w:rPr>
          <w:i/>
          <w:iCs/>
          <w:color w:val="5B9BD5"/>
          <w:kern w:val="1"/>
          <w:lang w:val="el-GR"/>
        </w:rPr>
        <w:t xml:space="preserve"> </w:t>
      </w:r>
      <w:r w:rsidRPr="006B3C5C">
        <w:rPr>
          <w:lang w:val="el-GR"/>
        </w:rPr>
        <w:t>και αναρτήθηκαν στη Διαδικτυακή Πύλη (</w:t>
      </w:r>
      <w:hyperlink r:id="rId17" w:history="1">
        <w:r w:rsidRPr="00012FAE">
          <w:rPr>
            <w:rStyle w:val="-"/>
            <w:lang w:val="el-GR"/>
          </w:rPr>
          <w:t>www.promitheus.gov.gr</w:t>
        </w:r>
      </w:hyperlink>
      <w:r w:rsidRPr="006B3C5C">
        <w:rPr>
          <w:lang w:val="el-GR"/>
        </w:rPr>
        <w:t>) του ΟΠΣ ΕΣΗΔΗΣ</w:t>
      </w:r>
      <w:r>
        <w:rPr>
          <w:lang w:val="el-GR"/>
        </w:rPr>
        <w:t>.</w:t>
      </w:r>
    </w:p>
    <w:p w14:paraId="6DAD2C80" w14:textId="77777777" w:rsidR="003F2A53" w:rsidRDefault="003F2A53">
      <w:pPr>
        <w:rPr>
          <w:lang w:val="el-GR"/>
        </w:rPr>
      </w:pPr>
    </w:p>
    <w:p w14:paraId="55015F6A" w14:textId="20A94D76" w:rsidR="00181C40" w:rsidRDefault="005452CE">
      <w:pPr>
        <w:rPr>
          <w:lang w:val="el-GR"/>
        </w:rPr>
      </w:pPr>
      <w:r>
        <w:rPr>
          <w:lang w:val="el-GR"/>
        </w:rPr>
        <w:t>Η προκήρυξη (πε</w:t>
      </w:r>
      <w:r w:rsidR="00181C40" w:rsidRPr="00181C40">
        <w:rPr>
          <w:lang w:val="el-GR"/>
        </w:rPr>
        <w:t>ρίληψη της παρούσας Διακήρυξης</w:t>
      </w:r>
      <w:r>
        <w:rPr>
          <w:lang w:val="el-GR"/>
        </w:rPr>
        <w:t>)</w:t>
      </w:r>
      <w:r w:rsidR="00181C40" w:rsidRPr="00181C40">
        <w:rPr>
          <w:lang w:val="el-GR"/>
        </w:rPr>
        <w:t xml:space="preserve"> όπως προβλέπεται στην περίπτωση </w:t>
      </w:r>
      <w:bookmarkStart w:id="39" w:name="_Hlk75874098"/>
      <w:r w:rsidR="00181C40" w:rsidRPr="00181C40">
        <w:rPr>
          <w:lang w:val="el-GR"/>
        </w:rPr>
        <w:t>(</w:t>
      </w:r>
      <w:proofErr w:type="spellStart"/>
      <w:r w:rsidR="00181C40" w:rsidRPr="00181C40">
        <w:rPr>
          <w:lang w:val="el-GR"/>
        </w:rPr>
        <w:t>ιστ</w:t>
      </w:r>
      <w:proofErr w:type="spellEnd"/>
      <w:r w:rsidR="00181C40" w:rsidRPr="00181C40">
        <w:rPr>
          <w:lang w:val="el-GR"/>
        </w:rPr>
        <w:t xml:space="preserve">) </w:t>
      </w:r>
      <w:bookmarkEnd w:id="39"/>
      <w:r w:rsidR="00181C40" w:rsidRPr="00181C40">
        <w:rPr>
          <w:lang w:val="el-GR"/>
        </w:rPr>
        <w:t xml:space="preserve">της παραγράφου 3 του άρθρου 76 του Ν.4727/23-09-2020 (ΦΕΚ/Α/184/23.09.2020), αναρτήθηκε στο διαδίκτυο, στον </w:t>
      </w:r>
      <w:proofErr w:type="spellStart"/>
      <w:r w:rsidR="00181C40" w:rsidRPr="00181C40">
        <w:rPr>
          <w:lang w:val="el-GR"/>
        </w:rPr>
        <w:t>ιστότοπο</w:t>
      </w:r>
      <w:proofErr w:type="spellEnd"/>
      <w:r w:rsidR="00181C40" w:rsidRPr="00181C40">
        <w:rPr>
          <w:lang w:val="el-GR"/>
        </w:rPr>
        <w:t xml:space="preserve"> http://et.diavgeia.gov.gr/ (ΠΡΟΓΡΑΜΜΑ ΔΙΑΥΓΕΙΑ) </w:t>
      </w:r>
      <w:r w:rsidR="00181C40" w:rsidRPr="00603221">
        <w:rPr>
          <w:lang w:val="el-GR" w:eastAsia="el-GR"/>
        </w:rPr>
        <w:t xml:space="preserve">στις </w:t>
      </w:r>
      <w:r w:rsidR="004938DF" w:rsidRPr="00887225">
        <w:rPr>
          <w:b/>
          <w:bCs/>
          <w:lang w:val="el-GR"/>
        </w:rPr>
        <w:t>09-10-2023.</w:t>
      </w:r>
    </w:p>
    <w:p w14:paraId="30B63B4D" w14:textId="77777777" w:rsidR="008338F0" w:rsidRPr="00603221" w:rsidRDefault="008338F0">
      <w:pPr>
        <w:rPr>
          <w:lang w:val="el-GR"/>
        </w:rPr>
      </w:pPr>
    </w:p>
    <w:p w14:paraId="5A0DD1FC" w14:textId="11500449"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18"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4938DF" w:rsidRPr="00887225">
        <w:rPr>
          <w:b/>
          <w:bCs/>
        </w:rPr>
        <w:t>09-10-2023.</w:t>
      </w:r>
    </w:p>
    <w:p w14:paraId="5B7C1563" w14:textId="77777777" w:rsidR="00B1259E" w:rsidRPr="002F2BED" w:rsidRDefault="00B1259E" w:rsidP="002F2BED">
      <w:pPr>
        <w:rPr>
          <w:lang w:val="el-GR"/>
        </w:rPr>
      </w:pPr>
    </w:p>
    <w:p w14:paraId="424D676F" w14:textId="77777777" w:rsidR="008338F0" w:rsidRPr="00603221" w:rsidRDefault="003355E7" w:rsidP="003A109E">
      <w:pPr>
        <w:pStyle w:val="2"/>
        <w:rPr>
          <w:rFonts w:cs="Tahoma"/>
          <w:lang w:val="el-GR"/>
        </w:rPr>
      </w:pPr>
      <w:r w:rsidRPr="00603221">
        <w:rPr>
          <w:rFonts w:cs="Tahoma"/>
          <w:lang w:val="el-GR"/>
        </w:rPr>
        <w:tab/>
      </w:r>
      <w:bookmarkStart w:id="40" w:name="_Toc97194262"/>
      <w:bookmarkStart w:id="41" w:name="_Toc97194411"/>
      <w:bookmarkStart w:id="42" w:name="_Toc144896020"/>
      <w:r w:rsidRPr="00603221">
        <w:rPr>
          <w:rFonts w:cs="Tahoma"/>
          <w:lang w:val="el-GR"/>
        </w:rPr>
        <w:t>Αρχές εφαρμοζόμενες στη διαδικασία σύναψης</w:t>
      </w:r>
      <w:bookmarkEnd w:id="40"/>
      <w:bookmarkEnd w:id="41"/>
      <w:bookmarkEnd w:id="42"/>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60FE2FA1"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F2A53">
        <w:rPr>
          <w:lang w:val="el-GR"/>
        </w:rPr>
        <w:t xml:space="preserve"> όπως ισχύει</w:t>
      </w:r>
      <w:r w:rsidRPr="00603221">
        <w:rPr>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t xml:space="preserve">β) δεν θα ενεργήσουν αθέμιτα, παράνομα ή καταχρηστικά </w:t>
      </w:r>
      <w:proofErr w:type="spellStart"/>
      <w:r w:rsidRPr="00603221">
        <w:rPr>
          <w:lang w:val="el-GR"/>
        </w:rPr>
        <w:t>καθ΄όλη</w:t>
      </w:r>
      <w:proofErr w:type="spellEnd"/>
      <w:r w:rsidRPr="00603221">
        <w:rPr>
          <w:lang w:val="el-GR"/>
        </w:rPr>
        <w:t xml:space="preserve"> τη διάρκεια της διαδικασίας ανάθεσης, αλλά και κατά το στάδιο εκτέλεσης της σύμβασης, εφόσον επιλεγούν</w:t>
      </w:r>
    </w:p>
    <w:p w14:paraId="12E1B049" w14:textId="517E0B9D" w:rsidR="003F2A53"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17B55F16"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3" w:name="_Toc97194412"/>
      <w:bookmarkStart w:id="44" w:name="_Toc144896021"/>
      <w:r w:rsidRPr="00603221">
        <w:rPr>
          <w:rFonts w:cs="Tahoma"/>
          <w:sz w:val="22"/>
          <w:szCs w:val="22"/>
        </w:rPr>
        <w:t>ΓΕΝΙΚΟΙ ΚΑΙ ΕΙΔΙΚΟΙ ΟΡΟΙ ΣΥΜΜΕΤΟΧΗΣ</w:t>
      </w:r>
      <w:bookmarkEnd w:id="43"/>
      <w:bookmarkEnd w:id="44"/>
    </w:p>
    <w:p w14:paraId="240D7CED" w14:textId="77777777" w:rsidR="00092ADB" w:rsidRPr="00603221" w:rsidRDefault="00092ADB" w:rsidP="003A109E">
      <w:pPr>
        <w:pStyle w:val="2"/>
        <w:rPr>
          <w:rFonts w:cs="Tahoma"/>
          <w:lang w:val="el-GR"/>
        </w:rPr>
      </w:pPr>
      <w:bookmarkStart w:id="45" w:name="__RefHeading___Toc491949729"/>
      <w:bookmarkStart w:id="46" w:name="__RefHeading___Toc491949730"/>
      <w:bookmarkStart w:id="47" w:name="_Hlk494445205"/>
      <w:bookmarkEnd w:id="45"/>
      <w:bookmarkEnd w:id="46"/>
      <w:r w:rsidRPr="00603221">
        <w:rPr>
          <w:rFonts w:cs="Tahoma"/>
          <w:lang w:val="el-GR"/>
        </w:rPr>
        <w:tab/>
      </w:r>
      <w:bookmarkStart w:id="48" w:name="_Toc97194263"/>
      <w:bookmarkStart w:id="49" w:name="_Toc97194413"/>
      <w:bookmarkStart w:id="50" w:name="_Toc144896022"/>
      <w:r w:rsidRPr="00603221">
        <w:rPr>
          <w:rFonts w:cs="Tahoma"/>
          <w:lang w:val="el-GR"/>
        </w:rPr>
        <w:t>Γενικές Πληροφορίες</w:t>
      </w:r>
      <w:bookmarkEnd w:id="48"/>
      <w:bookmarkEnd w:id="49"/>
      <w:bookmarkEnd w:id="50"/>
    </w:p>
    <w:p w14:paraId="347E50D6" w14:textId="77777777" w:rsidR="008338F0" w:rsidRPr="00603221" w:rsidRDefault="003355E7" w:rsidP="000631F7">
      <w:pPr>
        <w:pStyle w:val="3"/>
        <w:ind w:left="1276"/>
        <w:rPr>
          <w:lang w:val="el-GR"/>
        </w:rPr>
      </w:pPr>
      <w:bookmarkStart w:id="51" w:name="_Toc97194264"/>
      <w:bookmarkStart w:id="52" w:name="_Toc97194414"/>
      <w:bookmarkStart w:id="53" w:name="_Toc144896023"/>
      <w:bookmarkEnd w:id="47"/>
      <w:r w:rsidRPr="00603221">
        <w:rPr>
          <w:lang w:val="el-GR"/>
        </w:rPr>
        <w:t>Έγγραφα της σύμβασης</w:t>
      </w:r>
      <w:bookmarkEnd w:id="51"/>
      <w:bookmarkEnd w:id="52"/>
      <w:bookmarkEnd w:id="53"/>
    </w:p>
    <w:p w14:paraId="6CEFF92E"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61B446C3" w14:textId="60AD896B" w:rsidR="008338F0" w:rsidRPr="003F2A53" w:rsidRDefault="003355E7">
      <w:pPr>
        <w:numPr>
          <w:ilvl w:val="0"/>
          <w:numId w:val="3"/>
        </w:numPr>
        <w:spacing w:after="40"/>
        <w:ind w:left="567" w:hanging="567"/>
        <w:rPr>
          <w:rFonts w:eastAsia="Calibri"/>
          <w:lang w:val="el-GR"/>
        </w:rPr>
      </w:pPr>
      <w:r w:rsidRPr="003F2A53">
        <w:rPr>
          <w:lang w:val="el-GR"/>
        </w:rPr>
        <w:t>η παρούσα Διακήρυξη</w:t>
      </w:r>
      <w:r w:rsidR="006B6AD9" w:rsidRPr="003F2A53">
        <w:rPr>
          <w:lang w:val="el-GR"/>
        </w:rPr>
        <w:t xml:space="preserve"> </w:t>
      </w:r>
      <w:r w:rsidRPr="003F2A53">
        <w:rPr>
          <w:lang w:val="el-GR"/>
        </w:rPr>
        <w:t>με τα Παραρτήματα που αποτελούν αναπόσπαστο μέρος αυτής</w:t>
      </w:r>
    </w:p>
    <w:p w14:paraId="5C0B8E50" w14:textId="68A7ADED" w:rsidR="008338F0" w:rsidRPr="003F2A53" w:rsidRDefault="003355E7" w:rsidP="00726A81">
      <w:pPr>
        <w:spacing w:after="40"/>
        <w:ind w:left="567"/>
        <w:rPr>
          <w:lang w:val="el-GR"/>
        </w:rPr>
      </w:pPr>
      <w:r w:rsidRPr="003F2A53">
        <w:rPr>
          <w:lang w:val="el-GR"/>
        </w:rPr>
        <w:t>το</w:t>
      </w:r>
      <w:r w:rsidR="00E1337D" w:rsidRPr="003F2A53">
        <w:rPr>
          <w:lang w:val="el-GR"/>
        </w:rPr>
        <w:t xml:space="preserve"> </w:t>
      </w:r>
      <w:r w:rsidRPr="003F2A53">
        <w:rPr>
          <w:lang w:val="el-GR"/>
        </w:rPr>
        <w:t>Ευρωπαϊκό Ενιαίο Έγγραφο Σύμβασης [ΕΕΕΣ]</w:t>
      </w:r>
    </w:p>
    <w:p w14:paraId="425F8D58" w14:textId="77777777" w:rsidR="008338F0" w:rsidRPr="003F2A53" w:rsidRDefault="003355E7">
      <w:pPr>
        <w:numPr>
          <w:ilvl w:val="0"/>
          <w:numId w:val="3"/>
        </w:numPr>
        <w:spacing w:after="40"/>
        <w:ind w:left="567" w:hanging="567"/>
        <w:rPr>
          <w:lang w:val="el-GR"/>
        </w:rPr>
      </w:pPr>
      <w:r w:rsidRPr="003F2A53">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5F534ECE" w14:textId="2E6ECAB9" w:rsidR="000631F7" w:rsidRDefault="000631F7" w:rsidP="000631F7">
      <w:pPr>
        <w:spacing w:after="40"/>
        <w:rPr>
          <w:lang w:val="el-GR"/>
        </w:rPr>
      </w:pPr>
    </w:p>
    <w:p w14:paraId="2E99B3E7" w14:textId="77777777" w:rsidR="008338F0" w:rsidRPr="00603221" w:rsidRDefault="003355E7" w:rsidP="000631F7">
      <w:pPr>
        <w:pStyle w:val="3"/>
        <w:ind w:left="1276"/>
        <w:rPr>
          <w:lang w:val="el-GR"/>
        </w:rPr>
      </w:pPr>
      <w:bookmarkStart w:id="54" w:name="_Toc97194265"/>
      <w:bookmarkStart w:id="55" w:name="_Toc97194415"/>
      <w:bookmarkStart w:id="56" w:name="_Toc144896024"/>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4"/>
      <w:bookmarkEnd w:id="55"/>
      <w:bookmarkEnd w:id="56"/>
    </w:p>
    <w:p w14:paraId="59977BE9" w14:textId="4CA5C51C" w:rsidR="008338F0" w:rsidRDefault="00716C59" w:rsidP="004C145A">
      <w:pPr>
        <w:rPr>
          <w:lang w:val="el-GR"/>
        </w:rPr>
      </w:pPr>
      <w:r w:rsidRPr="004C145A">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4C145A">
        <w:rPr>
          <w:lang w:val="el-GR"/>
        </w:rPr>
        <w:t>προσβάσιμη</w:t>
      </w:r>
      <w:proofErr w:type="spellEnd"/>
      <w:r w:rsidRPr="004C145A">
        <w:rPr>
          <w:lang w:val="el-GR"/>
        </w:rPr>
        <w:t xml:space="preserve"> μέσω της Διαδικτυακής πύλης (</w:t>
      </w:r>
      <w:hyperlink r:id="rId19"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
        <w:ind w:left="1276"/>
        <w:rPr>
          <w:lang w:val="el-GR"/>
        </w:rPr>
      </w:pPr>
      <w:bookmarkStart w:id="57" w:name="_Ref75870613"/>
      <w:bookmarkStart w:id="58" w:name="_Toc97194266"/>
      <w:bookmarkStart w:id="59" w:name="_Toc97194416"/>
      <w:bookmarkStart w:id="60" w:name="_Toc144896025"/>
      <w:r w:rsidRPr="00603221">
        <w:rPr>
          <w:lang w:val="el-GR"/>
        </w:rPr>
        <w:t>Παροχή Διευκρινίσεων</w:t>
      </w:r>
      <w:bookmarkEnd w:id="57"/>
      <w:bookmarkEnd w:id="58"/>
      <w:bookmarkEnd w:id="59"/>
      <w:bookmarkEnd w:id="60"/>
    </w:p>
    <w:p w14:paraId="04A6955A" w14:textId="6E52DE24"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AF1EF4">
        <w:rPr>
          <w:lang w:val="el-GR"/>
        </w:rPr>
        <w:t xml:space="preserve">τις </w:t>
      </w:r>
      <w:r w:rsidR="00AF1EF4" w:rsidRPr="00AF1EF4">
        <w:rPr>
          <w:b/>
          <w:bCs/>
          <w:lang w:val="el-GR"/>
        </w:rPr>
        <w:t>17-10-2023</w:t>
      </w:r>
      <w:r w:rsidR="00AF1EF4">
        <w:rPr>
          <w:lang w:val="el-GR"/>
        </w:rPr>
        <w:t xml:space="preserve">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0DF3269">
        <w:rPr>
          <w:lang w:val="el-GR" w:eastAsia="ar-SA"/>
        </w:rPr>
        <w:t>προσβάσιμη</w:t>
      </w:r>
      <w:proofErr w:type="spellEnd"/>
      <w:r w:rsidR="004C145A" w:rsidRPr="00DF3269">
        <w:rPr>
          <w:lang w:val="el-GR" w:eastAsia="ar-SA"/>
        </w:rPr>
        <w:t xml:space="preserve"> </w:t>
      </w:r>
      <w:r w:rsidR="004C145A">
        <w:rPr>
          <w:lang w:val="el-GR"/>
        </w:rPr>
        <w:t xml:space="preserve">μέσω της Διαδικτυακής πύλης </w:t>
      </w:r>
      <w:hyperlink r:id="rId20"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08C69E9"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5C7DEB2" w14:textId="77777777"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2FB71E58"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1F13DAFB"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57C48DD3"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2A81ABCC" w14:textId="298EEB2D" w:rsidR="00784CFD" w:rsidRDefault="00784CFD" w:rsidP="00784CFD">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4BA88A46" w14:textId="77777777" w:rsidR="00784CFD" w:rsidRPr="006B2C94" w:rsidRDefault="00784CFD" w:rsidP="00784CFD">
      <w:pPr>
        <w:rPr>
          <w:lang w:val="el-GR"/>
        </w:rPr>
      </w:pPr>
    </w:p>
    <w:p w14:paraId="359253A7" w14:textId="77777777" w:rsidR="008338F0" w:rsidRPr="00603221" w:rsidRDefault="003355E7" w:rsidP="000631F7">
      <w:pPr>
        <w:pStyle w:val="3"/>
        <w:ind w:left="1276"/>
        <w:rPr>
          <w:lang w:val="el-GR"/>
        </w:rPr>
      </w:pPr>
      <w:bookmarkStart w:id="61" w:name="_Ref75870681"/>
      <w:bookmarkStart w:id="62" w:name="_Toc97194267"/>
      <w:bookmarkStart w:id="63" w:name="_Toc97194417"/>
      <w:bookmarkStart w:id="64" w:name="_Toc144896026"/>
      <w:r w:rsidRPr="00603221">
        <w:rPr>
          <w:lang w:val="el-GR"/>
        </w:rPr>
        <w:lastRenderedPageBreak/>
        <w:t>Γλώσσα</w:t>
      </w:r>
      <w:bookmarkEnd w:id="61"/>
      <w:bookmarkEnd w:id="62"/>
      <w:bookmarkEnd w:id="63"/>
      <w:bookmarkEnd w:id="64"/>
    </w:p>
    <w:p w14:paraId="499FF885" w14:textId="2A7606A8"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2597339C"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0B24897"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38E15084"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
        <w:ind w:left="1276"/>
        <w:rPr>
          <w:lang w:val="el-GR"/>
        </w:rPr>
      </w:pPr>
      <w:bookmarkStart w:id="65" w:name="_Ref496624630"/>
      <w:bookmarkStart w:id="66" w:name="_Ref496624815"/>
      <w:bookmarkStart w:id="67" w:name="_Ref496625091"/>
      <w:bookmarkStart w:id="68" w:name="_Toc97194268"/>
      <w:bookmarkStart w:id="69" w:name="_Toc97194418"/>
      <w:bookmarkStart w:id="70" w:name="_Toc144896027"/>
      <w:r w:rsidRPr="00603221">
        <w:rPr>
          <w:lang w:val="el-GR"/>
        </w:rPr>
        <w:t>Εγγυήσεις</w:t>
      </w:r>
      <w:bookmarkEnd w:id="65"/>
      <w:bookmarkEnd w:id="66"/>
      <w:bookmarkEnd w:id="67"/>
      <w:bookmarkEnd w:id="68"/>
      <w:bookmarkEnd w:id="69"/>
      <w:bookmarkEnd w:id="70"/>
    </w:p>
    <w:p w14:paraId="00B15F19" w14:textId="77777777" w:rsidR="008338F0" w:rsidRDefault="006771AF" w:rsidP="0054025C">
      <w:pPr>
        <w:rPr>
          <w:color w:val="000000"/>
          <w:lang w:val="el-GR"/>
        </w:rPr>
      </w:pPr>
      <w:bookmarkStart w:id="71"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72"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2"/>
    </w:p>
    <w:p w14:paraId="401DC43E" w14:textId="77B2500C" w:rsidR="008338F0" w:rsidRDefault="003355E7">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color w:val="000000"/>
          <w:lang w:val="el-GR"/>
        </w:rPr>
        <w:t>στ</w:t>
      </w:r>
      <w:proofErr w:type="spellEnd"/>
      <w:r w:rsidRPr="00603221">
        <w:rPr>
          <w:color w:val="000000"/>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w:t>
      </w:r>
      <w:proofErr w:type="spellStart"/>
      <w:r w:rsidRPr="00603221">
        <w:rPr>
          <w:color w:val="000000"/>
          <w:lang w:val="el-GR"/>
        </w:rPr>
        <w:t>αα</w:t>
      </w:r>
      <w:proofErr w:type="spellEnd"/>
      <w:r w:rsidRPr="00603221">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color w:val="000000"/>
          <w:lang w:val="el-GR"/>
        </w:rPr>
        <w:t>διζήσεως</w:t>
      </w:r>
      <w:proofErr w:type="spellEnd"/>
      <w:r w:rsidRPr="00603221">
        <w:rPr>
          <w:color w:val="000000"/>
          <w:lang w:val="el-GR"/>
        </w:rPr>
        <w:t xml:space="preserve">, και </w:t>
      </w:r>
      <w:proofErr w:type="spellStart"/>
      <w:r w:rsidRPr="00603221">
        <w:rPr>
          <w:color w:val="000000"/>
          <w:lang w:val="el-GR"/>
        </w:rPr>
        <w:t>ββ</w:t>
      </w:r>
      <w:proofErr w:type="spellEnd"/>
      <w:r w:rsidRPr="00603221">
        <w:rPr>
          <w:color w:val="000000"/>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w:t>
      </w:r>
      <w:r w:rsidR="00750826">
        <w:rPr>
          <w:color w:val="000000"/>
          <w:lang w:val="el-GR"/>
        </w:rPr>
        <w:t>υποβολής προσφορών</w:t>
      </w:r>
      <w:r w:rsidRPr="00603221">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603221">
        <w:rPr>
          <w:color w:val="000000"/>
          <w:lang w:val="el-GR"/>
        </w:rPr>
        <w:t>ια</w:t>
      </w:r>
      <w:proofErr w:type="spellEnd"/>
      <w:r w:rsidRPr="00603221">
        <w:rPr>
          <w:color w:val="000000"/>
          <w:lang w:val="el-GR"/>
        </w:rPr>
        <w:t xml:space="preserve">) στην περίπτωση </w:t>
      </w:r>
      <w:r w:rsidR="005C3380">
        <w:rPr>
          <w:color w:val="000000"/>
          <w:lang w:val="el-GR"/>
        </w:rPr>
        <w:t>της</w:t>
      </w:r>
      <w:r w:rsidRPr="00603221">
        <w:rPr>
          <w:color w:val="000000"/>
          <w:lang w:val="el-GR"/>
        </w:rPr>
        <w:t xml:space="preserve"> εγγ</w:t>
      </w:r>
      <w:r w:rsidR="005C3380">
        <w:rPr>
          <w:color w:val="000000"/>
          <w:lang w:val="el-GR"/>
        </w:rPr>
        <w:t>ύησης</w:t>
      </w:r>
      <w:r w:rsidRPr="00603221">
        <w:rPr>
          <w:color w:val="000000"/>
          <w:lang w:val="el-GR"/>
        </w:rPr>
        <w:t xml:space="preserve"> καλής εκτέλεσης,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11CE864" w:rsidR="00401C3F" w:rsidRPr="00747D5B" w:rsidRDefault="00401C3F">
      <w:pPr>
        <w:rPr>
          <w:color w:val="000000"/>
          <w:lang w:val="el-GR"/>
        </w:rPr>
      </w:pPr>
      <w:r w:rsidRPr="00603221">
        <w:rPr>
          <w:color w:val="000000"/>
          <w:lang w:val="el-GR"/>
        </w:rPr>
        <w:t xml:space="preserve">Οι εγγυητικές επιστολές συντάσσονται σύμφωνα με τα υποδείγματα του </w:t>
      </w:r>
      <w:r w:rsidR="00CF6D1A" w:rsidRPr="00603221">
        <w:rPr>
          <w:color w:val="000000"/>
          <w:lang w:val="el-GR"/>
        </w:rPr>
        <w:t>Παραρτήματος</w:t>
      </w:r>
      <w:r w:rsidR="00747D5B">
        <w:rPr>
          <w:color w:val="000000"/>
          <w:lang w:val="el-GR"/>
        </w:rPr>
        <w:t xml:space="preserve"> </w:t>
      </w:r>
      <w:r w:rsidR="00747D5B">
        <w:rPr>
          <w:color w:val="000000"/>
          <w:lang w:val="en-US"/>
        </w:rPr>
        <w:t>VIII</w:t>
      </w:r>
      <w:r w:rsidR="00747D5B" w:rsidRPr="00747D5B">
        <w:rPr>
          <w:color w:val="000000"/>
          <w:lang w:val="el-GR"/>
        </w:rPr>
        <w:t>.</w:t>
      </w:r>
    </w:p>
    <w:p w14:paraId="35D4B144" w14:textId="77777777" w:rsidR="00F97C41" w:rsidRPr="00F97C41" w:rsidRDefault="00F97C41">
      <w:pPr>
        <w:rPr>
          <w:color w:val="000000"/>
          <w:lang w:val="el-GR"/>
        </w:rPr>
      </w:pPr>
      <w:r w:rsidRPr="00033BA0">
        <w:rPr>
          <w:color w:val="000000"/>
          <w:lang w:val="el-GR"/>
        </w:rPr>
        <w:lastRenderedPageBreak/>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
        <w:ind w:left="1276"/>
        <w:rPr>
          <w:lang w:val="el-GR"/>
        </w:rPr>
      </w:pPr>
      <w:bookmarkStart w:id="73" w:name="_Toc97194269"/>
      <w:bookmarkStart w:id="74" w:name="_Toc97194419"/>
      <w:bookmarkStart w:id="75" w:name="_Toc144896028"/>
      <w:r w:rsidRPr="000A60A0">
        <w:rPr>
          <w:lang w:val="el-GR"/>
        </w:rPr>
        <w:t>Προστασία Προσωπικών Δεδομένων</w:t>
      </w:r>
      <w:bookmarkEnd w:id="73"/>
      <w:bookmarkEnd w:id="74"/>
      <w:bookmarkEnd w:id="75"/>
      <w:r w:rsidRPr="000A60A0">
        <w:rPr>
          <w:lang w:val="el-GR"/>
        </w:rPr>
        <w:t xml:space="preserve"> </w:t>
      </w:r>
    </w:p>
    <w:p w14:paraId="3BC1122F" w14:textId="5FCCAB8B"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στο παράρτημα</w:t>
      </w:r>
      <w:r w:rsidR="009136C1">
        <w:rPr>
          <w:lang w:val="el-GR"/>
        </w:rPr>
        <w:t xml:space="preserve"> </w:t>
      </w:r>
      <w:r w:rsidR="009136C1">
        <w:rPr>
          <w:lang w:val="en-US"/>
        </w:rPr>
        <w:t>IX</w:t>
      </w:r>
      <w:r w:rsidR="009136C1" w:rsidRPr="009136C1">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p w14:paraId="4465A3BF" w14:textId="77777777" w:rsidR="008338F0" w:rsidRPr="00603221" w:rsidRDefault="008338F0">
      <w:pPr>
        <w:rPr>
          <w:lang w:val="el-GR"/>
        </w:rPr>
      </w:pPr>
    </w:p>
    <w:bookmarkEnd w:id="71"/>
    <w:p w14:paraId="0A47A717" w14:textId="77777777" w:rsidR="008338F0" w:rsidRPr="00603221" w:rsidRDefault="003355E7" w:rsidP="003A109E">
      <w:pPr>
        <w:pStyle w:val="2"/>
        <w:rPr>
          <w:rFonts w:cs="Tahoma"/>
          <w:lang w:val="el-GR"/>
        </w:rPr>
      </w:pPr>
      <w:r w:rsidRPr="00603221">
        <w:rPr>
          <w:rFonts w:cs="Tahoma"/>
          <w:lang w:val="el-GR"/>
        </w:rPr>
        <w:tab/>
      </w:r>
      <w:bookmarkStart w:id="76" w:name="_Toc97194270"/>
      <w:bookmarkStart w:id="77" w:name="_Toc97194420"/>
      <w:bookmarkStart w:id="78" w:name="_Toc144896029"/>
      <w:r w:rsidRPr="00603221">
        <w:rPr>
          <w:rFonts w:cs="Tahoma"/>
          <w:lang w:val="el-GR"/>
        </w:rPr>
        <w:t>Δικαίωμα Συμμετοχής - Κριτήρια Ποιοτικής Επιλογής</w:t>
      </w:r>
      <w:bookmarkEnd w:id="76"/>
      <w:bookmarkEnd w:id="77"/>
      <w:bookmarkEnd w:id="78"/>
    </w:p>
    <w:p w14:paraId="79E1C284" w14:textId="77777777" w:rsidR="008338F0" w:rsidRPr="00603221" w:rsidRDefault="003355E7" w:rsidP="0072750F">
      <w:pPr>
        <w:pStyle w:val="3"/>
        <w:ind w:left="1276"/>
        <w:rPr>
          <w:lang w:val="el-GR"/>
        </w:rPr>
      </w:pPr>
      <w:bookmarkStart w:id="79" w:name="_Ref496541397"/>
      <w:bookmarkStart w:id="80" w:name="_Toc97194271"/>
      <w:bookmarkStart w:id="81" w:name="_Toc97194421"/>
      <w:bookmarkStart w:id="82" w:name="_Toc144896030"/>
      <w:r w:rsidRPr="00603221">
        <w:rPr>
          <w:lang w:val="el-GR"/>
        </w:rPr>
        <w:t>Δικαιούμενοι συμμετοχής</w:t>
      </w:r>
      <w:bookmarkEnd w:id="79"/>
      <w:bookmarkEnd w:id="80"/>
      <w:bookmarkEnd w:id="81"/>
      <w:bookmarkEnd w:id="82"/>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756519CA"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42922809" w14:textId="219326EA" w:rsidR="009F688B" w:rsidRPr="003E44A9" w:rsidRDefault="00E97E4D" w:rsidP="009F688B">
      <w:pPr>
        <w:rPr>
          <w:lang w:val="el-GR"/>
        </w:rPr>
      </w:pPr>
      <w:bookmarkStart w:id="83" w:name="_Hlk118712403"/>
      <w:r w:rsidRPr="00E97E4D">
        <w:rPr>
          <w:b/>
          <w:bCs/>
          <w:lang w:val="el-GR"/>
        </w:rPr>
        <w:t>2.</w:t>
      </w:r>
      <w:r w:rsidRPr="00E97E4D">
        <w:rPr>
          <w:lang w:val="el-GR"/>
        </w:rPr>
        <w:t xml:space="preserve"> </w:t>
      </w:r>
      <w:r w:rsidR="009F688B" w:rsidRPr="003E44A9">
        <w:rPr>
          <w:lang w:val="el-GR"/>
        </w:rPr>
        <w:t xml:space="preserve">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w:t>
      </w:r>
      <w:proofErr w:type="spellStart"/>
      <w:r w:rsidR="009F688B" w:rsidRPr="003E44A9">
        <w:rPr>
          <w:lang w:val="el-GR"/>
        </w:rPr>
        <w:t>στ</w:t>
      </w:r>
      <w:proofErr w:type="spellEnd"/>
      <w:r w:rsidR="009F688B" w:rsidRPr="003E44A9">
        <w:rPr>
          <w:lang w:val="el-GR"/>
        </w:rPr>
        <w:t xml:space="preserve">) και η) έως ι) της οδηγίας 2014/24/ΕΕ, του άρθρου 18, του άρθρου 21 στοιχεία β) έως ε), και ζ) έως θ) και των άρθρων 29 και 30 </w:t>
      </w:r>
      <w:r w:rsidR="00337D8E">
        <w:rPr>
          <w:lang w:val="el-GR"/>
        </w:rPr>
        <w:t xml:space="preserve">της </w:t>
      </w:r>
      <w:r w:rsidR="009F688B" w:rsidRPr="003E44A9">
        <w:rPr>
          <w:lang w:val="el-GR"/>
        </w:rPr>
        <w:t xml:space="preserve">οδηγίας 2014/25/ΕΕ, καθώς και του άρθρου 13 στοιχεία α) έως δ), </w:t>
      </w:r>
      <w:proofErr w:type="spellStart"/>
      <w:r w:rsidR="009F688B" w:rsidRPr="003E44A9">
        <w:rPr>
          <w:lang w:val="el-GR"/>
        </w:rPr>
        <w:t>στ</w:t>
      </w:r>
      <w:proofErr w:type="spellEnd"/>
      <w:r w:rsidR="009F688B" w:rsidRPr="003E44A9">
        <w:rPr>
          <w:lang w:val="el-GR"/>
        </w:rPr>
        <w:t>) έως η) και ι) της οδηγίας 2009/81/ΕΚ, σε ή με:</w:t>
      </w:r>
    </w:p>
    <w:p w14:paraId="7C16AC45" w14:textId="77777777" w:rsidR="009F688B" w:rsidRPr="003E44A9" w:rsidRDefault="009F688B" w:rsidP="009F688B">
      <w:pPr>
        <w:rPr>
          <w:lang w:val="el-GR"/>
        </w:rPr>
      </w:pPr>
      <w:r w:rsidRPr="003E44A9">
        <w:rPr>
          <w:lang w:val="el-GR"/>
        </w:rPr>
        <w:t>α) Ρώσο υπήκοο ή φυσικό ή νομικό πρόσωπο, οντότητα ή φορέα που έχει την έδρα του στη Ρωσία,</w:t>
      </w:r>
    </w:p>
    <w:p w14:paraId="0CDBCC74" w14:textId="77777777" w:rsidR="009F688B" w:rsidRPr="003E44A9" w:rsidRDefault="009F688B" w:rsidP="009F688B">
      <w:pPr>
        <w:rPr>
          <w:lang w:val="el-GR"/>
        </w:rPr>
      </w:pPr>
      <w:r w:rsidRPr="003E44A9">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73F3B81" w14:textId="77777777" w:rsidR="009F688B" w:rsidRPr="003E44A9" w:rsidRDefault="009F688B" w:rsidP="009F688B">
      <w:pPr>
        <w:rPr>
          <w:lang w:val="el-GR"/>
        </w:rPr>
      </w:pPr>
      <w:r w:rsidRPr="003E44A9">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7FDABAFF" w14:textId="79C85F58" w:rsidR="009F688B" w:rsidRPr="002A09CC" w:rsidRDefault="009F688B" w:rsidP="009F688B">
      <w:pPr>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3E44A9">
        <w:rPr>
          <w:lang w:val="el-GR"/>
        </w:rPr>
        <w:t>υποπαρ</w:t>
      </w:r>
      <w:proofErr w:type="spellEnd"/>
      <w:r w:rsidRPr="003E44A9">
        <w:rPr>
          <w:lang w:val="el-GR"/>
        </w:rPr>
        <w:t xml:space="preserve">. 2.4.3.1 και το </w:t>
      </w:r>
      <w:r>
        <w:rPr>
          <w:lang w:val="el-GR"/>
        </w:rPr>
        <w:fldChar w:fldCharType="begin"/>
      </w:r>
      <w:r>
        <w:rPr>
          <w:lang w:val="el-GR"/>
        </w:rPr>
        <w:instrText xml:space="preserve"> REF _Ref494118533 \r \h </w:instrText>
      </w:r>
      <w:r>
        <w:rPr>
          <w:lang w:val="el-GR"/>
        </w:rPr>
      </w:r>
      <w:r>
        <w:rPr>
          <w:lang w:val="el-GR"/>
        </w:rPr>
        <w:fldChar w:fldCharType="separate"/>
      </w:r>
      <w:r w:rsidR="008D102A">
        <w:rPr>
          <w:lang w:val="el-GR"/>
        </w:rPr>
        <w:t>0</w:t>
      </w:r>
      <w:r>
        <w:rPr>
          <w:lang w:val="el-GR"/>
        </w:rPr>
        <w:fldChar w:fldCharType="end"/>
      </w:r>
      <w:r>
        <w:rPr>
          <w:lang w:val="el-GR"/>
        </w:rPr>
        <w:fldChar w:fldCharType="begin"/>
      </w:r>
      <w:r>
        <w:rPr>
          <w:lang w:val="el-GR"/>
        </w:rPr>
        <w:instrText xml:space="preserve"> REF _Ref494118533 \h </w:instrText>
      </w:r>
      <w:r>
        <w:rPr>
          <w:lang w:val="el-GR"/>
        </w:rPr>
      </w:r>
      <w:r>
        <w:rPr>
          <w:lang w:val="el-GR"/>
        </w:rPr>
        <w:fldChar w:fldCharType="separate"/>
      </w:r>
      <w:r w:rsidR="008D102A" w:rsidRPr="00603221">
        <w:rPr>
          <w:lang w:val="el-GR"/>
        </w:rPr>
        <w:t xml:space="preserve">ΠΑΡΑΡΤΗΜΑ </w:t>
      </w:r>
      <w:r w:rsidR="008D102A" w:rsidRPr="00603221">
        <w:t>VI</w:t>
      </w:r>
      <w:r w:rsidR="008D102A" w:rsidRPr="00603221">
        <w:rPr>
          <w:lang w:val="el-GR"/>
        </w:rPr>
        <w:t>Ι – Άλλες Δηλώσεις</w:t>
      </w:r>
      <w:r>
        <w:rPr>
          <w:lang w:val="el-GR"/>
        </w:rPr>
        <w:fldChar w:fldCharType="end"/>
      </w:r>
      <w:r>
        <w:rPr>
          <w:lang w:val="el-GR"/>
        </w:rPr>
        <w:t xml:space="preserve"> </w:t>
      </w:r>
      <w:r w:rsidRPr="003E44A9">
        <w:rPr>
          <w:lang w:val="el-GR"/>
        </w:rPr>
        <w:t>της παρούσας».</w:t>
      </w:r>
      <w:r w:rsidRPr="002A09CC">
        <w:rPr>
          <w:lang w:val="el-GR"/>
        </w:rPr>
        <w:t xml:space="preserve"> </w:t>
      </w:r>
    </w:p>
    <w:bookmarkEnd w:id="83"/>
    <w:p w14:paraId="4D40C3F7" w14:textId="0544C180" w:rsidR="00E97E4D" w:rsidRPr="00E97E4D" w:rsidRDefault="00E97E4D" w:rsidP="00E97E4D">
      <w:pPr>
        <w:spacing w:before="240"/>
        <w:rPr>
          <w:lang w:val="el-GR"/>
        </w:rPr>
      </w:pPr>
    </w:p>
    <w:p w14:paraId="5EBAA89E" w14:textId="62EB1CE7" w:rsidR="008338F0" w:rsidRDefault="00E97E4D">
      <w:pPr>
        <w:rPr>
          <w:i/>
          <w:iCs/>
          <w:color w:val="5B9BD5"/>
          <w:lang w:val="el-GR"/>
        </w:rPr>
      </w:pPr>
      <w:r>
        <w:rPr>
          <w:b/>
          <w:bCs/>
          <w:lang w:val="el-GR"/>
        </w:rPr>
        <w:lastRenderedPageBreak/>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4DC31657"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3355E7" w:rsidRPr="00603221">
        <w:rPr>
          <w:lang w:val="el-GR"/>
        </w:rPr>
        <w:t>ολόκληρον</w:t>
      </w:r>
      <w:proofErr w:type="spellEnd"/>
      <w:r w:rsidR="003355E7" w:rsidRPr="00603221">
        <w:rPr>
          <w:lang w:val="el-GR"/>
        </w:rPr>
        <w:t>.</w:t>
      </w:r>
      <w:r w:rsidR="00E1337D" w:rsidRPr="00603221">
        <w:rPr>
          <w:rStyle w:val="FootnoteReference2"/>
          <w:lang w:val="el-GR"/>
        </w:rPr>
        <w:t xml:space="preserve"> </w:t>
      </w:r>
    </w:p>
    <w:p w14:paraId="7695FA92" w14:textId="77777777" w:rsidR="002F2BED" w:rsidRPr="002F2BED" w:rsidRDefault="002F2BED" w:rsidP="00AB1DCF">
      <w:pPr>
        <w:pStyle w:val="af6"/>
        <w:rPr>
          <w:lang w:val="el-GR"/>
        </w:rPr>
      </w:pPr>
    </w:p>
    <w:p w14:paraId="6B39115A" w14:textId="77777777" w:rsidR="008338F0" w:rsidRPr="00603221" w:rsidRDefault="003355E7" w:rsidP="0072750F">
      <w:pPr>
        <w:pStyle w:val="3"/>
        <w:ind w:left="1276"/>
        <w:rPr>
          <w:lang w:val="el-GR"/>
        </w:rPr>
      </w:pPr>
      <w:bookmarkStart w:id="84" w:name="_Ref496542081"/>
      <w:bookmarkStart w:id="85" w:name="_Toc97194272"/>
      <w:bookmarkStart w:id="86" w:name="_Toc97194422"/>
      <w:bookmarkStart w:id="87" w:name="_Toc144896031"/>
      <w:r w:rsidRPr="00603221">
        <w:rPr>
          <w:lang w:val="el-GR"/>
        </w:rPr>
        <w:t>Εγγύηση συμμετοχής</w:t>
      </w:r>
      <w:bookmarkEnd w:id="84"/>
      <w:bookmarkEnd w:id="85"/>
      <w:bookmarkEnd w:id="86"/>
      <w:bookmarkEnd w:id="87"/>
    </w:p>
    <w:p w14:paraId="58088A78" w14:textId="77777777" w:rsidR="008D102A" w:rsidRPr="008D102A" w:rsidRDefault="003355E7" w:rsidP="008D102A">
      <w:pPr>
        <w:tabs>
          <w:tab w:val="left" w:pos="0"/>
          <w:tab w:val="left" w:pos="1134"/>
        </w:tabs>
        <w:spacing w:before="240"/>
        <w:rPr>
          <w:lang w:val="el-GR"/>
        </w:rPr>
      </w:pPr>
      <w:r w:rsidRPr="00D75A0F">
        <w:rPr>
          <w:rStyle w:val="Heading4Char"/>
          <w:rFonts w:ascii="Tahoma" w:hAnsi="Tahoma" w:cs="Tahoma"/>
          <w:sz w:val="22"/>
          <w:szCs w:val="22"/>
          <w:lang w:val="el-GR"/>
        </w:rPr>
        <w:t>2.2.2.1.</w:t>
      </w:r>
      <w:r w:rsidRPr="00D75A0F">
        <w:rPr>
          <w:b/>
          <w:bCs/>
          <w:lang w:val="el-GR"/>
        </w:rPr>
        <w:t xml:space="preserve"> </w:t>
      </w:r>
      <w:r w:rsidRPr="00D75A0F">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75A0F">
        <w:rPr>
          <w:lang w:val="el-GR"/>
        </w:rPr>
        <w:t xml:space="preserve"> </w:t>
      </w:r>
      <w:r w:rsidRPr="00D75A0F">
        <w:rPr>
          <w:lang w:val="el-GR"/>
        </w:rPr>
        <w:t>εγγυητική επιστολή συμμετοχής,</w:t>
      </w:r>
      <w:r w:rsidR="00C960CF" w:rsidRPr="00D75A0F">
        <w:rPr>
          <w:lang w:val="el-GR"/>
        </w:rPr>
        <w:t xml:space="preserve"> σύμφωνα με το </w:t>
      </w:r>
      <w:r w:rsidR="00CA543A" w:rsidRPr="00D75A0F">
        <w:rPr>
          <w:lang w:val="el-GR"/>
        </w:rPr>
        <w:t xml:space="preserve">αντίστοιχο </w:t>
      </w:r>
      <w:r w:rsidR="00C960CF" w:rsidRPr="00D75A0F">
        <w:rPr>
          <w:lang w:val="el-GR"/>
        </w:rPr>
        <w:t xml:space="preserve">υπόδειγμα </w:t>
      </w:r>
      <w:r w:rsidR="00CA543A" w:rsidRPr="00D75A0F">
        <w:rPr>
          <w:lang w:val="el-GR"/>
        </w:rPr>
        <w:t>στο</w:t>
      </w:r>
      <w:r w:rsidR="00C960CF" w:rsidRPr="00D75A0F">
        <w:rPr>
          <w:lang w:val="el-GR"/>
        </w:rPr>
        <w:t xml:space="preserve"> </w:t>
      </w:r>
      <w:r w:rsidR="00CA543A" w:rsidRPr="00D75A0F">
        <w:rPr>
          <w:lang w:val="el-GR"/>
        </w:rPr>
        <w:t>«</w:t>
      </w:r>
      <w:r w:rsidR="00CA543A" w:rsidRPr="00603221">
        <w:rPr>
          <w:lang w:val="el-GR"/>
        </w:rPr>
        <w:fldChar w:fldCharType="begin"/>
      </w:r>
      <w:r w:rsidR="00CA543A" w:rsidRPr="00D75A0F">
        <w:rPr>
          <w:lang w:val="el-GR"/>
        </w:rPr>
        <w:instrText xml:space="preserve"> REF _Ref496623895 \h </w:instrText>
      </w:r>
      <w:r w:rsidR="00DF02B0" w:rsidRPr="00D75A0F">
        <w:rPr>
          <w:lang w:val="el-GR"/>
        </w:rPr>
        <w:instrText xml:space="preserve"> \* MERGEFORMAT </w:instrText>
      </w:r>
      <w:r w:rsidR="00CA543A" w:rsidRPr="00603221">
        <w:rPr>
          <w:lang w:val="el-GR"/>
        </w:rPr>
      </w:r>
      <w:r w:rsidR="00CA543A" w:rsidRPr="00603221">
        <w:rPr>
          <w:lang w:val="el-GR"/>
        </w:rPr>
        <w:fldChar w:fldCharType="separate"/>
      </w:r>
      <w:r w:rsidR="008D102A">
        <w:rPr>
          <w:lang w:val="el-GR"/>
        </w:rPr>
        <w:br w:type="page"/>
      </w:r>
    </w:p>
    <w:p w14:paraId="075B8B68" w14:textId="6B6B5028" w:rsidR="00C960CF" w:rsidRPr="00603221" w:rsidRDefault="008D102A" w:rsidP="003F2A53">
      <w:pPr>
        <w:tabs>
          <w:tab w:val="left" w:pos="0"/>
          <w:tab w:val="left" w:pos="1134"/>
        </w:tabs>
        <w:spacing w:before="240"/>
        <w:rPr>
          <w:lang w:val="el-GR"/>
        </w:rPr>
      </w:pPr>
      <w:r w:rsidRPr="003329FF">
        <w:rPr>
          <w:lang w:val="el-GR"/>
        </w:rPr>
        <w:lastRenderedPageBreak/>
        <w:t xml:space="preserve">ΠΑΡΑΡΤΗΜΑ </w:t>
      </w:r>
      <w:r w:rsidRPr="008D102A">
        <w:rPr>
          <w:lang w:val="el-GR"/>
        </w:rPr>
        <w:t>VIII</w:t>
      </w:r>
      <w:r w:rsidRPr="003329FF">
        <w:rPr>
          <w:lang w:val="el-GR"/>
        </w:rPr>
        <w:t xml:space="preserve"> – Υποδείγματα Εγγυητικών Επιστολών</w:t>
      </w:r>
      <w:r w:rsidR="00CA543A" w:rsidRPr="00603221">
        <w:rPr>
          <w:lang w:val="el-GR"/>
        </w:rP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003355E7" w:rsidRPr="00603221">
        <w:rPr>
          <w:lang w:val="el-GR"/>
        </w:rPr>
        <w:t>.</w:t>
      </w:r>
    </w:p>
    <w:p w14:paraId="37E366F6" w14:textId="4985BEA4" w:rsidR="00DF0C2D" w:rsidRPr="00603221" w:rsidRDefault="00DF0C2D" w:rsidP="003E44A9">
      <w:pPr>
        <w:suppressAutoHyphens w:val="0"/>
        <w:spacing w:after="0"/>
        <w:rPr>
          <w:lang w:val="el-GR"/>
        </w:rPr>
      </w:pPr>
      <w:r w:rsidRPr="003E44A9">
        <w:rPr>
          <w:lang w:val="el-GR"/>
        </w:rPr>
        <w:t xml:space="preserve">Το ποσό της εγγυητικής επιστολής θα πρέπει να καλύπτει σε ευρώ (€) ποσοστό </w:t>
      </w:r>
      <w:r w:rsidR="003E44A9" w:rsidRPr="00723994">
        <w:rPr>
          <w:b/>
          <w:bCs/>
          <w:lang w:val="el-GR"/>
        </w:rPr>
        <w:t>2</w:t>
      </w:r>
      <w:r w:rsidRPr="00723994">
        <w:rPr>
          <w:b/>
          <w:bCs/>
          <w:lang w:val="el-GR"/>
        </w:rPr>
        <w:t>%</w:t>
      </w:r>
      <w:r w:rsidRPr="003E44A9">
        <w:rPr>
          <w:lang w:val="el-GR"/>
        </w:rPr>
        <w:t xml:space="preserve"> του προϋπολογισμού του Έργου (μη συμπεριλαμβανομένου ΦΠΑ), ήτοι ποσό  </w:t>
      </w:r>
      <w:r w:rsidR="002C5823">
        <w:rPr>
          <w:b/>
          <w:bCs/>
          <w:lang w:val="el-GR"/>
        </w:rPr>
        <w:t>τέσσερις</w:t>
      </w:r>
      <w:r w:rsidR="003E44A9" w:rsidRPr="00723994">
        <w:rPr>
          <w:b/>
          <w:bCs/>
          <w:lang w:val="el-GR"/>
        </w:rPr>
        <w:t xml:space="preserve"> χιλιάδες </w:t>
      </w:r>
      <w:r w:rsidR="002C5823">
        <w:rPr>
          <w:b/>
          <w:bCs/>
          <w:lang w:val="el-GR"/>
        </w:rPr>
        <w:t>τρια</w:t>
      </w:r>
      <w:r w:rsidR="002A63C2" w:rsidRPr="00723994">
        <w:rPr>
          <w:b/>
          <w:bCs/>
          <w:lang w:val="el-GR"/>
        </w:rPr>
        <w:t xml:space="preserve">κόσια </w:t>
      </w:r>
      <w:r w:rsidR="003E44A9" w:rsidRPr="00723994">
        <w:rPr>
          <w:b/>
          <w:bCs/>
          <w:lang w:val="el-GR"/>
        </w:rPr>
        <w:t xml:space="preserve">Ευρώ </w:t>
      </w:r>
      <w:r w:rsidRPr="00723994">
        <w:rPr>
          <w:b/>
          <w:bCs/>
          <w:lang w:val="el-GR"/>
        </w:rPr>
        <w:t>(</w:t>
      </w:r>
      <w:r w:rsidR="002C5823" w:rsidRPr="002C5823">
        <w:rPr>
          <w:b/>
          <w:bCs/>
          <w:lang w:val="el-GR"/>
        </w:rPr>
        <w:t>4</w:t>
      </w:r>
      <w:r w:rsidR="002A63C2" w:rsidRPr="00723994">
        <w:rPr>
          <w:b/>
          <w:bCs/>
          <w:lang w:val="el-GR"/>
        </w:rPr>
        <w:t>.</w:t>
      </w:r>
      <w:r w:rsidR="002C5823" w:rsidRPr="002C5823">
        <w:rPr>
          <w:b/>
          <w:bCs/>
          <w:lang w:val="el-GR"/>
        </w:rPr>
        <w:t>3</w:t>
      </w:r>
      <w:r w:rsidR="00A977D0">
        <w:rPr>
          <w:b/>
          <w:bCs/>
          <w:lang w:val="el-GR"/>
        </w:rPr>
        <w:t>0</w:t>
      </w:r>
      <w:r w:rsidR="00D75A0F" w:rsidRPr="00723994">
        <w:rPr>
          <w:b/>
          <w:bCs/>
          <w:lang w:val="el-GR"/>
        </w:rPr>
        <w:t>0</w:t>
      </w:r>
      <w:r w:rsidR="002A63C2" w:rsidRPr="00723994">
        <w:rPr>
          <w:b/>
          <w:bCs/>
          <w:lang w:val="el-GR"/>
        </w:rPr>
        <w:t>,00 €</w:t>
      </w:r>
      <w:r w:rsidRPr="00723994">
        <w:rPr>
          <w:b/>
          <w:bCs/>
          <w:lang w:val="el-GR"/>
        </w:rPr>
        <w:t>)</w:t>
      </w:r>
      <w:r w:rsidRPr="003E44A9">
        <w:rPr>
          <w:lang w:val="el-GR"/>
        </w:rPr>
        <w:t>.</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03D2F6F2"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8D102A">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0D74309D"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8D102A">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4284E6F6"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1FB0C47E" w14:textId="77777777" w:rsidR="00E975FD" w:rsidRDefault="00FA4CDD">
      <w:pPr>
        <w:rPr>
          <w:lang w:val="el-GR"/>
        </w:rPr>
      </w:pPr>
      <w:r>
        <w:rPr>
          <w:lang w:val="el-GR"/>
        </w:rPr>
        <w:t>μ</w:t>
      </w:r>
      <w:r w:rsidR="00FC1B9E">
        <w:rPr>
          <w:lang w:val="el-GR"/>
        </w:rPr>
        <w:t>ετά από :</w:t>
      </w:r>
    </w:p>
    <w:p w14:paraId="5B6ECAAC" w14:textId="77777777" w:rsidR="00FC1B9E" w:rsidRPr="00821852" w:rsidRDefault="00FC1B9E" w:rsidP="00821852">
      <w:pPr>
        <w:rPr>
          <w:lang w:val="el-GR"/>
        </w:rPr>
      </w:pPr>
      <w:proofErr w:type="spellStart"/>
      <w:r w:rsidRPr="00821852">
        <w:rPr>
          <w:rFonts w:hint="eastAsia"/>
          <w:lang w:val="el-GR"/>
        </w:rPr>
        <w:t>αα</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proofErr w:type="spellStart"/>
      <w:r w:rsidRPr="00821852">
        <w:rPr>
          <w:rFonts w:hint="eastAsia"/>
          <w:lang w:val="el-GR"/>
        </w:rPr>
        <w:t>ασκηθείσας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proofErr w:type="spellStart"/>
      <w:r w:rsidRPr="00821852">
        <w:rPr>
          <w:rFonts w:hint="eastAsia"/>
          <w:lang w:val="el-GR"/>
        </w:rPr>
        <w:t>ββ</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proofErr w:type="spellStart"/>
      <w:r w:rsidRPr="00821852">
        <w:rPr>
          <w:rFonts w:hint="eastAsia"/>
          <w:lang w:val="el-GR"/>
        </w:rPr>
        <w:t>γγ</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proofErr w:type="spellStart"/>
      <w:r w:rsidRPr="00821852">
        <w:rPr>
          <w:rFonts w:hint="eastAsia"/>
          <w:lang w:val="el-GR"/>
        </w:rPr>
        <w:t>ενδικοφανής</w:t>
      </w:r>
      <w:proofErr w:type="spellEnd"/>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3B815044"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8D102A">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8D102A">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8D102A">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8D102A">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w:t>
      </w:r>
      <w:proofErr w:type="spellStart"/>
      <w:r w:rsidR="00C32872" w:rsidRPr="00C32872">
        <w:rPr>
          <w:lang w:val="el-GR"/>
        </w:rPr>
        <w:t>στ</w:t>
      </w:r>
      <w:proofErr w:type="spellEnd"/>
      <w:r w:rsidR="00C32872" w:rsidRPr="00C32872">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C32872">
        <w:rPr>
          <w:lang w:val="el-GR"/>
        </w:rPr>
        <w:t>τεθείσας</w:t>
      </w:r>
      <w:proofErr w:type="spellEnd"/>
      <w:r w:rsidR="00C32872" w:rsidRPr="00C32872">
        <w:rPr>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8D102A">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w:t>
      </w:r>
      <w:r w:rsidR="00C32872" w:rsidRPr="00C32872">
        <w:rPr>
          <w:lang w:val="el-GR"/>
        </w:rPr>
        <w:lastRenderedPageBreak/>
        <w:t xml:space="preserve">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8D102A">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3"/>
        <w:ind w:left="1276"/>
        <w:rPr>
          <w:lang w:val="el-GR"/>
        </w:rPr>
      </w:pPr>
      <w:bookmarkStart w:id="88" w:name="_Ref496541356"/>
      <w:bookmarkStart w:id="89" w:name="_Ref496541742"/>
      <w:bookmarkStart w:id="90" w:name="_Ref496541775"/>
      <w:bookmarkStart w:id="91" w:name="_Ref496541863"/>
      <w:bookmarkStart w:id="92" w:name="_Toc97194273"/>
      <w:bookmarkStart w:id="93" w:name="_Toc97194423"/>
      <w:bookmarkStart w:id="94" w:name="_Toc144896032"/>
      <w:r w:rsidRPr="00603221">
        <w:rPr>
          <w:lang w:val="el-GR"/>
        </w:rPr>
        <w:t>Λόγοι αποκλεισμού</w:t>
      </w:r>
      <w:bookmarkEnd w:id="88"/>
      <w:bookmarkEnd w:id="89"/>
      <w:bookmarkEnd w:id="90"/>
      <w:bookmarkEnd w:id="91"/>
      <w:bookmarkEnd w:id="92"/>
      <w:bookmarkEnd w:id="93"/>
      <w:bookmarkEnd w:id="94"/>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pPr>
        <w:pStyle w:val="aff"/>
        <w:numPr>
          <w:ilvl w:val="3"/>
          <w:numId w:val="12"/>
        </w:numPr>
        <w:spacing w:before="240"/>
        <w:ind w:left="0" w:firstLine="0"/>
        <w:rPr>
          <w:lang w:val="el-GR"/>
        </w:rPr>
      </w:pPr>
      <w:bookmarkStart w:id="95" w:name="_Ref496540567"/>
      <w:r w:rsidRPr="00603221">
        <w:rPr>
          <w:lang w:val="el-GR"/>
        </w:rPr>
        <w:t xml:space="preserve"> </w:t>
      </w:r>
      <w:bookmarkStart w:id="96"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5"/>
      <w:bookmarkEnd w:id="96"/>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lang w:val="el-GR"/>
        </w:rPr>
        <w:t>επ</w:t>
      </w:r>
      <w:proofErr w:type="spellEnd"/>
      <w:r w:rsidR="00105242" w:rsidRPr="00105242">
        <w:rPr>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FD513DA" w14:textId="77777777" w:rsidR="008338F0" w:rsidRPr="00603221" w:rsidRDefault="008338F0">
      <w:pPr>
        <w:rPr>
          <w:lang w:val="el-GR"/>
        </w:rPr>
      </w:pPr>
    </w:p>
    <w:p w14:paraId="5C678F2D"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77777777" w:rsidR="008338F0" w:rsidRPr="00603221" w:rsidRDefault="008338F0">
      <w:pPr>
        <w:rPr>
          <w:lang w:val="el-GR"/>
        </w:rPr>
      </w:pPr>
    </w:p>
    <w:p w14:paraId="0C8203AA" w14:textId="77777777" w:rsidR="008338F0" w:rsidRDefault="003355E7">
      <w:pPr>
        <w:rPr>
          <w:lang w:val="el-GR"/>
        </w:rPr>
      </w:pPr>
      <w:r w:rsidRPr="00603221">
        <w:rPr>
          <w:lang w:val="el-GR"/>
        </w:rPr>
        <w:t xml:space="preserve">ε) </w:t>
      </w:r>
      <w:r w:rsidR="00105242" w:rsidRPr="00105242">
        <w:rPr>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105242" w:rsidRPr="00105242">
        <w:rPr>
          <w:lang w:val="el-GR"/>
        </w:rPr>
        <w:t>αριθμ</w:t>
      </w:r>
      <w:proofErr w:type="spellEnd"/>
      <w:r w:rsidR="00105242" w:rsidRPr="00105242">
        <w:rPr>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2D34EDF" w14:textId="77777777" w:rsidR="009A3D76" w:rsidRPr="00603221" w:rsidRDefault="009A3D76">
      <w:pPr>
        <w:rPr>
          <w:lang w:val="el-GR"/>
        </w:rPr>
      </w:pPr>
    </w:p>
    <w:p w14:paraId="2F85B11B" w14:textId="77777777" w:rsidR="008338F0" w:rsidRDefault="003355E7">
      <w:pPr>
        <w:rPr>
          <w:lang w:val="el-GR"/>
        </w:rPr>
      </w:pPr>
      <w:proofErr w:type="spellStart"/>
      <w:r w:rsidRPr="00603221">
        <w:rPr>
          <w:lang w:val="el-GR"/>
        </w:rPr>
        <w:t>στ</w:t>
      </w:r>
      <w:proofErr w:type="spellEnd"/>
      <w:r w:rsidRPr="00603221">
        <w:rPr>
          <w:lang w:val="el-GR"/>
        </w:rPr>
        <w:t xml:space="preserve">)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Default="009A3D76" w:rsidP="009A3D76">
      <w:pPr>
        <w:rPr>
          <w:b/>
          <w:bCs/>
          <w:lang w:val="el-GR"/>
        </w:rPr>
      </w:pPr>
      <w:r w:rsidRPr="00821852">
        <w:rPr>
          <w:b/>
          <w:bCs/>
          <w:lang w:val="el-GR"/>
        </w:rPr>
        <w:t>Εάν στις ως άνω περιπτώσεις (α) έως (</w:t>
      </w:r>
      <w:proofErr w:type="spellStart"/>
      <w:r w:rsidRPr="00821852">
        <w:rPr>
          <w:b/>
          <w:bCs/>
          <w:lang w:val="el-GR"/>
        </w:rPr>
        <w:t>στ</w:t>
      </w:r>
      <w:proofErr w:type="spellEnd"/>
      <w:r w:rsidRPr="00821852">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AD0B601" w14:textId="77777777" w:rsidR="00A465E2" w:rsidRPr="00821852" w:rsidRDefault="00A465E2" w:rsidP="009A3D76">
      <w:pPr>
        <w:rPr>
          <w:b/>
          <w:bCs/>
          <w:lang w:val="el-GR"/>
        </w:rPr>
      </w:pPr>
    </w:p>
    <w:p w14:paraId="0B49B17C" w14:textId="77777777" w:rsidR="005A0ACC" w:rsidRDefault="000326F6">
      <w:pPr>
        <w:pStyle w:val="aff"/>
        <w:numPr>
          <w:ilvl w:val="3"/>
          <w:numId w:val="12"/>
        </w:numPr>
        <w:tabs>
          <w:tab w:val="left" w:pos="0"/>
          <w:tab w:val="left" w:pos="709"/>
          <w:tab w:val="left" w:pos="1134"/>
        </w:tabs>
        <w:spacing w:before="240"/>
        <w:ind w:left="0" w:firstLine="0"/>
        <w:rPr>
          <w:lang w:val="el-GR"/>
        </w:rPr>
      </w:pPr>
      <w:bookmarkStart w:id="97" w:name="_Ref503518036"/>
      <w:r w:rsidRPr="00603221">
        <w:rPr>
          <w:lang w:val="el-GR"/>
        </w:rPr>
        <w:t>Σ</w:t>
      </w:r>
      <w:r w:rsidR="005A0ACC" w:rsidRPr="00603221">
        <w:rPr>
          <w:lang w:val="el-GR"/>
        </w:rPr>
        <w:t>τις ακόλουθες περιπτώσεις</w:t>
      </w:r>
      <w:bookmarkEnd w:id="97"/>
      <w:r w:rsidR="005A0ACC" w:rsidRPr="00603221">
        <w:rPr>
          <w:lang w:val="el-GR"/>
        </w:rPr>
        <w:t xml:space="preserve"> </w:t>
      </w:r>
    </w:p>
    <w:p w14:paraId="252A9A52"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lastRenderedPageBreak/>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7777777" w:rsidR="00B04AF3" w:rsidRPr="00603221" w:rsidRDefault="003355E7">
      <w:pPr>
        <w:pStyle w:val="aff"/>
        <w:numPr>
          <w:ilvl w:val="3"/>
          <w:numId w:val="12"/>
        </w:numPr>
        <w:tabs>
          <w:tab w:val="left" w:pos="0"/>
          <w:tab w:val="left" w:pos="709"/>
          <w:tab w:val="left" w:pos="1134"/>
        </w:tabs>
        <w:spacing w:before="240"/>
        <w:ind w:left="0" w:firstLine="0"/>
        <w:rPr>
          <w:i/>
          <w:color w:val="5B9BD5"/>
          <w:lang w:val="el-GR"/>
        </w:rPr>
      </w:pPr>
      <w:bookmarkStart w:id="98"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98"/>
      <w:r w:rsidRPr="00603221">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Pr>
          <w:lang w:val="el-GR"/>
        </w:rPr>
        <w:t>προκύπτουσα</w:t>
      </w:r>
      <w:proofErr w:type="spellEnd"/>
      <w:r w:rsidR="00A23EAB">
        <w:rPr>
          <w:lang w:val="el-GR"/>
        </w:rPr>
        <w:t xml:space="preserve"> από παρόμοια διαδικασία, προβλεπόμενη σε εθνικές διατάξεις νόμου. </w:t>
      </w:r>
    </w:p>
    <w:p w14:paraId="75FAC5AF"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66198656" w14:textId="77777777" w:rsidR="008338F0" w:rsidRDefault="003355E7">
      <w:pPr>
        <w:rPr>
          <w:lang w:val="el-GR"/>
        </w:rPr>
      </w:pPr>
      <w:r w:rsidRPr="00603221">
        <w:rPr>
          <w:lang w:val="el-GR"/>
        </w:rPr>
        <w:t>(</w:t>
      </w:r>
      <w:proofErr w:type="spellStart"/>
      <w:r w:rsidRPr="00603221">
        <w:rPr>
          <w:lang w:val="el-GR"/>
        </w:rPr>
        <w:t>στ</w:t>
      </w:r>
      <w:proofErr w:type="spellEnd"/>
      <w:r w:rsidRPr="00603221">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7C438AFF" w14:textId="77777777" w:rsidR="00A23EAB" w:rsidRPr="00603221" w:rsidRDefault="00A23EAB">
      <w:pPr>
        <w:rPr>
          <w:lang w:val="el-GR"/>
        </w:rPr>
      </w:pPr>
    </w:p>
    <w:p w14:paraId="46385F35" w14:textId="4F5D7373"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8D102A">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8D102A" w:rsidRPr="009E58E5">
        <w:rPr>
          <w:lang w:val="el-GR"/>
        </w:rPr>
        <w:t>Αποδεικτικά μέσα - 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 xml:space="preserve">της παρούσας. </w:t>
      </w:r>
    </w:p>
    <w:p w14:paraId="7BA956C8" w14:textId="77777777" w:rsidR="00A23EAB" w:rsidRPr="00603221" w:rsidRDefault="00A23EAB">
      <w:pPr>
        <w:rPr>
          <w:lang w:val="el-GR"/>
        </w:rPr>
      </w:pPr>
    </w:p>
    <w:p w14:paraId="2A733164"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FB1D2C8" w14:textId="77777777" w:rsidR="008C3823" w:rsidRPr="00603221" w:rsidRDefault="008C3823" w:rsidP="00603221">
      <w:pPr>
        <w:pStyle w:val="aff"/>
        <w:tabs>
          <w:tab w:val="left" w:pos="0"/>
          <w:tab w:val="left" w:pos="709"/>
          <w:tab w:val="left" w:pos="1134"/>
        </w:tabs>
        <w:spacing w:before="240"/>
        <w:ind w:left="0"/>
        <w:rPr>
          <w:i/>
          <w:color w:val="5B9BD5"/>
          <w:lang w:val="el-GR"/>
        </w:rPr>
      </w:pPr>
    </w:p>
    <w:p w14:paraId="777CE021" w14:textId="77777777" w:rsidR="006D3DA7" w:rsidRDefault="006D3DA7" w:rsidP="006D3DA7">
      <w:pPr>
        <w:pStyle w:val="aff"/>
        <w:tabs>
          <w:tab w:val="left" w:pos="0"/>
          <w:tab w:val="left" w:pos="709"/>
          <w:tab w:val="left" w:pos="1134"/>
        </w:tabs>
        <w:spacing w:before="240"/>
        <w:ind w:left="0"/>
        <w:rPr>
          <w:lang w:val="el-GR"/>
        </w:rPr>
      </w:pPr>
    </w:p>
    <w:p w14:paraId="256BE5A4" w14:textId="562B715D" w:rsidR="002A7C7B" w:rsidRDefault="002A7C7B">
      <w:pPr>
        <w:pStyle w:val="aff"/>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7558145" w14:textId="77777777" w:rsidR="002A7C7B" w:rsidRDefault="002A7C7B" w:rsidP="002A7C7B">
      <w:pPr>
        <w:pStyle w:val="aff"/>
        <w:tabs>
          <w:tab w:val="left" w:pos="0"/>
          <w:tab w:val="left" w:pos="709"/>
          <w:tab w:val="left" w:pos="1134"/>
        </w:tabs>
        <w:spacing w:before="240"/>
        <w:ind w:left="0"/>
        <w:rPr>
          <w:lang w:val="el-GR"/>
        </w:rPr>
      </w:pPr>
    </w:p>
    <w:p w14:paraId="1F65CED2" w14:textId="1D26CEEE" w:rsidR="002A7C7B" w:rsidRPr="002A7C7B" w:rsidRDefault="003355E7">
      <w:pPr>
        <w:pStyle w:val="aff"/>
        <w:numPr>
          <w:ilvl w:val="3"/>
          <w:numId w:val="12"/>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8D102A">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8D102A">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rPr>
          <w:lang w:val="el-GR"/>
        </w:rPr>
        <w:t>αυτ</w:t>
      </w:r>
      <w:proofErr w:type="spellEnd"/>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3C01A3A8" w14:textId="77777777" w:rsidR="008338F0" w:rsidRPr="00603221" w:rsidRDefault="003355E7">
      <w:pPr>
        <w:pStyle w:val="aff"/>
        <w:numPr>
          <w:ilvl w:val="3"/>
          <w:numId w:val="12"/>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5F03DA6" w14:textId="77777777" w:rsidR="00C535AC" w:rsidRPr="007E61C0" w:rsidRDefault="00C535AC" w:rsidP="007E61C0">
      <w:pPr>
        <w:rPr>
          <w:b/>
          <w:bCs/>
          <w:color w:val="000000"/>
          <w:lang w:val="el-GR"/>
        </w:rPr>
      </w:pPr>
    </w:p>
    <w:p w14:paraId="0C79C613" w14:textId="77777777" w:rsidR="008338F0" w:rsidRPr="00821852" w:rsidRDefault="003355E7">
      <w:pPr>
        <w:pStyle w:val="aff"/>
        <w:numPr>
          <w:ilvl w:val="3"/>
          <w:numId w:val="12"/>
        </w:numPr>
        <w:tabs>
          <w:tab w:val="left" w:pos="0"/>
          <w:tab w:val="left" w:pos="709"/>
          <w:tab w:val="left" w:pos="1134"/>
        </w:tabs>
        <w:spacing w:before="240"/>
        <w:ind w:left="0" w:firstLine="0"/>
        <w:rPr>
          <w:lang w:val="el-GR"/>
        </w:rPr>
      </w:pPr>
      <w:r w:rsidRPr="00821852">
        <w:rPr>
          <w:lang w:val="el-GR"/>
        </w:rPr>
        <w:t xml:space="preserve"> </w:t>
      </w:r>
      <w:bookmarkStart w:id="99"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99"/>
    </w:p>
    <w:p w14:paraId="36B0864B" w14:textId="77777777" w:rsidR="00D93C0C" w:rsidRPr="00603221" w:rsidRDefault="00D93C0C" w:rsidP="00603221">
      <w:pPr>
        <w:pStyle w:val="aff"/>
        <w:rPr>
          <w:color w:val="000000"/>
          <w:lang w:val="el-GR"/>
        </w:rPr>
      </w:pPr>
    </w:p>
    <w:p w14:paraId="2D1CB859" w14:textId="77777777" w:rsidR="008338F0" w:rsidRPr="00603221" w:rsidRDefault="003355E7" w:rsidP="003329FF">
      <w:pPr>
        <w:pStyle w:val="3"/>
        <w:numPr>
          <w:ilvl w:val="0"/>
          <w:numId w:val="0"/>
        </w:numPr>
        <w:ind w:left="720" w:hanging="720"/>
        <w:rPr>
          <w:rFonts w:cs="Tahoma"/>
          <w:szCs w:val="22"/>
          <w:lang w:val="el-GR"/>
        </w:rPr>
      </w:pPr>
      <w:bookmarkStart w:id="100" w:name="_Toc97194274"/>
      <w:bookmarkStart w:id="101" w:name="_Toc97194424"/>
      <w:bookmarkStart w:id="102" w:name="_Toc144896033"/>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00"/>
      <w:bookmarkEnd w:id="101"/>
      <w:bookmarkEnd w:id="102"/>
      <w:r w:rsidR="00F11417" w:rsidRPr="00603221">
        <w:rPr>
          <w:rFonts w:cs="Tahoma"/>
          <w:szCs w:val="22"/>
          <w:lang w:val="el-GR"/>
        </w:rPr>
        <w:t xml:space="preserve"> </w:t>
      </w:r>
    </w:p>
    <w:p w14:paraId="3D9437BC" w14:textId="77777777" w:rsidR="008338F0" w:rsidRPr="00603221" w:rsidDel="00893E05" w:rsidRDefault="003355E7" w:rsidP="00EA086C">
      <w:pPr>
        <w:pStyle w:val="3"/>
        <w:ind w:left="1276"/>
        <w:rPr>
          <w:lang w:val="el-GR"/>
        </w:rPr>
      </w:pPr>
      <w:bookmarkStart w:id="103" w:name="_Ref74510337"/>
      <w:bookmarkStart w:id="104" w:name="_Toc97194275"/>
      <w:bookmarkStart w:id="105" w:name="_Toc97194425"/>
      <w:bookmarkStart w:id="106" w:name="_Toc144896034"/>
      <w:r w:rsidRPr="00603221" w:rsidDel="00893E05">
        <w:rPr>
          <w:lang w:val="el-GR"/>
        </w:rPr>
        <w:t>Καταλληλόλητα άσκησης επαγγελματικής δραστηριότητας</w:t>
      </w:r>
      <w:bookmarkEnd w:id="103"/>
      <w:bookmarkEnd w:id="104"/>
      <w:bookmarkEnd w:id="105"/>
      <w:bookmarkEnd w:id="106"/>
      <w:r w:rsidRPr="00603221" w:rsidDel="00893E05">
        <w:rPr>
          <w:lang w:val="el-GR"/>
        </w:rPr>
        <w:t xml:space="preserve"> </w:t>
      </w:r>
    </w:p>
    <w:p w14:paraId="7A2B028E" w14:textId="2552CC93" w:rsidR="002F2E92" w:rsidRPr="00723994" w:rsidDel="00893E05" w:rsidRDefault="00F86B7A" w:rsidP="00723994">
      <w:pPr>
        <w:pStyle w:val="aff"/>
        <w:ind w:left="0"/>
        <w:rPr>
          <w:lang w:val="el-GR"/>
        </w:rPr>
      </w:pPr>
      <w:bookmarkStart w:id="107" w:name="_Toc97194276"/>
      <w:r w:rsidRPr="00723994" w:rsidDel="00893E05">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bookmarkEnd w:id="107"/>
      <w:r w:rsidR="00D75A0F" w:rsidRPr="00723994">
        <w:rPr>
          <w:lang w:val="el-GR"/>
        </w:rPr>
        <w:t xml:space="preserve">ήτοι υπηρεσίες </w:t>
      </w:r>
      <w:r w:rsidR="0075146F">
        <w:rPr>
          <w:lang w:val="el-GR"/>
        </w:rPr>
        <w:t>δημοσιότητας</w:t>
      </w:r>
      <w:r w:rsidR="00D75A0F" w:rsidRPr="00723994" w:rsidDel="00893E05">
        <w:rPr>
          <w:lang w:val="el-GR"/>
        </w:rPr>
        <w:t>.</w:t>
      </w:r>
    </w:p>
    <w:p w14:paraId="5F0E0AEE" w14:textId="77777777" w:rsidR="007E243D" w:rsidDel="00893E05" w:rsidRDefault="007E243D" w:rsidP="00BE6F4C">
      <w:pPr>
        <w:pStyle w:val="aff"/>
        <w:rPr>
          <w:lang w:val="el-GR"/>
        </w:rPr>
      </w:pPr>
    </w:p>
    <w:p w14:paraId="38C6245A"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77777777" w:rsidR="00BE6F4C" w:rsidDel="00893E05" w:rsidRDefault="00BE6F4C" w:rsidP="00086782">
      <w:pPr>
        <w:pStyle w:val="aff"/>
        <w:ind w:left="0"/>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w:t>
      </w:r>
      <w:r w:rsidRPr="00BE6F4C" w:rsidDel="00893E05">
        <w:rPr>
          <w:lang w:val="el-GR"/>
        </w:rPr>
        <w:lastRenderedPageBreak/>
        <w:t>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aff"/>
        <w:ind w:left="0"/>
        <w:rPr>
          <w:lang w:val="el-GR"/>
        </w:rPr>
      </w:pPr>
    </w:p>
    <w:p w14:paraId="10F3183B" w14:textId="77777777" w:rsidR="00C53743" w:rsidRDefault="00C53743" w:rsidP="00C53743">
      <w:pPr>
        <w:pStyle w:val="aff"/>
        <w:ind w:left="0"/>
        <w:rPr>
          <w:lang w:val="el-GR"/>
        </w:rPr>
      </w:pPr>
      <w:r>
        <w:rPr>
          <w:rFonts w:eastAsia="Calibri"/>
          <w:bCs/>
          <w:color w:val="000000"/>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p>
    <w:p w14:paraId="2F4CAEF8" w14:textId="77777777" w:rsidR="00FA4CDD" w:rsidRDefault="00FA4CDD" w:rsidP="00086782">
      <w:pPr>
        <w:pStyle w:val="aff"/>
        <w:ind w:left="0"/>
        <w:rPr>
          <w:lang w:val="el-GR"/>
        </w:rPr>
      </w:pPr>
    </w:p>
    <w:p w14:paraId="2BE12AB9" w14:textId="0CFCEE56"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 xml:space="preserve">η </w:t>
      </w:r>
      <w:proofErr w:type="spellStart"/>
      <w:r w:rsidRPr="00821852">
        <w:rPr>
          <w:lang w:val="el-GR"/>
        </w:rPr>
        <w:t>καταλληλότητα</w:t>
      </w:r>
      <w:proofErr w:type="spellEnd"/>
      <w:r w:rsidRPr="00821852">
        <w:rPr>
          <w:lang w:val="el-GR"/>
        </w:rPr>
        <w:t xml:space="preserve">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7830D1BF" w14:textId="77777777" w:rsidR="008338F0" w:rsidRPr="00603221" w:rsidRDefault="003355E7" w:rsidP="00086782">
      <w:pPr>
        <w:pStyle w:val="3"/>
        <w:ind w:left="1276"/>
        <w:rPr>
          <w:lang w:val="el-GR"/>
        </w:rPr>
      </w:pPr>
      <w:bookmarkStart w:id="108" w:name="_Toc74566826"/>
      <w:bookmarkStart w:id="109" w:name="_Ref496541309"/>
      <w:bookmarkStart w:id="110" w:name="_Ref496541508"/>
      <w:bookmarkStart w:id="111" w:name="_Toc97194277"/>
      <w:bookmarkStart w:id="112" w:name="_Toc97194426"/>
      <w:bookmarkStart w:id="113" w:name="_Toc144896035"/>
      <w:bookmarkEnd w:id="108"/>
      <w:r w:rsidRPr="00603221">
        <w:rPr>
          <w:lang w:val="el-GR"/>
        </w:rPr>
        <w:t>Οικονομική και χρηματοοικονομική επάρκεια</w:t>
      </w:r>
      <w:bookmarkEnd w:id="109"/>
      <w:bookmarkEnd w:id="110"/>
      <w:bookmarkEnd w:id="111"/>
      <w:bookmarkEnd w:id="112"/>
      <w:bookmarkEnd w:id="113"/>
    </w:p>
    <w:p w14:paraId="03EB84BA" w14:textId="6B372745" w:rsidR="00E83D26" w:rsidRDefault="00F86B7A" w:rsidP="00D6202B">
      <w:pPr>
        <w:rPr>
          <w:lang w:val="el-GR"/>
        </w:rPr>
      </w:pPr>
      <w:bookmarkStart w:id="114" w:name="_Toc97194278"/>
      <w:r w:rsidRPr="00AF7A8A">
        <w:rPr>
          <w:lang w:val="el-GR"/>
        </w:rPr>
        <w:t xml:space="preserve">Οι οικονομικοί φορείς που συμμετέχουν στη διαδικασία σύναψης της παρούσας απαιτείται να έχουν </w:t>
      </w:r>
      <w:r w:rsidR="00E17EA6" w:rsidRPr="00AF7A8A">
        <w:rPr>
          <w:lang w:val="el-GR"/>
        </w:rPr>
        <w:t xml:space="preserve">μέσο γενικό ετήσιο κύκλο εργασιών για τις τρεις </w:t>
      </w:r>
      <w:r w:rsidR="00966FED" w:rsidRPr="00AF7A8A">
        <w:rPr>
          <w:lang w:val="el-GR"/>
        </w:rPr>
        <w:t xml:space="preserve">(3) </w:t>
      </w:r>
      <w:r w:rsidR="00E17EA6" w:rsidRPr="00AF7A8A">
        <w:rPr>
          <w:lang w:val="el-GR"/>
        </w:rPr>
        <w:t>τελευταίες οικονομικές χρήσεις</w:t>
      </w:r>
      <w:r w:rsidR="005140E7" w:rsidRPr="005140E7">
        <w:rPr>
          <w:lang w:val="el-GR"/>
        </w:rPr>
        <w:t xml:space="preserve"> (2020-2021-2022)</w:t>
      </w:r>
      <w:r w:rsidR="00E17EA6" w:rsidRPr="00AF7A8A">
        <w:rPr>
          <w:lang w:val="el-GR"/>
        </w:rPr>
        <w:t xml:space="preserve"> ή, τις οικονομικές χρήσεις κατά τις οποίες ο οικονομικός φορέας δραστηριοποιείται, αν είναι λιγότερες από τρεις</w:t>
      </w:r>
      <w:r w:rsidR="00AF7A8A">
        <w:rPr>
          <w:lang w:val="el-GR"/>
        </w:rPr>
        <w:t xml:space="preserve">, κατ’ ελάχιστον ίσο με το </w:t>
      </w:r>
      <w:r w:rsidR="007032F4">
        <w:rPr>
          <w:lang w:val="el-GR"/>
        </w:rPr>
        <w:t>διακόσια</w:t>
      </w:r>
      <w:r w:rsidR="00A465E2">
        <w:rPr>
          <w:lang w:val="el-GR"/>
        </w:rPr>
        <w:t xml:space="preserve"> </w:t>
      </w:r>
      <w:r w:rsidR="00AF7A8A">
        <w:rPr>
          <w:lang w:val="el-GR"/>
        </w:rPr>
        <w:t>τοις εκατό (</w:t>
      </w:r>
      <w:r w:rsidR="007032F4">
        <w:rPr>
          <w:lang w:val="el-GR"/>
        </w:rPr>
        <w:t>20</w:t>
      </w:r>
      <w:r w:rsidR="0069435C" w:rsidRPr="00AF7A8A">
        <w:rPr>
          <w:lang w:val="el-GR"/>
        </w:rPr>
        <w:t>0%</w:t>
      </w:r>
      <w:r w:rsidR="00AF7A8A">
        <w:rPr>
          <w:lang w:val="el-GR"/>
        </w:rPr>
        <w:t>)</w:t>
      </w:r>
      <w:r w:rsidRPr="00AF7A8A">
        <w:rPr>
          <w:lang w:val="el-GR"/>
        </w:rPr>
        <w:t xml:space="preserve"> </w:t>
      </w:r>
      <w:r w:rsidR="003E44A9" w:rsidRPr="00AF7A8A">
        <w:rPr>
          <w:lang w:val="el-GR"/>
        </w:rPr>
        <w:t xml:space="preserve">της εκτιμώμενης αξίας </w:t>
      </w:r>
      <w:r w:rsidR="00AF7A8A">
        <w:rPr>
          <w:lang w:val="el-GR"/>
        </w:rPr>
        <w:t>της</w:t>
      </w:r>
      <w:r w:rsidR="00AF7A8A" w:rsidRPr="00AF7A8A">
        <w:rPr>
          <w:lang w:val="el-GR"/>
        </w:rPr>
        <w:t xml:space="preserve"> </w:t>
      </w:r>
      <w:r w:rsidRPr="00AF7A8A">
        <w:rPr>
          <w:lang w:val="el-GR"/>
        </w:rPr>
        <w:t xml:space="preserve">υπό ανάθεση </w:t>
      </w:r>
      <w:r w:rsidR="00AF7A8A">
        <w:rPr>
          <w:lang w:val="el-GR"/>
        </w:rPr>
        <w:t xml:space="preserve">σύμβασης μη περιλαμβανομένου </w:t>
      </w:r>
      <w:r w:rsidR="003E44A9" w:rsidRPr="00EF0725">
        <w:rPr>
          <w:lang w:val="el-GR"/>
        </w:rPr>
        <w:t>Φ</w:t>
      </w:r>
      <w:r w:rsidR="00AF7A8A">
        <w:rPr>
          <w:lang w:val="el-GR"/>
        </w:rPr>
        <w:t>.</w:t>
      </w:r>
      <w:r w:rsidR="003E44A9" w:rsidRPr="00AF7A8A">
        <w:rPr>
          <w:lang w:val="el-GR"/>
        </w:rPr>
        <w:t>Π</w:t>
      </w:r>
      <w:r w:rsidR="00AF7A8A">
        <w:rPr>
          <w:lang w:val="el-GR"/>
        </w:rPr>
        <w:t>.</w:t>
      </w:r>
      <w:r w:rsidR="003E44A9" w:rsidRPr="00AF7A8A">
        <w:rPr>
          <w:lang w:val="el-GR"/>
        </w:rPr>
        <w:t>Α</w:t>
      </w:r>
      <w:r w:rsidR="00AF7A8A">
        <w:rPr>
          <w:lang w:val="el-GR"/>
        </w:rPr>
        <w:t xml:space="preserve">., </w:t>
      </w:r>
      <w:r w:rsidRPr="00EF0725">
        <w:rPr>
          <w:lang w:val="el-GR"/>
        </w:rPr>
        <w:t xml:space="preserve">για </w:t>
      </w:r>
      <w:r w:rsidR="00AF7A8A">
        <w:rPr>
          <w:lang w:val="el-GR"/>
        </w:rPr>
        <w:t>την οποία</w:t>
      </w:r>
      <w:r w:rsidRPr="00AF7A8A">
        <w:rPr>
          <w:lang w:val="el-GR"/>
        </w:rPr>
        <w:t xml:space="preserve"> υποβάλλει προσφορά.</w:t>
      </w:r>
      <w:r w:rsidR="00E83D26" w:rsidRPr="00AF7A8A">
        <w:rPr>
          <w:lang w:val="el-GR"/>
        </w:rPr>
        <w:t xml:space="preserve"> </w:t>
      </w:r>
      <w:bookmarkEnd w:id="114"/>
    </w:p>
    <w:p w14:paraId="7D4F7C41" w14:textId="77777777"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p>
    <w:p w14:paraId="6D5EBBA7" w14:textId="77777777" w:rsidR="00722D14" w:rsidRPr="00821852" w:rsidRDefault="00722D14" w:rsidP="00821852">
      <w:pPr>
        <w:rPr>
          <w:lang w:val="el-GR" w:eastAsia="en-US"/>
        </w:rPr>
      </w:pPr>
    </w:p>
    <w:p w14:paraId="6651E130" w14:textId="77777777" w:rsidR="008338F0" w:rsidRPr="00603221" w:rsidRDefault="003355E7" w:rsidP="00086782">
      <w:pPr>
        <w:pStyle w:val="3"/>
        <w:ind w:left="1276"/>
        <w:rPr>
          <w:lang w:val="el-GR"/>
        </w:rPr>
      </w:pPr>
      <w:bookmarkStart w:id="115" w:name="_Ref496541329"/>
      <w:bookmarkStart w:id="116" w:name="_Ref496541556"/>
      <w:bookmarkStart w:id="117" w:name="_Toc97194279"/>
      <w:bookmarkStart w:id="118" w:name="_Toc97194427"/>
      <w:bookmarkStart w:id="119" w:name="_Toc144896036"/>
      <w:r w:rsidRPr="00603221">
        <w:rPr>
          <w:lang w:val="el-GR"/>
        </w:rPr>
        <w:t>Τεχνική και επαγγελματική ικανότητα</w:t>
      </w:r>
      <w:bookmarkEnd w:id="115"/>
      <w:bookmarkEnd w:id="116"/>
      <w:bookmarkEnd w:id="117"/>
      <w:bookmarkEnd w:id="118"/>
      <w:bookmarkEnd w:id="119"/>
      <w:r w:rsidR="0071303E" w:rsidRPr="00603221">
        <w:rPr>
          <w:lang w:val="el-GR"/>
        </w:rPr>
        <w:t xml:space="preserve"> </w:t>
      </w:r>
    </w:p>
    <w:p w14:paraId="58AA3308" w14:textId="77777777" w:rsidR="0069435C" w:rsidRPr="008E43C4" w:rsidRDefault="0069435C" w:rsidP="0069435C">
      <w:pPr>
        <w:pStyle w:val="4"/>
        <w:rPr>
          <w:lang w:val="el-GR" w:eastAsia="en-US"/>
        </w:rPr>
      </w:pPr>
      <w:bookmarkStart w:id="120" w:name="_Ref61980826"/>
      <w:bookmarkStart w:id="121" w:name="_Toc97194280"/>
      <w:bookmarkStart w:id="122" w:name="_Toc144896037"/>
      <w:bookmarkStart w:id="123" w:name="_Ref40965350"/>
      <w:r>
        <w:rPr>
          <w:lang w:val="el-GR" w:eastAsia="en-US"/>
        </w:rPr>
        <w:t>Τεχνική Ικανότητα</w:t>
      </w:r>
      <w:bookmarkEnd w:id="120"/>
      <w:bookmarkEnd w:id="121"/>
      <w:bookmarkEnd w:id="122"/>
    </w:p>
    <w:p w14:paraId="1474A0DC"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4"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5A709E0C" w14:textId="7E91B377" w:rsidR="0075146F" w:rsidRPr="009A4DBA" w:rsidRDefault="0069435C" w:rsidP="0075146F">
      <w:pPr>
        <w:shd w:val="clear" w:color="auto" w:fill="FFFFFF"/>
        <w:spacing w:after="0" w:line="293" w:lineRule="atLeast"/>
        <w:textAlignment w:val="baseline"/>
        <w:rPr>
          <w:bCs/>
          <w:lang w:val="el-GR"/>
        </w:rPr>
      </w:pPr>
      <w:r>
        <w:rPr>
          <w:bCs/>
          <w:lang w:val="el-GR"/>
        </w:rPr>
        <w:t xml:space="preserve">Συγκεκριμένα </w:t>
      </w:r>
      <w:r w:rsidRPr="00FC0BE5">
        <w:rPr>
          <w:bCs/>
          <w:lang w:val="el-GR"/>
        </w:rPr>
        <w:t>απαιτείται</w:t>
      </w:r>
      <w:r>
        <w:rPr>
          <w:bCs/>
          <w:lang w:val="el-GR"/>
        </w:rPr>
        <w:t xml:space="preserve"> </w:t>
      </w:r>
      <w:bookmarkEnd w:id="124"/>
      <w:r w:rsidR="00D75A0F" w:rsidRPr="00D75A0F">
        <w:rPr>
          <w:bCs/>
          <w:lang w:val="el-GR"/>
        </w:rPr>
        <w:t xml:space="preserve">κατά </w:t>
      </w:r>
      <w:r w:rsidR="00AF7A8A">
        <w:rPr>
          <w:bCs/>
          <w:lang w:val="el-GR"/>
        </w:rPr>
        <w:t xml:space="preserve">τα τελευταία </w:t>
      </w:r>
      <w:r w:rsidR="00AF7A8A">
        <w:rPr>
          <w:b/>
          <w:lang w:val="el-GR"/>
        </w:rPr>
        <w:t xml:space="preserve">τρία (3) έτη </w:t>
      </w:r>
      <w:r w:rsidR="00AF7A8A">
        <w:rPr>
          <w:bCs/>
          <w:lang w:val="el-GR"/>
        </w:rPr>
        <w:t>(</w:t>
      </w:r>
      <w:r w:rsidR="00D75A0F" w:rsidRPr="00D75A0F">
        <w:rPr>
          <w:bCs/>
          <w:lang w:val="el-GR"/>
        </w:rPr>
        <w:t xml:space="preserve">από την καταληκτική ημερομηνία </w:t>
      </w:r>
      <w:r w:rsidR="00AF7A8A">
        <w:rPr>
          <w:bCs/>
          <w:lang w:val="el-GR"/>
        </w:rPr>
        <w:t xml:space="preserve">διενέργειας του </w:t>
      </w:r>
      <w:r w:rsidR="00D75A0F" w:rsidRPr="00D75A0F">
        <w:rPr>
          <w:bCs/>
          <w:lang w:val="el-GR"/>
        </w:rPr>
        <w:t>παρόντος διαγωνισμού</w:t>
      </w:r>
      <w:r w:rsidR="00AF7A8A">
        <w:rPr>
          <w:bCs/>
          <w:lang w:val="el-GR"/>
        </w:rPr>
        <w:t>)</w:t>
      </w:r>
      <w:r w:rsidR="0075146F" w:rsidRPr="0075146F">
        <w:rPr>
          <w:rFonts w:cstheme="minorHAnsi"/>
          <w:lang w:val="el-GR" w:eastAsia="el-GR"/>
        </w:rPr>
        <w:t xml:space="preserve"> </w:t>
      </w:r>
      <w:r w:rsidR="0075146F">
        <w:rPr>
          <w:rFonts w:cstheme="minorHAnsi"/>
          <w:lang w:val="el-GR" w:eastAsia="el-GR"/>
        </w:rPr>
        <w:t>να έχουν ολοκληρώσει</w:t>
      </w:r>
      <w:r w:rsidR="0075146F" w:rsidRPr="0075146F">
        <w:rPr>
          <w:rFonts w:cstheme="minorHAnsi"/>
          <w:lang w:val="el-GR" w:eastAsia="el-GR"/>
        </w:rPr>
        <w:t xml:space="preserve">, τουλάχιστον </w:t>
      </w:r>
      <w:r w:rsidR="00BD71D8" w:rsidRPr="009A4DBA">
        <w:rPr>
          <w:bCs/>
          <w:lang w:val="el-GR"/>
        </w:rPr>
        <w:t>δύο</w:t>
      </w:r>
      <w:r w:rsidR="009A4DBA" w:rsidRPr="009A4DBA">
        <w:rPr>
          <w:bCs/>
          <w:lang w:val="el-GR"/>
        </w:rPr>
        <w:t xml:space="preserve"> </w:t>
      </w:r>
      <w:r w:rsidR="0075146F" w:rsidRPr="009A4DBA">
        <w:rPr>
          <w:bCs/>
          <w:lang w:val="el-GR"/>
        </w:rPr>
        <w:t>(</w:t>
      </w:r>
      <w:r w:rsidR="00BD71D8" w:rsidRPr="009A4DBA">
        <w:rPr>
          <w:bCs/>
          <w:lang w:val="el-GR"/>
        </w:rPr>
        <w:t>2</w:t>
      </w:r>
      <w:r w:rsidR="0075146F" w:rsidRPr="009A4DBA">
        <w:rPr>
          <w:bCs/>
          <w:lang w:val="el-GR"/>
        </w:rPr>
        <w:t>) ανάλογ</w:t>
      </w:r>
      <w:r w:rsidR="00BD71D8" w:rsidRPr="009A4DBA">
        <w:rPr>
          <w:bCs/>
          <w:lang w:val="el-GR"/>
        </w:rPr>
        <w:t>α</w:t>
      </w:r>
      <w:r w:rsidR="0075146F" w:rsidRPr="009A4DBA">
        <w:rPr>
          <w:bCs/>
          <w:lang w:val="el-GR"/>
        </w:rPr>
        <w:t xml:space="preserve"> έργ</w:t>
      </w:r>
      <w:r w:rsidR="00BD71D8" w:rsidRPr="009A4DBA">
        <w:rPr>
          <w:bCs/>
          <w:lang w:val="el-GR"/>
        </w:rPr>
        <w:t>α</w:t>
      </w:r>
      <w:r w:rsidR="0075146F" w:rsidRPr="009A4DBA">
        <w:rPr>
          <w:bCs/>
          <w:lang w:val="el-GR"/>
        </w:rPr>
        <w:t xml:space="preserve"> παροχής υπηρεσιών. </w:t>
      </w:r>
    </w:p>
    <w:p w14:paraId="2D6C1E1C" w14:textId="77777777" w:rsidR="0075146F" w:rsidRPr="0075146F" w:rsidRDefault="0075146F" w:rsidP="0075146F">
      <w:pPr>
        <w:shd w:val="clear" w:color="auto" w:fill="FFFFFF"/>
        <w:spacing w:after="0" w:line="293" w:lineRule="atLeast"/>
        <w:textAlignment w:val="baseline"/>
        <w:rPr>
          <w:rFonts w:cstheme="minorHAnsi"/>
          <w:lang w:val="el-GR" w:eastAsia="el-GR"/>
        </w:rPr>
      </w:pPr>
      <w:r w:rsidRPr="0075146F">
        <w:rPr>
          <w:rFonts w:cstheme="minorHAnsi"/>
          <w:lang w:val="el-GR" w:eastAsia="el-GR"/>
        </w:rPr>
        <w:t xml:space="preserve">Ως ανάλογο έργο νοείται το έργο που πληροί τους παρακάτω όρους: </w:t>
      </w:r>
    </w:p>
    <w:p w14:paraId="5175A3C9" w14:textId="5A55A78B" w:rsidR="0075146F" w:rsidRPr="009A4DBA" w:rsidRDefault="0075146F">
      <w:pPr>
        <w:numPr>
          <w:ilvl w:val="0"/>
          <w:numId w:val="32"/>
        </w:numPr>
        <w:shd w:val="clear" w:color="auto" w:fill="FFFFFF"/>
        <w:suppressAutoHyphens w:val="0"/>
        <w:spacing w:after="0" w:line="293" w:lineRule="atLeast"/>
        <w:contextualSpacing/>
        <w:textAlignment w:val="baseline"/>
        <w:rPr>
          <w:rFonts w:cstheme="minorHAnsi"/>
          <w:lang w:val="el-GR" w:eastAsia="el-GR"/>
        </w:rPr>
      </w:pPr>
      <w:r w:rsidRPr="009A4DBA">
        <w:rPr>
          <w:rFonts w:cstheme="minorHAnsi"/>
          <w:lang w:val="el-GR" w:eastAsia="el-GR"/>
        </w:rPr>
        <w:t>παροχή υπηρεσιών δημοσιότητας</w:t>
      </w:r>
      <w:r w:rsidR="004126E4" w:rsidRPr="009A4DBA">
        <w:rPr>
          <w:rFonts w:cstheme="minorHAnsi"/>
          <w:lang w:val="el-GR" w:eastAsia="el-GR"/>
        </w:rPr>
        <w:t xml:space="preserve"> σε φορείς δημοσίου με αντικείμενο </w:t>
      </w:r>
      <w:r w:rsidR="009A4DBA" w:rsidRPr="009A4DBA">
        <w:rPr>
          <w:rFonts w:cstheme="minorHAnsi"/>
          <w:lang w:val="el-GR" w:eastAsia="el-GR"/>
        </w:rPr>
        <w:t xml:space="preserve">τις δράσεις </w:t>
      </w:r>
      <w:r w:rsidR="004126E4" w:rsidRPr="009A4DBA">
        <w:rPr>
          <w:rFonts w:cstheme="minorHAnsi"/>
          <w:lang w:val="el-GR" w:eastAsia="el-GR"/>
        </w:rPr>
        <w:t>ενίσχυση</w:t>
      </w:r>
      <w:r w:rsidR="009A4DBA" w:rsidRPr="009A4DBA">
        <w:rPr>
          <w:rFonts w:cstheme="minorHAnsi"/>
          <w:lang w:val="el-GR" w:eastAsia="el-GR"/>
        </w:rPr>
        <w:t>ς</w:t>
      </w:r>
      <w:r w:rsidR="004126E4" w:rsidRPr="009A4DBA">
        <w:rPr>
          <w:rFonts w:cstheme="minorHAnsi"/>
          <w:lang w:val="el-GR" w:eastAsia="el-GR"/>
        </w:rPr>
        <w:t xml:space="preserve"> πολιτών </w:t>
      </w:r>
    </w:p>
    <w:p w14:paraId="6B3F8E84" w14:textId="77777777" w:rsidR="00493C63" w:rsidRDefault="00493C63" w:rsidP="0075146F">
      <w:pPr>
        <w:rPr>
          <w:lang w:val="el-GR"/>
        </w:rPr>
      </w:pPr>
    </w:p>
    <w:p w14:paraId="11A2E1C5" w14:textId="6356724C" w:rsidR="00157F39" w:rsidRDefault="00157F39" w:rsidP="00166AA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r w:rsidR="00C32AE0">
        <w:rPr>
          <w:lang w:val="el-GR"/>
        </w:rPr>
        <w:t>.</w:t>
      </w:r>
    </w:p>
    <w:p w14:paraId="63AADE82" w14:textId="77777777" w:rsidR="002D10B9" w:rsidRDefault="002D10B9" w:rsidP="00166AA6">
      <w:pPr>
        <w:rPr>
          <w:lang w:val="el-GR"/>
        </w:rPr>
      </w:pPr>
    </w:p>
    <w:p w14:paraId="515F669D" w14:textId="77777777" w:rsidR="00CC2818" w:rsidRPr="006E6191" w:rsidRDefault="00CC2818" w:rsidP="00CC2818">
      <w:pPr>
        <w:pStyle w:val="4"/>
        <w:rPr>
          <w:lang w:val="el-GR" w:eastAsia="en-US"/>
        </w:rPr>
      </w:pPr>
      <w:bookmarkStart w:id="125" w:name="_Toc97194281"/>
      <w:bookmarkStart w:id="126" w:name="_Ref122528826"/>
      <w:bookmarkStart w:id="127" w:name="_Toc144896038"/>
      <w:bookmarkEnd w:id="123"/>
      <w:r w:rsidRPr="00CC2818">
        <w:rPr>
          <w:lang w:val="el-GR" w:eastAsia="en-US"/>
        </w:rPr>
        <w:t>Επαγγελματική Ικανότητα – Ομάδα Έργου</w:t>
      </w:r>
      <w:bookmarkEnd w:id="125"/>
      <w:bookmarkEnd w:id="126"/>
      <w:bookmarkEnd w:id="127"/>
    </w:p>
    <w:p w14:paraId="3DD94C43" w14:textId="77777777" w:rsidR="00451F31" w:rsidRPr="00BE6670" w:rsidRDefault="00451F31" w:rsidP="00451F31">
      <w:pPr>
        <w:spacing w:line="252" w:lineRule="auto"/>
        <w:rPr>
          <w:lang w:val="el-GR"/>
        </w:rPr>
      </w:pPr>
      <w:bookmarkStart w:id="128" w:name="_Ref40965313"/>
      <w:r w:rsidRPr="00155B45">
        <w:rPr>
          <w:lang w:val="el-GR"/>
        </w:rPr>
        <w:t xml:space="preserve">Οι οικονομικοί φορείς που συμμετέχουν στη διαδικασία σύναψης της παρούσας απαιτείται  να </w:t>
      </w:r>
      <w:r w:rsidRPr="00BE6670">
        <w:rPr>
          <w:lang w:val="el-GR"/>
        </w:rPr>
        <w:t xml:space="preserve">διαθέτουν Ομάδα Έργου με στελέχη επαρκή σε πλήθος και δεξιότητες για την ανάληψη του Έργου, η οποία να αποτελείται τουλάχιστον από : </w:t>
      </w:r>
    </w:p>
    <w:p w14:paraId="47336D03" w14:textId="77777777" w:rsidR="009A3E22" w:rsidRPr="009A3E22" w:rsidRDefault="009A3E22" w:rsidP="009A3E22">
      <w:pPr>
        <w:widowControl w:val="0"/>
        <w:spacing w:before="120" w:after="0"/>
        <w:rPr>
          <w:lang w:val="el-GR"/>
        </w:rPr>
      </w:pPr>
    </w:p>
    <w:bookmarkEnd w:id="128"/>
    <w:p w14:paraId="74688965" w14:textId="77777777" w:rsidR="00850EBA" w:rsidRPr="009A4DBA" w:rsidRDefault="00850EBA" w:rsidP="00850EBA">
      <w:pPr>
        <w:spacing w:before="120" w:after="0"/>
        <w:rPr>
          <w:lang w:val="el-GR"/>
        </w:rPr>
      </w:pPr>
      <w:r w:rsidRPr="009A4DBA">
        <w:rPr>
          <w:lang w:val="el-GR"/>
        </w:rPr>
        <w:t xml:space="preserve">α) Έναν Υπεύθυνο Έργου με τα ακόλουθα προσόντα: </w:t>
      </w:r>
    </w:p>
    <w:p w14:paraId="696BE0EC" w14:textId="54E81BDA" w:rsidR="00850EBA" w:rsidRPr="009A4DBA" w:rsidRDefault="00850EBA" w:rsidP="00850EBA">
      <w:pPr>
        <w:spacing w:before="120" w:after="0"/>
        <w:rPr>
          <w:rFonts w:cstheme="minorHAnsi"/>
          <w:bCs/>
          <w:lang w:val="el-GR"/>
        </w:rPr>
      </w:pPr>
      <w:r w:rsidRPr="009A4DBA">
        <w:sym w:font="Symbol" w:char="F0B7"/>
      </w:r>
      <w:r w:rsidRPr="009A4DBA">
        <w:rPr>
          <w:lang w:val="el-GR"/>
        </w:rPr>
        <w:t xml:space="preserve"> Πτυχιούχος Τριτοβάθμιας Εκπαίδευσης με τίτλο σπουδών συναφή με το αντικείμενο του διαγωνισμού. Να διαθέτει τουλάχιστον 15ετή επαγγελματική εμπειρία στην επικοινωνία και τουλάχιστον 5ετή επαγγελματική εμπειρία στην υλοποίηση έργων δημοσιότητας δημοσίου. </w:t>
      </w:r>
    </w:p>
    <w:p w14:paraId="6AA0BA0A" w14:textId="4B498AAE" w:rsidR="00850EBA" w:rsidRPr="009A4DBA" w:rsidRDefault="00850EBA" w:rsidP="00850EBA">
      <w:pPr>
        <w:widowControl w:val="0"/>
        <w:spacing w:before="120" w:after="0"/>
        <w:ind w:left="720"/>
        <w:rPr>
          <w:rFonts w:eastAsia="Calibri" w:cstheme="minorHAnsi"/>
          <w:b/>
          <w:lang w:val="el-GR"/>
        </w:rPr>
      </w:pPr>
    </w:p>
    <w:p w14:paraId="330DF896" w14:textId="77777777" w:rsidR="00850EBA" w:rsidRPr="009A4DBA" w:rsidRDefault="00850EBA" w:rsidP="00850EBA">
      <w:pPr>
        <w:widowControl w:val="0"/>
        <w:spacing w:before="120" w:after="0"/>
        <w:rPr>
          <w:lang w:val="el-GR"/>
        </w:rPr>
      </w:pPr>
      <w:r w:rsidRPr="009A4DBA">
        <w:rPr>
          <w:lang w:val="el-GR"/>
        </w:rPr>
        <w:t xml:space="preserve">β) Έναν Αναπληρωτή Υπεύθυνο Έργου με τα ακόλουθα προσόντα: </w:t>
      </w:r>
    </w:p>
    <w:p w14:paraId="3A065BFF" w14:textId="628D2CBB" w:rsidR="00850EBA" w:rsidRPr="009A4DBA" w:rsidRDefault="00850EBA" w:rsidP="00850EBA">
      <w:pPr>
        <w:widowControl w:val="0"/>
        <w:spacing w:before="120" w:after="0"/>
        <w:rPr>
          <w:lang w:val="el-GR"/>
        </w:rPr>
      </w:pPr>
      <w:r w:rsidRPr="009A4DBA">
        <w:sym w:font="Symbol" w:char="F0B7"/>
      </w:r>
      <w:r w:rsidRPr="009A4DBA">
        <w:rPr>
          <w:lang w:val="el-GR"/>
        </w:rPr>
        <w:t xml:space="preserve"> Πτυχιούχος Τριτοβάθμιας Εκπαίδευσης με τίτλο Σπουδών </w:t>
      </w:r>
      <w:r w:rsidR="005A4DB0" w:rsidRPr="009A4DBA">
        <w:rPr>
          <w:lang w:val="el-GR"/>
        </w:rPr>
        <w:t xml:space="preserve">συναφή με το αντικείμενο του διαγωνισμού ή </w:t>
      </w:r>
      <w:r w:rsidRPr="009A4DBA">
        <w:rPr>
          <w:lang w:val="el-GR"/>
        </w:rPr>
        <w:t>στη Διοίκηση Επιχειρήσεων. Να διαθέτει τουλάχιστον 10ετή επαγγελματική εμπειρία στο χώρο της επικοινωνίας.</w:t>
      </w:r>
    </w:p>
    <w:p w14:paraId="210426BF" w14:textId="77777777" w:rsidR="00850EBA" w:rsidRPr="009A4DBA" w:rsidRDefault="00850EBA" w:rsidP="00850EBA">
      <w:pPr>
        <w:widowControl w:val="0"/>
        <w:spacing w:before="120" w:after="0"/>
        <w:rPr>
          <w:rFonts w:eastAsia="Calibri" w:cstheme="minorHAnsi"/>
          <w:b/>
          <w:lang w:val="el-GR"/>
        </w:rPr>
      </w:pPr>
    </w:p>
    <w:p w14:paraId="7402750E" w14:textId="1FDA568C" w:rsidR="00850EBA" w:rsidRPr="009A4DBA" w:rsidRDefault="00850EBA" w:rsidP="00850EBA">
      <w:pPr>
        <w:widowControl w:val="0"/>
        <w:spacing w:before="120"/>
        <w:contextualSpacing/>
        <w:rPr>
          <w:lang w:val="el-GR"/>
        </w:rPr>
      </w:pPr>
      <w:r w:rsidRPr="009A4DBA">
        <w:rPr>
          <w:lang w:val="el-GR"/>
        </w:rPr>
        <w:t>γ) Έναν Υπεύθυνο Δημιουργικού με τα ακόλουθα προσόντα:</w:t>
      </w:r>
    </w:p>
    <w:p w14:paraId="1D518CA7" w14:textId="7D0DA280" w:rsidR="00850EBA" w:rsidRPr="009A4DBA" w:rsidRDefault="00850EBA" w:rsidP="00850EBA">
      <w:pPr>
        <w:widowControl w:val="0"/>
        <w:spacing w:before="120"/>
        <w:ind w:left="360"/>
        <w:contextualSpacing/>
        <w:rPr>
          <w:lang w:val="el-GR"/>
        </w:rPr>
      </w:pPr>
      <w:r w:rsidRPr="009A4DBA">
        <w:rPr>
          <w:lang w:val="el-GR"/>
        </w:rPr>
        <w:t xml:space="preserve"> • Πτυχιούχος σχολής γραφιστικής με</w:t>
      </w:r>
      <w:r w:rsidR="00713656" w:rsidRPr="009A4DBA">
        <w:rPr>
          <w:lang w:val="el-GR"/>
        </w:rPr>
        <w:t xml:space="preserve"> τουλάχιστον 10</w:t>
      </w:r>
      <w:r w:rsidRPr="009A4DBA">
        <w:rPr>
          <w:lang w:val="el-GR"/>
        </w:rPr>
        <w:t>ετή επαγγελματική εμπειρία στο χώρο της επικοινωνίας και τουλάχιστον 5ετή επαγγελματική εμπειρία σε έργα δημοσιότητας δημοσίου.</w:t>
      </w:r>
    </w:p>
    <w:p w14:paraId="17BDD575" w14:textId="77777777" w:rsidR="00850EBA" w:rsidRPr="009A4DBA" w:rsidRDefault="00850EBA" w:rsidP="00850EBA">
      <w:pPr>
        <w:widowControl w:val="0"/>
        <w:spacing w:before="120"/>
        <w:contextualSpacing/>
        <w:rPr>
          <w:rFonts w:cstheme="minorHAnsi"/>
          <w:lang w:val="el-GR"/>
        </w:rPr>
      </w:pPr>
    </w:p>
    <w:p w14:paraId="1606B510" w14:textId="424ABD97" w:rsidR="00850EBA" w:rsidRPr="009A4DBA" w:rsidRDefault="004126E4" w:rsidP="00850EBA">
      <w:pPr>
        <w:widowControl w:val="0"/>
        <w:spacing w:before="120"/>
        <w:contextualSpacing/>
        <w:rPr>
          <w:lang w:val="el-GR"/>
        </w:rPr>
      </w:pPr>
      <w:r w:rsidRPr="009A4DBA">
        <w:rPr>
          <w:rFonts w:cstheme="minorHAnsi"/>
          <w:lang w:val="el-GR"/>
        </w:rPr>
        <w:t xml:space="preserve">δ) Ένα </w:t>
      </w:r>
      <w:r w:rsidR="002C5823" w:rsidRPr="009A4DBA">
        <w:rPr>
          <w:rFonts w:cstheme="minorHAnsi"/>
          <w:lang w:val="el-GR"/>
        </w:rPr>
        <w:t>Στέλεχος</w:t>
      </w:r>
      <w:r w:rsidR="00850EBA" w:rsidRPr="009A4DBA">
        <w:rPr>
          <w:rFonts w:cstheme="minorHAnsi"/>
          <w:lang w:val="el-GR"/>
        </w:rPr>
        <w:t xml:space="preserve"> υποστήριξης των δράσεων δημοσιότητας</w:t>
      </w:r>
    </w:p>
    <w:p w14:paraId="42F8EABF" w14:textId="7207624F" w:rsidR="00850EBA" w:rsidRPr="009A4DBA" w:rsidRDefault="004126E4" w:rsidP="00850EBA">
      <w:pPr>
        <w:widowControl w:val="0"/>
        <w:spacing w:before="120"/>
        <w:ind w:left="360"/>
        <w:contextualSpacing/>
        <w:rPr>
          <w:lang w:val="el-GR"/>
        </w:rPr>
      </w:pPr>
      <w:r w:rsidRPr="009A4DBA">
        <w:rPr>
          <w:lang w:val="el-GR"/>
        </w:rPr>
        <w:t>• Π</w:t>
      </w:r>
      <w:r w:rsidR="00374457" w:rsidRPr="009A4DBA">
        <w:rPr>
          <w:lang w:val="el-GR"/>
        </w:rPr>
        <w:t>τυχιούχο</w:t>
      </w:r>
      <w:r w:rsidRPr="009A4DBA">
        <w:rPr>
          <w:lang w:val="el-GR"/>
        </w:rPr>
        <w:t>ς</w:t>
      </w:r>
      <w:r w:rsidR="00374457" w:rsidRPr="009A4DBA">
        <w:rPr>
          <w:lang w:val="el-GR"/>
        </w:rPr>
        <w:t xml:space="preserve"> </w:t>
      </w:r>
      <w:r w:rsidR="009F623E" w:rsidRPr="009A4DBA">
        <w:rPr>
          <w:lang w:val="el-GR"/>
        </w:rPr>
        <w:t xml:space="preserve">Τριτοβάθμιας Εκπαίδευσης </w:t>
      </w:r>
      <w:r w:rsidR="00850EBA" w:rsidRPr="009A4DBA">
        <w:rPr>
          <w:lang w:val="el-GR"/>
        </w:rPr>
        <w:t xml:space="preserve">με </w:t>
      </w:r>
      <w:r w:rsidR="009A4DBA" w:rsidRPr="009A4DBA">
        <w:rPr>
          <w:lang w:val="el-GR"/>
        </w:rPr>
        <w:t xml:space="preserve">τουλάχιστον </w:t>
      </w:r>
      <w:r w:rsidR="00850EBA" w:rsidRPr="009A4DBA">
        <w:rPr>
          <w:lang w:val="el-GR"/>
        </w:rPr>
        <w:t>10ετή επαγγελματική εμπειρία στο χώρο της επικοινωνίας και τουλάχιστον 5ετή επαγγελματική εμπειρία σε έργα δημοσίου.</w:t>
      </w:r>
    </w:p>
    <w:p w14:paraId="079B85CC" w14:textId="77777777" w:rsidR="00850EBA" w:rsidRDefault="00850EBA" w:rsidP="00063FB6">
      <w:pPr>
        <w:rPr>
          <w:lang w:val="el-GR"/>
        </w:rPr>
      </w:pPr>
    </w:p>
    <w:p w14:paraId="09ADDA07" w14:textId="3D2C7A9C" w:rsidR="00063FB6" w:rsidRDefault="00063FB6" w:rsidP="00063FB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p>
    <w:p w14:paraId="6E6897BF" w14:textId="77777777" w:rsidR="00C32AE0" w:rsidRPr="00157F39" w:rsidRDefault="00C32AE0" w:rsidP="00063FB6">
      <w:pPr>
        <w:rPr>
          <w:lang w:val="el-GR" w:eastAsia="en-US"/>
        </w:rPr>
      </w:pPr>
    </w:p>
    <w:p w14:paraId="33C2B840" w14:textId="77777777" w:rsidR="008338F0" w:rsidRPr="001F4428" w:rsidRDefault="003355E7" w:rsidP="00086782">
      <w:pPr>
        <w:pStyle w:val="3"/>
        <w:ind w:left="1276"/>
        <w:rPr>
          <w:lang w:val="el-GR"/>
        </w:rPr>
      </w:pPr>
      <w:bookmarkStart w:id="129" w:name="_Ref496541343"/>
      <w:bookmarkStart w:id="130" w:name="_Ref496541651"/>
      <w:bookmarkStart w:id="131" w:name="_Toc97194282"/>
      <w:bookmarkStart w:id="132" w:name="_Toc97194428"/>
      <w:bookmarkStart w:id="133" w:name="_Toc144896039"/>
      <w:r w:rsidRPr="001F4428">
        <w:rPr>
          <w:lang w:val="el-GR"/>
        </w:rPr>
        <w:t xml:space="preserve">Πρότυπα διασφάλισης ποιότητας </w:t>
      </w:r>
      <w:r w:rsidRPr="00086782">
        <w:rPr>
          <w:lang w:val="el-GR"/>
        </w:rPr>
        <w:t>και πρότυπα περιβαλλοντικής διαχείρισης</w:t>
      </w:r>
      <w:bookmarkEnd w:id="129"/>
      <w:bookmarkEnd w:id="130"/>
      <w:bookmarkEnd w:id="131"/>
      <w:bookmarkEnd w:id="132"/>
      <w:bookmarkEnd w:id="133"/>
    </w:p>
    <w:p w14:paraId="4BABB53B" w14:textId="3D1BF350" w:rsidR="009A3E22" w:rsidRPr="00F96A66" w:rsidRDefault="008B41C9" w:rsidP="009A3E22">
      <w:pPr>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15547C9E" w14:textId="77777777" w:rsidR="009A3E22" w:rsidRPr="00C00D32" w:rsidRDefault="009A3E22" w:rsidP="009A3E22">
      <w:pPr>
        <w:rPr>
          <w:rFonts w:eastAsia="Calibri"/>
          <w:bCs/>
          <w:color w:val="000000"/>
          <w:lang w:val="el-GR"/>
        </w:rPr>
      </w:pPr>
      <w:r w:rsidRPr="00C00D32">
        <w:rPr>
          <w:rFonts w:eastAsia="Calibri"/>
          <w:b/>
          <w:bCs/>
          <w:color w:val="000000"/>
          <w:lang w:val="el-GR"/>
        </w:rPr>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p>
    <w:p w14:paraId="076A9563" w14:textId="0B823D97" w:rsidR="00C651CD" w:rsidRPr="009A4DBA" w:rsidRDefault="00C651CD" w:rsidP="00C651CD">
      <w:pPr>
        <w:rPr>
          <w:lang w:val="el-GR"/>
        </w:rPr>
      </w:pPr>
      <w:r w:rsidRPr="009A4DBA">
        <w:rPr>
          <w:rFonts w:eastAsia="Calibri"/>
          <w:b/>
          <w:bCs/>
          <w:color w:val="000000"/>
          <w:lang w:val="el-GR"/>
        </w:rPr>
        <w:t>β)</w:t>
      </w:r>
      <w:r w:rsidRPr="009A4DBA">
        <w:rPr>
          <w:rFonts w:eastAsia="Calibri"/>
          <w:bCs/>
          <w:color w:val="000000"/>
          <w:lang w:val="el-GR"/>
        </w:rPr>
        <w:t xml:space="preserve"> Πιστοποιητικό </w:t>
      </w:r>
      <w:r w:rsidRPr="009A4DBA">
        <w:rPr>
          <w:lang w:val="el-GR"/>
        </w:rPr>
        <w:t xml:space="preserve">συμμόρφωσης με το πρότυπο </w:t>
      </w:r>
      <w:r w:rsidRPr="009A4DBA">
        <w:rPr>
          <w:b/>
          <w:lang w:val="el-GR"/>
        </w:rPr>
        <w:t>ΕΛΟΤ 1435</w:t>
      </w:r>
      <w:r w:rsidR="0067674B" w:rsidRPr="009A4DBA">
        <w:rPr>
          <w:b/>
          <w:lang w:val="el-GR"/>
        </w:rPr>
        <w:t xml:space="preserve"> </w:t>
      </w:r>
      <w:r w:rsidR="0067674B" w:rsidRPr="009A4DBA">
        <w:rPr>
          <w:lang w:val="el-GR"/>
        </w:rPr>
        <w:t xml:space="preserve">“Υπηρεσίες Επικοινωνίας – Απαιτήσεις για </w:t>
      </w:r>
      <w:proofErr w:type="spellStart"/>
      <w:r w:rsidR="0067674B" w:rsidRPr="009A4DBA">
        <w:rPr>
          <w:lang w:val="el-GR"/>
        </w:rPr>
        <w:t>παρόχους</w:t>
      </w:r>
      <w:proofErr w:type="spellEnd"/>
      <w:r w:rsidR="0067674B" w:rsidRPr="009A4DBA">
        <w:rPr>
          <w:lang w:val="el-GR"/>
        </w:rPr>
        <w:t>”</w:t>
      </w:r>
      <w:r w:rsidR="009A4DBA">
        <w:rPr>
          <w:lang w:val="el-GR"/>
        </w:rPr>
        <w:t>,</w:t>
      </w:r>
    </w:p>
    <w:p w14:paraId="0EA10FCE" w14:textId="11FEA779" w:rsidR="004A55A5" w:rsidRPr="004A55A5" w:rsidRDefault="004A55A5" w:rsidP="004A55A5">
      <w:pPr>
        <w:rPr>
          <w:rFonts w:eastAsia="Calibri"/>
          <w:color w:val="000000"/>
          <w:lang w:val="el-GR"/>
        </w:rPr>
      </w:pPr>
      <w:r w:rsidRPr="004A55A5">
        <w:rPr>
          <w:rFonts w:eastAsia="Calibri"/>
          <w:b/>
          <w:bCs/>
          <w:color w:val="000000"/>
          <w:lang w:val="el-GR"/>
        </w:rPr>
        <w:t xml:space="preserve">γ) </w:t>
      </w:r>
      <w:r w:rsidRPr="004A55A5">
        <w:rPr>
          <w:rFonts w:eastAsia="Calibri"/>
          <w:color w:val="000000"/>
          <w:lang w:val="el-GR"/>
        </w:rPr>
        <w:t>Πιστοποιητικό συμμόρφωσης συστήματος περιβαλλοντικής διαχείρισης ISO 14001:2015,</w:t>
      </w:r>
    </w:p>
    <w:p w14:paraId="53E8126C" w14:textId="716B8706" w:rsidR="004A55A5" w:rsidRPr="004A55A5" w:rsidRDefault="004A55A5" w:rsidP="004A55A5">
      <w:pPr>
        <w:rPr>
          <w:rFonts w:eastAsia="Calibri"/>
          <w:b/>
          <w:bCs/>
          <w:color w:val="000000"/>
          <w:lang w:val="el-GR"/>
        </w:rPr>
      </w:pPr>
      <w:r w:rsidRPr="004A55A5">
        <w:rPr>
          <w:rFonts w:eastAsia="Calibri"/>
          <w:b/>
          <w:bCs/>
          <w:color w:val="000000"/>
          <w:lang w:val="el-GR"/>
        </w:rPr>
        <w:t xml:space="preserve">δ) </w:t>
      </w:r>
      <w:r w:rsidRPr="004A55A5">
        <w:rPr>
          <w:rFonts w:eastAsia="Calibri"/>
          <w:color w:val="000000"/>
          <w:lang w:val="el-GR"/>
        </w:rPr>
        <w:t>Σύστημα διαχείρισης ασφάλειας πληροφοριών ISO/IEC 27001</w:t>
      </w:r>
      <w:r>
        <w:rPr>
          <w:rFonts w:eastAsia="Calibri"/>
          <w:color w:val="000000"/>
          <w:lang w:val="el-GR"/>
        </w:rPr>
        <w:t>.</w:t>
      </w:r>
    </w:p>
    <w:p w14:paraId="369AB471" w14:textId="77777777" w:rsidR="00C651CD" w:rsidRPr="004A55A5" w:rsidRDefault="00C651CD" w:rsidP="003329FF">
      <w:pPr>
        <w:rPr>
          <w:rFonts w:eastAsia="Calibri"/>
          <w:b/>
          <w:bCs/>
          <w:color w:val="000000"/>
          <w:lang w:val="el-GR"/>
        </w:rPr>
      </w:pPr>
    </w:p>
    <w:p w14:paraId="70ACF795" w14:textId="77777777" w:rsidR="00C70B7E" w:rsidRPr="008A366B"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8A366B">
        <w:rPr>
          <w:lang w:val="el-GR"/>
        </w:rPr>
        <w:t>εδρεύοντες</w:t>
      </w:r>
      <w:proofErr w:type="spellEnd"/>
      <w:r w:rsidRPr="008A366B">
        <w:rPr>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36A3024B" w14:textId="77777777" w:rsidR="003E34BF" w:rsidRPr="003E34BF" w:rsidRDefault="003E34BF" w:rsidP="00B8545D">
      <w:pPr>
        <w:rPr>
          <w:bCs/>
          <w:lang w:val="el-GR"/>
        </w:rPr>
      </w:pPr>
    </w:p>
    <w:p w14:paraId="1ACDD6DF" w14:textId="77777777" w:rsidR="008338F0" w:rsidRDefault="003355E7" w:rsidP="00086782">
      <w:pPr>
        <w:pStyle w:val="3"/>
        <w:ind w:left="1276"/>
        <w:rPr>
          <w:lang w:val="el-GR"/>
        </w:rPr>
      </w:pPr>
      <w:bookmarkStart w:id="134" w:name="_Ref496541185"/>
      <w:bookmarkStart w:id="135" w:name="_Ref496541244"/>
      <w:bookmarkStart w:id="136" w:name="_Ref496541410"/>
      <w:bookmarkStart w:id="137" w:name="_Ref496541700"/>
      <w:bookmarkStart w:id="138" w:name="_Ref74505980"/>
      <w:bookmarkStart w:id="139" w:name="_Toc97194283"/>
      <w:bookmarkStart w:id="140" w:name="_Toc97194429"/>
      <w:bookmarkStart w:id="141" w:name="_Toc144896040"/>
      <w:r w:rsidRPr="00DD72A9">
        <w:rPr>
          <w:lang w:val="el-GR"/>
        </w:rPr>
        <w:t>Στήριξη στην ικανότητα τρίτων</w:t>
      </w:r>
      <w:bookmarkEnd w:id="134"/>
      <w:bookmarkEnd w:id="135"/>
      <w:bookmarkEnd w:id="136"/>
      <w:bookmarkEnd w:id="137"/>
      <w:r w:rsidRPr="00DD72A9">
        <w:rPr>
          <w:lang w:val="el-GR"/>
        </w:rPr>
        <w:t xml:space="preserve"> </w:t>
      </w:r>
      <w:r w:rsidR="0049631E" w:rsidRPr="00821852">
        <w:rPr>
          <w:lang w:val="el-GR"/>
        </w:rPr>
        <w:t>– Υπεργολαβία</w:t>
      </w:r>
      <w:bookmarkEnd w:id="138"/>
      <w:bookmarkEnd w:id="139"/>
      <w:bookmarkEnd w:id="140"/>
      <w:bookmarkEnd w:id="141"/>
    </w:p>
    <w:p w14:paraId="65B8F417" w14:textId="77777777" w:rsidR="0049631E" w:rsidRPr="00A334BA" w:rsidRDefault="0049631E" w:rsidP="00821852">
      <w:pPr>
        <w:pStyle w:val="4"/>
        <w:rPr>
          <w:lang w:val="el-GR"/>
        </w:rPr>
      </w:pPr>
      <w:bookmarkStart w:id="142" w:name="_Toc97194284"/>
      <w:bookmarkStart w:id="143" w:name="_Toc144896041"/>
      <w:r w:rsidRPr="00A334BA">
        <w:rPr>
          <w:lang w:val="el-GR"/>
        </w:rPr>
        <w:t>Στήριξη στην ικανότητα τρίτων</w:t>
      </w:r>
      <w:bookmarkEnd w:id="142"/>
      <w:bookmarkEnd w:id="143"/>
    </w:p>
    <w:p w14:paraId="0378F059" w14:textId="3553DAD4"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8D102A">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8D102A">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w:t>
      </w:r>
      <w:r w:rsidRPr="00603221">
        <w:rPr>
          <w:lang w:val="el-GR"/>
        </w:rPr>
        <w:lastRenderedPageBreak/>
        <w:t xml:space="preserve">αναγκαίους πόρους, με την προσκόμιση της σχετικής δέσμευσης των φορέων στην ικανότητα των οποίων στηρίζονται. </w:t>
      </w:r>
    </w:p>
    <w:p w14:paraId="51A93F94" w14:textId="77777777" w:rsidR="008338F0" w:rsidRPr="00603221" w:rsidRDefault="003355E7">
      <w:pPr>
        <w:rPr>
          <w:lang w:val="el-GR"/>
        </w:rPr>
      </w:pPr>
      <w:r w:rsidRPr="00603221">
        <w:rPr>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lang w:val="el-GR"/>
        </w:rPr>
        <w:t>στ</w:t>
      </w:r>
      <w:proofErr w:type="spellEnd"/>
      <w:r w:rsidRPr="00603221">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44"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53784178"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44"/>
    <w:p w14:paraId="67DFCF77" w14:textId="049F8A41" w:rsidR="00C70B7E" w:rsidRPr="00CF3BE7" w:rsidRDefault="00C70B7E" w:rsidP="00C70B7E">
      <w:pPr>
        <w:rPr>
          <w:bCs/>
          <w:lang w:val="el-GR" w:eastAsia="ar-SA"/>
        </w:rPr>
      </w:pPr>
      <w:r w:rsidRPr="00C11E79">
        <w:rPr>
          <w:bCs/>
          <w:lang w:val="el-GR" w:eastAsia="ar-SA"/>
        </w:rPr>
        <w:t xml:space="preserve">Η αναθέτουσα αρχή ελέγχει αν οι </w:t>
      </w:r>
      <w:proofErr w:type="spellStart"/>
      <w:r w:rsidRPr="00C11E79">
        <w:rPr>
          <w:bCs/>
          <w:lang w:val="el-GR" w:eastAsia="ar-SA"/>
        </w:rPr>
        <w:t>φoρείς</w:t>
      </w:r>
      <w:proofErr w:type="spellEnd"/>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8D102A">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Default="00111D5A" w:rsidP="0049631E">
      <w:pPr>
        <w:rPr>
          <w:bCs/>
          <w:lang w:val="el-GR"/>
        </w:rPr>
      </w:pPr>
    </w:p>
    <w:p w14:paraId="13454337" w14:textId="77777777" w:rsidR="00111D5A" w:rsidRPr="003C1E1A" w:rsidRDefault="00111D5A" w:rsidP="00111D5A">
      <w:pPr>
        <w:pStyle w:val="4"/>
        <w:rPr>
          <w:lang w:val="el-GR"/>
        </w:rPr>
      </w:pPr>
      <w:bookmarkStart w:id="145" w:name="_Toc97194285"/>
      <w:bookmarkStart w:id="146" w:name="_Toc144896042"/>
      <w:r w:rsidRPr="003C1E1A">
        <w:rPr>
          <w:lang w:val="el-GR"/>
        </w:rPr>
        <w:t>Υπεργολαβία</w:t>
      </w:r>
      <w:bookmarkEnd w:id="145"/>
      <w:bookmarkEnd w:id="146"/>
      <w:r w:rsidRPr="003C1E1A">
        <w:rPr>
          <w:lang w:val="el-GR"/>
        </w:rPr>
        <w:t xml:space="preserve"> </w:t>
      </w:r>
    </w:p>
    <w:p w14:paraId="633050B2" w14:textId="1F695E26"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8D102A">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8D102A">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3"/>
        <w:ind w:left="1276"/>
        <w:rPr>
          <w:lang w:val="el-GR"/>
        </w:rPr>
      </w:pPr>
      <w:bookmarkStart w:id="147" w:name="_Toc97194286"/>
      <w:bookmarkStart w:id="148" w:name="_Toc97194430"/>
      <w:bookmarkStart w:id="149" w:name="_Toc144896043"/>
      <w:r w:rsidRPr="00603221">
        <w:rPr>
          <w:lang w:val="el-GR"/>
        </w:rPr>
        <w:t>Κανόνες απόδειξης ποιοτικής επιλογής</w:t>
      </w:r>
      <w:bookmarkEnd w:id="147"/>
      <w:bookmarkEnd w:id="148"/>
      <w:bookmarkEnd w:id="149"/>
    </w:p>
    <w:p w14:paraId="1DF38431" w14:textId="64F9BD64"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8D102A">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8D102A">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8D102A">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8D102A">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22313CF" w14:textId="6248AB56"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8D102A">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8D102A">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8D102A">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w:t>
      </w:r>
      <w:r w:rsidRPr="0049623E">
        <w:rPr>
          <w:bCs/>
          <w:lang w:val="el-GR" w:eastAsia="ar-SA"/>
        </w:rPr>
        <w:lastRenderedPageBreak/>
        <w:t xml:space="preserve">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8D102A">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8D102A">
        <w:rPr>
          <w:bCs/>
          <w:lang w:val="el-GR" w:eastAsia="ar-SA"/>
        </w:rPr>
        <w:t>2.2.5</w:t>
      </w:r>
      <w:r>
        <w:rPr>
          <w:bCs/>
          <w:lang w:val="el-GR" w:eastAsia="ar-SA"/>
        </w:rPr>
        <w:fldChar w:fldCharType="end"/>
      </w:r>
      <w:r>
        <w:rPr>
          <w:bCs/>
          <w:lang w:val="el-GR" w:eastAsia="ar-SA"/>
        </w:rPr>
        <w:fldChar w:fldCharType="begin"/>
      </w:r>
      <w:r>
        <w:rPr>
          <w:bCs/>
          <w:lang w:val="el-GR" w:eastAsia="ar-SA"/>
        </w:rPr>
        <w:instrText xml:space="preserve"> REF _Ref496541329 \r \h </w:instrText>
      </w:r>
      <w:r>
        <w:rPr>
          <w:bCs/>
          <w:lang w:val="el-GR" w:eastAsia="ar-SA"/>
        </w:rPr>
      </w:r>
      <w:r>
        <w:rPr>
          <w:bCs/>
          <w:lang w:val="el-GR" w:eastAsia="ar-SA"/>
        </w:rPr>
        <w:fldChar w:fldCharType="separate"/>
      </w:r>
      <w:r w:rsidR="008D102A">
        <w:rPr>
          <w:bCs/>
          <w:lang w:val="el-GR" w:eastAsia="ar-SA"/>
        </w:rPr>
        <w:t>2.2.6</w:t>
      </w:r>
      <w:r>
        <w:rPr>
          <w:bCs/>
          <w:lang w:val="el-GR" w:eastAsia="ar-SA"/>
        </w:rPr>
        <w:fldChar w:fldCharType="end"/>
      </w:r>
      <w:r w:rsidRPr="0049623E">
        <w:rPr>
          <w:bCs/>
          <w:lang w:val="el-GR" w:eastAsia="ar-SA"/>
        </w:rPr>
        <w:t xml:space="preserve">και </w:t>
      </w:r>
      <w:r>
        <w:rPr>
          <w:bCs/>
          <w:lang w:val="el-GR" w:eastAsia="ar-SA"/>
        </w:rPr>
        <w:t>2.2.6</w:t>
      </w:r>
      <w:r w:rsidRPr="0049623E">
        <w:rPr>
          <w:bCs/>
          <w:lang w:val="el-GR" w:eastAsia="ar-SA"/>
        </w:rPr>
        <w:t>).</w:t>
      </w:r>
    </w:p>
    <w:p w14:paraId="36BBB508" w14:textId="159D1F80"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8D102A">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8D102A">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8D102A">
        <w:rPr>
          <w:lang w:val="el-GR" w:eastAsia="ar-SA"/>
        </w:rPr>
        <w:t>2.2.3</w:t>
      </w:r>
      <w:r>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5A1CBCA9"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1B7E878C" w14:textId="77777777" w:rsidR="00A817FC" w:rsidRPr="00A334BA" w:rsidRDefault="00A817FC" w:rsidP="00821852">
      <w:pPr>
        <w:rPr>
          <w:lang w:val="el-GR"/>
        </w:rPr>
      </w:pPr>
    </w:p>
    <w:p w14:paraId="6022CBC4" w14:textId="77777777" w:rsidR="008338F0" w:rsidRPr="00723994" w:rsidRDefault="003355E7" w:rsidP="003A109E">
      <w:pPr>
        <w:pStyle w:val="4"/>
        <w:rPr>
          <w:lang w:val="el-GR"/>
        </w:rPr>
      </w:pPr>
      <w:bookmarkStart w:id="150" w:name="_Ref74505997"/>
      <w:bookmarkStart w:id="151" w:name="_Toc97194287"/>
      <w:bookmarkStart w:id="152" w:name="_Toc144896044"/>
      <w:r w:rsidRPr="00723994">
        <w:rPr>
          <w:lang w:val="el-GR"/>
        </w:rPr>
        <w:t>Προκαταρκτική απόδειξη κατά την υποβολή προσφορών</w:t>
      </w:r>
      <w:bookmarkEnd w:id="150"/>
      <w:bookmarkEnd w:id="151"/>
      <w:bookmarkEnd w:id="152"/>
      <w:r w:rsidRPr="00723994">
        <w:rPr>
          <w:lang w:val="el-GR"/>
        </w:rPr>
        <w:t xml:space="preserve"> </w:t>
      </w:r>
    </w:p>
    <w:p w14:paraId="31F00A1A" w14:textId="02159C10"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8D102A">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8D102A">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8D102A">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8D102A">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8D102A">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8D102A"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8D102A" w:rsidRPr="00603221">
        <w:rPr>
          <w:color w:val="000099"/>
          <w:lang w:val="el-GR"/>
        </w:rPr>
        <w:t xml:space="preserve">ΠΑΡΑΡΤΗΜΑ ΙΙI – ΕΥΡΩΠΑΙΚΟ ΕΝΙΑΙΟ ΕΓΓΡΑΦΟ ΣΥΜΒΑΣΗΣ (ΕΕΕΣ) </w:t>
      </w:r>
      <w:r w:rsidR="00AE32CA" w:rsidRPr="00603221">
        <w:rPr>
          <w:lang w:val="el-GR"/>
        </w:rPr>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1"/>
      </w:r>
      <w:r w:rsidR="00F64037">
        <w:rPr>
          <w:lang w:val="el-GR"/>
        </w:rPr>
        <w:t>.</w:t>
      </w:r>
    </w:p>
    <w:p w14:paraId="60C05080" w14:textId="77777777" w:rsidR="00F64037" w:rsidRPr="00B739BB" w:rsidRDefault="00F64037" w:rsidP="00B739BB">
      <w:pPr>
        <w:rPr>
          <w:lang w:val="el-GR"/>
        </w:rPr>
      </w:pP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lastRenderedPageBreak/>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342D708F"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1"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eaadhsy</w:t>
        </w:r>
        <w:proofErr w:type="spellEnd"/>
        <w:r w:rsidR="00E14FF7" w:rsidRPr="00E14FF7">
          <w:rPr>
            <w:rStyle w:val="-"/>
            <w:lang w:val="el-GR"/>
          </w:rPr>
          <w:t>.</w:t>
        </w:r>
        <w:r w:rsidR="00E14FF7" w:rsidRPr="00E14FF7">
          <w:rPr>
            <w:rStyle w:val="-"/>
          </w:rPr>
          <w:t>gr</w:t>
        </w:r>
        <w:r w:rsidR="00E14FF7" w:rsidRPr="00E14FF7">
          <w:rPr>
            <w:rStyle w:val="-"/>
            <w:lang w:val="el-GR"/>
          </w:rPr>
          <w:t>/</w:t>
        </w:r>
      </w:hyperlink>
      <w:hyperlink r:id="rId22"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hsppa</w:t>
        </w:r>
        <w:proofErr w:type="spellEnd"/>
        <w:r w:rsidR="00E14FF7" w:rsidRPr="00E14FF7">
          <w:rPr>
            <w:rStyle w:val="-"/>
            <w:lang w:val="el-GR"/>
          </w:rPr>
          <w:t>.</w:t>
        </w:r>
        <w:r w:rsidR="00E14FF7" w:rsidRPr="00E14FF7">
          <w:rPr>
            <w:rStyle w:val="-"/>
          </w:rPr>
          <w:t>gr</w:t>
        </w:r>
        <w:r w:rsidR="00E14FF7" w:rsidRPr="00E14FF7">
          <w:rPr>
            <w:rStyle w:val="-"/>
            <w:lang w:val="el-GR"/>
          </w:rPr>
          <w:t>/</w:t>
        </w:r>
      </w:hyperlink>
    </w:p>
    <w:p w14:paraId="4F86609E"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7135789E" w14:textId="59584A02"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2"/>
      </w:r>
      <w:r w:rsidRPr="00E14C02">
        <w:rPr>
          <w:rFonts w:eastAsia="Calibri" w:cs="Times New Roman"/>
          <w:lang w:val="el-GR" w:eastAsia="en-US"/>
        </w:rPr>
        <w:t>.</w:t>
      </w:r>
    </w:p>
    <w:p w14:paraId="2B6142D4"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D4D9B8D" w14:textId="77777777" w:rsidR="00F64037" w:rsidRPr="00821852" w:rsidRDefault="00F64037" w:rsidP="00B739BB">
      <w:pPr>
        <w:rPr>
          <w:iCs/>
          <w:color w:val="5B9BD5"/>
          <w:lang w:val="el-GR"/>
        </w:rPr>
      </w:pPr>
    </w:p>
    <w:p w14:paraId="35555693" w14:textId="77777777" w:rsidR="00C0210C" w:rsidRPr="009E58E5" w:rsidRDefault="00C0210C" w:rsidP="00C0210C">
      <w:pPr>
        <w:pStyle w:val="4"/>
        <w:rPr>
          <w:lang w:val="el-GR"/>
        </w:rPr>
      </w:pPr>
      <w:bookmarkStart w:id="153" w:name="_Toc74566838"/>
      <w:bookmarkStart w:id="154" w:name="_Toc74566839"/>
      <w:bookmarkStart w:id="155" w:name="_Toc74566840"/>
      <w:bookmarkStart w:id="156" w:name="_Toc74566841"/>
      <w:bookmarkStart w:id="157" w:name="_Toc74566842"/>
      <w:bookmarkStart w:id="158" w:name="_Toc74566843"/>
      <w:bookmarkStart w:id="159" w:name="_Toc74566844"/>
      <w:bookmarkStart w:id="160" w:name="_Toc74566845"/>
      <w:bookmarkStart w:id="161" w:name="_Toc74566846"/>
      <w:bookmarkStart w:id="162" w:name="_Toc74566847"/>
      <w:bookmarkStart w:id="163" w:name="_Toc74566848"/>
      <w:bookmarkStart w:id="164" w:name="_Toc74566849"/>
      <w:bookmarkStart w:id="165" w:name="_Hlk35420523"/>
      <w:bookmarkStart w:id="166" w:name="_Ref40957856"/>
      <w:bookmarkStart w:id="167" w:name="_Toc97194288"/>
      <w:bookmarkStart w:id="168" w:name="_Toc144896045"/>
      <w:bookmarkEnd w:id="153"/>
      <w:bookmarkEnd w:id="154"/>
      <w:bookmarkEnd w:id="155"/>
      <w:bookmarkEnd w:id="156"/>
      <w:bookmarkEnd w:id="157"/>
      <w:bookmarkEnd w:id="158"/>
      <w:bookmarkEnd w:id="159"/>
      <w:bookmarkEnd w:id="160"/>
      <w:bookmarkEnd w:id="161"/>
      <w:bookmarkEnd w:id="162"/>
      <w:bookmarkEnd w:id="163"/>
      <w:bookmarkEnd w:id="164"/>
      <w:r w:rsidRPr="009E58E5">
        <w:rPr>
          <w:lang w:val="el-GR"/>
        </w:rPr>
        <w:t xml:space="preserve">Αποδεικτικά μέσα </w:t>
      </w:r>
      <w:r w:rsidRPr="009E58E5">
        <w:footnoteReference w:id="3"/>
      </w:r>
      <w:bookmarkEnd w:id="165"/>
      <w:r w:rsidRPr="009E58E5">
        <w:rPr>
          <w:lang w:val="el-GR"/>
        </w:rPr>
        <w:t>- Δικαιολογητικά προσωρινού αναδόχου</w:t>
      </w:r>
      <w:bookmarkEnd w:id="166"/>
      <w:bookmarkEnd w:id="167"/>
      <w:bookmarkEnd w:id="168"/>
    </w:p>
    <w:p w14:paraId="25E723E4" w14:textId="15351AE3"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8D102A">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bCs/>
          <w:lang w:val="el-GR"/>
        </w:rPr>
        <w:t>.</w:t>
      </w:r>
    </w:p>
    <w:p w14:paraId="2F58972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 xml:space="preserve">στο οποίο περιέχονται επίσης οι πληροφορίες που απαιτούνται για τον </w:t>
      </w:r>
      <w:r w:rsidRPr="006430D7">
        <w:rPr>
          <w:bCs/>
          <w:lang w:val="el-GR"/>
        </w:rPr>
        <w:lastRenderedPageBreak/>
        <w:t>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2A25C083"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8D102A">
        <w:rPr>
          <w:bCs/>
          <w:lang w:val="el-GR"/>
        </w:rPr>
        <w:t>3.2</w:t>
      </w:r>
      <w:r>
        <w:rPr>
          <w:bCs/>
          <w:lang w:val="el-GR"/>
        </w:rPr>
        <w:fldChar w:fldCharType="end"/>
      </w:r>
      <w:r w:rsidRPr="00B76605">
        <w:rPr>
          <w:bCs/>
          <w:lang w:val="el-GR"/>
        </w:rPr>
        <w:t xml:space="preserve"> της παρούσας.</w:t>
      </w:r>
    </w:p>
    <w:p w14:paraId="014AEB59"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79EC920B"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8D102A">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7790D2A8" w14:textId="648CD17B"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8D102A">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8D102A">
        <w:rPr>
          <w:color w:val="000000"/>
          <w:lang w:val="el-GR"/>
        </w:rPr>
        <w:t>2.2.3.3</w:t>
      </w:r>
      <w:r>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7225062F"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8D102A">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59A0C931"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8D102A">
        <w:rPr>
          <w:lang w:val="el-GR"/>
        </w:rPr>
        <w:t>2.2.3.1</w:t>
      </w:r>
      <w:r w:rsidRPr="00821852">
        <w:rPr>
          <w:lang w:val="el-GR"/>
        </w:rPr>
        <w:fldChar w:fldCharType="end"/>
      </w:r>
      <w:r w:rsidRPr="00C27CEC">
        <w:rPr>
          <w:color w:val="000000"/>
          <w:lang w:val="el-GR"/>
        </w:rPr>
        <w:t>,</w:t>
      </w:r>
    </w:p>
    <w:p w14:paraId="0FE55007" w14:textId="7C5E17FF"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8D102A">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4"/>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5A98AE71" w:rsidR="00B9111A" w:rsidRPr="00821852" w:rsidRDefault="00C27CEC" w:rsidP="00C27CEC">
      <w:pPr>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8D102A">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r w:rsidR="0000349A">
        <w:rPr>
          <w:color w:val="000000"/>
          <w:lang w:val="el-GR"/>
        </w:rPr>
        <w:t>Α.Α.Δ.Ε.</w:t>
      </w:r>
    </w:p>
    <w:p w14:paraId="436458C7" w14:textId="10BEB7B2"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8D102A">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 xml:space="preserve">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w:t>
      </w:r>
      <w:r w:rsidR="008E444E" w:rsidRPr="00821852">
        <w:rPr>
          <w:color w:val="000000"/>
          <w:lang w:val="el-GR"/>
        </w:rPr>
        <w:lastRenderedPageBreak/>
        <w:t>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4EF4092B"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8D102A">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2EF2BFFD"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8D102A">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77777777" w:rsidR="008E444E" w:rsidRDefault="008E444E" w:rsidP="008E444E">
      <w:pPr>
        <w:rPr>
          <w:b/>
          <w:lang w:val="el-GR"/>
        </w:rPr>
      </w:pPr>
      <w:bookmarkStart w:id="169"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169"/>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15C66EDD"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8D102A">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758ECAB4"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8D102A">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ACB4F36" w14:textId="77777777" w:rsidR="004D042A" w:rsidRPr="00DD1A4B" w:rsidRDefault="004D042A">
      <w:pPr>
        <w:rPr>
          <w:b/>
          <w:bCs/>
          <w:lang w:val="el-GR"/>
        </w:rPr>
      </w:pPr>
    </w:p>
    <w:p w14:paraId="44AAA428" w14:textId="529C0D78"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8D102A">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70" w:name="_Hlk67663604"/>
      <w:r w:rsidR="00A61AA7" w:rsidRPr="00603221">
        <w:rPr>
          <w:b/>
          <w:lang w:val="el-GR"/>
        </w:rPr>
        <w:t xml:space="preserve">οι οικονομικοί φορείς </w:t>
      </w:r>
      <w:bookmarkEnd w:id="170"/>
      <w:r w:rsidR="00A61AA7" w:rsidRPr="00603221">
        <w:rPr>
          <w:b/>
          <w:lang w:val="el-GR"/>
        </w:rPr>
        <w:t>προσκομίζουν τα αναφερόμενα στον κατωτέρω πίνακα:</w:t>
      </w:r>
    </w:p>
    <w:p w14:paraId="61686EB1" w14:textId="2E24AA24"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747D5B"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699B5B48" w14:textId="3BE7000A" w:rsidR="00372DB8" w:rsidRDefault="00FF5678" w:rsidP="00915C7C">
            <w:pPr>
              <w:autoSpaceDE w:val="0"/>
              <w:autoSpaceDN w:val="0"/>
              <w:adjustRightInd w:val="0"/>
              <w:rPr>
                <w:b/>
                <w:bCs/>
                <w:lang w:val="el-GR"/>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72DB8" w:rsidRPr="00086782" w:rsidDel="00893E05">
              <w:rPr>
                <w:b/>
                <w:bCs/>
                <w:lang w:val="el-GR"/>
              </w:rPr>
              <w:t>ήτοι</w:t>
            </w:r>
            <w:r w:rsidR="00372DB8" w:rsidRPr="003E44A9">
              <w:rPr>
                <w:b/>
                <w:bCs/>
                <w:lang w:val="el-GR"/>
              </w:rPr>
              <w:t xml:space="preserve"> </w:t>
            </w:r>
            <w:r w:rsidR="008C6F6A">
              <w:rPr>
                <w:b/>
                <w:bCs/>
                <w:lang w:val="el-GR"/>
              </w:rPr>
              <w:t xml:space="preserve">υπηρεσιών </w:t>
            </w:r>
            <w:r w:rsidR="00493C63">
              <w:rPr>
                <w:b/>
                <w:bCs/>
                <w:lang w:val="el-GR"/>
              </w:rPr>
              <w:t>δημοσιότητας</w:t>
            </w:r>
            <w:r w:rsidR="00372DB8">
              <w:rPr>
                <w:b/>
                <w:bCs/>
                <w:lang w:val="el-GR"/>
              </w:rPr>
              <w:t>.</w:t>
            </w:r>
          </w:p>
          <w:p w14:paraId="7E6C47BD" w14:textId="3DF7E1B9"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747D5B"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0E0B395B" w:rsidR="00872F65" w:rsidRPr="00872F65" w:rsidRDefault="00872F65" w:rsidP="00872F65">
            <w:pPr>
              <w:autoSpaceDE w:val="0"/>
              <w:autoSpaceDN w:val="0"/>
              <w:adjustRightInd w:val="0"/>
              <w:spacing w:after="0"/>
              <w:rPr>
                <w:lang w:val="el-GR"/>
              </w:rPr>
            </w:pPr>
            <w:r>
              <w:rPr>
                <w:lang w:val="el-GR"/>
              </w:rPr>
              <w:t>Π</w:t>
            </w:r>
            <w:r w:rsidRPr="00872F65">
              <w:rPr>
                <w:lang w:val="el-GR"/>
              </w:rPr>
              <w:t xml:space="preserve">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w:t>
            </w:r>
            <w:r w:rsidRPr="00872F65">
              <w:rPr>
                <w:lang w:val="el-GR"/>
              </w:rPr>
              <w:lastRenderedPageBreak/>
              <w:t xml:space="preserve">τους. Στην περίπτωση που χώρα δεν τηρεί τέτοιο μητρώο, το έγγραφο ή το πιστοποιητικό μπορεί να αντικαθίσταται από ένορκη βεβαίωση ή, στα κράτη </w:t>
            </w:r>
            <w:r w:rsidR="00493C63">
              <w:rPr>
                <w:lang w:val="el-GR"/>
              </w:rPr>
              <w:t>–</w:t>
            </w:r>
            <w:r w:rsidRPr="00872F65">
              <w:rPr>
                <w:lang w:val="el-GR"/>
              </w:rPr>
              <w:t xml:space="preserve">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77777777" w:rsidR="00D05C7B" w:rsidRPr="00603221" w:rsidRDefault="00D05C7B" w:rsidP="00282306">
            <w:pPr>
              <w:autoSpaceDE w:val="0"/>
              <w:autoSpaceDN w:val="0"/>
              <w:adjustRightInd w:val="0"/>
              <w:spacing w:after="0"/>
              <w:rPr>
                <w:lang w:val="el-GR" w:eastAsia="el-GR"/>
              </w:rPr>
            </w:pPr>
          </w:p>
        </w:tc>
      </w:tr>
    </w:tbl>
    <w:p w14:paraId="3370B521" w14:textId="77777777" w:rsidR="0041248A" w:rsidRDefault="0041248A">
      <w:pPr>
        <w:rPr>
          <w:b/>
          <w:lang w:val="el-GR"/>
        </w:rPr>
      </w:pPr>
    </w:p>
    <w:p w14:paraId="05E17FF2" w14:textId="77777777" w:rsidR="00282306" w:rsidRPr="0041248A" w:rsidRDefault="00282306" w:rsidP="00282306">
      <w:pPr>
        <w:rPr>
          <w:bCs/>
          <w:lang w:val="el-GR"/>
        </w:rPr>
      </w:pPr>
      <w:bookmarkStart w:id="171"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1"/>
    <w:p w14:paraId="36F608EF" w14:textId="77777777" w:rsidR="00270326" w:rsidRPr="00603221" w:rsidRDefault="00270326">
      <w:pPr>
        <w:rPr>
          <w:lang w:val="el-GR"/>
        </w:rPr>
      </w:pPr>
    </w:p>
    <w:p w14:paraId="17C17E23" w14:textId="4FE86BA9"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8D102A">
        <w:rPr>
          <w:b/>
          <w:lang w:val="el-GR"/>
        </w:rPr>
        <w:t>2.2.5</w:t>
      </w:r>
      <w:r w:rsidR="00B622FA" w:rsidRPr="00603221">
        <w:rPr>
          <w:b/>
          <w:lang w:val="el-GR"/>
        </w:rPr>
        <w:fldChar w:fldCharType="end"/>
      </w:r>
      <w:r w:rsidRPr="00603221">
        <w:rPr>
          <w:b/>
          <w:lang w:val="el-GR"/>
        </w:rPr>
        <w:t xml:space="preserve"> </w:t>
      </w:r>
      <w:bookmarkStart w:id="172"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747D5B" w14:paraId="364D20BB" w14:textId="77777777" w:rsidTr="009C5EA6">
        <w:trPr>
          <w:trHeight w:val="711"/>
        </w:trPr>
        <w:tc>
          <w:tcPr>
            <w:tcW w:w="675" w:type="dxa"/>
            <w:shd w:val="clear" w:color="auto" w:fill="D9D9D9"/>
          </w:tcPr>
          <w:bookmarkEnd w:id="172"/>
          <w:p w14:paraId="7510B8DD"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64C8A1CB" w14:textId="695F4B60" w:rsidR="005140E7" w:rsidRPr="005140E7" w:rsidRDefault="005140E7" w:rsidP="009C5EA6">
            <w:pPr>
              <w:autoSpaceDE w:val="0"/>
              <w:autoSpaceDN w:val="0"/>
              <w:adjustRightInd w:val="0"/>
              <w:rPr>
                <w:b/>
                <w:bCs/>
                <w:lang w:val="el-GR"/>
              </w:rPr>
            </w:pPr>
            <w:r w:rsidRPr="005140E7">
              <w:rPr>
                <w:b/>
                <w:bCs/>
                <w:lang w:val="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(2020-2021-2022) ή, τις οικονομικές χρήσεις κατά τις οποίες ο οικονομικός φορέας δραστηριοποιείται, αν είναι λιγότερες από τρεις, κατ’ ελάχιστον ίσο με το </w:t>
            </w:r>
            <w:r w:rsidR="007032F4">
              <w:rPr>
                <w:b/>
                <w:bCs/>
                <w:lang w:val="el-GR"/>
              </w:rPr>
              <w:t>διακόσια</w:t>
            </w:r>
            <w:r w:rsidR="00A465E2" w:rsidRPr="005140E7">
              <w:rPr>
                <w:b/>
                <w:bCs/>
                <w:lang w:val="el-GR"/>
              </w:rPr>
              <w:t xml:space="preserve"> </w:t>
            </w:r>
            <w:r w:rsidRPr="005140E7">
              <w:rPr>
                <w:b/>
                <w:bCs/>
                <w:lang w:val="el-GR"/>
              </w:rPr>
              <w:t>τοις εκατό (</w:t>
            </w:r>
            <w:r w:rsidR="007032F4">
              <w:rPr>
                <w:b/>
                <w:bCs/>
                <w:lang w:val="el-GR"/>
              </w:rPr>
              <w:t>20</w:t>
            </w:r>
            <w:r w:rsidRPr="005140E7">
              <w:rPr>
                <w:b/>
                <w:bCs/>
                <w:lang w:val="el-GR"/>
              </w:rPr>
              <w:t>0%) της εκτιμώμενης αξίας της υπό ανάθεση σύμβασης μη περιλαμβανομένου Φ.Π.Α., για την οποία υποβάλλει προσφορά.</w:t>
            </w:r>
          </w:p>
          <w:p w14:paraId="4DA461EA" w14:textId="2BB851FF" w:rsidR="00D56132" w:rsidRPr="00603221" w:rsidRDefault="005140E7" w:rsidP="009C5EA6">
            <w:pPr>
              <w:autoSpaceDE w:val="0"/>
              <w:autoSpaceDN w:val="0"/>
              <w:adjustRightInd w:val="0"/>
              <w:rPr>
                <w:lang w:val="el-GR" w:eastAsia="el-GR"/>
              </w:rPr>
            </w:pPr>
            <w:r w:rsidRPr="00EC68AB">
              <w:rPr>
                <w:color w:val="000000"/>
                <w:lang w:val="el-GR" w:eastAsia="en-GB"/>
              </w:rPr>
              <w:t>Οι οικονομικοί φορείς οφείλουν να αποδείξουν το ανωτέρω κριτήριο ποιοτικής επιλογής υποβάλλοντας ένα ή περισσότερα από τα ακόλουθα δικαιολογητικά:</w:t>
            </w:r>
          </w:p>
        </w:tc>
      </w:tr>
      <w:tr w:rsidR="00D56132" w:rsidRPr="00747D5B"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38810A99" w14:textId="77777777" w:rsidR="005140E7" w:rsidRPr="00EC68AB" w:rsidRDefault="005140E7" w:rsidP="005140E7">
            <w:pPr>
              <w:suppressAutoHyphens w:val="0"/>
              <w:spacing w:before="100" w:beforeAutospacing="1" w:after="100" w:afterAutospacing="1"/>
              <w:ind w:left="142"/>
              <w:rPr>
                <w:color w:val="26282A"/>
                <w:lang w:val="el-GR" w:eastAsia="en-GB"/>
              </w:rPr>
            </w:pPr>
            <w:r w:rsidRPr="00EC68AB">
              <w:rPr>
                <w:color w:val="26282A"/>
                <w:lang w:val="el-GR" w:eastAsia="en-GB"/>
              </w:rPr>
              <w:t>-</w:t>
            </w:r>
            <w:r w:rsidRPr="00EC68AB">
              <w:rPr>
                <w:color w:val="26282A"/>
                <w:lang w:eastAsia="en-GB"/>
              </w:rPr>
              <w:t> </w:t>
            </w:r>
            <w:r w:rsidRPr="00EC68AB">
              <w:rPr>
                <w:color w:val="26282A"/>
                <w:lang w:val="el-GR" w:eastAsia="en-GB"/>
              </w:rPr>
              <w:t>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(2020,2021,2022) ή για όσο διάστημα ασκούν την επιχειρηματική τους δράση εφόσον είναι μικρότερο των τριών ετών.</w:t>
            </w:r>
          </w:p>
          <w:p w14:paraId="49806872" w14:textId="77777777" w:rsidR="005140E7" w:rsidRPr="00EC68AB" w:rsidRDefault="005140E7" w:rsidP="005140E7">
            <w:pPr>
              <w:suppressAutoHyphens w:val="0"/>
              <w:spacing w:before="100" w:beforeAutospacing="1" w:after="100" w:afterAutospacing="1"/>
              <w:ind w:left="142"/>
              <w:rPr>
                <w:color w:val="26282A"/>
                <w:lang w:val="el-GR" w:eastAsia="en-GB"/>
              </w:rPr>
            </w:pPr>
            <w:r w:rsidRPr="00EC68AB">
              <w:rPr>
                <w:color w:val="26282A"/>
                <w:lang w:val="el-GR" w:eastAsia="en-GB"/>
              </w:rPr>
              <w:t>Στην περίπτωση που οι χρηματοοικονομικές καταστάσεις ή τα αποσπάσματα δημοσιευμένων χρηματοοικονομικών καταστάσεων του 2022 δεν έχουν δημοσιευτεί υποβάλλεται το ισοζύγιο του μηνός Δεκεμβρίου 2022 συνοδευόμενο από δήλωση του ν. 1599/86 όπου δηλώνεται το ύψος του ετήσιου κύκλου εργασιών για το εν λόγω έτος.</w:t>
            </w:r>
          </w:p>
          <w:p w14:paraId="5E33C796" w14:textId="77777777" w:rsidR="005140E7" w:rsidRPr="00EC68AB" w:rsidRDefault="005140E7" w:rsidP="005140E7">
            <w:pPr>
              <w:suppressAutoHyphens w:val="0"/>
              <w:spacing w:before="100" w:beforeAutospacing="1" w:after="100" w:afterAutospacing="1"/>
              <w:ind w:left="142"/>
              <w:rPr>
                <w:color w:val="26282A"/>
                <w:lang w:val="el-GR" w:eastAsia="en-GB"/>
              </w:rPr>
            </w:pPr>
            <w:r w:rsidRPr="00EC68AB">
              <w:rPr>
                <w:color w:val="26282A"/>
                <w:lang w:val="el-GR" w:eastAsia="en-GB"/>
              </w:rPr>
              <w:t>Εάν ο προσφέρων δεν υποχρεούται στην έκδοση ισολογισμού καταθέτει αντίγραφα των δηλώσεων Ε3 για τις τρεις τελευταίες χρήσεις (2020,2021,2022).</w:t>
            </w:r>
          </w:p>
          <w:p w14:paraId="4A4A39E1" w14:textId="39EE21B7" w:rsidR="00D56132" w:rsidRPr="00603221" w:rsidRDefault="005140E7" w:rsidP="005140E7">
            <w:pPr>
              <w:rPr>
                <w:b/>
                <w:lang w:val="el-GR" w:eastAsia="el-GR"/>
              </w:rPr>
            </w:pPr>
            <w:r w:rsidRPr="00EC68AB">
              <w:rPr>
                <w:color w:val="26282A"/>
                <w:lang w:val="el-GR" w:eastAsia="en-GB"/>
              </w:rPr>
              <w:t>-</w:t>
            </w:r>
            <w:r w:rsidRPr="00EC68AB">
              <w:rPr>
                <w:color w:val="26282A"/>
                <w:lang w:eastAsia="en-GB"/>
              </w:rPr>
              <w:t>   </w:t>
            </w:r>
            <w:r w:rsidRPr="00EC68AB">
              <w:rPr>
                <w:color w:val="26282A"/>
                <w:lang w:val="el-GR" w:eastAsia="en-GB"/>
              </w:rPr>
              <w:t xml:space="preserve">Υπεύθυνη δήλωση, όπου θα δηλώνεται ότι, </w:t>
            </w:r>
            <w:r>
              <w:rPr>
                <w:color w:val="26282A"/>
                <w:lang w:val="en-US" w:eastAsia="en-GB"/>
              </w:rPr>
              <w:t>o</w:t>
            </w:r>
            <w:r w:rsidRPr="005140E7">
              <w:rPr>
                <w:color w:val="26282A"/>
                <w:lang w:val="el-GR" w:eastAsia="en-GB"/>
              </w:rPr>
              <w:t xml:space="preserve"> </w:t>
            </w:r>
            <w:r w:rsidRPr="005140E7">
              <w:rPr>
                <w:b/>
                <w:bCs/>
                <w:lang w:val="el-GR"/>
              </w:rPr>
              <w:t>μέσο</w:t>
            </w:r>
            <w:r>
              <w:rPr>
                <w:b/>
                <w:bCs/>
                <w:lang w:val="el-GR"/>
              </w:rPr>
              <w:t>ς</w:t>
            </w:r>
            <w:r w:rsidRPr="005140E7">
              <w:rPr>
                <w:b/>
                <w:bCs/>
                <w:lang w:val="el-GR"/>
              </w:rPr>
              <w:t xml:space="preserve"> γενικό</w:t>
            </w:r>
            <w:r>
              <w:rPr>
                <w:b/>
                <w:bCs/>
                <w:lang w:val="el-GR"/>
              </w:rPr>
              <w:t>ς</w:t>
            </w:r>
            <w:r w:rsidRPr="005140E7">
              <w:rPr>
                <w:b/>
                <w:bCs/>
                <w:lang w:val="el-GR"/>
              </w:rPr>
              <w:t xml:space="preserve"> ετήσιο</w:t>
            </w:r>
            <w:r>
              <w:rPr>
                <w:b/>
                <w:bCs/>
                <w:lang w:val="el-GR"/>
              </w:rPr>
              <w:t>ς</w:t>
            </w:r>
            <w:r w:rsidRPr="005140E7">
              <w:rPr>
                <w:b/>
                <w:bCs/>
                <w:lang w:val="el-GR"/>
              </w:rPr>
              <w:t xml:space="preserve"> κύκλο</w:t>
            </w:r>
            <w:r>
              <w:rPr>
                <w:b/>
                <w:bCs/>
                <w:lang w:val="el-GR"/>
              </w:rPr>
              <w:t>ς</w:t>
            </w:r>
            <w:r w:rsidRPr="005140E7">
              <w:rPr>
                <w:b/>
                <w:bCs/>
                <w:lang w:val="el-GR"/>
              </w:rPr>
              <w:t xml:space="preserve"> εργασιών</w:t>
            </w:r>
            <w:r w:rsidRPr="00EC68AB">
              <w:rPr>
                <w:color w:val="26282A"/>
                <w:lang w:val="el-GR" w:eastAsia="en-GB"/>
              </w:rPr>
              <w:t xml:space="preserve"> του προσφέροντος οικονομικού φορέα κατά τις τρεις (3) τελευταίες διαχειριστικές χρήσεις</w:t>
            </w:r>
            <w:r w:rsidRPr="00EC68AB">
              <w:rPr>
                <w:color w:val="26282A"/>
                <w:lang w:eastAsia="en-GB"/>
              </w:rPr>
              <w:t> </w:t>
            </w:r>
            <w:bookmarkStart w:id="173" w:name="m_7156982799556942414__Hlk120794400"/>
            <w:r w:rsidRPr="00EC68AB">
              <w:rPr>
                <w:color w:val="222222"/>
                <w:lang w:val="el-GR" w:eastAsia="en-GB"/>
              </w:rPr>
              <w:t>(2020,2021,2022)</w:t>
            </w:r>
            <w:r w:rsidRPr="00EC68AB">
              <w:rPr>
                <w:color w:val="222222"/>
                <w:lang w:eastAsia="en-GB"/>
              </w:rPr>
              <w:t> </w:t>
            </w:r>
            <w:bookmarkEnd w:id="173"/>
            <w:r w:rsidRPr="00EC68AB">
              <w:rPr>
                <w:color w:val="26282A"/>
                <w:lang w:val="el-GR" w:eastAsia="en-GB"/>
              </w:rPr>
              <w:t xml:space="preserve">ή για όσο διάστημα ασκεί την επιχειρησιακή του δράση εφόσον αυτό είναι μικρότερο, είναι τουλάχιστον ίσος με το </w:t>
            </w:r>
            <w:r w:rsidR="00A465E2">
              <w:rPr>
                <w:color w:val="26282A"/>
                <w:lang w:val="el-GR" w:eastAsia="en-GB"/>
              </w:rPr>
              <w:t>πενήντα</w:t>
            </w:r>
            <w:r w:rsidR="00A465E2" w:rsidRPr="00EC68AB">
              <w:rPr>
                <w:color w:val="26282A"/>
                <w:lang w:val="el-GR" w:eastAsia="en-GB"/>
              </w:rPr>
              <w:t xml:space="preserve"> </w:t>
            </w:r>
            <w:r w:rsidRPr="00EC68AB">
              <w:rPr>
                <w:color w:val="26282A"/>
                <w:lang w:val="el-GR" w:eastAsia="en-GB"/>
              </w:rPr>
              <w:t>τοις εκατό (</w:t>
            </w:r>
            <w:r w:rsidR="007032F4">
              <w:rPr>
                <w:color w:val="26282A"/>
                <w:lang w:val="el-GR" w:eastAsia="en-GB"/>
              </w:rPr>
              <w:t>20</w:t>
            </w:r>
            <w:r w:rsidRPr="00EC68AB">
              <w:rPr>
                <w:color w:val="26282A"/>
                <w:lang w:val="el-GR" w:eastAsia="en-GB"/>
              </w:rPr>
              <w:t>0%) του προϋπολογισμού του υπό ανάθεση έργου, μη συμπεριλαμβανομένου Φ.Π.Α.</w:t>
            </w:r>
          </w:p>
        </w:tc>
      </w:tr>
    </w:tbl>
    <w:p w14:paraId="0B0F3787" w14:textId="77777777" w:rsidR="00D56132" w:rsidRPr="00603221" w:rsidRDefault="00D56132">
      <w:pPr>
        <w:rPr>
          <w:b/>
          <w:lang w:val="el-GR"/>
        </w:rPr>
      </w:pPr>
    </w:p>
    <w:p w14:paraId="61D1F79A" w14:textId="4C4569A8" w:rsidR="008338F0" w:rsidRPr="00603221" w:rsidRDefault="003355E7">
      <w:pPr>
        <w:rPr>
          <w:b/>
          <w:lang w:val="el-GR"/>
        </w:rPr>
      </w:pPr>
      <w:r w:rsidRPr="00603221">
        <w:rPr>
          <w:b/>
          <w:bCs/>
          <w:lang w:val="el-GR"/>
        </w:rPr>
        <w:lastRenderedPageBreak/>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8D102A">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747D5B"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17AFBB9D"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8D102A">
              <w:rPr>
                <w:rFonts w:cs="Tahoma"/>
                <w:b/>
                <w:sz w:val="22"/>
                <w:szCs w:val="22"/>
              </w:rPr>
              <w:t>2.2.6.1</w:t>
            </w:r>
            <w:r w:rsidR="002A37B5">
              <w:rPr>
                <w:rFonts w:cs="Tahoma"/>
                <w:b/>
                <w:sz w:val="22"/>
                <w:szCs w:val="22"/>
              </w:rPr>
              <w:fldChar w:fldCharType="end"/>
            </w:r>
            <w:r w:rsidR="002A37B5">
              <w:rPr>
                <w:rFonts w:cs="Tahoma"/>
                <w:b/>
                <w:sz w:val="22"/>
                <w:szCs w:val="22"/>
              </w:rPr>
              <w:t>.</w:t>
            </w:r>
            <w:r w:rsidRPr="00603221">
              <w:rPr>
                <w:rFonts w:cs="Tahoma"/>
                <w:b/>
                <w:sz w:val="22"/>
                <w:szCs w:val="22"/>
              </w:rPr>
              <w:t xml:space="preserve"> </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747D5B" w14:paraId="22AA5E17" w14:textId="77777777" w:rsidTr="009C5EA6">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1873330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FF5678">
              <w:rPr>
                <w:rFonts w:cs="Tahoma"/>
                <w:sz w:val="22"/>
                <w:szCs w:val="22"/>
              </w:rPr>
              <w:t>κατά τα τρία (3)</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747D5B"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7340CA" w:rsidRPr="00747D5B"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όπ</w:t>
            </w:r>
            <w:proofErr w:type="spellStart"/>
            <w:r w:rsidRPr="00603221">
              <w:t>ου</w:t>
            </w:r>
            <w:proofErr w:type="spellEnd"/>
            <w:r w:rsidRPr="00603221">
              <w:t xml:space="preserve"> </w:t>
            </w:r>
            <w:r w:rsidRPr="00603221">
              <w:rPr>
                <w:b/>
              </w:rPr>
              <w:t>«ΣΤΟΙΧΕΙΟ ΤΕΚΜΗΡΙΩΣΗΣ»</w:t>
            </w:r>
            <w:r w:rsidRPr="00603221">
              <w:t xml:space="preserve">: </w:t>
            </w:r>
          </w:p>
          <w:p w14:paraId="17BFB45B" w14:textId="77777777" w:rsidR="007340CA" w:rsidRPr="00603221" w:rsidRDefault="007340CA">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7DBB48D" w14:textId="61031CAB" w:rsidR="007340CA" w:rsidRPr="00FF5678" w:rsidRDefault="007340CA">
            <w:pPr>
              <w:numPr>
                <w:ilvl w:val="0"/>
                <w:numId w:val="9"/>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tc>
      </w:tr>
      <w:tr w:rsidR="00135A3A" w:rsidRPr="00747D5B"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cPr>
          <w:p w14:paraId="3B5A2ADD" w14:textId="34EE013E" w:rsidR="00F05738" w:rsidRDefault="00135A3A" w:rsidP="00F05738">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F05738">
              <w:rPr>
                <w:b/>
                <w:bCs/>
                <w:lang w:val="el-GR" w:eastAsia="el-GR"/>
              </w:rPr>
              <w:fldChar w:fldCharType="begin"/>
            </w:r>
            <w:r w:rsidR="00F05738">
              <w:rPr>
                <w:b/>
                <w:bCs/>
                <w:lang w:val="el-GR" w:eastAsia="el-GR"/>
              </w:rPr>
              <w:instrText xml:space="preserve"> REF _Ref122528826 \r \h </w:instrText>
            </w:r>
            <w:r w:rsidR="00F05738">
              <w:rPr>
                <w:b/>
                <w:bCs/>
                <w:lang w:val="el-GR" w:eastAsia="el-GR"/>
              </w:rPr>
            </w:r>
            <w:r w:rsidR="00F05738">
              <w:rPr>
                <w:b/>
                <w:bCs/>
                <w:lang w:val="el-GR" w:eastAsia="el-GR"/>
              </w:rPr>
              <w:fldChar w:fldCharType="separate"/>
            </w:r>
            <w:r w:rsidR="008D102A">
              <w:rPr>
                <w:b/>
                <w:bCs/>
                <w:lang w:val="el-GR" w:eastAsia="el-GR"/>
              </w:rPr>
              <w:t>2.2.6.2</w:t>
            </w:r>
            <w:r w:rsidR="00F05738">
              <w:rPr>
                <w:b/>
                <w:bCs/>
                <w:lang w:val="el-GR" w:eastAsia="el-GR"/>
              </w:rPr>
              <w:fldChar w:fldCharType="end"/>
            </w:r>
          </w:p>
          <w:p w14:paraId="41DF397C" w14:textId="200A0478" w:rsidR="00135A3A" w:rsidRPr="00603221" w:rsidRDefault="00135A3A" w:rsidP="00F0573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747D5B"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747D5B" w14:paraId="71E67F38" w14:textId="77777777" w:rsidTr="00F05738">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747D5B" w14:paraId="49B2A41F" w14:textId="77777777" w:rsidTr="00F05738">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552" w:type="pct"/>
                  <w:vAlign w:val="center"/>
                </w:tcPr>
                <w:p w14:paraId="202253DD" w14:textId="77777777" w:rsidR="00135A3A" w:rsidRPr="00603221" w:rsidRDefault="00135A3A" w:rsidP="00135A3A">
                  <w:pPr>
                    <w:spacing w:line="276" w:lineRule="auto"/>
                    <w:rPr>
                      <w:lang w:val="el-GR"/>
                    </w:rPr>
                  </w:pPr>
                </w:p>
              </w:tc>
              <w:tc>
                <w:tcPr>
                  <w:tcW w:w="794" w:type="pct"/>
                  <w:shd w:val="clear" w:color="auto" w:fill="C0C0C0"/>
                </w:tcPr>
                <w:p w14:paraId="5FF80A5E" w14:textId="77777777" w:rsidR="00135A3A" w:rsidRPr="00603221" w:rsidRDefault="00135A3A" w:rsidP="00135A3A">
                  <w:pPr>
                    <w:spacing w:line="276" w:lineRule="auto"/>
                    <w:rPr>
                      <w:lang w:val="el-GR"/>
                    </w:rPr>
                  </w:pPr>
                </w:p>
              </w:tc>
            </w:tr>
            <w:tr w:rsidR="00135A3A" w:rsidRPr="00747D5B" w14:paraId="78F4B18C" w14:textId="77777777" w:rsidTr="00F05738">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552" w:type="pct"/>
                  <w:vAlign w:val="center"/>
                </w:tcPr>
                <w:p w14:paraId="22842797" w14:textId="77777777" w:rsidR="00135A3A" w:rsidRPr="00603221" w:rsidRDefault="00135A3A" w:rsidP="00135A3A">
                  <w:pPr>
                    <w:spacing w:line="276" w:lineRule="auto"/>
                    <w:rPr>
                      <w:lang w:val="el-GR"/>
                    </w:rPr>
                  </w:pPr>
                </w:p>
              </w:tc>
              <w:tc>
                <w:tcPr>
                  <w:tcW w:w="794" w:type="pct"/>
                  <w:shd w:val="clear" w:color="auto" w:fill="C0C0C0"/>
                </w:tcPr>
                <w:p w14:paraId="42EF7F55" w14:textId="77777777" w:rsidR="00135A3A" w:rsidRPr="00603221" w:rsidRDefault="00135A3A" w:rsidP="00135A3A">
                  <w:pPr>
                    <w:spacing w:line="276" w:lineRule="auto"/>
                    <w:rPr>
                      <w:lang w:val="el-GR"/>
                    </w:rPr>
                  </w:pPr>
                </w:p>
              </w:tc>
            </w:tr>
            <w:tr w:rsidR="00135A3A" w:rsidRPr="00747D5B" w14:paraId="720CD3C9" w14:textId="77777777" w:rsidTr="00F05738">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552" w:type="pct"/>
                  <w:vAlign w:val="center"/>
                </w:tcPr>
                <w:p w14:paraId="3320D7C0" w14:textId="77777777" w:rsidR="00135A3A" w:rsidRPr="00603221" w:rsidRDefault="00135A3A" w:rsidP="00135A3A">
                  <w:pPr>
                    <w:spacing w:line="276" w:lineRule="auto"/>
                    <w:rPr>
                      <w:lang w:val="el-GR"/>
                    </w:rPr>
                  </w:pPr>
                </w:p>
              </w:tc>
              <w:tc>
                <w:tcPr>
                  <w:tcW w:w="794" w:type="pct"/>
                  <w:shd w:val="clear" w:color="auto" w:fill="C0C0C0"/>
                </w:tcPr>
                <w:p w14:paraId="0E01B1C0" w14:textId="77777777" w:rsidR="00135A3A" w:rsidRPr="00603221" w:rsidRDefault="00135A3A" w:rsidP="00135A3A">
                  <w:pPr>
                    <w:spacing w:line="276" w:lineRule="auto"/>
                    <w:rPr>
                      <w:lang w:val="el-GR"/>
                    </w:rPr>
                  </w:pPr>
                </w:p>
              </w:tc>
            </w:tr>
            <w:tr w:rsidR="00135A3A" w:rsidRPr="00747D5B" w14:paraId="52C50999" w14:textId="77777777" w:rsidTr="00F05738">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747D5B" w14:paraId="5E6E45AC" w14:textId="77777777" w:rsidTr="00F05738">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747D5B" w14:paraId="78F804DE" w14:textId="77777777" w:rsidTr="00F05738">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7"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7" w:type="pct"/>
                  <w:vAlign w:val="center"/>
                </w:tcPr>
                <w:p w14:paraId="49BC7457" w14:textId="77777777" w:rsidR="00135A3A" w:rsidRPr="00603221" w:rsidRDefault="00135A3A" w:rsidP="00135A3A">
                  <w:pPr>
                    <w:spacing w:line="276" w:lineRule="auto"/>
                    <w:rPr>
                      <w:lang w:val="el-GR"/>
                    </w:rPr>
                  </w:pPr>
                </w:p>
              </w:tc>
              <w:tc>
                <w:tcPr>
                  <w:tcW w:w="504" w:type="pct"/>
                  <w:vAlign w:val="center"/>
                </w:tcPr>
                <w:p w14:paraId="5DC812C2" w14:textId="77777777" w:rsidR="00135A3A" w:rsidRPr="00603221" w:rsidRDefault="00135A3A" w:rsidP="00135A3A">
                  <w:pPr>
                    <w:spacing w:line="276" w:lineRule="auto"/>
                    <w:rPr>
                      <w:lang w:val="el-GR"/>
                    </w:rPr>
                  </w:pPr>
                </w:p>
              </w:tc>
              <w:tc>
                <w:tcPr>
                  <w:tcW w:w="794" w:type="pct"/>
                  <w:shd w:val="clear" w:color="auto" w:fill="C0C0C0"/>
                </w:tcPr>
                <w:p w14:paraId="5F847E8E" w14:textId="77777777" w:rsidR="00135A3A" w:rsidRPr="00603221" w:rsidRDefault="00135A3A" w:rsidP="00135A3A">
                  <w:pPr>
                    <w:spacing w:line="276" w:lineRule="auto"/>
                    <w:rPr>
                      <w:lang w:val="el-GR"/>
                    </w:rPr>
                  </w:pPr>
                </w:p>
              </w:tc>
            </w:tr>
            <w:tr w:rsidR="00135A3A" w:rsidRPr="00747D5B" w14:paraId="7C40266F" w14:textId="77777777" w:rsidTr="00F05738">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7"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7" w:type="pct"/>
                  <w:vAlign w:val="center"/>
                </w:tcPr>
                <w:p w14:paraId="182623BF" w14:textId="77777777" w:rsidR="00135A3A" w:rsidRPr="00603221" w:rsidRDefault="00135A3A" w:rsidP="00135A3A">
                  <w:pPr>
                    <w:spacing w:line="276" w:lineRule="auto"/>
                    <w:rPr>
                      <w:lang w:val="el-GR"/>
                    </w:rPr>
                  </w:pPr>
                </w:p>
              </w:tc>
              <w:tc>
                <w:tcPr>
                  <w:tcW w:w="504" w:type="pct"/>
                  <w:vAlign w:val="center"/>
                </w:tcPr>
                <w:p w14:paraId="0A360718" w14:textId="77777777" w:rsidR="00135A3A" w:rsidRPr="00603221" w:rsidRDefault="00135A3A" w:rsidP="00135A3A">
                  <w:pPr>
                    <w:spacing w:line="276" w:lineRule="auto"/>
                    <w:rPr>
                      <w:lang w:val="el-GR"/>
                    </w:rPr>
                  </w:pPr>
                </w:p>
              </w:tc>
              <w:tc>
                <w:tcPr>
                  <w:tcW w:w="794" w:type="pct"/>
                  <w:shd w:val="clear" w:color="auto" w:fill="C0C0C0"/>
                </w:tcPr>
                <w:p w14:paraId="55BAD9BE" w14:textId="77777777" w:rsidR="00135A3A" w:rsidRPr="00603221" w:rsidRDefault="00135A3A" w:rsidP="00135A3A">
                  <w:pPr>
                    <w:spacing w:line="276" w:lineRule="auto"/>
                    <w:rPr>
                      <w:lang w:val="el-GR"/>
                    </w:rPr>
                  </w:pPr>
                </w:p>
              </w:tc>
            </w:tr>
            <w:tr w:rsidR="00135A3A" w:rsidRPr="00747D5B" w14:paraId="613D12E7" w14:textId="77777777" w:rsidTr="00F05738">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7"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7" w:type="pct"/>
                  <w:vAlign w:val="center"/>
                </w:tcPr>
                <w:p w14:paraId="73353300" w14:textId="77777777" w:rsidR="00135A3A" w:rsidRPr="00603221" w:rsidRDefault="00135A3A" w:rsidP="00135A3A">
                  <w:pPr>
                    <w:spacing w:line="276" w:lineRule="auto"/>
                    <w:rPr>
                      <w:lang w:val="el-GR"/>
                    </w:rPr>
                  </w:pPr>
                </w:p>
              </w:tc>
              <w:tc>
                <w:tcPr>
                  <w:tcW w:w="504" w:type="pct"/>
                  <w:vAlign w:val="center"/>
                </w:tcPr>
                <w:p w14:paraId="5AF28195" w14:textId="77777777" w:rsidR="00135A3A" w:rsidRPr="00603221" w:rsidRDefault="00135A3A" w:rsidP="00135A3A">
                  <w:pPr>
                    <w:spacing w:line="276" w:lineRule="auto"/>
                    <w:rPr>
                      <w:lang w:val="el-GR"/>
                    </w:rPr>
                  </w:pPr>
                </w:p>
              </w:tc>
              <w:tc>
                <w:tcPr>
                  <w:tcW w:w="794" w:type="pct"/>
                  <w:shd w:val="clear" w:color="auto" w:fill="C0C0C0"/>
                </w:tcPr>
                <w:p w14:paraId="24621144" w14:textId="77777777" w:rsidR="00135A3A" w:rsidRPr="00603221" w:rsidRDefault="00135A3A" w:rsidP="00135A3A">
                  <w:pPr>
                    <w:spacing w:line="276" w:lineRule="auto"/>
                    <w:rPr>
                      <w:lang w:val="el-GR"/>
                    </w:rPr>
                  </w:pPr>
                </w:p>
              </w:tc>
            </w:tr>
            <w:tr w:rsidR="00135A3A" w:rsidRPr="00747D5B" w14:paraId="3A4C30BD" w14:textId="77777777" w:rsidTr="00F05738">
              <w:trPr>
                <w:trHeight w:val="394"/>
              </w:trPr>
              <w:tc>
                <w:tcPr>
                  <w:tcW w:w="3702"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747D5B" w14:paraId="01080584" w14:textId="77777777" w:rsidTr="00F05738">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747D5B" w14:paraId="3B441C4B" w14:textId="77777777" w:rsidTr="00F05738">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30" w:type="pct"/>
                  <w:vAlign w:val="center"/>
                </w:tcPr>
                <w:p w14:paraId="524B65AE" w14:textId="77777777" w:rsidR="00135A3A" w:rsidRPr="00603221" w:rsidRDefault="00135A3A" w:rsidP="00135A3A">
                  <w:pPr>
                    <w:spacing w:line="276" w:lineRule="auto"/>
                    <w:rPr>
                      <w:lang w:val="el-GR"/>
                    </w:rPr>
                  </w:pPr>
                </w:p>
              </w:tc>
              <w:tc>
                <w:tcPr>
                  <w:tcW w:w="553" w:type="pct"/>
                  <w:vAlign w:val="center"/>
                </w:tcPr>
                <w:p w14:paraId="3188AB9D" w14:textId="77777777" w:rsidR="00135A3A" w:rsidRPr="00603221" w:rsidRDefault="00135A3A" w:rsidP="00135A3A">
                  <w:pPr>
                    <w:spacing w:line="276" w:lineRule="auto"/>
                    <w:rPr>
                      <w:lang w:val="el-GR"/>
                    </w:rPr>
                  </w:pPr>
                </w:p>
              </w:tc>
              <w:tc>
                <w:tcPr>
                  <w:tcW w:w="795" w:type="pct"/>
                  <w:shd w:val="clear" w:color="auto" w:fill="C0C0C0"/>
                </w:tcPr>
                <w:p w14:paraId="632C72FC" w14:textId="77777777" w:rsidR="00135A3A" w:rsidRPr="00603221" w:rsidRDefault="00135A3A" w:rsidP="00135A3A">
                  <w:pPr>
                    <w:spacing w:line="276" w:lineRule="auto"/>
                    <w:rPr>
                      <w:lang w:val="el-GR"/>
                    </w:rPr>
                  </w:pPr>
                </w:p>
              </w:tc>
            </w:tr>
            <w:tr w:rsidR="00135A3A" w:rsidRPr="00747D5B" w14:paraId="198A5BC1" w14:textId="77777777" w:rsidTr="00F05738">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30" w:type="pct"/>
                  <w:vAlign w:val="center"/>
                </w:tcPr>
                <w:p w14:paraId="770B211A" w14:textId="77777777" w:rsidR="00135A3A" w:rsidRPr="00603221" w:rsidRDefault="00135A3A" w:rsidP="00135A3A">
                  <w:pPr>
                    <w:spacing w:line="276" w:lineRule="auto"/>
                    <w:rPr>
                      <w:lang w:val="el-GR"/>
                    </w:rPr>
                  </w:pPr>
                </w:p>
              </w:tc>
              <w:tc>
                <w:tcPr>
                  <w:tcW w:w="553" w:type="pct"/>
                  <w:vAlign w:val="center"/>
                </w:tcPr>
                <w:p w14:paraId="0101E37A" w14:textId="77777777" w:rsidR="00135A3A" w:rsidRPr="00603221" w:rsidRDefault="00135A3A" w:rsidP="00135A3A">
                  <w:pPr>
                    <w:spacing w:line="276" w:lineRule="auto"/>
                    <w:rPr>
                      <w:lang w:val="el-GR"/>
                    </w:rPr>
                  </w:pPr>
                </w:p>
              </w:tc>
              <w:tc>
                <w:tcPr>
                  <w:tcW w:w="795" w:type="pct"/>
                  <w:shd w:val="clear" w:color="auto" w:fill="C0C0C0"/>
                </w:tcPr>
                <w:p w14:paraId="40806AB4" w14:textId="77777777" w:rsidR="00135A3A" w:rsidRPr="00603221" w:rsidRDefault="00135A3A" w:rsidP="00135A3A">
                  <w:pPr>
                    <w:spacing w:line="276" w:lineRule="auto"/>
                    <w:rPr>
                      <w:lang w:val="el-GR"/>
                    </w:rPr>
                  </w:pPr>
                </w:p>
              </w:tc>
            </w:tr>
            <w:tr w:rsidR="00135A3A" w:rsidRPr="00747D5B" w14:paraId="77B3E555" w14:textId="77777777" w:rsidTr="00F05738">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30" w:type="pct"/>
                  <w:vAlign w:val="center"/>
                </w:tcPr>
                <w:p w14:paraId="731C88BD" w14:textId="77777777" w:rsidR="00135A3A" w:rsidRPr="00603221" w:rsidRDefault="00135A3A" w:rsidP="00135A3A">
                  <w:pPr>
                    <w:spacing w:line="276" w:lineRule="auto"/>
                    <w:rPr>
                      <w:lang w:val="el-GR"/>
                    </w:rPr>
                  </w:pPr>
                </w:p>
              </w:tc>
              <w:tc>
                <w:tcPr>
                  <w:tcW w:w="553" w:type="pct"/>
                  <w:vAlign w:val="center"/>
                </w:tcPr>
                <w:p w14:paraId="28B6A0DD" w14:textId="77777777" w:rsidR="00135A3A" w:rsidRPr="00603221" w:rsidRDefault="00135A3A" w:rsidP="00135A3A">
                  <w:pPr>
                    <w:spacing w:line="276" w:lineRule="auto"/>
                    <w:rPr>
                      <w:lang w:val="el-GR"/>
                    </w:rPr>
                  </w:pPr>
                </w:p>
              </w:tc>
              <w:tc>
                <w:tcPr>
                  <w:tcW w:w="795" w:type="pct"/>
                  <w:shd w:val="clear" w:color="auto" w:fill="C0C0C0"/>
                </w:tcPr>
                <w:p w14:paraId="01460ED6" w14:textId="77777777" w:rsidR="00135A3A" w:rsidRPr="00603221" w:rsidRDefault="00135A3A" w:rsidP="00135A3A">
                  <w:pPr>
                    <w:spacing w:line="276" w:lineRule="auto"/>
                    <w:rPr>
                      <w:lang w:val="el-GR"/>
                    </w:rPr>
                  </w:pPr>
                </w:p>
              </w:tc>
            </w:tr>
            <w:tr w:rsidR="00135A3A" w:rsidRPr="00747D5B" w14:paraId="3DD17F49" w14:textId="77777777" w:rsidTr="00F05738">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68CDE6B2" w14:textId="77777777" w:rsidR="00135A3A" w:rsidRPr="00603221" w:rsidRDefault="00135A3A" w:rsidP="00135A3A">
                  <w:pPr>
                    <w:spacing w:line="276" w:lineRule="auto"/>
                    <w:rPr>
                      <w:lang w:val="el-GR"/>
                    </w:rPr>
                  </w:pPr>
                </w:p>
              </w:tc>
              <w:tc>
                <w:tcPr>
                  <w:tcW w:w="795" w:type="pct"/>
                  <w:shd w:val="clear" w:color="auto" w:fill="C0C0C0"/>
                </w:tcPr>
                <w:p w14:paraId="3E181B06" w14:textId="77777777" w:rsidR="00135A3A" w:rsidRPr="00603221" w:rsidRDefault="00135A3A" w:rsidP="00135A3A">
                  <w:pPr>
                    <w:spacing w:line="276" w:lineRule="auto"/>
                    <w:rPr>
                      <w:lang w:val="el-GR"/>
                    </w:rPr>
                  </w:pPr>
                </w:p>
              </w:tc>
            </w:tr>
          </w:tbl>
          <w:p w14:paraId="290CDFA6"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DECABC2"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371C1CA1"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8D102A" w:rsidRPr="00603221">
              <w:rPr>
                <w:lang w:val="el-GR"/>
              </w:rPr>
              <w:t xml:space="preserve">ΠΑΡΑΡΤΗΜΑ </w:t>
            </w:r>
            <w:r w:rsidR="008D102A" w:rsidRPr="008D102A">
              <w:t>Ι</w:t>
            </w:r>
            <w:r w:rsidR="008D102A" w:rsidRPr="00603221">
              <w:t>V</w:t>
            </w:r>
            <w:r w:rsidR="008D102A"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5DAA3E76"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8D102A">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747D5B"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7ED68E43"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6607CE" w:rsidRPr="006116B0">
              <w:rPr>
                <w:b/>
                <w:lang w:val="el-GR"/>
              </w:rPr>
              <w:fldChar w:fldCharType="begin"/>
            </w:r>
            <w:r w:rsidR="006607CE" w:rsidRPr="006116B0">
              <w:rPr>
                <w:b/>
                <w:lang w:val="el-GR"/>
              </w:rPr>
              <w:instrText xml:space="preserve"> REF _Ref496541651 \r \h  \* MERGEFORMAT </w:instrText>
            </w:r>
            <w:r w:rsidR="006607CE" w:rsidRPr="006116B0">
              <w:rPr>
                <w:b/>
                <w:lang w:val="el-GR"/>
              </w:rPr>
            </w:r>
            <w:r w:rsidR="006607CE" w:rsidRPr="006116B0">
              <w:rPr>
                <w:b/>
                <w:lang w:val="el-GR"/>
              </w:rPr>
              <w:fldChar w:fldCharType="separate"/>
            </w:r>
            <w:r w:rsidR="008D102A">
              <w:rPr>
                <w:b/>
                <w:lang w:val="el-GR"/>
              </w:rPr>
              <w:t>2.2.7</w:t>
            </w:r>
            <w:r w:rsidR="006607CE" w:rsidRPr="006116B0">
              <w:rPr>
                <w:b/>
                <w:lang w:val="el-GR"/>
              </w:rPr>
              <w:fldChar w:fldCharType="end"/>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747D5B" w14:paraId="1346EF5B" w14:textId="77777777" w:rsidTr="009C5EA6">
        <w:trPr>
          <w:trHeight w:val="1480"/>
        </w:trPr>
        <w:tc>
          <w:tcPr>
            <w:tcW w:w="675" w:type="dxa"/>
          </w:tcPr>
          <w:p w14:paraId="77D8C9CD" w14:textId="77777777" w:rsidR="00BD358F" w:rsidRPr="00603221" w:rsidRDefault="00C40FB9" w:rsidP="009C5EA6">
            <w:r w:rsidRPr="00603221">
              <w:rPr>
                <w:lang w:val="el-GR"/>
              </w:rPr>
              <w:lastRenderedPageBreak/>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6931CA69"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w:t>
      </w:r>
      <w:r w:rsidRPr="005609B2">
        <w:rPr>
          <w:color w:val="000000"/>
          <w:lang w:val="el-GR"/>
        </w:rPr>
        <w:lastRenderedPageBreak/>
        <w:t xml:space="preserve">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603221" w:rsidRDefault="00C81258" w:rsidP="00AC2E76">
      <w:pPr>
        <w:rPr>
          <w:b/>
          <w:bCs/>
          <w:i/>
          <w:color w:val="5B9BD5"/>
          <w:lang w:val="el-GR"/>
        </w:rPr>
      </w:pPr>
    </w:p>
    <w:p w14:paraId="095D4BB6" w14:textId="4DB9661C" w:rsidR="002B2F6A" w:rsidRDefault="003355E7" w:rsidP="002B2F6A">
      <w:pPr>
        <w:rPr>
          <w:lang w:val="el-GR"/>
        </w:rPr>
      </w:pPr>
      <w:r w:rsidRPr="00603221">
        <w:rPr>
          <w:b/>
          <w:bCs/>
          <w:lang w:val="el-GR"/>
        </w:rPr>
        <w:t>Β.</w:t>
      </w:r>
      <w:r w:rsidR="00A465E2">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77777777" w:rsidR="002B2F6A" w:rsidRDefault="002B2F6A" w:rsidP="002B2F6A">
      <w:pPr>
        <w:rPr>
          <w:color w:val="000000"/>
          <w:lang w:val="el-GR"/>
        </w:rPr>
      </w:pPr>
      <w:r w:rsidRPr="002B2F6A">
        <w:rPr>
          <w:lang w:val="el-GR"/>
        </w:rPr>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w:t>
      </w:r>
      <w:proofErr w:type="spellStart"/>
      <w:r w:rsidRPr="002B2F6A">
        <w:rPr>
          <w:lang w:val="el-GR"/>
        </w:rPr>
        <w:t>σύμβαση.</w:t>
      </w:r>
      <w:r>
        <w:rPr>
          <w:color w:val="000000"/>
          <w:lang w:val="el-GR"/>
        </w:rPr>
        <w:t>Σε</w:t>
      </w:r>
      <w:proofErr w:type="spellEnd"/>
      <w:r>
        <w:rPr>
          <w:color w:val="000000"/>
          <w:lang w:val="el-GR"/>
        </w:rPr>
        <w:t xml:space="preserve">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 xml:space="preserve">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w:t>
      </w:r>
      <w:r>
        <w:rPr>
          <w:color w:val="000000"/>
          <w:lang w:val="el-GR"/>
        </w:rPr>
        <w:lastRenderedPageBreak/>
        <w:t>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562B82B7" w14:textId="77777777" w:rsidR="002D10B9" w:rsidRDefault="002D10B9" w:rsidP="00EB1543">
      <w:pPr>
        <w:rPr>
          <w:b/>
          <w:bCs/>
          <w:lang w:val="el-GR"/>
        </w:rPr>
      </w:pPr>
    </w:p>
    <w:p w14:paraId="0148A76D" w14:textId="6D57A395" w:rsidR="00EB1543" w:rsidRPr="00603221" w:rsidRDefault="00EB1543" w:rsidP="00EB1543">
      <w:pPr>
        <w:rPr>
          <w:color w:val="000000"/>
          <w:lang w:val="el-GR"/>
        </w:rPr>
      </w:pPr>
      <w:r w:rsidRPr="00603221">
        <w:rPr>
          <w:b/>
          <w:bCs/>
          <w:lang w:val="el-GR"/>
        </w:rPr>
        <w:t>Β.</w:t>
      </w:r>
      <w:r w:rsidR="00A465E2">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37AC2230" w14:textId="77777777" w:rsidR="002D10B9" w:rsidRDefault="002D10B9" w:rsidP="002B2F6A">
      <w:pPr>
        <w:rPr>
          <w:b/>
          <w:bCs/>
          <w:lang w:val="el-GR"/>
        </w:rPr>
      </w:pPr>
    </w:p>
    <w:p w14:paraId="5B4BA456" w14:textId="5E427C6C" w:rsidR="002B2F6A" w:rsidRPr="00611572" w:rsidRDefault="002B2F6A" w:rsidP="002B2F6A">
      <w:pPr>
        <w:rPr>
          <w:b/>
          <w:bCs/>
          <w:lang w:val="el-GR"/>
        </w:rPr>
      </w:pPr>
      <w:r>
        <w:rPr>
          <w:b/>
          <w:bCs/>
          <w:lang w:val="el-GR"/>
        </w:rPr>
        <w:t>Β.1</w:t>
      </w:r>
      <w:r w:rsidR="00A465E2">
        <w:rPr>
          <w:b/>
          <w:bCs/>
          <w:lang w:val="el-GR"/>
        </w:rPr>
        <w:t>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6214CFC2" w14:textId="5AC0D8F6" w:rsidR="00597F8A" w:rsidRPr="003E1CBC" w:rsidRDefault="002B2F6A" w:rsidP="00EF0725">
      <w:pPr>
        <w:numPr>
          <w:ilvl w:val="0"/>
          <w:numId w:val="5"/>
        </w:numPr>
        <w:suppressAutoHyphens w:val="0"/>
        <w:spacing w:after="0"/>
        <w:jc w:val="left"/>
        <w:rPr>
          <w:lang w:val="el-GR"/>
        </w:rPr>
      </w:pPr>
      <w:r w:rsidRPr="003E1CBC">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A465E2">
        <w:rPr>
          <w:b/>
          <w:bCs/>
          <w:lang w:val="el-GR"/>
        </w:rPr>
        <w:t>τους.</w:t>
      </w:r>
      <w:r w:rsidR="00597F8A" w:rsidRPr="003E1CBC">
        <w:rPr>
          <w:lang w:val="el-GR"/>
        </w:rPr>
        <w:br w:type="page"/>
      </w:r>
    </w:p>
    <w:p w14:paraId="601D999A" w14:textId="77777777" w:rsidR="00C33C73" w:rsidRPr="00603221" w:rsidRDefault="00C33C73" w:rsidP="003A109E">
      <w:pPr>
        <w:pStyle w:val="2"/>
        <w:rPr>
          <w:rFonts w:cs="Tahoma"/>
          <w:lang w:val="el-GR"/>
        </w:rPr>
      </w:pPr>
      <w:r w:rsidRPr="00603221">
        <w:rPr>
          <w:rFonts w:cs="Tahoma"/>
          <w:lang w:val="el-GR"/>
        </w:rPr>
        <w:lastRenderedPageBreak/>
        <w:tab/>
      </w:r>
      <w:bookmarkStart w:id="174" w:name="_Toc97194289"/>
      <w:bookmarkStart w:id="175" w:name="_Toc97194431"/>
      <w:bookmarkStart w:id="176" w:name="_Toc144896046"/>
      <w:r w:rsidRPr="00603221">
        <w:rPr>
          <w:rFonts w:cs="Tahoma"/>
          <w:lang w:val="el-GR"/>
        </w:rPr>
        <w:t>Κριτήρια Ανάθεσης</w:t>
      </w:r>
      <w:bookmarkEnd w:id="174"/>
      <w:bookmarkEnd w:id="175"/>
      <w:bookmarkEnd w:id="176"/>
      <w:r w:rsidRPr="00603221">
        <w:rPr>
          <w:rFonts w:cs="Tahoma"/>
          <w:lang w:val="el-GR"/>
        </w:rPr>
        <w:t xml:space="preserve"> </w:t>
      </w:r>
    </w:p>
    <w:p w14:paraId="6A9A94FD" w14:textId="77777777" w:rsidR="008338F0" w:rsidRPr="00603221" w:rsidRDefault="003355E7" w:rsidP="00A9034C">
      <w:pPr>
        <w:pStyle w:val="3"/>
        <w:ind w:left="709" w:hanging="709"/>
        <w:rPr>
          <w:lang w:val="el-GR"/>
        </w:rPr>
      </w:pPr>
      <w:bookmarkStart w:id="177" w:name="_Ref496542191"/>
      <w:bookmarkStart w:id="178" w:name="_Toc97194290"/>
      <w:bookmarkStart w:id="179" w:name="_Toc97194432"/>
      <w:bookmarkStart w:id="180" w:name="_Toc144896047"/>
      <w:r w:rsidRPr="00603221">
        <w:rPr>
          <w:lang w:val="el-GR"/>
        </w:rPr>
        <w:t>Κριτήριο ανάθεσης</w:t>
      </w:r>
      <w:bookmarkEnd w:id="177"/>
      <w:bookmarkEnd w:id="178"/>
      <w:bookmarkEnd w:id="179"/>
      <w:bookmarkEnd w:id="180"/>
    </w:p>
    <w:p w14:paraId="4752AB44" w14:textId="77777777" w:rsidR="008338F0" w:rsidRPr="008C6F6A" w:rsidRDefault="003355E7" w:rsidP="00DD2BF2">
      <w:pPr>
        <w:rPr>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6EC2ED73" w14:textId="77777777" w:rsidR="00372DB8" w:rsidRDefault="003355E7">
      <w:pPr>
        <w:rPr>
          <w:lang w:val="el-GR"/>
        </w:rPr>
      </w:pPr>
      <w:r w:rsidRPr="00603221">
        <w:rPr>
          <w:lang w:val="el-GR"/>
        </w:rPr>
        <w:t xml:space="preserve">βάσει </w:t>
      </w:r>
      <w:r w:rsidR="00372DB8">
        <w:rPr>
          <w:lang w:val="el-GR"/>
        </w:rPr>
        <w:t>αποκλειστικά της τιμής.</w:t>
      </w:r>
    </w:p>
    <w:p w14:paraId="449E876C" w14:textId="77777777" w:rsidR="00C40FB9" w:rsidRPr="00603221" w:rsidRDefault="00C40FB9" w:rsidP="0001217D">
      <w:pPr>
        <w:rPr>
          <w:lang w:val="el-GR"/>
        </w:rPr>
      </w:pPr>
    </w:p>
    <w:p w14:paraId="10BE13A1" w14:textId="77777777" w:rsidR="0001217D" w:rsidRPr="00603221" w:rsidRDefault="0001217D" w:rsidP="00603221">
      <w:pPr>
        <w:pStyle w:val="4"/>
        <w:rPr>
          <w:rFonts w:cs="Tahoma"/>
          <w:szCs w:val="22"/>
          <w:u w:val="single"/>
          <w:lang w:val="el-GR"/>
        </w:rPr>
      </w:pPr>
      <w:bookmarkStart w:id="181" w:name="_Toc9049526"/>
      <w:bookmarkStart w:id="182" w:name="_Toc9050798"/>
      <w:bookmarkStart w:id="183" w:name="_Toc16061711"/>
      <w:bookmarkStart w:id="184" w:name="_Toc25743321"/>
      <w:bookmarkStart w:id="185" w:name="_Toc26592535"/>
      <w:bookmarkStart w:id="186" w:name="_Toc43634791"/>
      <w:bookmarkStart w:id="187" w:name="_Toc44821171"/>
      <w:bookmarkStart w:id="188" w:name="_Toc48552963"/>
      <w:bookmarkStart w:id="189" w:name="_Toc49074409"/>
      <w:bookmarkStart w:id="190" w:name="_Toc286055470"/>
      <w:bookmarkStart w:id="191" w:name="_Toc97194294"/>
      <w:bookmarkStart w:id="192" w:name="_Toc144896048"/>
      <w:r w:rsidRPr="00603221">
        <w:rPr>
          <w:rFonts w:cs="Tahoma"/>
          <w:szCs w:val="22"/>
          <w:u w:val="single"/>
          <w:lang w:val="el-GR"/>
        </w:rPr>
        <w:t>Διαμόρφωση συγκριτικού κόστους Προσφοράς</w:t>
      </w:r>
      <w:bookmarkEnd w:id="181"/>
      <w:bookmarkEnd w:id="182"/>
      <w:bookmarkEnd w:id="183"/>
      <w:bookmarkEnd w:id="184"/>
      <w:bookmarkEnd w:id="185"/>
      <w:bookmarkEnd w:id="186"/>
      <w:bookmarkEnd w:id="187"/>
      <w:bookmarkEnd w:id="188"/>
      <w:bookmarkEnd w:id="189"/>
      <w:bookmarkEnd w:id="190"/>
      <w:bookmarkEnd w:id="191"/>
      <w:bookmarkEnd w:id="192"/>
    </w:p>
    <w:p w14:paraId="6703AF59"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71B14AFE" w14:textId="79FAC556" w:rsidR="0001217D" w:rsidRPr="00123153" w:rsidRDefault="0001217D">
      <w:pPr>
        <w:numPr>
          <w:ilvl w:val="0"/>
          <w:numId w:val="11"/>
        </w:numPr>
        <w:suppressAutoHyphens w:val="0"/>
        <w:ind w:left="60"/>
        <w:rPr>
          <w:lang w:val="el-GR"/>
        </w:rPr>
      </w:pPr>
      <w:r w:rsidRPr="00123153">
        <w:rPr>
          <w:lang w:val="el-GR"/>
        </w:rPr>
        <w:t xml:space="preserve">το συνολικό κόστος για το Έργο, χωρίς ΦΠΑ {βλ. </w:t>
      </w:r>
      <w:r w:rsidR="00694974" w:rsidRPr="00123153">
        <w:rPr>
          <w:lang w:val="el-GR"/>
        </w:rPr>
        <w:fldChar w:fldCharType="begin"/>
      </w:r>
      <w:r w:rsidR="00694974" w:rsidRPr="00123153">
        <w:rPr>
          <w:lang w:val="el-GR"/>
        </w:rPr>
        <w:instrText xml:space="preserve"> REF _Ref40980023 \h </w:instrText>
      </w:r>
      <w:r w:rsidR="00694974" w:rsidRPr="00123153">
        <w:rPr>
          <w:lang w:val="el-GR"/>
        </w:rPr>
      </w:r>
      <w:r w:rsidR="00694974" w:rsidRPr="00123153">
        <w:rPr>
          <w:lang w:val="el-GR"/>
        </w:rPr>
        <w:fldChar w:fldCharType="separate"/>
      </w:r>
      <w:r w:rsidR="008D102A" w:rsidRPr="00603221">
        <w:rPr>
          <w:lang w:val="el-GR"/>
        </w:rPr>
        <w:t xml:space="preserve">ΠΑΡΑΡΤΗΜΑ </w:t>
      </w:r>
      <w:r w:rsidR="008D102A" w:rsidRPr="00603221">
        <w:t>VI</w:t>
      </w:r>
      <w:r w:rsidR="008D102A" w:rsidRPr="00603221">
        <w:rPr>
          <w:lang w:val="el-GR"/>
        </w:rPr>
        <w:t xml:space="preserve"> – Υπόδειγμα Οικονομικής Προσφοράς</w:t>
      </w:r>
      <w:r w:rsidR="00694974" w:rsidRPr="00123153">
        <w:rPr>
          <w:lang w:val="el-GR"/>
        </w:rPr>
        <w:fldChar w:fldCharType="end"/>
      </w:r>
      <w:r w:rsidR="007F03FD" w:rsidRPr="00123153">
        <w:rPr>
          <w:lang w:val="el-GR"/>
        </w:rPr>
        <w:t xml:space="preserve">, </w:t>
      </w:r>
      <w:r w:rsidR="00123153" w:rsidRPr="00123153">
        <w:rPr>
          <w:lang w:val="en-US"/>
        </w:rPr>
        <w:fldChar w:fldCharType="begin"/>
      </w:r>
      <w:r w:rsidR="00123153" w:rsidRPr="00123153">
        <w:rPr>
          <w:lang w:val="el-GR"/>
        </w:rPr>
        <w:instrText xml:space="preserve"> REF _Ref104352824 \h </w:instrText>
      </w:r>
      <w:r w:rsidR="00123153" w:rsidRPr="00123153">
        <w:rPr>
          <w:lang w:val="en-US"/>
        </w:rPr>
      </w:r>
      <w:r w:rsidR="00123153" w:rsidRPr="00123153">
        <w:rPr>
          <w:lang w:val="en-US"/>
        </w:rPr>
        <w:fldChar w:fldCharType="separate"/>
      </w:r>
      <w:r w:rsidR="008D102A" w:rsidRPr="00C4217E">
        <w:rPr>
          <w:lang w:val="el-GR"/>
        </w:rPr>
        <w:t>Συγκεντρωτικός Πίνακας Οικονομικής Προσφοράς Έργου</w:t>
      </w:r>
      <w:r w:rsidR="00123153" w:rsidRPr="00123153">
        <w:rPr>
          <w:lang w:val="en-US"/>
        </w:rPr>
        <w:fldChar w:fldCharType="end"/>
      </w:r>
      <w:r w:rsidRPr="00123153">
        <w:rPr>
          <w:lang w:val="el-GR"/>
        </w:rPr>
        <w:t>}</w:t>
      </w:r>
      <w:r w:rsidR="00123153" w:rsidRPr="00123153">
        <w:rPr>
          <w:lang w:val="el-GR"/>
        </w:rPr>
        <w:t xml:space="preserve">, </w:t>
      </w:r>
      <w:r w:rsidRPr="00123153">
        <w:rPr>
          <w:lang w:val="el-GR"/>
        </w:rPr>
        <w:t xml:space="preserve">όπως προκύπτει από τους Πίνακες Οικονομικής Προσφοράς του υποψηφίου </w:t>
      </w:r>
      <w:r w:rsidR="007F03FD" w:rsidRPr="00123153">
        <w:rPr>
          <w:lang w:val="el-GR"/>
        </w:rPr>
        <w:t>Οικονομικού Φορέα</w:t>
      </w:r>
      <w:r w:rsidRPr="00123153">
        <w:rPr>
          <w:lang w:val="el-GR"/>
        </w:rPr>
        <w:t xml:space="preserve">. </w:t>
      </w:r>
    </w:p>
    <w:p w14:paraId="0BF309BD" w14:textId="77777777" w:rsidR="00EB4B2B" w:rsidRPr="00603221" w:rsidRDefault="00EB4B2B" w:rsidP="00766AC6">
      <w:pPr>
        <w:rPr>
          <w:b/>
          <w:u w:val="single"/>
          <w:lang w:val="el-GR"/>
        </w:rPr>
      </w:pPr>
    </w:p>
    <w:p w14:paraId="7890181B" w14:textId="77777777" w:rsidR="00221291" w:rsidRPr="00603221" w:rsidRDefault="00221291">
      <w:pPr>
        <w:suppressAutoHyphens w:val="0"/>
        <w:spacing w:after="0"/>
        <w:jc w:val="left"/>
        <w:rPr>
          <w:lang w:val="el-GR"/>
        </w:rPr>
      </w:pPr>
      <w:r w:rsidRPr="00603221">
        <w:rPr>
          <w:lang w:val="el-GR"/>
        </w:rPr>
        <w:br w:type="page"/>
      </w:r>
    </w:p>
    <w:p w14:paraId="4AF9BBEB" w14:textId="77777777" w:rsidR="004629AE" w:rsidRPr="00603221" w:rsidRDefault="004629AE">
      <w:pPr>
        <w:rPr>
          <w:lang w:val="el-GR"/>
        </w:rPr>
      </w:pPr>
    </w:p>
    <w:p w14:paraId="69AB06CD" w14:textId="77777777" w:rsidR="008338F0" w:rsidRPr="00603221" w:rsidRDefault="003355E7" w:rsidP="003A109E">
      <w:pPr>
        <w:pStyle w:val="2"/>
        <w:rPr>
          <w:rFonts w:cs="Tahoma"/>
          <w:lang w:val="el-GR"/>
        </w:rPr>
      </w:pPr>
      <w:r w:rsidRPr="00603221">
        <w:rPr>
          <w:rFonts w:cs="Tahoma"/>
          <w:lang w:val="el-GR"/>
        </w:rPr>
        <w:tab/>
      </w:r>
      <w:bookmarkStart w:id="193" w:name="_Toc97194296"/>
      <w:bookmarkStart w:id="194" w:name="_Toc97194435"/>
      <w:bookmarkStart w:id="195" w:name="_Toc144896049"/>
      <w:r w:rsidRPr="00603221">
        <w:rPr>
          <w:rFonts w:cs="Tahoma"/>
          <w:lang w:val="el-GR"/>
        </w:rPr>
        <w:t>Κατάρτιση - Περιεχόμενο Προσφορών</w:t>
      </w:r>
      <w:bookmarkEnd w:id="193"/>
      <w:bookmarkEnd w:id="194"/>
      <w:bookmarkEnd w:id="195"/>
    </w:p>
    <w:p w14:paraId="6130DDE8" w14:textId="77777777" w:rsidR="008338F0" w:rsidRPr="00603221" w:rsidRDefault="003355E7" w:rsidP="005A1609">
      <w:pPr>
        <w:pStyle w:val="3"/>
        <w:ind w:left="709" w:hanging="709"/>
        <w:rPr>
          <w:lang w:val="el-GR"/>
        </w:rPr>
      </w:pPr>
      <w:bookmarkStart w:id="196" w:name="_Ref496542253"/>
      <w:bookmarkStart w:id="197" w:name="_Toc97194297"/>
      <w:bookmarkStart w:id="198" w:name="_Toc97194436"/>
      <w:bookmarkStart w:id="199" w:name="_Toc144896050"/>
      <w:r w:rsidRPr="00603221">
        <w:rPr>
          <w:lang w:val="el-GR"/>
        </w:rPr>
        <w:t>Γενικοί όροι υποβολής προσφορών</w:t>
      </w:r>
      <w:bookmarkEnd w:id="196"/>
      <w:bookmarkEnd w:id="197"/>
      <w:bookmarkEnd w:id="198"/>
      <w:bookmarkEnd w:id="199"/>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2B0F3D42"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5"/>
      </w:r>
      <w:r>
        <w:rPr>
          <w:rFonts w:cs="Helvetica"/>
          <w:color w:val="000000"/>
          <w:lang w:val="el-GR" w:eastAsia="el-GR"/>
        </w:rPr>
        <w:t>.</w:t>
      </w:r>
    </w:p>
    <w:p w14:paraId="02ADCEC5" w14:textId="77777777" w:rsidR="002B2F6A" w:rsidRDefault="002B2F6A" w:rsidP="002B2F6A">
      <w:pPr>
        <w:rPr>
          <w:lang w:val="el-GR"/>
        </w:rPr>
      </w:pPr>
      <w:r w:rsidRPr="00CB7A20">
        <w:rPr>
          <w:rFonts w:cs="Helvetica"/>
          <w:color w:val="000000"/>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CB7A20">
        <w:rPr>
          <w:rFonts w:cs="Helvetica"/>
          <w:color w:val="000000"/>
          <w:lang w:val="el-GR" w:eastAsia="el-GR"/>
        </w:rPr>
        <w:t>αποφαινομένου</w:t>
      </w:r>
      <w:proofErr w:type="spellEnd"/>
      <w:r w:rsidRPr="00CB7A20">
        <w:rPr>
          <w:rFonts w:cs="Helvetica"/>
          <w:color w:val="000000"/>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6"/>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5A1609">
      <w:pPr>
        <w:pStyle w:val="3"/>
        <w:ind w:left="709" w:hanging="709"/>
        <w:rPr>
          <w:lang w:val="el-GR"/>
        </w:rPr>
      </w:pPr>
      <w:bookmarkStart w:id="200" w:name="_Toc74566860"/>
      <w:bookmarkStart w:id="201" w:name="_Ref496542299"/>
      <w:bookmarkStart w:id="202" w:name="_Toc97194298"/>
      <w:bookmarkStart w:id="203" w:name="_Toc97194437"/>
      <w:bookmarkStart w:id="204" w:name="_Toc144896051"/>
      <w:bookmarkEnd w:id="200"/>
      <w:r w:rsidRPr="00603221">
        <w:rPr>
          <w:lang w:val="el-GR"/>
        </w:rPr>
        <w:t>Χρόνος και Τρόπος υποβολής προσφορών</w:t>
      </w:r>
      <w:bookmarkEnd w:id="201"/>
      <w:bookmarkEnd w:id="202"/>
      <w:bookmarkEnd w:id="203"/>
      <w:bookmarkEnd w:id="204"/>
      <w:r w:rsidRPr="00603221">
        <w:rPr>
          <w:lang w:val="el-GR"/>
        </w:rPr>
        <w:t xml:space="preserve"> </w:t>
      </w:r>
    </w:p>
    <w:p w14:paraId="27788B99" w14:textId="5A03FC27" w:rsidR="008338F0" w:rsidRDefault="008338F0" w:rsidP="00DB2BAF">
      <w:pPr>
        <w:rPr>
          <w:lang w:val="el-GR"/>
        </w:rPr>
      </w:pPr>
    </w:p>
    <w:p w14:paraId="5690412D" w14:textId="30A3DE8B" w:rsidR="004B759E" w:rsidRPr="00821852" w:rsidRDefault="000F0E29" w:rsidP="00D472F0">
      <w:pPr>
        <w:rPr>
          <w:b/>
          <w:bCs/>
          <w:lang w:val="el-GR"/>
        </w:rPr>
      </w:pPr>
      <w:bookmarkStart w:id="205" w:name="_Toc74566862"/>
      <w:bookmarkStart w:id="206" w:name="_Toc97194299"/>
      <w:bookmarkEnd w:id="205"/>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8D102A">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 xml:space="preserve">ιδίως στα άρθρα 36 και 37 και στην κατ’ εξουσιοδότηση των διατάξεων της παρ. 5 του άρθρου 36 του ν.4412/2016 </w:t>
      </w:r>
      <w:proofErr w:type="spellStart"/>
      <w:r w:rsidR="004B759E" w:rsidRPr="00821852">
        <w:rPr>
          <w:lang w:val="el-GR"/>
        </w:rPr>
        <w:t>εκδοθείσα</w:t>
      </w:r>
      <w:proofErr w:type="spellEnd"/>
      <w:r w:rsidR="004B759E" w:rsidRPr="00821852">
        <w:rPr>
          <w:lang w:val="el-GR"/>
        </w:rPr>
        <w:t xml:space="preserve">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06"/>
    </w:p>
    <w:p w14:paraId="772137F5"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07"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 xml:space="preserve">μέσω του ΕΣΗΔΗΣ βεβαιώνεται αυτόματα από το ΕΣΗΔΗΣ με υπηρεσίες </w:t>
      </w:r>
      <w:proofErr w:type="spellStart"/>
      <w:r w:rsidR="004B759E" w:rsidRPr="00821852">
        <w:rPr>
          <w:lang w:val="el-GR"/>
        </w:rPr>
        <w:t>χρονοσήμανσης</w:t>
      </w:r>
      <w:proofErr w:type="spellEnd"/>
      <w:r w:rsidR="004B759E" w:rsidRPr="00821852">
        <w:rPr>
          <w:lang w:val="el-GR"/>
        </w:rPr>
        <w:t>,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07"/>
    </w:p>
    <w:p w14:paraId="2BFB3CEA"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334BA" w:rsidRDefault="004B759E" w:rsidP="00821852">
      <w:pPr>
        <w:rPr>
          <w:lang w:val="el-GR"/>
        </w:rPr>
      </w:pPr>
    </w:p>
    <w:p w14:paraId="5AE32DEC"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3BBDB50" w14:textId="77777777" w:rsidR="000F0E29" w:rsidRPr="000F0E29" w:rsidRDefault="000F0E29" w:rsidP="00D472F0">
      <w:pPr>
        <w:rPr>
          <w:lang w:val="el-GR"/>
        </w:rPr>
      </w:pPr>
      <w:bookmarkStart w:id="208" w:name="_Toc74566865"/>
      <w:bookmarkStart w:id="209" w:name="_Toc97194301"/>
      <w:bookmarkEnd w:id="208"/>
    </w:p>
    <w:p w14:paraId="5865AACC" w14:textId="3B493D2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09"/>
      <w:r w:rsidR="004B759E" w:rsidRPr="00821852">
        <w:rPr>
          <w:lang w:val="el-GR"/>
        </w:rPr>
        <w:t xml:space="preserve"> </w:t>
      </w:r>
    </w:p>
    <w:p w14:paraId="4F563BCF" w14:textId="77777777" w:rsidR="004B759E" w:rsidRDefault="004B759E" w:rsidP="004B759E">
      <w:pPr>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10" w:name="_Ref75869622"/>
      <w:bookmarkStart w:id="211" w:name="_Toc97194302"/>
    </w:p>
    <w:p w14:paraId="5C483A6C" w14:textId="4B7561F5"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 xml:space="preserve">Εφόσον οι Οικονομικοί Φορείς καταχωρίσουν τα σχετικά στοιχεία, </w:t>
      </w:r>
      <w:proofErr w:type="spellStart"/>
      <w:r w:rsidR="00486D17" w:rsidRPr="00201A77">
        <w:rPr>
          <w:lang w:val="el-GR"/>
        </w:rPr>
        <w:t>μεταδεδομένα</w:t>
      </w:r>
      <w:proofErr w:type="spellEnd"/>
      <w:r w:rsidR="00486D17" w:rsidRPr="00201A77">
        <w:rPr>
          <w:lang w:val="el-GR"/>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00486D17" w:rsidRPr="00201A77">
        <w:rPr>
          <w:lang w:val="el-GR"/>
        </w:rPr>
        <w:t>μορφότυπο</w:t>
      </w:r>
      <w:proofErr w:type="spellEnd"/>
      <w:r w:rsidR="00486D17" w:rsidRPr="00201A77">
        <w:rPr>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86D17" w:rsidRPr="00201A77">
        <w:rPr>
          <w:lang w:val="el-GR"/>
        </w:rPr>
        <w:t>υποφακέλους</w:t>
      </w:r>
      <w:proofErr w:type="spellEnd"/>
      <w:r w:rsidR="00486D17" w:rsidRPr="00201A77">
        <w:rPr>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486D17" w:rsidRPr="00201A77">
        <w:rPr>
          <w:lang w:val="el-GR"/>
        </w:rPr>
        <w:t>υποφακέλο</w:t>
      </w:r>
      <w:proofErr w:type="spellEnd"/>
      <w:r w:rsidR="00486D17" w:rsidRPr="00201A77">
        <w:rPr>
          <w:lang w:val="el-GR"/>
        </w:rPr>
        <w:t xml:space="preserve">  ξεχωριστά, από τη στιγμή που έχει ολοκληρωθεί η καταχώριση των στοιχείων σε αυτόν</w:t>
      </w:r>
      <w:r w:rsidR="00486D17" w:rsidRPr="00201A77">
        <w:rPr>
          <w:vertAlign w:val="superscript"/>
          <w:lang w:val="el-GR"/>
        </w:rPr>
        <w:footnoteReference w:id="7"/>
      </w:r>
      <w:r w:rsidR="00486D17" w:rsidRPr="00821852">
        <w:rPr>
          <w:lang w:val="el-GR"/>
        </w:rPr>
        <w:t xml:space="preserve">.  </w:t>
      </w:r>
      <w:bookmarkStart w:id="212" w:name="_Toc74566867"/>
      <w:bookmarkStart w:id="213" w:name="_Toc74566868"/>
      <w:bookmarkStart w:id="214" w:name="_Toc74566869"/>
      <w:bookmarkStart w:id="215" w:name="_Toc74566870"/>
      <w:bookmarkEnd w:id="212"/>
      <w:bookmarkEnd w:id="213"/>
      <w:bookmarkEnd w:id="214"/>
      <w:bookmarkEnd w:id="215"/>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8D102A" w:rsidRPr="008D102A">
        <w:rPr>
          <w:lang w:val="el-GR"/>
        </w:rPr>
        <w:t>ΠΑΡΑΡΤΗΜΑ V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8D102A" w:rsidRPr="00603221">
        <w:rPr>
          <w:lang w:val="el-GR"/>
        </w:rPr>
        <w:t xml:space="preserve">ΠΑΡΑΡΤΗΜΑ </w:t>
      </w:r>
      <w:r w:rsidR="008D102A" w:rsidRPr="008D102A">
        <w:rPr>
          <w:lang w:val="el-GR"/>
        </w:rPr>
        <w:t>VI</w:t>
      </w:r>
      <w:r w:rsidR="008D102A"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10"/>
      <w:bookmarkEnd w:id="211"/>
    </w:p>
    <w:p w14:paraId="6AB25FD5" w14:textId="77777777" w:rsidR="00FC039B" w:rsidRPr="00FC039B" w:rsidRDefault="00FC039B" w:rsidP="00FC039B">
      <w:pPr>
        <w:rPr>
          <w:lang w:val="el-GR"/>
        </w:rPr>
      </w:pPr>
    </w:p>
    <w:p w14:paraId="54173B71" w14:textId="4498F62B" w:rsidR="004E36A7" w:rsidRPr="00821852" w:rsidRDefault="000F0E29" w:rsidP="00D472F0">
      <w:pPr>
        <w:rPr>
          <w:lang w:val="el-GR"/>
        </w:rPr>
      </w:pPr>
      <w:bookmarkStart w:id="216" w:name="_Toc74566872"/>
      <w:bookmarkStart w:id="217" w:name="_Toc74566873"/>
      <w:bookmarkStart w:id="218" w:name="_Toc97194304"/>
      <w:bookmarkEnd w:id="216"/>
      <w:bookmarkEnd w:id="217"/>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4E36A7" w:rsidRPr="00821852">
        <w:rPr>
          <w:lang w:val="el-GR"/>
        </w:rPr>
        <w:t>υπο</w:t>
      </w:r>
      <w:proofErr w:type="spellEnd"/>
      <w:r w:rsidR="004E36A7" w:rsidRPr="00821852">
        <w:rPr>
          <w:lang w:val="el-GR"/>
        </w:rPr>
        <w:t>)φακέλους μέσω του Υποσυστήματος, ως εξής :</w:t>
      </w:r>
      <w:bookmarkEnd w:id="218"/>
    </w:p>
    <w:p w14:paraId="1A503652" w14:textId="77777777" w:rsidR="004E36A7" w:rsidRPr="008A2283" w:rsidRDefault="004E36A7" w:rsidP="004E36A7">
      <w:pPr>
        <w:rPr>
          <w:color w:val="000000"/>
          <w:lang w:val="el-GR"/>
        </w:rPr>
      </w:pPr>
      <w:bookmarkStart w:id="219"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lastRenderedPageBreak/>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Pr="00026E2E">
        <w:rPr>
          <w:b/>
          <w:color w:val="000000"/>
          <w:lang w:val="el-GR"/>
        </w:rPr>
        <w:t xml:space="preserve">. </w:t>
      </w:r>
      <w:bookmarkEnd w:id="219"/>
    </w:p>
    <w:p w14:paraId="5383EF47"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xml:space="preserv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Default="000674D2" w:rsidP="000674D2">
      <w:pPr>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0674D2">
      <w:pPr>
        <w:rPr>
          <w:lang w:val="el-GR"/>
        </w:rPr>
      </w:pPr>
      <w:r w:rsidRPr="00CB7A20">
        <w:rPr>
          <w:lang w:val="el-GR"/>
        </w:rPr>
        <w:t xml:space="preserve">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w:t>
      </w:r>
      <w:r w:rsidRPr="00CB7A20">
        <w:rPr>
          <w:lang w:val="el-GR"/>
        </w:rPr>
        <w:lastRenderedPageBreak/>
        <w:t>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5A1609">
      <w:pPr>
        <w:pStyle w:val="3"/>
        <w:ind w:left="709" w:hanging="709"/>
        <w:rPr>
          <w:lang w:val="el-GR"/>
        </w:rPr>
      </w:pPr>
      <w:bookmarkStart w:id="220" w:name="_Ref496542340"/>
      <w:bookmarkStart w:id="221" w:name="_Toc97194305"/>
      <w:bookmarkStart w:id="222" w:name="_Toc97194438"/>
      <w:bookmarkStart w:id="223" w:name="_Toc144896052"/>
      <w:r w:rsidRPr="00603221">
        <w:rPr>
          <w:lang w:val="el-GR"/>
        </w:rPr>
        <w:t>Περιεχόμενα Φακέλου «Δικαιολογητικά Συμμετοχής - Τεχνική Προσφορά»</w:t>
      </w:r>
      <w:bookmarkEnd w:id="220"/>
      <w:bookmarkEnd w:id="221"/>
      <w:bookmarkEnd w:id="222"/>
      <w:bookmarkEnd w:id="223"/>
      <w:r w:rsidRPr="00603221">
        <w:rPr>
          <w:lang w:val="el-GR"/>
        </w:rPr>
        <w:t xml:space="preserve"> </w:t>
      </w:r>
    </w:p>
    <w:p w14:paraId="0C5CAAFE" w14:textId="77777777" w:rsidR="002C7E9A" w:rsidRPr="003329FF" w:rsidRDefault="002C7E9A" w:rsidP="0069435C">
      <w:pPr>
        <w:pStyle w:val="4"/>
        <w:rPr>
          <w:rStyle w:val="Heading4Char"/>
          <w:rFonts w:ascii="Tahoma" w:hAnsi="Tahoma" w:cs="Tahoma"/>
          <w:b/>
          <w:bCs/>
          <w:sz w:val="22"/>
        </w:rPr>
      </w:pPr>
      <w:bookmarkStart w:id="224" w:name="_Toc74566876"/>
      <w:bookmarkStart w:id="225" w:name="_Ref55324286"/>
      <w:bookmarkStart w:id="226" w:name="_Toc97194306"/>
      <w:bookmarkStart w:id="227" w:name="_Toc144896053"/>
      <w:bookmarkEnd w:id="224"/>
      <w:proofErr w:type="spellStart"/>
      <w:r w:rsidRPr="003329FF">
        <w:rPr>
          <w:rStyle w:val="Heading4Char"/>
          <w:rFonts w:ascii="Tahoma" w:hAnsi="Tahoma" w:cs="Tahoma"/>
          <w:b/>
          <w:bCs/>
          <w:sz w:val="22"/>
        </w:rPr>
        <w:t>Δικ</w:t>
      </w:r>
      <w:proofErr w:type="spellEnd"/>
      <w:r w:rsidRPr="003329FF">
        <w:rPr>
          <w:rStyle w:val="Heading4Char"/>
          <w:rFonts w:ascii="Tahoma" w:hAnsi="Tahoma" w:cs="Tahoma"/>
          <w:b/>
          <w:bCs/>
          <w:sz w:val="22"/>
        </w:rPr>
        <w:t xml:space="preserve">αιολογητικά </w:t>
      </w:r>
      <w:proofErr w:type="spellStart"/>
      <w:r w:rsidRPr="003329FF">
        <w:rPr>
          <w:rStyle w:val="Heading4Char"/>
          <w:rFonts w:ascii="Tahoma" w:hAnsi="Tahoma" w:cs="Tahoma"/>
          <w:b/>
          <w:bCs/>
          <w:sz w:val="22"/>
        </w:rPr>
        <w:t>Συμμετοχής</w:t>
      </w:r>
      <w:bookmarkEnd w:id="225"/>
      <w:bookmarkEnd w:id="226"/>
      <w:bookmarkEnd w:id="227"/>
      <w:proofErr w:type="spellEnd"/>
    </w:p>
    <w:p w14:paraId="5A188320"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6F96082C"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28"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8D102A">
        <w:rPr>
          <w:lang w:val="el-GR"/>
        </w:rPr>
        <w:t>2.1.5</w:t>
      </w:r>
      <w:r w:rsidRPr="00603221">
        <w:rPr>
          <w:lang w:val="el-GR"/>
        </w:rPr>
        <w:fldChar w:fldCharType="end"/>
      </w:r>
      <w:bookmarkEnd w:id="228"/>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8D102A">
        <w:rPr>
          <w:color w:val="000000"/>
          <w:lang w:val="el-GR"/>
        </w:rPr>
        <w:t>2.2.2</w:t>
      </w:r>
      <w:r w:rsidRPr="00603221">
        <w:rPr>
          <w:color w:val="000000"/>
          <w:lang w:val="el-GR"/>
        </w:rPr>
        <w:fldChar w:fldCharType="end"/>
      </w:r>
      <w:r>
        <w:rPr>
          <w:color w:val="000000"/>
          <w:lang w:val="el-GR"/>
        </w:rPr>
        <w:t xml:space="preserve"> </w:t>
      </w:r>
      <w:r w:rsidRPr="00BD7E89">
        <w:rPr>
          <w:lang w:val="el-GR"/>
        </w:rPr>
        <w:t xml:space="preserve">αντίστοιχα της παρούσας διακήρυξης.  </w:t>
      </w:r>
    </w:p>
    <w:p w14:paraId="7E9FB0AF" w14:textId="44D56993" w:rsidR="00CD4F51" w:rsidRPr="00B07864" w:rsidRDefault="00CD4F51" w:rsidP="00CD4F51">
      <w:pPr>
        <w:rPr>
          <w:lang w:val="el-GR"/>
        </w:rPr>
      </w:pPr>
      <w:bookmarkStart w:id="229"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8D102A" w:rsidRPr="00603221">
        <w:rPr>
          <w:lang w:val="el-GR"/>
        </w:rPr>
        <w:t xml:space="preserve">ΠΑΡΑΡΤΗΜΑ </w:t>
      </w:r>
      <w:r w:rsidR="008D102A" w:rsidRPr="00603221">
        <w:t>VI</w:t>
      </w:r>
      <w:r w:rsidR="008D102A" w:rsidRPr="00603221">
        <w:rPr>
          <w:lang w:val="el-GR"/>
        </w:rPr>
        <w:t>Ι – Άλλες Δηλώσεις</w:t>
      </w:r>
      <w:r w:rsidR="009F688B">
        <w:rPr>
          <w:lang w:val="el-GR"/>
        </w:rPr>
        <w:fldChar w:fldCharType="end"/>
      </w:r>
      <w:r w:rsidRPr="00B07864">
        <w:rPr>
          <w:lang w:val="el-GR"/>
        </w:rPr>
        <w:t>.</w:t>
      </w:r>
    </w:p>
    <w:bookmarkEnd w:id="229"/>
    <w:p w14:paraId="0AF6E168" w14:textId="77777777" w:rsidR="007702DC" w:rsidRDefault="007702DC" w:rsidP="002C7E9A">
      <w:pPr>
        <w:rPr>
          <w:lang w:val="el-GR"/>
        </w:rPr>
      </w:pPr>
    </w:p>
    <w:p w14:paraId="3C320E46" w14:textId="60FB499E"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8D102A" w:rsidRPr="00603221">
        <w:rPr>
          <w:color w:val="000099"/>
          <w:lang w:val="el-GR"/>
        </w:rPr>
        <w:t xml:space="preserve">ΠΑΡΑΡΤΗΜΑ ΙΙI – ΕΥΡΩΠΑΙΚΟ ΕΝΙΑΙΟ ΕΓΓΡΑΦΟ ΣΥΜΒΑΣΗΣ (ΕΕΕΣ) </w:t>
      </w:r>
      <w:r>
        <w:rPr>
          <w:lang w:val="el-GR"/>
        </w:rPr>
        <w:fldChar w:fldCharType="end"/>
      </w:r>
      <w:r w:rsidRPr="00197834">
        <w:rPr>
          <w:lang w:val="el-GR"/>
        </w:rPr>
        <w:t xml:space="preserve"> ως Παράρτημα  αυτής. </w:t>
      </w:r>
    </w:p>
    <w:p w14:paraId="675A75CF" w14:textId="77777777" w:rsidR="00197834" w:rsidRPr="00197834" w:rsidRDefault="00197834" w:rsidP="00197834">
      <w:pPr>
        <w:rPr>
          <w:lang w:val="el-GR"/>
        </w:rPr>
      </w:pPr>
      <w:r w:rsidRPr="00197834">
        <w:rPr>
          <w:lang w:val="el-GR"/>
        </w:rPr>
        <w:t xml:space="preserve">Η συμπλήρωσή του δύναται να πραγματοποιηθεί με χρήση του υποσυστήματος </w:t>
      </w:r>
      <w:proofErr w:type="spellStart"/>
      <w:r w:rsidRPr="00197834">
        <w:rPr>
          <w:lang w:val="el-GR"/>
        </w:rPr>
        <w:t>Promitheus</w:t>
      </w:r>
      <w:proofErr w:type="spellEnd"/>
      <w:r w:rsidRPr="00197834">
        <w:rPr>
          <w:lang w:val="el-GR"/>
        </w:rPr>
        <w:t xml:space="preserve"> </w:t>
      </w:r>
      <w:proofErr w:type="spellStart"/>
      <w:r w:rsidRPr="00197834">
        <w:rPr>
          <w:lang w:val="el-GR"/>
        </w:rPr>
        <w:t>ESPDint</w:t>
      </w:r>
      <w:proofErr w:type="spellEnd"/>
      <w:r w:rsidRPr="00197834">
        <w:rPr>
          <w:lang w:val="el-GR"/>
        </w:rPr>
        <w:t xml:space="preserve">, </w:t>
      </w:r>
      <w:proofErr w:type="spellStart"/>
      <w:r w:rsidRPr="00197834">
        <w:rPr>
          <w:lang w:val="el-GR"/>
        </w:rPr>
        <w:t>προσβάσιμου</w:t>
      </w:r>
      <w:proofErr w:type="spellEnd"/>
      <w:r w:rsidRPr="00197834">
        <w:rPr>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197834">
        <w:rPr>
          <w:lang w:val="el-GR"/>
        </w:rPr>
        <w:t>μορφότυπο</w:t>
      </w:r>
      <w:proofErr w:type="spellEnd"/>
      <w:r w:rsidRPr="00197834">
        <w:rPr>
          <w:lang w:val="el-GR"/>
        </w:rPr>
        <w:t xml:space="preserve"> XML που αποτελεί επικουρικό στοιχείο των εγγράφων της σύμβασης.</w:t>
      </w:r>
    </w:p>
    <w:p w14:paraId="14667300" w14:textId="77777777" w:rsidR="00D705C7" w:rsidRDefault="00197834" w:rsidP="00197834">
      <w:pPr>
        <w:rPr>
          <w:lang w:val="el-GR"/>
        </w:rPr>
      </w:pPr>
      <w:r w:rsidRPr="00197834">
        <w:rPr>
          <w:lang w:val="el-GR"/>
        </w:rPr>
        <w:lastRenderedPageBreak/>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197834">
        <w:rPr>
          <w:lang w:val="el-GR"/>
        </w:rPr>
        <w:t>μορφότυπο</w:t>
      </w:r>
      <w:proofErr w:type="spellEnd"/>
      <w:r w:rsidRPr="00197834">
        <w:rPr>
          <w:lang w:val="el-GR"/>
        </w:rPr>
        <w:t xml:space="preserve"> PDF.</w:t>
      </w:r>
    </w:p>
    <w:p w14:paraId="39567096" w14:textId="5C017E85" w:rsidR="00D705C7" w:rsidRPr="00821852" w:rsidRDefault="00D705C7" w:rsidP="00D705C7">
      <w:pPr>
        <w:rPr>
          <w:lang w:val="el-GR"/>
        </w:rPr>
      </w:pPr>
      <w:r w:rsidRPr="00821852">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821852">
        <w:rPr>
          <w:lang w:val="el-GR"/>
        </w:rPr>
        <w:t>Promitheus</w:t>
      </w:r>
      <w:proofErr w:type="spellEnd"/>
      <w:r w:rsidRPr="00821852">
        <w:rPr>
          <w:lang w:val="el-GR"/>
        </w:rPr>
        <w:t xml:space="preserve"> </w:t>
      </w:r>
      <w:proofErr w:type="spellStart"/>
      <w:r w:rsidRPr="00821852">
        <w:rPr>
          <w:lang w:val="el-GR"/>
        </w:rPr>
        <w:t>ESPDint</w:t>
      </w:r>
      <w:proofErr w:type="spellEnd"/>
      <w:r w:rsidRPr="00821852">
        <w:rPr>
          <w:lang w:val="el-GR"/>
        </w:rPr>
        <w:t xml:space="preserve"> είναι αναρτημένες σε σχετική θεματική ενότητα στη Διαδικτυακή Πύλη (</w:t>
      </w:r>
      <w:hyperlink r:id="rId23" w:history="1">
        <w:r w:rsidRPr="00821852">
          <w:rPr>
            <w:lang w:val="el-GR"/>
          </w:rPr>
          <w:t>www.promitheus.gov.gr</w:t>
        </w:r>
      </w:hyperlink>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1FAC0880"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8D102A" w:rsidRPr="00603221">
        <w:rPr>
          <w:color w:val="000099"/>
          <w:lang w:val="el-GR"/>
        </w:rPr>
        <w:t xml:space="preserve">ΠΑΡΑΡΤΗΜΑ ΙΙI – ΕΥΡΩΠΑΙΚΟ ΕΝΙΑΙΟ ΕΓΓΡΑΦΟ ΣΥΜΒΑΣΗΣ (ΕΕΕΣ) </w:t>
      </w:r>
      <w:r w:rsidR="00B22F8D" w:rsidRPr="00603221">
        <w:rPr>
          <w:lang w:val="el-GR"/>
        </w:rPr>
        <w:fldChar w:fldCharType="end"/>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w:t>
      </w:r>
      <w:proofErr w:type="spellStart"/>
      <w:r w:rsidR="004E535D" w:rsidRPr="00603221">
        <w:rPr>
          <w:lang w:val="el-GR"/>
        </w:rPr>
        <w:t>ους</w:t>
      </w:r>
      <w:proofErr w:type="spellEnd"/>
      <w:r w:rsidR="004E535D" w:rsidRPr="00603221">
        <w:rPr>
          <w:lang w:val="el-GR"/>
        </w:rPr>
        <w:t>, συμπληρώνοντας:</w:t>
      </w:r>
    </w:p>
    <w:p w14:paraId="5A70E727" w14:textId="77777777" w:rsidR="00704D1F" w:rsidRPr="00603221" w:rsidRDefault="00704D1F">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proofErr w:type="spellStart"/>
      <w:r w:rsidR="00542891" w:rsidRPr="00603221">
        <w:rPr>
          <w:u w:val="single"/>
          <w:lang w:val="el-GR" w:eastAsia="el-GR"/>
        </w:rPr>
        <w:t>κλπ</w:t>
      </w:r>
      <w:proofErr w:type="spellEnd"/>
    </w:p>
    <w:p w14:paraId="0E2C7F77"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w:t>
      </w:r>
      <w:proofErr w:type="spellStart"/>
      <w:r w:rsidRPr="00603221">
        <w:rPr>
          <w:lang w:val="el-GR"/>
        </w:rPr>
        <w:t>λ.χ</w:t>
      </w:r>
      <w:proofErr w:type="spellEnd"/>
      <w:r w:rsidRPr="00603221">
        <w:rPr>
          <w:lang w:val="el-GR"/>
        </w:rPr>
        <w:t xml:space="preserve"> ενώσεων,</w:t>
      </w:r>
      <w:r w:rsidR="00A01EC2" w:rsidRPr="00603221">
        <w:rPr>
          <w:lang w:val="el-GR"/>
        </w:rPr>
        <w:t xml:space="preserve"> </w:t>
      </w:r>
      <w:r w:rsidRPr="00603221">
        <w:rPr>
          <w:lang w:val="el-GR"/>
        </w:rPr>
        <w:t xml:space="preserve">κοινοπραξιών, συνεταιρισμών </w:t>
      </w:r>
      <w:proofErr w:type="spellStart"/>
      <w:r w:rsidRPr="00603221">
        <w:rPr>
          <w:lang w:val="el-GR"/>
        </w:rPr>
        <w:t>κλπ</w:t>
      </w:r>
      <w:proofErr w:type="spellEnd"/>
      <w:r w:rsidRPr="00603221">
        <w:rPr>
          <w:lang w:val="el-GR"/>
        </w:rPr>
        <w:t xml:space="preserve">),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Σε περίπτωση που ο προσφέρων προτίθεται να αναθέσει υπό μορφή υπεργολαβίας σε τρίτο/</w:t>
      </w:r>
      <w:proofErr w:type="spellStart"/>
      <w:r w:rsidRPr="00603221">
        <w:rPr>
          <w:lang w:val="el-GR"/>
        </w:rPr>
        <w:t>ους</w:t>
      </w:r>
      <w:proofErr w:type="spellEnd"/>
      <w:r w:rsidRPr="00603221">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lang w:val="el-GR"/>
        </w:rPr>
        <w:t>υπεργολαβικά</w:t>
      </w:r>
      <w:proofErr w:type="spellEnd"/>
      <w:r w:rsidRPr="00603221">
        <w:rPr>
          <w:lang w:val="el-GR"/>
        </w:rPr>
        <w:t xml:space="preserve"> υπερβαίνει το τριάντα τοις εκατό (30%) της συνολικής αξίας της σύμβασης, τότε ο </w:t>
      </w:r>
      <w:r w:rsidRPr="00603221">
        <w:rPr>
          <w:lang w:val="el-GR"/>
        </w:rPr>
        <w:lastRenderedPageBreak/>
        <w:t xml:space="preserve">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77777777" w:rsidR="00FB65FD" w:rsidRPr="00603221" w:rsidRDefault="00FB65FD">
      <w:pPr>
        <w:rPr>
          <w:b/>
          <w:bCs/>
          <w:lang w:val="el-GR"/>
        </w:rPr>
      </w:pPr>
    </w:p>
    <w:p w14:paraId="3E433FD0" w14:textId="77777777" w:rsidR="002C7E9A" w:rsidRPr="00603221" w:rsidRDefault="002C7E9A">
      <w:pPr>
        <w:pStyle w:val="4"/>
        <w:rPr>
          <w:rFonts w:cs="Tahoma"/>
          <w:szCs w:val="22"/>
          <w:lang w:val="el-GR"/>
        </w:rPr>
      </w:pPr>
      <w:bookmarkStart w:id="230" w:name="_Toc97194307"/>
      <w:bookmarkStart w:id="231" w:name="_Toc144896054"/>
      <w:r w:rsidRPr="00603221">
        <w:rPr>
          <w:rFonts w:cs="Tahoma"/>
          <w:szCs w:val="22"/>
          <w:lang w:val="el-GR"/>
        </w:rPr>
        <w:t>Τεχνική Προσφορά</w:t>
      </w:r>
      <w:bookmarkEnd w:id="230"/>
      <w:bookmarkEnd w:id="231"/>
      <w:r w:rsidRPr="00603221">
        <w:rPr>
          <w:rFonts w:cs="Tahoma"/>
          <w:szCs w:val="22"/>
          <w:lang w:val="el-GR"/>
        </w:rPr>
        <w:t xml:space="preserve"> </w:t>
      </w:r>
      <w:r w:rsidR="00E1337D" w:rsidRPr="00603221">
        <w:rPr>
          <w:rFonts w:cs="Tahoma"/>
          <w:szCs w:val="22"/>
          <w:lang w:val="el-GR"/>
        </w:rPr>
        <w:t xml:space="preserve"> </w:t>
      </w:r>
    </w:p>
    <w:p w14:paraId="34F3DD8A" w14:textId="7BF7847D"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8D102A"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827CEF">
        <w:rPr>
          <w:lang w:val="el-GR"/>
        </w:rPr>
        <w:t xml:space="preserve"> </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8D102A" w:rsidRPr="00603221">
        <w:rPr>
          <w:lang w:val="el-GR"/>
        </w:rPr>
        <w:t>ΠΑΡΑΡΤΗΜΑ ΙΙ – Πίνακες Συμμόρφωσης</w:t>
      </w:r>
      <w:r w:rsidR="006712BB">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0A86BBD8" w14:textId="798C70BE"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8D102A" w:rsidRPr="008D102A">
        <w:rPr>
          <w:lang w:val="el-GR"/>
        </w:rPr>
        <w:t xml:space="preserve">ΠΑΡΑΡΤΗΜΑ </w:t>
      </w:r>
      <w:r w:rsidR="008D102A" w:rsidRPr="00603221">
        <w:t>V</w:t>
      </w:r>
      <w:r w:rsidR="008D102A" w:rsidRPr="008D102A">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5A1609">
      <w:pPr>
        <w:pStyle w:val="3"/>
        <w:ind w:left="709" w:hanging="709"/>
        <w:rPr>
          <w:lang w:val="el-GR"/>
        </w:rPr>
      </w:pPr>
      <w:bookmarkStart w:id="232" w:name="_Ref496542376"/>
      <w:bookmarkStart w:id="233" w:name="_Toc97194308"/>
      <w:bookmarkStart w:id="234" w:name="_Toc97194439"/>
      <w:bookmarkStart w:id="235" w:name="_Toc144896055"/>
      <w:r w:rsidRPr="00603221">
        <w:rPr>
          <w:lang w:val="el-GR"/>
        </w:rPr>
        <w:t>Περιεχόμενα Φακέλου «Οικονομική Προσφορά» / Τρόπος σύνταξης και υποβολής οικονομικών προσφορών</w:t>
      </w:r>
      <w:bookmarkEnd w:id="232"/>
      <w:bookmarkEnd w:id="233"/>
      <w:bookmarkEnd w:id="234"/>
      <w:bookmarkEnd w:id="235"/>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680E4583"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8D102A" w:rsidRPr="00603221">
        <w:rPr>
          <w:lang w:val="el-GR"/>
        </w:rPr>
        <w:t xml:space="preserve">ΠΑΡΑΡΤΗΜΑ </w:t>
      </w:r>
      <w:r w:rsidR="008D102A" w:rsidRPr="00603221">
        <w:t>VI</w:t>
      </w:r>
      <w:r w:rsidR="008D102A"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proofErr w:type="spellStart"/>
      <w:r w:rsidRPr="00603221">
        <w:rPr>
          <w:lang w:val="el-GR"/>
        </w:rPr>
        <w:t>Υποφάκελο</w:t>
      </w:r>
      <w:proofErr w:type="spellEnd"/>
      <w:r w:rsidRPr="00603221">
        <w:rPr>
          <w:lang w:val="el-GR"/>
        </w:rPr>
        <w:t xml:space="preserve">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rPr>
      </w:pPr>
      <w:r w:rsidRPr="00B07864">
        <w:rPr>
          <w:lang w:val="el-GR" w:eastAsia="el-GR"/>
        </w:rPr>
        <w:t>Η τιμή δίνεται σε ευρώ ανά μονάδα μέτρησης.</w:t>
      </w:r>
    </w:p>
    <w:p w14:paraId="50B7BD4F"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3E67197"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2AA08B4B"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36" w:name="_Hlk67667045"/>
      <w:r w:rsidR="00C25AFF" w:rsidRPr="00C25AFF">
        <w:rPr>
          <w:lang w:val="el-GR"/>
        </w:rPr>
        <w:t>όπως τροποποιήθηκε με το άρθρο 42 του ν. 4782/Α36/9-3-2021</w:t>
      </w:r>
      <w:r w:rsidR="00C25AFF">
        <w:rPr>
          <w:lang w:val="el-GR"/>
        </w:rPr>
        <w:t xml:space="preserve"> </w:t>
      </w:r>
      <w:bookmarkEnd w:id="236"/>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7FA485E1" w:rsidR="001852F3" w:rsidRPr="00603221" w:rsidRDefault="003355E7">
      <w:pPr>
        <w:rPr>
          <w:b/>
          <w:bCs/>
          <w:i/>
          <w:iCs/>
          <w:color w:val="5B9BD5"/>
          <w:lang w:val="el-GR"/>
        </w:rPr>
      </w:pPr>
      <w:r w:rsidRPr="00603221">
        <w:rPr>
          <w:lang w:val="el-GR"/>
        </w:rPr>
        <w:lastRenderedPageBreak/>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8D102A">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33F27492" w14:textId="77777777" w:rsidR="00D472F0" w:rsidRPr="00D472F0" w:rsidRDefault="00D472F0">
      <w:pPr>
        <w:rPr>
          <w:lang w:val="el-GR"/>
        </w:rPr>
      </w:pPr>
    </w:p>
    <w:p w14:paraId="41C4FDB8" w14:textId="77777777" w:rsidR="008338F0" w:rsidRPr="00603221" w:rsidRDefault="003355E7" w:rsidP="005A1609">
      <w:pPr>
        <w:pStyle w:val="3"/>
        <w:ind w:left="709" w:hanging="709"/>
        <w:rPr>
          <w:lang w:val="el-GR"/>
        </w:rPr>
      </w:pPr>
      <w:bookmarkStart w:id="237" w:name="_Ref496542395"/>
      <w:bookmarkStart w:id="238" w:name="_Ref496542431"/>
      <w:bookmarkStart w:id="239" w:name="_Toc97194309"/>
      <w:bookmarkStart w:id="240" w:name="_Toc97194440"/>
      <w:bookmarkStart w:id="241" w:name="_Toc144896056"/>
      <w:r w:rsidRPr="00603221">
        <w:rPr>
          <w:lang w:val="el-GR"/>
        </w:rPr>
        <w:t>Χρόνος ισχύος των προσφορών</w:t>
      </w:r>
      <w:bookmarkEnd w:id="237"/>
      <w:bookmarkEnd w:id="238"/>
      <w:bookmarkEnd w:id="239"/>
      <w:bookmarkEnd w:id="240"/>
      <w:bookmarkEnd w:id="241"/>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52F5FFC7"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8D102A">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5BB351C" w14:textId="77777777" w:rsidR="007D2CC2" w:rsidRPr="0029687F" w:rsidRDefault="003355E7" w:rsidP="007D2CC2">
      <w:pPr>
        <w:rPr>
          <w:lang w:val="el-GR"/>
        </w:rPr>
      </w:pPr>
      <w:r w:rsidRPr="00603221">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603221">
        <w:rPr>
          <w:lang w:val="el-GR" w:eastAsia="el-GR"/>
        </w:rPr>
        <w:t>παρέτειναν</w:t>
      </w:r>
      <w:proofErr w:type="spellEnd"/>
      <w:r w:rsidRPr="00603221">
        <w:rPr>
          <w:lang w:val="el-GR" w:eastAsia="el-GR"/>
        </w:rPr>
        <w:t xml:space="preserve"> τις προσφορές τους και αποκλείονται οι λοιποί οικονομικοί φορείς</w:t>
      </w:r>
      <w:bookmarkStart w:id="242"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 xml:space="preserve">Στην τελευταία περίπτωση, η διαδικασία συνεχίζεται με όσους </w:t>
      </w:r>
      <w:proofErr w:type="spellStart"/>
      <w:r w:rsidR="007D2CC2" w:rsidRPr="009567C7">
        <w:rPr>
          <w:lang w:val="el-GR" w:eastAsia="el-GR"/>
        </w:rPr>
        <w:t>παρ</w:t>
      </w:r>
      <w:r w:rsidR="009567C7">
        <w:rPr>
          <w:lang w:val="el-GR" w:eastAsia="el-GR"/>
        </w:rPr>
        <w:t>έ</w:t>
      </w:r>
      <w:r w:rsidR="007D2CC2" w:rsidRPr="009567C7">
        <w:rPr>
          <w:lang w:val="el-GR" w:eastAsia="el-GR"/>
        </w:rPr>
        <w:t>τειναν</w:t>
      </w:r>
      <w:proofErr w:type="spellEnd"/>
      <w:r w:rsidR="007D2CC2" w:rsidRPr="009567C7">
        <w:rPr>
          <w:lang w:val="el-GR" w:eastAsia="el-GR"/>
        </w:rPr>
        <w:t xml:space="preserve"> τις προσφορές τους.</w:t>
      </w:r>
    </w:p>
    <w:p w14:paraId="19F129F2"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42"/>
    <w:p w14:paraId="53E2FA49" w14:textId="77777777" w:rsidR="008338F0" w:rsidRPr="00603221" w:rsidRDefault="008338F0">
      <w:pPr>
        <w:rPr>
          <w:lang w:val="el-GR"/>
        </w:rPr>
      </w:pPr>
    </w:p>
    <w:p w14:paraId="45A8A666" w14:textId="77777777" w:rsidR="008338F0" w:rsidRPr="00603221" w:rsidRDefault="003355E7" w:rsidP="005A1609">
      <w:pPr>
        <w:pStyle w:val="3"/>
        <w:ind w:left="709" w:hanging="709"/>
        <w:rPr>
          <w:lang w:val="el-GR"/>
        </w:rPr>
      </w:pPr>
      <w:bookmarkStart w:id="243" w:name="_Ref67613193"/>
      <w:bookmarkStart w:id="244" w:name="_Toc97194310"/>
      <w:bookmarkStart w:id="245" w:name="_Toc97194441"/>
      <w:bookmarkStart w:id="246" w:name="_Toc144896057"/>
      <w:r w:rsidRPr="00603221">
        <w:rPr>
          <w:lang w:val="el-GR"/>
        </w:rPr>
        <w:t>Λόγοι απόρριψης προσφορών</w:t>
      </w:r>
      <w:bookmarkEnd w:id="243"/>
      <w:bookmarkEnd w:id="244"/>
      <w:bookmarkEnd w:id="245"/>
      <w:bookmarkEnd w:id="246"/>
    </w:p>
    <w:p w14:paraId="720475C3" w14:textId="166381FA"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7BFB6124" w:rsidR="00DE6525" w:rsidRPr="00603221" w:rsidRDefault="00A334BA">
      <w:pPr>
        <w:pStyle w:val="aff"/>
        <w:numPr>
          <w:ilvl w:val="0"/>
          <w:numId w:val="26"/>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8D102A">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D102A">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D102A">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D102A">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D102A">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D102A">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D102A">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77777777" w:rsidR="00DE6525" w:rsidRDefault="00DE6525">
      <w:pPr>
        <w:pStyle w:val="aff"/>
        <w:numPr>
          <w:ilvl w:val="0"/>
          <w:numId w:val="26"/>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27989520" w14:textId="77777777" w:rsidR="00A334BA" w:rsidRPr="00821852" w:rsidRDefault="00A334BA" w:rsidP="00821852">
      <w:pPr>
        <w:spacing w:before="120"/>
        <w:rPr>
          <w:lang w:val="el-GR"/>
        </w:rPr>
      </w:pPr>
    </w:p>
    <w:p w14:paraId="239DB588" w14:textId="769B9A1C" w:rsidR="00DE6525" w:rsidRPr="00603221" w:rsidRDefault="00DE6525">
      <w:pPr>
        <w:pStyle w:val="aff"/>
        <w:numPr>
          <w:ilvl w:val="0"/>
          <w:numId w:val="26"/>
        </w:numPr>
        <w:spacing w:before="120"/>
        <w:ind w:left="284" w:hanging="142"/>
        <w:contextualSpacing w:val="0"/>
        <w:rPr>
          <w:lang w:val="el-GR"/>
        </w:rPr>
      </w:pPr>
      <w:r w:rsidRPr="00603221">
        <w:rPr>
          <w:lang w:val="el-GR"/>
        </w:rPr>
        <w:lastRenderedPageBreak/>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D102A">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702C4109" w:rsidR="00DE6525" w:rsidRPr="009E58E5" w:rsidRDefault="00DE6525">
      <w:pPr>
        <w:pStyle w:val="aff"/>
        <w:numPr>
          <w:ilvl w:val="0"/>
          <w:numId w:val="26"/>
        </w:numPr>
        <w:spacing w:before="120"/>
        <w:ind w:left="284" w:hanging="142"/>
        <w:contextualSpacing w:val="0"/>
        <w:rPr>
          <w:lang w:val="el-GR"/>
        </w:rPr>
      </w:pPr>
      <w:r w:rsidRPr="00603221">
        <w:rPr>
          <w:lang w:val="el-GR"/>
        </w:rPr>
        <w:t>η οποία είναι εναλλακτική προσφορά</w:t>
      </w:r>
      <w:r w:rsidR="00433E35" w:rsidRPr="009E58E5">
        <w:rPr>
          <w:lang w:val="el-GR"/>
        </w:rPr>
        <w:t xml:space="preserve">. </w:t>
      </w:r>
    </w:p>
    <w:p w14:paraId="53DAC004" w14:textId="66143811" w:rsidR="00DE6525" w:rsidRPr="00603221" w:rsidRDefault="00DE6525">
      <w:pPr>
        <w:pStyle w:val="aff"/>
        <w:numPr>
          <w:ilvl w:val="0"/>
          <w:numId w:val="26"/>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8D102A">
        <w:rPr>
          <w:lang w:val="el-GR"/>
        </w:rPr>
        <w:t>2.2.3.3</w:t>
      </w:r>
      <w:r w:rsidR="00565241" w:rsidRPr="00603221">
        <w:rPr>
          <w:lang w:val="el-GR"/>
        </w:rPr>
        <w:fldChar w:fldCharType="end"/>
      </w:r>
      <w:r w:rsidRPr="00603221">
        <w:rPr>
          <w:lang w:val="el-GR"/>
        </w:rPr>
        <w:t xml:space="preserve"> </w:t>
      </w:r>
      <w:proofErr w:type="spellStart"/>
      <w:r w:rsidRPr="00603221">
        <w:rPr>
          <w:lang w:val="el-GR"/>
        </w:rPr>
        <w:t>περ.γ</w:t>
      </w:r>
      <w:proofErr w:type="spellEnd"/>
      <w:r w:rsidRPr="00603221">
        <w:rPr>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pPr>
        <w:pStyle w:val="aff"/>
        <w:numPr>
          <w:ilvl w:val="0"/>
          <w:numId w:val="26"/>
        </w:numPr>
        <w:spacing w:before="120"/>
        <w:ind w:left="284" w:hanging="142"/>
        <w:contextualSpacing w:val="0"/>
        <w:rPr>
          <w:lang w:val="el-GR"/>
        </w:rPr>
      </w:pPr>
      <w:r w:rsidRPr="00603221">
        <w:rPr>
          <w:lang w:val="el-GR"/>
        </w:rPr>
        <w:t xml:space="preserve">η οποία εμφανίζει οποιοδήποτε στοιχείο του </w:t>
      </w:r>
      <w:proofErr w:type="spellStart"/>
      <w:r w:rsidRPr="00603221">
        <w:rPr>
          <w:lang w:val="el-GR"/>
        </w:rPr>
        <w:t>προσφερομένου</w:t>
      </w:r>
      <w:proofErr w:type="spellEnd"/>
      <w:r w:rsidRPr="00603221">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pPr>
        <w:pStyle w:val="aff"/>
        <w:numPr>
          <w:ilvl w:val="0"/>
          <w:numId w:val="26"/>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pPr>
        <w:pStyle w:val="aff"/>
        <w:numPr>
          <w:ilvl w:val="0"/>
          <w:numId w:val="26"/>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4F33019" w14:textId="77777777" w:rsidR="00250252" w:rsidRPr="00603221" w:rsidRDefault="00250252">
      <w:pPr>
        <w:pStyle w:val="aff"/>
        <w:numPr>
          <w:ilvl w:val="0"/>
          <w:numId w:val="26"/>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4AC6F41" w14:textId="34865E31" w:rsidR="00250252" w:rsidRPr="003E1CBC" w:rsidRDefault="00250252">
      <w:pPr>
        <w:pStyle w:val="aff"/>
        <w:numPr>
          <w:ilvl w:val="0"/>
          <w:numId w:val="26"/>
        </w:numPr>
        <w:spacing w:before="120"/>
        <w:ind w:left="284" w:hanging="142"/>
        <w:contextualSpacing w:val="0"/>
        <w:rPr>
          <w:iCs/>
          <w:lang w:val="el-GR"/>
        </w:rPr>
      </w:pPr>
      <w:r w:rsidRPr="003E1CBC">
        <w:rPr>
          <w:lang w:val="el-GR"/>
        </w:rPr>
        <w:t xml:space="preserve">της οποίας το συνολικό τίμημα υπερβαίνει τον προϋπολογισμό του Έργου, </w:t>
      </w:r>
    </w:p>
    <w:p w14:paraId="0634DE65" w14:textId="77777777" w:rsidR="008338F0" w:rsidRPr="00603221" w:rsidRDefault="003355E7" w:rsidP="002D0CD6">
      <w:pPr>
        <w:pStyle w:val="1"/>
        <w:rPr>
          <w:rFonts w:cs="Tahoma"/>
          <w:sz w:val="22"/>
          <w:szCs w:val="22"/>
        </w:rPr>
      </w:pPr>
      <w:bookmarkStart w:id="247" w:name="_Toc97194442"/>
      <w:bookmarkStart w:id="248" w:name="_Toc144896058"/>
      <w:r w:rsidRPr="00603221">
        <w:rPr>
          <w:rFonts w:cs="Tahoma"/>
          <w:sz w:val="22"/>
          <w:szCs w:val="22"/>
        </w:rPr>
        <w:lastRenderedPageBreak/>
        <w:t>ΔΙΕΝΕΡΓΕΙΑ ΔΙΑΔΙΚΑΣΙΑΣ - ΑΞΙΟΛΟΓΗΣΗ ΠΡΟΣΦΟΡΩΝ</w:t>
      </w:r>
      <w:bookmarkEnd w:id="247"/>
      <w:bookmarkEnd w:id="248"/>
      <w:r w:rsidR="00E1337D" w:rsidRPr="00603221">
        <w:rPr>
          <w:rFonts w:cs="Tahoma"/>
          <w:sz w:val="22"/>
          <w:szCs w:val="22"/>
        </w:rPr>
        <w:t xml:space="preserve"> </w:t>
      </w:r>
    </w:p>
    <w:p w14:paraId="35446AA3" w14:textId="77777777" w:rsidR="008338F0" w:rsidRPr="00603221" w:rsidRDefault="003355E7" w:rsidP="003A109E">
      <w:pPr>
        <w:pStyle w:val="2"/>
        <w:rPr>
          <w:rFonts w:cs="Tahoma"/>
          <w:lang w:val="el-GR"/>
        </w:rPr>
      </w:pPr>
      <w:r w:rsidRPr="00603221">
        <w:rPr>
          <w:rFonts w:cs="Tahoma"/>
          <w:lang w:val="el-GR"/>
        </w:rPr>
        <w:tab/>
      </w:r>
      <w:bookmarkStart w:id="249" w:name="_Ref496542534"/>
      <w:bookmarkStart w:id="250" w:name="_Toc97194311"/>
      <w:bookmarkStart w:id="251" w:name="_Toc97194443"/>
      <w:bookmarkStart w:id="252" w:name="_Toc144896059"/>
      <w:r w:rsidRPr="00603221">
        <w:rPr>
          <w:rFonts w:cs="Tahoma"/>
          <w:lang w:val="el-GR"/>
        </w:rPr>
        <w:t>Αποσφράγιση και αξιολόγηση προσφορών</w:t>
      </w:r>
      <w:bookmarkEnd w:id="249"/>
      <w:bookmarkEnd w:id="250"/>
      <w:bookmarkEnd w:id="251"/>
      <w:bookmarkEnd w:id="252"/>
      <w:r w:rsidRPr="00603221">
        <w:rPr>
          <w:rFonts w:cs="Tahoma"/>
          <w:lang w:val="el-GR"/>
        </w:rPr>
        <w:t xml:space="preserve"> </w:t>
      </w:r>
    </w:p>
    <w:p w14:paraId="1CBBAD8F" w14:textId="77777777" w:rsidR="008338F0" w:rsidRPr="00603221" w:rsidRDefault="003355E7" w:rsidP="00FA2B14">
      <w:pPr>
        <w:pStyle w:val="3"/>
        <w:ind w:left="1134" w:hanging="992"/>
        <w:rPr>
          <w:lang w:val="el-GR"/>
        </w:rPr>
      </w:pPr>
      <w:bookmarkStart w:id="253" w:name="_Ref496542486"/>
      <w:bookmarkStart w:id="254" w:name="_Toc97194312"/>
      <w:bookmarkStart w:id="255" w:name="_Toc97194444"/>
      <w:bookmarkStart w:id="256" w:name="_Toc144896060"/>
      <w:r w:rsidRPr="00603221">
        <w:rPr>
          <w:lang w:val="el-GR"/>
        </w:rPr>
        <w:t>Ηλεκτρονική αποσφράγιση προσφορών</w:t>
      </w:r>
      <w:bookmarkEnd w:id="253"/>
      <w:bookmarkEnd w:id="254"/>
      <w:bookmarkEnd w:id="255"/>
      <w:bookmarkEnd w:id="256"/>
    </w:p>
    <w:p w14:paraId="66FDFF38"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9D85ECE" w14:textId="64FDE8EE" w:rsidR="00372DB8" w:rsidRPr="00821852" w:rsidRDefault="00372DB8" w:rsidP="00372DB8">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005573FC">
        <w:rPr>
          <w:b/>
          <w:bCs/>
          <w:lang w:val="el-GR"/>
        </w:rPr>
        <w:t>δύο</w:t>
      </w:r>
      <w:r w:rsidRPr="009E58E5">
        <w:rPr>
          <w:b/>
          <w:bCs/>
          <w:lang w:val="el-GR"/>
        </w:rPr>
        <w:t xml:space="preserve"> (</w:t>
      </w:r>
      <w:r w:rsidR="005573FC">
        <w:rPr>
          <w:b/>
          <w:bCs/>
          <w:lang w:val="el-GR"/>
        </w:rPr>
        <w:t>2</w:t>
      </w:r>
      <w:r w:rsidRPr="009E58E5">
        <w:rPr>
          <w:b/>
          <w:bCs/>
          <w:lang w:val="el-GR"/>
        </w:rPr>
        <w:t>) εργάσιμες ημέρες</w:t>
      </w:r>
      <w:r w:rsidRPr="00032BBA">
        <w:rPr>
          <w:lang w:val="el-GR"/>
        </w:rPr>
        <w:t xml:space="preserve"> μετά την καταληκτική ημερομηνία προσφορών </w:t>
      </w:r>
      <w:r w:rsidRPr="00094B47">
        <w:rPr>
          <w:b/>
          <w:bCs/>
          <w:lang w:val="el-GR"/>
        </w:rPr>
        <w:t>ήτοι</w:t>
      </w:r>
      <w:r w:rsidR="005D71CB" w:rsidRPr="00094B47">
        <w:rPr>
          <w:b/>
          <w:bCs/>
          <w:lang w:val="el-GR"/>
        </w:rPr>
        <w:t xml:space="preserve"> </w:t>
      </w:r>
      <w:r w:rsidR="00505F28" w:rsidRPr="00094B47">
        <w:rPr>
          <w:b/>
          <w:bCs/>
          <w:lang w:val="el-GR"/>
        </w:rPr>
        <w:t>27-10-2023</w:t>
      </w:r>
      <w:r w:rsidR="003620B2" w:rsidRPr="003620B2">
        <w:rPr>
          <w:b/>
          <w:bCs/>
          <w:lang w:val="el-GR"/>
        </w:rPr>
        <w:t xml:space="preserve"> </w:t>
      </w:r>
      <w:r w:rsidRPr="00094B47">
        <w:rPr>
          <w:b/>
          <w:bCs/>
          <w:lang w:val="el-GR"/>
        </w:rPr>
        <w:t xml:space="preserve">και ώρα </w:t>
      </w:r>
      <w:r w:rsidR="00505F28" w:rsidRPr="00094B47">
        <w:rPr>
          <w:b/>
          <w:bCs/>
          <w:lang w:val="el-GR"/>
        </w:rPr>
        <w:t>14</w:t>
      </w:r>
      <w:r w:rsidRPr="00094B47">
        <w:rPr>
          <w:b/>
          <w:bCs/>
          <w:lang w:val="el-GR"/>
        </w:rPr>
        <w:t>:</w:t>
      </w:r>
      <w:r w:rsidR="00505F28" w:rsidRPr="00094B47">
        <w:rPr>
          <w:b/>
          <w:bCs/>
          <w:lang w:val="el-GR"/>
        </w:rPr>
        <w:t>00</w:t>
      </w:r>
      <w:r w:rsidRPr="00094B47">
        <w:rPr>
          <w:b/>
          <w:bCs/>
          <w:lang w:val="el-GR"/>
        </w:rPr>
        <w:t>.</w:t>
      </w:r>
      <w:r w:rsidRPr="00032BBA">
        <w:rPr>
          <w:lang w:val="el-GR"/>
        </w:rPr>
        <w:t xml:space="preserve">  </w:t>
      </w:r>
    </w:p>
    <w:p w14:paraId="3CB9D9BB" w14:textId="77777777" w:rsidR="00372DB8" w:rsidRPr="00CE73AA" w:rsidRDefault="00372DB8" w:rsidP="00372DB8">
      <w:pPr>
        <w:textAlignment w:val="baseline"/>
        <w:rPr>
          <w:kern w:val="1"/>
          <w:lang w:val="el-GR" w:eastAsia="ar-SA"/>
        </w:rPr>
      </w:pPr>
      <w:r w:rsidRPr="00CE73AA">
        <w:rPr>
          <w:kern w:val="1"/>
          <w:lang w:val="el-GR" w:eastAsia="ar-SA"/>
        </w:rPr>
        <w:t xml:space="preserve">Στο στάδιο αυτό τα στοιχεία των προσφορών που αποσφραγίζονται είναι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
        <w:ind w:left="1134" w:hanging="992"/>
        <w:rPr>
          <w:lang w:val="el-GR"/>
        </w:rPr>
      </w:pPr>
      <w:bookmarkStart w:id="257" w:name="_Toc74566885"/>
      <w:bookmarkStart w:id="258" w:name="_Toc74566886"/>
      <w:bookmarkStart w:id="259" w:name="_Toc74566887"/>
      <w:bookmarkStart w:id="260" w:name="_Toc74566888"/>
      <w:bookmarkStart w:id="261" w:name="_Toc74566889"/>
      <w:bookmarkStart w:id="262" w:name="_Toc74566890"/>
      <w:bookmarkStart w:id="263" w:name="_Toc74566891"/>
      <w:bookmarkStart w:id="264" w:name="_Toc74566892"/>
      <w:bookmarkStart w:id="265" w:name="_Ref40981105"/>
      <w:bookmarkStart w:id="266" w:name="_Ref40981122"/>
      <w:bookmarkStart w:id="267" w:name="_Ref40981155"/>
      <w:bookmarkStart w:id="268" w:name="_Toc97194313"/>
      <w:bookmarkStart w:id="269" w:name="_Toc97194445"/>
      <w:bookmarkStart w:id="270" w:name="_Toc144896061"/>
      <w:bookmarkEnd w:id="257"/>
      <w:bookmarkEnd w:id="258"/>
      <w:bookmarkEnd w:id="259"/>
      <w:bookmarkEnd w:id="260"/>
      <w:bookmarkEnd w:id="261"/>
      <w:bookmarkEnd w:id="262"/>
      <w:bookmarkEnd w:id="263"/>
      <w:bookmarkEnd w:id="264"/>
      <w:r w:rsidRPr="00603221">
        <w:rPr>
          <w:lang w:val="el-GR"/>
        </w:rPr>
        <w:t>Αξιολόγηση προσφορών</w:t>
      </w:r>
      <w:bookmarkEnd w:id="265"/>
      <w:bookmarkEnd w:id="266"/>
      <w:bookmarkEnd w:id="267"/>
      <w:bookmarkEnd w:id="268"/>
      <w:bookmarkEnd w:id="269"/>
      <w:bookmarkEnd w:id="270"/>
    </w:p>
    <w:p w14:paraId="1812B8F0"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3A0FB217"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117A301E" w14:textId="77777777" w:rsidR="00372DB8" w:rsidRPr="00BD7E89" w:rsidRDefault="00372DB8" w:rsidP="00372DB8">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1794B496" w14:textId="77777777" w:rsidR="00372DB8" w:rsidRPr="00BD7E89" w:rsidRDefault="00372DB8" w:rsidP="00372DB8">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3EE08F1F" w14:textId="77777777" w:rsidR="00372DB8" w:rsidRPr="00BD7E89" w:rsidRDefault="00372DB8" w:rsidP="00372DB8">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47DF6DAE"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17F88BF" w14:textId="77777777" w:rsidR="00372DB8" w:rsidRDefault="00372DB8" w:rsidP="00372DB8">
      <w:pPr>
        <w:suppressAutoHyphens w:val="0"/>
        <w:autoSpaceDE w:val="0"/>
        <w:autoSpaceDN w:val="0"/>
        <w:adjustRightInd w:val="0"/>
        <w:spacing w:after="0"/>
        <w:rPr>
          <w:kern w:val="1"/>
          <w:lang w:val="el-GR"/>
        </w:rPr>
      </w:pPr>
    </w:p>
    <w:p w14:paraId="74ADEDBC"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4F864A25" w14:textId="77777777" w:rsidR="00372DB8" w:rsidRDefault="00372DB8" w:rsidP="00372DB8">
      <w:pPr>
        <w:textAlignment w:val="baseline"/>
        <w:rPr>
          <w:kern w:val="1"/>
          <w:lang w:val="el-GR"/>
        </w:rPr>
      </w:pPr>
    </w:p>
    <w:p w14:paraId="6DD7493A" w14:textId="77777777" w:rsidR="00372DB8" w:rsidRDefault="00372DB8" w:rsidP="00372DB8">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77212376" w14:textId="77777777" w:rsidR="00372DB8" w:rsidRPr="00CE73AA" w:rsidRDefault="00372DB8" w:rsidP="00372DB8">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Pr>
          <w:kern w:val="1"/>
          <w:lang w:val="el-GR"/>
        </w:rPr>
        <w:t xml:space="preserve">. </w:t>
      </w:r>
    </w:p>
    <w:p w14:paraId="4D5A6D90" w14:textId="2B197586" w:rsidR="00372DB8" w:rsidRDefault="00372DB8" w:rsidP="00372DB8">
      <w:pPr>
        <w:textAlignment w:val="baseline"/>
        <w:rPr>
          <w:i/>
          <w:iCs/>
          <w:color w:val="5B9BD5"/>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212A055B" w14:textId="77777777" w:rsidR="00372DB8" w:rsidRDefault="00372DB8" w:rsidP="00372DB8">
      <w:pPr>
        <w:textAlignment w:val="baseline"/>
        <w:rPr>
          <w:kern w:val="1"/>
          <w:lang w:val="el-GR" w:eastAsia="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5000492C" w14:textId="77777777" w:rsidR="0084517C" w:rsidRPr="0084517C" w:rsidRDefault="0084517C" w:rsidP="00130942">
      <w:pPr>
        <w:textAlignment w:val="baseline"/>
        <w:rPr>
          <w:kern w:val="1"/>
          <w:lang w:val="el-GR" w:eastAsia="el-GR"/>
        </w:rPr>
      </w:pPr>
    </w:p>
    <w:p w14:paraId="369035E7" w14:textId="6152F011" w:rsidR="00372DB8" w:rsidRPr="006F23A6" w:rsidRDefault="00372DB8" w:rsidP="00372DB8">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sidRPr="004F5118">
        <w:rPr>
          <w:color w:val="000000"/>
          <w:shd w:val="clear" w:color="auto" w:fill="FFFFFF"/>
          <w:lang w:val="el-GR"/>
        </w:rPr>
        <w:t>σύμφωνα με όσα προβλέπονται στην παράγραφο 3.4 της παρούσας.</w:t>
      </w:r>
    </w:p>
    <w:p w14:paraId="4F3DE40D" w14:textId="77777777" w:rsidR="0084517C" w:rsidRPr="0084517C" w:rsidRDefault="0084517C" w:rsidP="00130942">
      <w:pPr>
        <w:textAlignment w:val="baseline"/>
        <w:rPr>
          <w:kern w:val="1"/>
          <w:lang w:val="el-GR" w:eastAsia="el-GR"/>
        </w:rPr>
      </w:pPr>
    </w:p>
    <w:p w14:paraId="1462A1EA" w14:textId="77777777" w:rsidR="00E57533" w:rsidRDefault="00E57533" w:rsidP="00E57533">
      <w:pPr>
        <w:textAlignment w:val="baseline"/>
        <w:rPr>
          <w:kern w:val="1"/>
          <w:lang w:val="el-GR"/>
        </w:rPr>
      </w:pPr>
    </w:p>
    <w:p w14:paraId="1B988211" w14:textId="77777777" w:rsidR="008338F0" w:rsidRDefault="003355E7" w:rsidP="003A109E">
      <w:pPr>
        <w:pStyle w:val="2"/>
        <w:rPr>
          <w:rFonts w:cs="Tahoma"/>
          <w:lang w:val="el-GR"/>
        </w:rPr>
      </w:pPr>
      <w:bookmarkStart w:id="271" w:name="__RefHeading___Toc491950129"/>
      <w:bookmarkEnd w:id="271"/>
      <w:r w:rsidRPr="00603221">
        <w:rPr>
          <w:rFonts w:cs="Tahoma"/>
          <w:lang w:val="el-GR"/>
        </w:rPr>
        <w:lastRenderedPageBreak/>
        <w:tab/>
      </w:r>
      <w:bookmarkStart w:id="272" w:name="_Ref496542592"/>
      <w:bookmarkStart w:id="273" w:name="_Ref67613215"/>
      <w:bookmarkStart w:id="274" w:name="_Toc97194314"/>
      <w:bookmarkStart w:id="275" w:name="_Toc97194446"/>
      <w:bookmarkStart w:id="276" w:name="_Toc144896062"/>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72"/>
      <w:r w:rsidR="00BB3801" w:rsidRPr="00603221">
        <w:rPr>
          <w:rFonts w:cs="Tahoma"/>
          <w:lang w:val="el-GR"/>
        </w:rPr>
        <w:t>προσωρινού αναδόχου</w:t>
      </w:r>
      <w:bookmarkEnd w:id="273"/>
      <w:bookmarkEnd w:id="274"/>
      <w:bookmarkEnd w:id="275"/>
      <w:bookmarkEnd w:id="276"/>
      <w:r w:rsidR="00BB3801" w:rsidRPr="00603221">
        <w:rPr>
          <w:rFonts w:cs="Tahoma"/>
          <w:lang w:val="el-GR"/>
        </w:rPr>
        <w:t xml:space="preserve"> </w:t>
      </w:r>
    </w:p>
    <w:p w14:paraId="44C278E7"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3A50EA1" w14:textId="77777777" w:rsidR="00084419" w:rsidRPr="00CE73AA" w:rsidRDefault="00084419" w:rsidP="00084419">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1E2F39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294393">
      <w:pPr>
        <w:rPr>
          <w:lang w:val="el-GR" w:eastAsia="ar-SA"/>
        </w:rPr>
      </w:pPr>
      <w:r w:rsidRPr="00CE73AA">
        <w:rPr>
          <w:lang w:val="el-GR" w:eastAsia="ar-SA"/>
        </w:rPr>
        <w:t xml:space="preserve">Αν δεν προσκομισθούν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proofErr w:type="spellStart"/>
      <w:r w:rsidRPr="00CE73AA">
        <w:rPr>
          <w:lang w:val="el-GR" w:eastAsia="ar-SA"/>
        </w:rPr>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DD0F6F">
      <w:pPr>
        <w:rPr>
          <w:lang w:val="el-GR" w:eastAsia="ar-SA"/>
        </w:rPr>
      </w:pPr>
      <w:proofErr w:type="spellStart"/>
      <w:r w:rsidRPr="00CE73AA">
        <w:rPr>
          <w:lang w:val="el-GR" w:eastAsia="ar-SA"/>
        </w:rPr>
        <w:lastRenderedPageBreak/>
        <w:t>iii</w:t>
      </w:r>
      <w:proofErr w:type="spellEnd"/>
      <w:r w:rsidRPr="00CE73AA">
        <w:rPr>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Αναθέτουσας Αρχής η εγγύηση συμμετοχής του. </w:t>
      </w:r>
    </w:p>
    <w:p w14:paraId="0FB7BF91"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0F75EE41"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733F67E7"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5B95F407"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3A109E">
      <w:pPr>
        <w:pStyle w:val="2"/>
        <w:rPr>
          <w:rFonts w:cs="Tahoma"/>
          <w:lang w:val="el-GR"/>
        </w:rPr>
      </w:pPr>
      <w:bookmarkStart w:id="277" w:name="_Toc74566895"/>
      <w:bookmarkStart w:id="278" w:name="_Toc74566896"/>
      <w:bookmarkStart w:id="279" w:name="_Toc74566897"/>
      <w:bookmarkStart w:id="280" w:name="_Toc74566898"/>
      <w:bookmarkStart w:id="281" w:name="_Toc74566899"/>
      <w:bookmarkStart w:id="282" w:name="_Toc74566900"/>
      <w:bookmarkStart w:id="283" w:name="_Toc74566901"/>
      <w:bookmarkStart w:id="284" w:name="_Toc74566902"/>
      <w:bookmarkStart w:id="285" w:name="_Toc74566903"/>
      <w:bookmarkStart w:id="286" w:name="_Toc74566904"/>
      <w:bookmarkStart w:id="287" w:name="_Toc74566905"/>
      <w:bookmarkStart w:id="288" w:name="_Toc74566906"/>
      <w:bookmarkStart w:id="289" w:name="_Toc74566907"/>
      <w:bookmarkStart w:id="290" w:name="_Toc74566908"/>
      <w:bookmarkStart w:id="291" w:name="_Toc74566909"/>
      <w:bookmarkStart w:id="292" w:name="_Toc74566910"/>
      <w:bookmarkStart w:id="293" w:name="_Toc74566911"/>
      <w:bookmarkStart w:id="294" w:name="_Toc74566912"/>
      <w:bookmarkStart w:id="295" w:name="_Toc74566913"/>
      <w:bookmarkStart w:id="296" w:name="_Toc74566914"/>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sidRPr="00603221">
        <w:rPr>
          <w:rFonts w:cs="Tahoma"/>
          <w:lang w:val="el-GR"/>
        </w:rPr>
        <w:tab/>
      </w:r>
      <w:bookmarkStart w:id="297" w:name="_Toc97194315"/>
      <w:bookmarkStart w:id="298" w:name="_Toc97194447"/>
      <w:bookmarkStart w:id="299" w:name="_Ref113958813"/>
      <w:bookmarkStart w:id="300" w:name="_Ref113958825"/>
      <w:bookmarkStart w:id="301" w:name="_Ref113958826"/>
      <w:bookmarkStart w:id="302" w:name="_Toc144896063"/>
      <w:r w:rsidRPr="00603221">
        <w:rPr>
          <w:rFonts w:cs="Tahoma"/>
          <w:lang w:val="el-GR"/>
        </w:rPr>
        <w:t>Κατακύρωση - σύναψη σύμβασης</w:t>
      </w:r>
      <w:bookmarkEnd w:id="297"/>
      <w:bookmarkEnd w:id="298"/>
      <w:bookmarkEnd w:id="299"/>
      <w:bookmarkEnd w:id="300"/>
      <w:bookmarkEnd w:id="301"/>
      <w:bookmarkEnd w:id="302"/>
      <w:r w:rsidRPr="00603221">
        <w:rPr>
          <w:rFonts w:cs="Tahoma"/>
          <w:lang w:val="el-GR"/>
        </w:rPr>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02029694" w:rsidR="005B1D5A" w:rsidRPr="00CE73AA" w:rsidRDefault="005B1D5A" w:rsidP="005B1D5A">
      <w:pPr>
        <w:rPr>
          <w:lang w:val="el-GR" w:eastAsia="ar-SA"/>
        </w:rPr>
      </w:pPr>
      <w:r w:rsidRPr="00CE73AA">
        <w:rPr>
          <w:lang w:val="el-GR" w:eastAsia="ar-SA"/>
        </w:rPr>
        <w:lastRenderedPageBreak/>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52BD3365"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proofErr w:type="spellStart"/>
      <w:r w:rsidR="00602A33" w:rsidRPr="006B704A">
        <w:rPr>
          <w:lang w:val="el-GR"/>
        </w:rPr>
        <w:t>Ε.Α.ΔΗ.ΣΥ.</w:t>
      </w:r>
      <w:r w:rsidRPr="00CE73AA">
        <w:rPr>
          <w:lang w:val="el-GR" w:eastAsia="ar-SA"/>
        </w:rPr>
        <w:t>και</w:t>
      </w:r>
      <w:proofErr w:type="spellEnd"/>
      <w:r w:rsidRPr="00CE73AA">
        <w:rPr>
          <w:lang w:val="el-GR" w:eastAsia="ar-SA"/>
        </w:rPr>
        <w:t xml:space="preserve">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4" w:anchor="art372_4" w:history="1">
        <w:r w:rsidRPr="00C11E79">
          <w:rPr>
            <w:lang w:val="el-GR" w:eastAsia="ar-SA"/>
          </w:rPr>
          <w:t>παρ.</w:t>
        </w:r>
      </w:hyperlink>
      <w:hyperlink r:id="rId25"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eaadhsy</w:t>
        </w:r>
        <w:proofErr w:type="spellEnd"/>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proofErr w:type="spellStart"/>
        <w:r w:rsidR="00E14FF7" w:rsidRPr="00E14FF7">
          <w:rPr>
            <w:rStyle w:val="-"/>
          </w:rPr>
          <w:t>fulltextlinks</w:t>
        </w:r>
        <w:proofErr w:type="spellEnd"/>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hyperlink r:id="rId26" w:anchor="art372_4" w:history="1">
        <w:r w:rsidRPr="00C11E79">
          <w:rPr>
            <w:lang w:val="el-GR" w:eastAsia="ar-SA"/>
          </w:rPr>
          <w:t xml:space="preserve"> 4 του άρθρου 372</w:t>
        </w:r>
      </w:hyperlink>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6FD37EBB"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7"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xml:space="preserve">, στην οποία δηλώνεται ότι, δεν έχουν επέλθει στο πρόσωπό του </w:t>
      </w:r>
      <w:proofErr w:type="spellStart"/>
      <w:r w:rsidRPr="00CE73AA">
        <w:rPr>
          <w:lang w:val="el-GR" w:eastAsia="ar-SA"/>
        </w:rPr>
        <w:t>οψιγενείς</w:t>
      </w:r>
      <w:proofErr w:type="spellEnd"/>
      <w:r w:rsidRPr="00CE73AA">
        <w:rPr>
          <w:lang w:val="el-GR" w:eastAsia="ar-SA"/>
        </w:rPr>
        <w:t xml:space="preserve"> μεταβολές κατά την έννοια του </w:t>
      </w:r>
      <w:hyperlink r:id="rId28"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 xml:space="preserve">Εφόσον δηλωθούν </w:t>
      </w:r>
      <w:proofErr w:type="spellStart"/>
      <w:r w:rsidRPr="009354F1">
        <w:rPr>
          <w:lang w:val="el-GR" w:eastAsia="ar-SA"/>
        </w:rPr>
        <w:t>οψιγενείς</w:t>
      </w:r>
      <w:proofErr w:type="spellEnd"/>
      <w:r w:rsidRPr="009354F1">
        <w:rPr>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77777777"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E852858" w14:textId="4151B460"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w:t>
      </w:r>
      <w:proofErr w:type="spellStart"/>
      <w:r w:rsidRPr="00CE73AA">
        <w:rPr>
          <w:lang w:val="el-GR" w:eastAsia="ar-SA"/>
        </w:rPr>
        <w:t>τεθείσα</w:t>
      </w:r>
      <w:proofErr w:type="spellEnd"/>
      <w:r w:rsidRPr="00CE73AA">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3569ADAF" w14:textId="77777777"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2"/>
        <w:rPr>
          <w:rFonts w:cs="Tahoma"/>
          <w:lang w:val="el-GR"/>
        </w:rPr>
      </w:pPr>
      <w:bookmarkStart w:id="303" w:name="_Toc74566916"/>
      <w:bookmarkStart w:id="304" w:name="_Toc74566917"/>
      <w:bookmarkStart w:id="305" w:name="_Toc74566918"/>
      <w:bookmarkStart w:id="306" w:name="_Toc74566919"/>
      <w:bookmarkStart w:id="307" w:name="_Toc74566920"/>
      <w:bookmarkStart w:id="308" w:name="_Toc74566921"/>
      <w:bookmarkStart w:id="309" w:name="_Toc74566922"/>
      <w:bookmarkStart w:id="310" w:name="_Toc74566923"/>
      <w:bookmarkStart w:id="311" w:name="_Toc74566924"/>
      <w:bookmarkStart w:id="312" w:name="_Toc74566925"/>
      <w:bookmarkStart w:id="313" w:name="_Toc74566926"/>
      <w:bookmarkStart w:id="314" w:name="_Προδικαστικές_Προσφυγές_-"/>
      <w:bookmarkStart w:id="315" w:name="_Toc97194316"/>
      <w:bookmarkStart w:id="316" w:name="_Toc97194448"/>
      <w:bookmarkStart w:id="317" w:name="_Toc144896064"/>
      <w:bookmarkStart w:id="318" w:name="_Ref496542648"/>
      <w:bookmarkStart w:id="319" w:name="_Ref496542669"/>
      <w:bookmarkEnd w:id="303"/>
      <w:bookmarkEnd w:id="304"/>
      <w:bookmarkEnd w:id="305"/>
      <w:bookmarkEnd w:id="306"/>
      <w:bookmarkEnd w:id="307"/>
      <w:bookmarkEnd w:id="308"/>
      <w:bookmarkEnd w:id="309"/>
      <w:bookmarkEnd w:id="310"/>
      <w:bookmarkEnd w:id="311"/>
      <w:bookmarkEnd w:id="312"/>
      <w:bookmarkEnd w:id="313"/>
      <w:bookmarkEnd w:id="314"/>
      <w:r w:rsidRPr="00603221">
        <w:rPr>
          <w:rFonts w:cs="Tahoma"/>
          <w:lang w:val="el-GR"/>
        </w:rPr>
        <w:lastRenderedPageBreak/>
        <w:t xml:space="preserve">Προδικαστικές Προσφυγές - </w:t>
      </w:r>
      <w:r w:rsidR="005B1D5A" w:rsidRPr="005B1D5A">
        <w:rPr>
          <w:rFonts w:cs="Tahoma"/>
          <w:lang w:val="el-GR"/>
        </w:rPr>
        <w:t>Προσωρινή και Οριστική Δικαστική Προστασία</w:t>
      </w:r>
      <w:bookmarkEnd w:id="315"/>
      <w:bookmarkEnd w:id="316"/>
      <w:bookmarkEnd w:id="317"/>
      <w:r w:rsidR="005B1D5A" w:rsidRPr="005B1D5A" w:rsidDel="005B1D5A">
        <w:rPr>
          <w:rFonts w:cs="Tahoma"/>
          <w:lang w:val="el-GR"/>
        </w:rPr>
        <w:t xml:space="preserve"> </w:t>
      </w:r>
      <w:bookmarkEnd w:id="318"/>
      <w:bookmarkEnd w:id="319"/>
      <w:r w:rsidRPr="00603221">
        <w:rPr>
          <w:rFonts w:cs="Tahoma"/>
          <w:lang w:val="el-GR"/>
        </w:rPr>
        <w:t xml:space="preserve"> </w:t>
      </w:r>
    </w:p>
    <w:p w14:paraId="07A85813" w14:textId="0866DC4D"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r>
        <w:rPr>
          <w:color w:val="000000"/>
          <w:lang w:val="el-GR"/>
        </w:rPr>
        <w:t>ν</w:t>
      </w:r>
      <w:r w:rsidRPr="00020B6A">
        <w:rPr>
          <w:color w:val="000000"/>
          <w:lang w:val="el-GR"/>
        </w:rPr>
        <w:t>. 4412/2016 και 1</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7681A043"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2C78FAE" w14:textId="65EE1EED"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6D1E2028"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B07864">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37C4827D"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77777777"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66D5EF7C" w14:textId="77777777" w:rsidR="005B1D5A" w:rsidRPr="00020B6A" w:rsidRDefault="005B1D5A" w:rsidP="005B1D5A">
      <w:pPr>
        <w:rPr>
          <w:color w:val="000000"/>
          <w:lang w:val="el-GR"/>
        </w:rPr>
      </w:pPr>
      <w:r w:rsidRPr="00020B6A">
        <w:rPr>
          <w:color w:val="000000"/>
          <w:lang w:val="el-GR"/>
        </w:rPr>
        <w:lastRenderedPageBreak/>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08CEB4E1"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6629BDC3"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18/1989, την αναστολή εκτέλεσης της απόφασης της </w:t>
      </w:r>
      <w:bookmarkStart w:id="320" w:name="_Hlk114820631"/>
      <w:r w:rsidR="00ED4715" w:rsidRPr="006B704A">
        <w:rPr>
          <w:lang w:val="el-GR"/>
        </w:rPr>
        <w:t>Ε.Α.ΔΗ.ΣΥ.</w:t>
      </w:r>
      <w:r w:rsidR="006B3489">
        <w:rPr>
          <w:lang w:val="el-GR"/>
        </w:rPr>
        <w:t xml:space="preserve"> </w:t>
      </w:r>
      <w:bookmarkEnd w:id="320"/>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 xml:space="preserve">της παρ. 3 του </w:t>
      </w:r>
      <w:proofErr w:type="spellStart"/>
      <w:r w:rsidR="000A7747">
        <w:rPr>
          <w:lang w:val="el-GR"/>
        </w:rPr>
        <w:t>αρθ</w:t>
      </w:r>
      <w:proofErr w:type="spellEnd"/>
      <w:r w:rsidR="000A7747">
        <w:rPr>
          <w:lang w:val="el-GR"/>
        </w:rPr>
        <w:t>.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57BF6F9D"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26AE5548"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9C89792" w14:textId="16265A4F"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0F6B77E9" w14:textId="0EED7D31"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009D5082" w:rsidRPr="007C4E1D">
        <w:rPr>
          <w:color w:val="000000"/>
          <w:lang w:val="el-GR" w:eastAsia="ar-SA"/>
        </w:rPr>
        <w:t>προεδρεύων</w:t>
      </w:r>
      <w:proofErr w:type="spellEnd"/>
      <w:r w:rsidR="009D5082" w:rsidRPr="007C4E1D">
        <w:rPr>
          <w:color w:val="000000"/>
          <w:lang w:val="el-GR" w:eastAsia="ar-SA"/>
        </w:rPr>
        <w:t xml:space="preserve">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439E9490" w:rsidR="005B1D5A" w:rsidRPr="00020B6A" w:rsidRDefault="00160FCE" w:rsidP="005B1D5A">
      <w:pPr>
        <w:rPr>
          <w:color w:val="000000"/>
          <w:lang w:val="el-GR"/>
        </w:rPr>
      </w:pPr>
      <w:r w:rsidRPr="007C4E1D">
        <w:rPr>
          <w:color w:val="000000"/>
          <w:lang w:val="el-GR" w:eastAsia="ar-SA"/>
        </w:rPr>
        <w:lastRenderedPageBreak/>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1683A9C4" w:rsidR="005B1D5A" w:rsidRDefault="005B1D5A" w:rsidP="005B1D5A">
      <w:pPr>
        <w:rPr>
          <w:color w:val="000000"/>
          <w:lang w:val="el-GR"/>
        </w:rPr>
      </w:pPr>
      <w:r w:rsidRPr="00827575">
        <w:rPr>
          <w:color w:val="000000"/>
          <w:lang w:val="el-GR"/>
        </w:rPr>
        <w:t xml:space="preserve"> </w:t>
      </w:r>
    </w:p>
    <w:p w14:paraId="69C6AECA" w14:textId="604BAC19"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7C4E1D">
        <w:rPr>
          <w:color w:val="000000"/>
          <w:lang w:val="el-GR" w:eastAsia="ar-SA"/>
        </w:rPr>
        <w:t>π.δ.</w:t>
      </w:r>
      <w:proofErr w:type="spellEnd"/>
      <w:r w:rsidRPr="007C4E1D">
        <w:rPr>
          <w:color w:val="000000"/>
          <w:lang w:val="el-GR" w:eastAsia="ar-SA"/>
        </w:rPr>
        <w:t xml:space="preserve">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603221" w:rsidRDefault="00160FCE" w:rsidP="00160FCE">
      <w:pPr>
        <w:rPr>
          <w:color w:val="000000"/>
          <w:lang w:val="el-GR"/>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val="el-GR" w:eastAsia="ar-SA"/>
        </w:rPr>
        <w:t>π.δ.</w:t>
      </w:r>
      <w:proofErr w:type="spellEnd"/>
      <w:r w:rsidRPr="007C4E1D">
        <w:rPr>
          <w:color w:val="000000"/>
          <w:lang w:val="el-GR" w:eastAsia="ar-SA"/>
        </w:rPr>
        <w:t xml:space="preserve"> 18/1989.</w:t>
      </w:r>
    </w:p>
    <w:p w14:paraId="303BCFCC" w14:textId="77777777" w:rsidR="00C90A04" w:rsidRPr="00603221" w:rsidRDefault="00C90A04">
      <w:pPr>
        <w:suppressAutoHyphens w:val="0"/>
        <w:spacing w:after="0"/>
        <w:jc w:val="left"/>
        <w:rPr>
          <w:lang w:val="el-GR"/>
        </w:rPr>
      </w:pPr>
      <w:r w:rsidRPr="00603221">
        <w:rPr>
          <w:lang w:val="el-GR"/>
        </w:rPr>
        <w:br w:type="page"/>
      </w:r>
    </w:p>
    <w:p w14:paraId="019F9D62" w14:textId="77777777" w:rsidR="00C90A04" w:rsidRPr="00603221" w:rsidRDefault="00C90A04" w:rsidP="00C90A04">
      <w:pPr>
        <w:rPr>
          <w:lang w:val="el-GR"/>
        </w:rPr>
      </w:pPr>
    </w:p>
    <w:p w14:paraId="63655BAB" w14:textId="77777777" w:rsidR="008338F0" w:rsidRPr="00603221" w:rsidRDefault="003355E7" w:rsidP="003A109E">
      <w:pPr>
        <w:pStyle w:val="2"/>
        <w:rPr>
          <w:rFonts w:cs="Tahoma"/>
          <w:lang w:val="el-GR"/>
        </w:rPr>
      </w:pPr>
      <w:r w:rsidRPr="00603221">
        <w:rPr>
          <w:rFonts w:cs="Tahoma"/>
          <w:lang w:val="el-GR"/>
        </w:rPr>
        <w:tab/>
      </w:r>
      <w:bookmarkStart w:id="321" w:name="_Toc97194317"/>
      <w:bookmarkStart w:id="322" w:name="_Toc97194449"/>
      <w:bookmarkStart w:id="323" w:name="_Toc144896065"/>
      <w:r w:rsidRPr="00603221">
        <w:rPr>
          <w:rFonts w:cs="Tahoma"/>
          <w:lang w:val="el-GR"/>
        </w:rPr>
        <w:t>Ματαίωση Διαδικασίας</w:t>
      </w:r>
      <w:bookmarkEnd w:id="321"/>
      <w:bookmarkEnd w:id="322"/>
      <w:bookmarkEnd w:id="323"/>
    </w:p>
    <w:p w14:paraId="427A8943" w14:textId="77777777" w:rsidR="00921D35" w:rsidRDefault="00921D35" w:rsidP="00921D3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1"/>
        <w:rPr>
          <w:rFonts w:cs="Tahoma"/>
          <w:sz w:val="22"/>
          <w:szCs w:val="22"/>
        </w:rPr>
      </w:pPr>
      <w:bookmarkStart w:id="324" w:name="_Toc97194450"/>
      <w:bookmarkStart w:id="325" w:name="_Toc144896066"/>
      <w:r w:rsidRPr="00603221">
        <w:rPr>
          <w:rFonts w:cs="Tahoma"/>
          <w:sz w:val="22"/>
          <w:szCs w:val="22"/>
        </w:rPr>
        <w:lastRenderedPageBreak/>
        <w:t>ΟΡΟΙ ΕΚΤΕΛΕΣΗΣ ΤΗΣ ΣΥΜΒΑΣΗΣ</w:t>
      </w:r>
      <w:bookmarkEnd w:id="324"/>
      <w:bookmarkEnd w:id="325"/>
      <w:r w:rsidRPr="00603221">
        <w:rPr>
          <w:rFonts w:cs="Tahoma"/>
          <w:sz w:val="22"/>
          <w:szCs w:val="22"/>
        </w:rPr>
        <w:t xml:space="preserve"> </w:t>
      </w:r>
    </w:p>
    <w:p w14:paraId="66DBFF9C" w14:textId="17CC2F98" w:rsidR="008338F0" w:rsidRPr="00603221" w:rsidRDefault="003355E7" w:rsidP="003A109E">
      <w:pPr>
        <w:pStyle w:val="2"/>
        <w:rPr>
          <w:rFonts w:cs="Tahoma"/>
          <w:lang w:val="el-GR"/>
        </w:rPr>
      </w:pPr>
      <w:r w:rsidRPr="00603221">
        <w:rPr>
          <w:rFonts w:cs="Tahoma"/>
          <w:lang w:val="el-GR"/>
        </w:rPr>
        <w:tab/>
      </w:r>
      <w:bookmarkStart w:id="326" w:name="_Ref496542746"/>
      <w:bookmarkStart w:id="327" w:name="_Toc97194318"/>
      <w:bookmarkStart w:id="328" w:name="_Toc97194451"/>
      <w:bookmarkStart w:id="329" w:name="_Toc144896067"/>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26"/>
      <w:bookmarkEnd w:id="327"/>
      <w:bookmarkEnd w:id="328"/>
      <w:bookmarkEnd w:id="329"/>
    </w:p>
    <w:p w14:paraId="20E9E60E" w14:textId="0F4A9903"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482B6D85" w14:textId="65AC0B63"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5C3380">
        <w:rPr>
          <w:lang w:val="el-GR"/>
        </w:rPr>
        <w:t>δέκα</w:t>
      </w:r>
      <w:r w:rsidR="0087631A" w:rsidRPr="00B07864">
        <w:rPr>
          <w:lang w:val="el-GR"/>
        </w:rPr>
        <w:t xml:space="preserve"> (</w:t>
      </w:r>
      <w:r w:rsidR="005C3380">
        <w:rPr>
          <w:lang w:val="el-GR"/>
        </w:rPr>
        <w:t>10</w:t>
      </w:r>
      <w:r w:rsidR="0087631A" w:rsidRPr="00B07864">
        <w:rPr>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30" w:name="_Hlk494198985"/>
      <w:r w:rsidR="00B07864">
        <w:rPr>
          <w:lang w:val="el-GR"/>
        </w:rPr>
        <w:t>.</w:t>
      </w:r>
    </w:p>
    <w:bookmarkEnd w:id="330"/>
    <w:p w14:paraId="5F9BFF97" w14:textId="77777777" w:rsidR="008D102A" w:rsidRPr="008D102A" w:rsidRDefault="003355E7" w:rsidP="008D102A">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8D102A">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8C6F6A">
        <w:rPr>
          <w:lang w:val="el-GR"/>
        </w:rPr>
        <w:t xml:space="preserve">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8D102A">
        <w:rPr>
          <w:lang w:val="el-GR"/>
        </w:rPr>
        <w:br w:type="page"/>
      </w:r>
    </w:p>
    <w:p w14:paraId="45155744" w14:textId="3CD03A34" w:rsidR="008338F0" w:rsidRDefault="008D102A" w:rsidP="00B86F1D">
      <w:pPr>
        <w:rPr>
          <w:lang w:val="el-GR"/>
        </w:rPr>
      </w:pPr>
      <w:r w:rsidRPr="003329FF">
        <w:rPr>
          <w:lang w:val="el-GR"/>
        </w:rPr>
        <w:lastRenderedPageBreak/>
        <w:t xml:space="preserve">ΠΑΡΑΡΤΗΜΑ </w:t>
      </w:r>
      <w:r w:rsidRPr="008D102A">
        <w:rPr>
          <w:lang w:val="el-GR"/>
        </w:rPr>
        <w:t>VIII</w:t>
      </w:r>
      <w:r w:rsidRPr="003329FF">
        <w:rPr>
          <w:lang w:val="el-GR"/>
        </w:rPr>
        <w:t xml:space="preserve"> – Υποδείγματα Εγγυητικών Επιστολών</w:t>
      </w:r>
      <w:r w:rsidR="00C90A04" w:rsidRPr="00603221">
        <w:rPr>
          <w:lang w:val="el-GR"/>
        </w:rPr>
        <w:fldChar w:fldCharType="end"/>
      </w:r>
      <w:r w:rsidR="003355E7"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EF0ABA6"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2CEEF0C4" w14:textId="5D5E27B2"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 xml:space="preserve">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7777777" w:rsidR="00395B4A" w:rsidRPr="00603221" w:rsidRDefault="00395B4A" w:rsidP="00395B4A">
      <w:pPr>
        <w:suppressAutoHyphens w:val="0"/>
        <w:spacing w:line="276" w:lineRule="auto"/>
        <w:rPr>
          <w:lang w:val="el-GR"/>
        </w:rPr>
      </w:pPr>
      <w:r w:rsidRPr="00B0786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B07864">
        <w:rPr>
          <w:lang w:val="el-GR"/>
        </w:rPr>
        <w:t>,</w:t>
      </w:r>
      <w:r w:rsidRPr="00B07864">
        <w:rPr>
          <w:lang w:val="el-GR"/>
        </w:rPr>
        <w:t xml:space="preserve"> </w:t>
      </w:r>
      <w:r w:rsidR="00346EFF" w:rsidRPr="00B07864">
        <w:rPr>
          <w:lang w:val="el-GR"/>
        </w:rPr>
        <w:t>σύμφωνα με όσα προβλέπονται,</w:t>
      </w:r>
      <w:r w:rsidR="00346EFF" w:rsidRPr="001E32A7">
        <w:rPr>
          <w:lang w:val="el-GR"/>
        </w:rPr>
        <w:t xml:space="preserve"> </w:t>
      </w:r>
      <w:r w:rsidRPr="00B07864">
        <w:rPr>
          <w:lang w:val="el-GR"/>
        </w:rPr>
        <w:t>των παρατηρήσεων και του εκπροθέσμου.</w:t>
      </w:r>
      <w:r w:rsidRPr="00603221">
        <w:rPr>
          <w:lang w:val="el-GR"/>
        </w:rPr>
        <w:t xml:space="preserve"> </w:t>
      </w: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3A109E">
      <w:pPr>
        <w:pStyle w:val="2"/>
        <w:rPr>
          <w:rFonts w:cs="Tahoma"/>
          <w:lang w:val="el-GR"/>
        </w:rPr>
      </w:pPr>
      <w:r w:rsidRPr="00603221">
        <w:rPr>
          <w:rFonts w:cs="Tahoma"/>
          <w:lang w:val="el-GR"/>
        </w:rPr>
        <w:tab/>
      </w:r>
      <w:bookmarkStart w:id="331" w:name="_Toc97194319"/>
      <w:bookmarkStart w:id="332" w:name="_Toc97194452"/>
      <w:bookmarkStart w:id="333" w:name="_Toc144896068"/>
      <w:r w:rsidRPr="00603221">
        <w:rPr>
          <w:rFonts w:cs="Tahoma"/>
          <w:lang w:val="el-GR"/>
        </w:rPr>
        <w:t>Συμβατικό πλαίσιο – Εφαρμοστέα νομοθεσία</w:t>
      </w:r>
      <w:bookmarkEnd w:id="331"/>
      <w:bookmarkEnd w:id="332"/>
      <w:bookmarkEnd w:id="333"/>
    </w:p>
    <w:p w14:paraId="4433B5CF" w14:textId="77777777" w:rsidR="008338F0"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60D45074" w14:textId="77777777" w:rsidR="002D10B9" w:rsidRPr="00603221" w:rsidRDefault="002D10B9">
      <w:pPr>
        <w:rPr>
          <w:lang w:val="el-GR"/>
        </w:rPr>
      </w:pPr>
    </w:p>
    <w:p w14:paraId="0ED2995F" w14:textId="77777777" w:rsidR="008338F0" w:rsidRPr="00603221" w:rsidRDefault="003355E7" w:rsidP="003A109E">
      <w:pPr>
        <w:pStyle w:val="2"/>
        <w:rPr>
          <w:rFonts w:cs="Tahoma"/>
          <w:lang w:val="el-GR"/>
        </w:rPr>
      </w:pPr>
      <w:r w:rsidRPr="00603221">
        <w:rPr>
          <w:rFonts w:cs="Tahoma"/>
          <w:lang w:val="el-GR"/>
        </w:rPr>
        <w:tab/>
      </w:r>
      <w:bookmarkStart w:id="334" w:name="_Ref89075849"/>
      <w:bookmarkStart w:id="335" w:name="_Toc97194320"/>
      <w:bookmarkStart w:id="336" w:name="_Toc97194453"/>
      <w:bookmarkStart w:id="337" w:name="_Toc144896069"/>
      <w:r w:rsidRPr="00603221">
        <w:rPr>
          <w:rFonts w:cs="Tahoma"/>
          <w:lang w:val="el-GR"/>
        </w:rPr>
        <w:t>Όροι εκτέλεσης της σύμβασης</w:t>
      </w:r>
      <w:bookmarkEnd w:id="334"/>
      <w:bookmarkEnd w:id="335"/>
      <w:bookmarkEnd w:id="336"/>
      <w:bookmarkEnd w:id="337"/>
    </w:p>
    <w:p w14:paraId="40529CD1"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33AB2CC6" w14:textId="77777777" w:rsidR="0014064C" w:rsidRPr="00603221" w:rsidRDefault="0014064C" w:rsidP="00114833">
      <w:pPr>
        <w:rPr>
          <w:lang w:val="el-GR"/>
        </w:rPr>
      </w:pP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lastRenderedPageBreak/>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DD50E7" w:rsidRDefault="006A67B9" w:rsidP="006A67B9">
      <w:pPr>
        <w:rPr>
          <w:rFonts w:eastAsia="Calibri"/>
          <w:lang w:val="el-GR"/>
        </w:rPr>
      </w:pPr>
      <w:r w:rsidRPr="00DD50E7">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DD50E7">
        <w:rPr>
          <w:rFonts w:eastAsia="Calibri"/>
          <w:lang w:val="el-GR"/>
        </w:rPr>
        <w:t>νομίμων</w:t>
      </w:r>
      <w:proofErr w:type="spellEnd"/>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2A73D036"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696CB158" w:rsidR="006C03D6" w:rsidRPr="00DD50E7" w:rsidRDefault="006C03D6" w:rsidP="006C055E">
      <w:pPr>
        <w:rPr>
          <w:rFonts w:eastAsia="Calibri"/>
          <w:lang w:val="el-GR"/>
        </w:rPr>
      </w:pPr>
      <w:bookmarkStart w:id="338"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Pr>
          <w:cs/>
          <w:lang w:val="el-GR"/>
        </w:rPr>
        <w:fldChar w:fldCharType="begin"/>
      </w:r>
      <w:r>
        <w:rPr>
          <w:lang w:val="el-GR"/>
        </w:rPr>
        <w:instrText xml:space="preserve"> REF _Ref118477993 \h </w:instrText>
      </w:r>
      <w:r>
        <w:rPr>
          <w:cs/>
          <w:lang w:val="el-GR"/>
        </w:rPr>
      </w:r>
      <w:r>
        <w:rPr>
          <w:cs/>
          <w:lang w:val="el-GR"/>
        </w:rPr>
        <w:fldChar w:fldCharType="separate"/>
      </w:r>
      <w:r w:rsidR="008D102A" w:rsidRPr="00C0415C">
        <w:rPr>
          <w:lang w:val="el-GR"/>
        </w:rPr>
        <w:t>ΠΑΡΑΡΤΗΜΑ</w:t>
      </w:r>
      <w:r w:rsidR="008D102A" w:rsidRPr="002A51E1">
        <w:rPr>
          <w:lang w:val="el-GR"/>
        </w:rPr>
        <w:t xml:space="preserve"> </w:t>
      </w:r>
      <w:r w:rsidR="008D102A">
        <w:t>X</w:t>
      </w:r>
      <w:r w:rsidR="008D102A" w:rsidRPr="002A51E1">
        <w:rPr>
          <w:lang w:val="el-GR"/>
        </w:rPr>
        <w:t xml:space="preserve"> – </w:t>
      </w:r>
      <w:r w:rsidR="008D102A">
        <w:rPr>
          <w:lang w:val="el-GR"/>
        </w:rPr>
        <w:t>Ρήτρα Ακεραιότητας</w:t>
      </w:r>
      <w:r>
        <w:rPr>
          <w:cs/>
          <w:lang w:val="el-GR"/>
        </w:rPr>
        <w:fldChar w:fldCharType="end"/>
      </w:r>
      <w:r>
        <w:rPr>
          <w:rFonts w:hint="cs"/>
          <w:cs/>
          <w:lang w:val="el-GR"/>
        </w:rPr>
        <w:t>η οποία θα περιληφθεί στη σύμβαση</w:t>
      </w:r>
      <w:bookmarkEnd w:id="338"/>
      <w:r>
        <w:rPr>
          <w:rFonts w:hint="cs"/>
          <w:cs/>
          <w:lang w:val="el-GR"/>
        </w:rPr>
        <w:t>.</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w:t>
      </w:r>
      <w:proofErr w:type="spellStart"/>
      <w:r w:rsidR="00523EEE" w:rsidRPr="00603221">
        <w:rPr>
          <w:lang w:val="el-GR"/>
        </w:rPr>
        <w:t>όλω</w:t>
      </w:r>
      <w:proofErr w:type="spellEnd"/>
      <w:r w:rsidR="00523EEE" w:rsidRPr="00603221">
        <w:rPr>
          <w:lang w:val="el-GR"/>
        </w:rPr>
        <w:t xml:space="preserve"> ή εν μέρει σε Τράπεζα, κατά τα ως άνω</w:t>
      </w:r>
      <w:r w:rsidRPr="00603221">
        <w:rPr>
          <w:lang w:val="el-GR"/>
        </w:rPr>
        <w:t xml:space="preserve"> αναφερόμενα</w:t>
      </w:r>
      <w:r w:rsidR="00523EEE" w:rsidRPr="00603221">
        <w:rPr>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603221">
        <w:rPr>
          <w:lang w:val="el-GR"/>
        </w:rPr>
        <w:t>όλω</w:t>
      </w:r>
      <w:proofErr w:type="spellEnd"/>
      <w:r w:rsidR="00523EEE" w:rsidRPr="00603221">
        <w:rPr>
          <w:lang w:val="el-GR"/>
        </w:rPr>
        <w:t xml:space="preserve">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 xml:space="preserve">δεν έχει καμία ευθύνη έναντι της </w:t>
      </w:r>
      <w:proofErr w:type="spellStart"/>
      <w:r w:rsidR="00523EEE" w:rsidRPr="00603221">
        <w:rPr>
          <w:lang w:val="el-GR"/>
        </w:rPr>
        <w:t>εκδοχέως</w:t>
      </w:r>
      <w:proofErr w:type="spellEnd"/>
      <w:r w:rsidR="00523EEE" w:rsidRPr="00603221">
        <w:rPr>
          <w:lang w:val="el-GR"/>
        </w:rPr>
        <w:t xml:space="preserve"> Τράπεζας.</w:t>
      </w:r>
    </w:p>
    <w:p w14:paraId="22A58427" w14:textId="25921CAE"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2CB8D22" w14:textId="77777777" w:rsidR="001B56F1" w:rsidRPr="00603221" w:rsidRDefault="001B56F1" w:rsidP="004B7E25">
      <w:pPr>
        <w:suppressAutoHyphens w:val="0"/>
        <w:spacing w:after="200" w:line="276" w:lineRule="auto"/>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rPr>
          <w:lang w:val="el-GR"/>
        </w:rPr>
        <w:t>αποχωρήσαντες</w:t>
      </w:r>
      <w:proofErr w:type="spellEnd"/>
      <w:r w:rsidRPr="00603221">
        <w:rPr>
          <w:lang w:val="el-GR"/>
        </w:rPr>
        <w:t xml:space="preserve"> συνεργάτες, με άλλα πρόσωπα που θα διαθέτουν τουλάχιστον ίση εμπειρία και ίσα προσόντα με τα αντικαθιστάμενα.</w:t>
      </w:r>
    </w:p>
    <w:p w14:paraId="15F21756" w14:textId="28CAB7ED"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w:t>
      </w:r>
      <w:r w:rsidRPr="00603221">
        <w:rPr>
          <w:lang w:val="el-GR"/>
        </w:rPr>
        <w:lastRenderedPageBreak/>
        <w:t xml:space="preserve">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b/>
          <w:lang w:val="el-GR"/>
        </w:rPr>
        <w:t>.</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lang w:val="el-GR"/>
        </w:rPr>
        <w:t>λύεται</w:t>
      </w:r>
      <w:proofErr w:type="spellEnd"/>
      <w:r w:rsidRPr="00603221">
        <w:rPr>
          <w:lang w:val="el-GR"/>
        </w:rPr>
        <w:t xml:space="preserve">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 xml:space="preserve">και </w:t>
      </w:r>
      <w:r w:rsidR="005C3380">
        <w:rPr>
          <w:lang w:val="el-GR"/>
        </w:rPr>
        <w:t>η Εγγυητική Επιστολή</w:t>
      </w:r>
      <w:r w:rsidRPr="00603221">
        <w:rPr>
          <w:lang w:val="el-GR"/>
        </w:rPr>
        <w:t xml:space="preserve"> Προ Καλής Εκτέλεσης που προβλέπ</w:t>
      </w:r>
      <w:r w:rsidR="005C3380">
        <w:rPr>
          <w:lang w:val="el-GR"/>
        </w:rPr>
        <w:t>ε</w:t>
      </w:r>
      <w:r w:rsidRPr="00603221">
        <w:rPr>
          <w:lang w:val="el-GR"/>
        </w:rPr>
        <w:t>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rPr>
          <w:lang w:val="el-GR"/>
        </w:rPr>
        <w:t>εργοδοτούμενους</w:t>
      </w:r>
      <w:proofErr w:type="spellEnd"/>
      <w:r w:rsidRPr="00033BA0">
        <w:rPr>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343BB2">
      <w:pPr>
        <w:rPr>
          <w:lang w:val="el-GR"/>
        </w:rPr>
      </w:pPr>
      <w:r w:rsidRPr="00033BA0">
        <w:rPr>
          <w:lang w:val="el-GR"/>
        </w:rPr>
        <w:t>Ειδικότερα :</w:t>
      </w:r>
    </w:p>
    <w:p w14:paraId="027EDCC3" w14:textId="77777777" w:rsidR="00343BB2" w:rsidRPr="00033BA0" w:rsidRDefault="00343BB2" w:rsidP="00343BB2">
      <w:pPr>
        <w:rPr>
          <w:lang w:val="el-GR"/>
        </w:rPr>
      </w:pPr>
      <w:r w:rsidRPr="00033BA0">
        <w:rPr>
          <w:lang w:val="el-GR"/>
        </w:rPr>
        <w:lastRenderedPageBreak/>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603221" w:rsidRDefault="003355E7" w:rsidP="003A109E">
      <w:pPr>
        <w:pStyle w:val="2"/>
        <w:rPr>
          <w:rFonts w:cs="Tahoma"/>
          <w:lang w:val="el-GR"/>
        </w:rPr>
      </w:pPr>
      <w:r w:rsidRPr="00603221">
        <w:rPr>
          <w:rFonts w:cs="Tahoma"/>
          <w:lang w:val="el-GR"/>
        </w:rPr>
        <w:tab/>
      </w:r>
      <w:bookmarkStart w:id="339" w:name="_Toc97194321"/>
      <w:bookmarkStart w:id="340" w:name="_Toc97194454"/>
      <w:bookmarkStart w:id="341" w:name="_Toc144896070"/>
      <w:r w:rsidRPr="00603221">
        <w:rPr>
          <w:rFonts w:cs="Tahoma"/>
          <w:lang w:val="el-GR"/>
        </w:rPr>
        <w:t>Υπεργολαβία</w:t>
      </w:r>
      <w:bookmarkEnd w:id="339"/>
      <w:bookmarkEnd w:id="340"/>
      <w:bookmarkEnd w:id="341"/>
    </w:p>
    <w:p w14:paraId="282F72A8"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5C4F0B" w14:textId="2017C833"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651450C" w14:textId="3A04B3DA"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8D102A">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8D102A">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w:t>
      </w:r>
      <w:r w:rsidRPr="00603221">
        <w:rPr>
          <w:lang w:val="el-GR"/>
        </w:rPr>
        <w:lastRenderedPageBreak/>
        <w:t xml:space="preserve">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54C8B0D" w14:textId="77777777" w:rsidR="005A3530" w:rsidRPr="00603221" w:rsidRDefault="005A3530">
      <w:pPr>
        <w:rPr>
          <w:b/>
          <w:bCs/>
          <w:lang w:val="el-GR"/>
        </w:rPr>
      </w:pPr>
    </w:p>
    <w:p w14:paraId="247F5814" w14:textId="77777777" w:rsidR="008338F0" w:rsidRPr="00603221" w:rsidRDefault="003355E7" w:rsidP="003A109E">
      <w:pPr>
        <w:pStyle w:val="2"/>
        <w:rPr>
          <w:rFonts w:cs="Tahoma"/>
          <w:lang w:val="el-GR"/>
        </w:rPr>
      </w:pPr>
      <w:r w:rsidRPr="00603221">
        <w:rPr>
          <w:rFonts w:cs="Tahoma"/>
          <w:lang w:val="el-GR"/>
        </w:rPr>
        <w:tab/>
      </w:r>
      <w:bookmarkStart w:id="342" w:name="_Ref496607258"/>
      <w:bookmarkStart w:id="343" w:name="_Toc97194322"/>
      <w:bookmarkStart w:id="344" w:name="_Toc97194455"/>
      <w:bookmarkStart w:id="345" w:name="_Toc144896071"/>
      <w:r w:rsidRPr="00603221">
        <w:rPr>
          <w:rFonts w:cs="Tahoma"/>
          <w:lang w:val="el-GR"/>
        </w:rPr>
        <w:t>Τροποποίηση σύμβασης κατά τη διάρκειά της</w:t>
      </w:r>
      <w:bookmarkEnd w:id="342"/>
      <w:bookmarkEnd w:id="343"/>
      <w:bookmarkEnd w:id="344"/>
      <w:bookmarkEnd w:id="345"/>
      <w:r w:rsidRPr="00603221">
        <w:rPr>
          <w:rFonts w:cs="Tahoma"/>
          <w:lang w:val="el-GR"/>
        </w:rPr>
        <w:t xml:space="preserve"> </w:t>
      </w:r>
    </w:p>
    <w:p w14:paraId="4462AF63"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77777777" w:rsidR="00FE0D21" w:rsidRPr="00911940"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911940">
        <w:rPr>
          <w:lang w:val="el-GR"/>
        </w:rPr>
        <w:t>ους</w:t>
      </w:r>
      <w:proofErr w:type="spellEnd"/>
      <w:r w:rsidRPr="00911940">
        <w:rPr>
          <w:lang w:val="el-GR"/>
        </w:rPr>
        <w:t>, κατά σειρά κατάταξης οικονομικό φορέα που συμμετέχει-</w:t>
      </w:r>
      <w:proofErr w:type="spellStart"/>
      <w:r w:rsidRPr="00911940">
        <w:rPr>
          <w:lang w:val="el-GR"/>
        </w:rPr>
        <w:t>ουν</w:t>
      </w:r>
      <w:proofErr w:type="spellEnd"/>
      <w:r w:rsidRPr="00911940">
        <w:rPr>
          <w:lang w:val="el-GR"/>
        </w:rPr>
        <w:t xml:space="preserve"> στην παρούσα διαδικασία ανάθεσης της συγκεκριμένης σύμβασης και να του/τους προτείνει να αναλάβει/</w:t>
      </w:r>
      <w:proofErr w:type="spellStart"/>
      <w:r w:rsidRPr="00911940">
        <w:rPr>
          <w:lang w:val="el-GR"/>
        </w:rPr>
        <w:t>ουν</w:t>
      </w:r>
      <w:proofErr w:type="spellEnd"/>
      <w:r w:rsidRPr="00911940">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8"/>
      </w:r>
      <w:r w:rsidRPr="00911940">
        <w:rPr>
          <w:vertAlign w:val="superscript"/>
          <w:lang w:val="el-GR"/>
        </w:rPr>
        <w:t>.</w:t>
      </w:r>
      <w:r w:rsidRPr="00911940">
        <w:rPr>
          <w:lang w:val="el-GR"/>
        </w:rPr>
        <w:t xml:space="preserve"> Η σύμβαση συνάπτεται, εφόσον εντός της </w:t>
      </w:r>
      <w:proofErr w:type="spellStart"/>
      <w:r w:rsidRPr="00911940">
        <w:rPr>
          <w:lang w:val="el-GR"/>
        </w:rPr>
        <w:t>τεθείσας</w:t>
      </w:r>
      <w:proofErr w:type="spellEnd"/>
      <w:r w:rsidRPr="00911940">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603221" w:rsidRDefault="00FE0D21" w:rsidP="009C3C60">
      <w:pPr>
        <w:suppressAutoHyphens w:val="0"/>
        <w:spacing w:line="276" w:lineRule="auto"/>
        <w:rPr>
          <w:lang w:val="el-GR"/>
        </w:rPr>
      </w:pPr>
    </w:p>
    <w:p w14:paraId="24ECFE43" w14:textId="77777777" w:rsidR="008338F0" w:rsidRPr="00603221" w:rsidRDefault="003355E7" w:rsidP="003A109E">
      <w:pPr>
        <w:pStyle w:val="2"/>
        <w:rPr>
          <w:rFonts w:cs="Tahoma"/>
          <w:lang w:val="el-GR"/>
        </w:rPr>
      </w:pPr>
      <w:r w:rsidRPr="00603221">
        <w:rPr>
          <w:rFonts w:cs="Tahoma"/>
          <w:lang w:val="el-GR"/>
        </w:rPr>
        <w:tab/>
      </w:r>
      <w:bookmarkStart w:id="346" w:name="_Toc97194324"/>
      <w:bookmarkStart w:id="347" w:name="_Toc97194457"/>
      <w:bookmarkStart w:id="348" w:name="_Ref118479492"/>
      <w:bookmarkStart w:id="349" w:name="_Ref118479515"/>
      <w:bookmarkStart w:id="350" w:name="_Toc144896072"/>
      <w:r w:rsidRPr="00603221">
        <w:rPr>
          <w:rFonts w:cs="Tahoma"/>
          <w:lang w:val="el-GR"/>
        </w:rPr>
        <w:t>Δικαίωμα μονομερούς λύσης της σύμβασης</w:t>
      </w:r>
      <w:bookmarkEnd w:id="346"/>
      <w:bookmarkEnd w:id="347"/>
      <w:bookmarkEnd w:id="348"/>
      <w:bookmarkEnd w:id="349"/>
      <w:bookmarkEnd w:id="350"/>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51" w:name="_Hlk118481822"/>
      <w:r w:rsidRPr="005F0A0D">
        <w:rPr>
          <w:lang w:val="el-GR"/>
        </w:rPr>
        <w:t>αδικήματα που αναφέρονται στην παρ. 2.2.3.1 της παρούσας,</w:t>
      </w:r>
    </w:p>
    <w:p w14:paraId="660AB9D4" w14:textId="53F51DA9" w:rsidR="006C03D6" w:rsidRPr="005F0A0D" w:rsidRDefault="006C03D6" w:rsidP="006C03D6">
      <w:pPr>
        <w:rPr>
          <w:lang w:val="el-GR"/>
        </w:rPr>
      </w:pPr>
      <w:r w:rsidRPr="005F0A0D">
        <w:rPr>
          <w:lang w:val="el-GR"/>
        </w:rPr>
        <w:t>ε)</w:t>
      </w:r>
      <w:r>
        <w:rPr>
          <w:lang w:val="el-GR"/>
        </w:rPr>
        <w:t xml:space="preserve"> </w:t>
      </w:r>
      <w:r w:rsidRPr="005F0A0D">
        <w:rPr>
          <w:lang w:val="el-GR"/>
        </w:rPr>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w:t>
      </w:r>
      <w:r w:rsidRPr="005F0A0D">
        <w:rPr>
          <w:lang w:val="el-GR"/>
        </w:rPr>
        <w:lastRenderedPageBreak/>
        <w:t xml:space="preserve">τηρεί τους όρους αυτής ή εάν βρεθεί σε οποιαδήποτε ανάλογη κατάσταση, </w:t>
      </w:r>
      <w:proofErr w:type="spellStart"/>
      <w:r w:rsidRPr="005F0A0D">
        <w:rPr>
          <w:lang w:val="el-GR"/>
        </w:rPr>
        <w:t>προκύπτουσα</w:t>
      </w:r>
      <w:proofErr w:type="spellEnd"/>
      <w:r w:rsidRPr="005F0A0D">
        <w:rPr>
          <w:lang w:val="el-GR"/>
        </w:rPr>
        <w:t xml:space="preserve">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4487F054" w14:textId="4C9BD004" w:rsidR="006C03D6" w:rsidRPr="00AE326F" w:rsidRDefault="006C03D6" w:rsidP="006C03D6">
      <w:pPr>
        <w:rPr>
          <w:lang w:val="el-GR"/>
        </w:rPr>
      </w:pPr>
      <w:proofErr w:type="spellStart"/>
      <w:r w:rsidRPr="008F4C2F">
        <w:rPr>
          <w:lang w:val="el-GR"/>
        </w:rPr>
        <w:t>στ</w:t>
      </w:r>
      <w:proofErr w:type="spellEnd"/>
      <w:r w:rsidRPr="008F4C2F">
        <w:rPr>
          <w:lang w:val="el-GR"/>
        </w:rPr>
        <w:t xml:space="preserve">)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8D102A" w:rsidRPr="00C0415C">
        <w:rPr>
          <w:lang w:val="el-GR"/>
        </w:rPr>
        <w:t>ΠΑΡΑΡΤΗΜΑ</w:t>
      </w:r>
      <w:r w:rsidR="008D102A" w:rsidRPr="002A51E1">
        <w:rPr>
          <w:lang w:val="el-GR"/>
        </w:rPr>
        <w:t xml:space="preserve"> </w:t>
      </w:r>
      <w:r w:rsidR="008D102A">
        <w:t>X</w:t>
      </w:r>
      <w:r w:rsidR="008D102A" w:rsidRPr="002A51E1">
        <w:rPr>
          <w:lang w:val="el-GR"/>
        </w:rPr>
        <w:t xml:space="preserve"> – </w:t>
      </w:r>
      <w:r w:rsidR="008D102A">
        <w:rPr>
          <w:lang w:val="el-GR"/>
        </w:rPr>
        <w:t>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51"/>
    <w:p w14:paraId="12910C8F" w14:textId="2E1B9917" w:rsidR="009649DC" w:rsidRPr="00603221" w:rsidRDefault="009649DC" w:rsidP="00AF6BC2">
      <w:pPr>
        <w:rPr>
          <w:b/>
          <w:bCs/>
          <w:lang w:val="el-GR"/>
        </w:rPr>
      </w:pPr>
    </w:p>
    <w:p w14:paraId="619B8F8E" w14:textId="77777777" w:rsidR="008338F0" w:rsidRPr="00140781" w:rsidRDefault="003355E7" w:rsidP="005D1B15">
      <w:pPr>
        <w:pStyle w:val="1"/>
        <w:rPr>
          <w:rFonts w:cs="Tahoma"/>
          <w:sz w:val="22"/>
          <w:szCs w:val="22"/>
          <w:lang w:val="el-GR"/>
        </w:rPr>
      </w:pPr>
      <w:bookmarkStart w:id="352" w:name="_Toc97194458"/>
      <w:bookmarkStart w:id="353" w:name="_Toc144896073"/>
      <w:r w:rsidRPr="00140781">
        <w:rPr>
          <w:rFonts w:cs="Tahoma"/>
          <w:sz w:val="22"/>
          <w:szCs w:val="22"/>
          <w:lang w:val="el-GR"/>
        </w:rPr>
        <w:lastRenderedPageBreak/>
        <w:t>ΕΙΔΙΚΟΙ ΟΡΟΙ ΕΚΤΕΛΕΣΗΣ ΤΗΣ ΣΥΜΒΑΣΗΣ</w:t>
      </w:r>
      <w:bookmarkEnd w:id="352"/>
      <w:bookmarkEnd w:id="353"/>
      <w:r w:rsidRPr="00140781">
        <w:rPr>
          <w:rFonts w:cs="Tahoma"/>
          <w:sz w:val="22"/>
          <w:szCs w:val="22"/>
          <w:lang w:val="el-GR"/>
        </w:rPr>
        <w:t xml:space="preserve"> </w:t>
      </w:r>
    </w:p>
    <w:p w14:paraId="27DF30F9" w14:textId="77777777" w:rsidR="008338F0" w:rsidRPr="00603221" w:rsidRDefault="003355E7" w:rsidP="003A109E">
      <w:pPr>
        <w:pStyle w:val="2"/>
        <w:rPr>
          <w:rFonts w:cs="Tahoma"/>
          <w:lang w:val="el-GR"/>
        </w:rPr>
      </w:pPr>
      <w:r w:rsidRPr="00603221">
        <w:rPr>
          <w:rFonts w:cs="Tahoma"/>
          <w:lang w:val="el-GR"/>
        </w:rPr>
        <w:tab/>
      </w:r>
      <w:bookmarkStart w:id="354" w:name="_Ref496607306"/>
      <w:bookmarkStart w:id="355" w:name="_Toc97194325"/>
      <w:bookmarkStart w:id="356" w:name="_Toc97194459"/>
      <w:bookmarkStart w:id="357" w:name="_Toc144896074"/>
      <w:r w:rsidRPr="00603221">
        <w:rPr>
          <w:rFonts w:cs="Tahoma"/>
          <w:lang w:val="el-GR"/>
        </w:rPr>
        <w:t>Τρόπος πληρωμής</w:t>
      </w:r>
      <w:bookmarkEnd w:id="354"/>
      <w:bookmarkEnd w:id="355"/>
      <w:bookmarkEnd w:id="356"/>
      <w:bookmarkEnd w:id="357"/>
      <w:r w:rsidRPr="00603221">
        <w:rPr>
          <w:rFonts w:cs="Tahoma"/>
          <w:lang w:val="el-GR"/>
        </w:rPr>
        <w:t xml:space="preserve"> </w:t>
      </w:r>
    </w:p>
    <w:p w14:paraId="386699FF"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w:t>
      </w:r>
      <w:proofErr w:type="spellStart"/>
      <w:r w:rsidR="007C6E3D" w:rsidRPr="00603221">
        <w:rPr>
          <w:lang w:val="el-GR"/>
        </w:rPr>
        <w:t>υποφάκελο</w:t>
      </w:r>
      <w:proofErr w:type="spellEnd"/>
      <w:r w:rsidR="007C6E3D" w:rsidRPr="00603221">
        <w:rPr>
          <w:lang w:val="el-GR"/>
        </w:rPr>
        <w:t xml:space="preserve"> της οικονομικής προσφοράς του. </w:t>
      </w:r>
    </w:p>
    <w:p w14:paraId="532EA7CC"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77777777" w:rsidR="007C6E3D" w:rsidRDefault="007C6E3D">
      <w:pPr>
        <w:rPr>
          <w:b/>
          <w:lang w:val="el-GR"/>
        </w:rPr>
      </w:pPr>
      <w:r w:rsidRPr="00603221">
        <w:rPr>
          <w:b/>
          <w:lang w:val="el-GR"/>
        </w:rPr>
        <w:t xml:space="preserve">Τρόποι Πληρωμής: </w:t>
      </w:r>
    </w:p>
    <w:p w14:paraId="69297D44"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7E74EC" w:rsidRPr="00747D5B" w14:paraId="77E37221" w14:textId="77777777" w:rsidTr="00A9450D">
        <w:tc>
          <w:tcPr>
            <w:tcW w:w="456" w:type="dxa"/>
            <w:shd w:val="clear" w:color="auto" w:fill="auto"/>
          </w:tcPr>
          <w:p w14:paraId="4ECF4521" w14:textId="77777777" w:rsidR="007E74EC" w:rsidRPr="001E54F6" w:rsidRDefault="007E74EC" w:rsidP="00C651CD">
            <w:pPr>
              <w:rPr>
                <w:b/>
                <w:lang w:val="el-GR"/>
              </w:rPr>
            </w:pPr>
            <w:bookmarkStart w:id="358" w:name="_Hlk123127299"/>
            <w:r w:rsidRPr="001E54F6">
              <w:rPr>
                <w:b/>
                <w:lang w:val="el-GR"/>
              </w:rPr>
              <w:t>1)</w:t>
            </w:r>
          </w:p>
        </w:tc>
        <w:tc>
          <w:tcPr>
            <w:tcW w:w="8569" w:type="dxa"/>
            <w:shd w:val="clear" w:color="auto" w:fill="auto"/>
          </w:tcPr>
          <w:p w14:paraId="009BE66C" w14:textId="77777777" w:rsidR="007E74EC" w:rsidRDefault="007E74EC" w:rsidP="00C651CD">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7E74EC" w:rsidRPr="00747D5B" w14:paraId="4F15C5BE" w14:textId="77777777" w:rsidTr="00A9450D">
        <w:tc>
          <w:tcPr>
            <w:tcW w:w="456" w:type="dxa"/>
            <w:shd w:val="clear" w:color="auto" w:fill="auto"/>
            <w:vAlign w:val="center"/>
          </w:tcPr>
          <w:p w14:paraId="0076E60B" w14:textId="3A684C88" w:rsidR="007E74EC" w:rsidRPr="001E54F6" w:rsidRDefault="00E167C9" w:rsidP="00C651CD">
            <w:pPr>
              <w:jc w:val="left"/>
              <w:rPr>
                <w:b/>
                <w:lang w:val="el-GR"/>
              </w:rPr>
            </w:pPr>
            <w:r>
              <w:rPr>
                <w:b/>
                <w:lang w:val="el-GR"/>
              </w:rPr>
              <w:t>2</w:t>
            </w:r>
            <w:r w:rsidR="007E74EC">
              <w:rPr>
                <w:b/>
                <w:lang w:val="el-GR"/>
              </w:rPr>
              <w:t>)</w:t>
            </w:r>
          </w:p>
        </w:tc>
        <w:tc>
          <w:tcPr>
            <w:tcW w:w="8569" w:type="dxa"/>
            <w:shd w:val="clear" w:color="auto" w:fill="auto"/>
          </w:tcPr>
          <w:p w14:paraId="3C06E8EB" w14:textId="42AC5993" w:rsidR="008C6F6A" w:rsidRPr="00A9450D" w:rsidRDefault="008C6F6A" w:rsidP="008C6F6A">
            <w:pPr>
              <w:rPr>
                <w:lang w:val="el-GR"/>
              </w:rPr>
            </w:pPr>
            <w:r w:rsidRPr="008C6F6A">
              <w:rPr>
                <w:lang w:val="el-GR"/>
              </w:rPr>
              <w:t>α</w:t>
            </w:r>
            <w:r w:rsidRPr="00A9450D">
              <w:rPr>
                <w:lang w:val="el-GR"/>
              </w:rPr>
              <w:t xml:space="preserve">) Καταβολή </w:t>
            </w:r>
            <w:r w:rsidR="00AD58A8" w:rsidRPr="00A9450D">
              <w:rPr>
                <w:lang w:val="el-GR"/>
              </w:rPr>
              <w:t>40</w:t>
            </w:r>
            <w:r w:rsidRPr="00A9450D">
              <w:rPr>
                <w:lang w:val="el-GR"/>
              </w:rPr>
              <w:t xml:space="preserve">% του Συμβατικού Τιμήματος μετά την ποσοτική και ποιοτική παραλαβή του </w:t>
            </w:r>
            <w:r w:rsidR="00AD58A8" w:rsidRPr="00A9450D">
              <w:rPr>
                <w:lang w:val="el-GR"/>
              </w:rPr>
              <w:t>πλάνου δημοσιότητας (Π.1)</w:t>
            </w:r>
            <w:r w:rsidRPr="00A9450D">
              <w:rPr>
                <w:lang w:val="el-GR"/>
              </w:rPr>
              <w:t xml:space="preserve"> </w:t>
            </w:r>
          </w:p>
          <w:p w14:paraId="030350F5" w14:textId="77777777" w:rsidR="00AD58A8" w:rsidRPr="00A9450D" w:rsidRDefault="008C6F6A" w:rsidP="003F50B0">
            <w:pPr>
              <w:rPr>
                <w:lang w:val="el-GR"/>
              </w:rPr>
            </w:pPr>
            <w:r w:rsidRPr="00A9450D">
              <w:rPr>
                <w:lang w:val="el-GR"/>
              </w:rPr>
              <w:t xml:space="preserve">β) </w:t>
            </w:r>
            <w:bookmarkStart w:id="359" w:name="_Hlk146206715"/>
            <w:r w:rsidR="00AD58A8" w:rsidRPr="00A9450D">
              <w:rPr>
                <w:lang w:val="el-GR"/>
              </w:rPr>
              <w:t>Καταβολή του 30% του συμβατικού τιμήματος με την παραλαβή της 2ης τριμηνιαίας Αναφοράς (Π.2.2)</w:t>
            </w:r>
          </w:p>
          <w:p w14:paraId="6C63E359" w14:textId="43EA6DDA" w:rsidR="00AD58A8" w:rsidRPr="008C6F6A" w:rsidRDefault="00AD58A8" w:rsidP="00AD58A8">
            <w:pPr>
              <w:rPr>
                <w:lang w:val="el-GR"/>
              </w:rPr>
            </w:pPr>
            <w:r w:rsidRPr="00A9450D">
              <w:rPr>
                <w:lang w:val="el-GR"/>
              </w:rPr>
              <w:t>γ) Καταβολή του υπόλοιπου συμβατικού τιμήματος με την οριστική παραλαβή του Έργου</w:t>
            </w:r>
            <w:bookmarkEnd w:id="359"/>
          </w:p>
        </w:tc>
      </w:tr>
      <w:bookmarkEnd w:id="358"/>
    </w:tbl>
    <w:p w14:paraId="7139BB31" w14:textId="77777777" w:rsidR="007E74EC" w:rsidRPr="00603221" w:rsidRDefault="007E74EC">
      <w:pPr>
        <w:rPr>
          <w:b/>
          <w:lang w:val="el-GR"/>
        </w:rPr>
      </w:pPr>
    </w:p>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77777777" w:rsidR="00AB0E23" w:rsidRDefault="003355E7">
      <w:pPr>
        <w:rPr>
          <w:lang w:val="el-GR" w:eastAsia="el-GR"/>
        </w:rPr>
      </w:pPr>
      <w:r w:rsidRPr="00603221">
        <w:rPr>
          <w:lang w:val="el-GR"/>
        </w:rPr>
        <w:t xml:space="preserve">5.1.2. </w:t>
      </w:r>
      <w:proofErr w:type="spellStart"/>
      <w:r w:rsidRPr="00603221">
        <w:rPr>
          <w:lang w:val="el-GR"/>
        </w:rPr>
        <w:t>Toν</w:t>
      </w:r>
      <w:proofErr w:type="spellEnd"/>
      <w:r w:rsidRPr="00603221">
        <w:rPr>
          <w:lang w:val="el-GR"/>
        </w:rPr>
        <w:t xml:space="preserve">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w:t>
      </w:r>
      <w:proofErr w:type="spellStart"/>
      <w:r w:rsidRPr="00603221">
        <w:rPr>
          <w:lang w:val="el-GR" w:eastAsia="el-GR"/>
        </w:rPr>
        <w:t>βαρύνεται</w:t>
      </w:r>
      <w:proofErr w:type="spellEnd"/>
      <w:r w:rsidRPr="00603221">
        <w:rPr>
          <w:lang w:val="el-GR" w:eastAsia="el-GR"/>
        </w:rPr>
        <w:t xml:space="preserve"> με τις </w:t>
      </w:r>
      <w:r w:rsidRPr="00603221">
        <w:rPr>
          <w:lang w:val="el-GR"/>
        </w:rPr>
        <w:t xml:space="preserve">ακόλουθες κρατήσεις: </w:t>
      </w:r>
    </w:p>
    <w:p w14:paraId="2DAB5BAE" w14:textId="58DBA814" w:rsidR="00E97E4D" w:rsidRPr="00E97E4D" w:rsidRDefault="00E4164C" w:rsidP="00E97E4D">
      <w:pPr>
        <w:rPr>
          <w:lang w:val="el-GR"/>
        </w:rPr>
      </w:pPr>
      <w:bookmarkStart w:id="360" w:name="_Hlk118712168"/>
      <w:r w:rsidRPr="00603221">
        <w:rPr>
          <w:lang w:val="el-GR"/>
        </w:rPr>
        <w:t xml:space="preserve">α) </w:t>
      </w:r>
      <w:r w:rsidR="00E97E4D">
        <w:rPr>
          <w:lang w:val="el-GR"/>
        </w:rPr>
        <w:t>Κ</w:t>
      </w:r>
      <w:r w:rsidR="00E97E4D"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E97E4D" w:rsidRDefault="00E97E4D" w:rsidP="00E97E4D">
      <w:pPr>
        <w:rPr>
          <w:lang w:val="el-GR"/>
        </w:rPr>
      </w:pPr>
      <w:r w:rsidRPr="00E97E4D">
        <w:rPr>
          <w:lang w:val="el-GR"/>
        </w:rPr>
        <w:t xml:space="preserve">Το ποσό της κράτησης </w:t>
      </w:r>
      <w:proofErr w:type="spellStart"/>
      <w:r w:rsidRPr="00E97E4D">
        <w:rPr>
          <w:lang w:val="el-GR"/>
        </w:rPr>
        <w:t>παρακρατείται</w:t>
      </w:r>
      <w:proofErr w:type="spellEnd"/>
      <w:r w:rsidRPr="00E97E4D">
        <w:rPr>
          <w:lang w:val="el-GR"/>
        </w:rP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77777777" w:rsidR="00E97E4D" w:rsidRPr="00E97E4D" w:rsidRDefault="00E97E4D" w:rsidP="00E97E4D">
      <w:pPr>
        <w:rPr>
          <w:lang w:val="el-GR"/>
        </w:rPr>
      </w:pPr>
      <w:r w:rsidRPr="00E97E4D">
        <w:rPr>
          <w:lang w:val="el-GR"/>
        </w:rPr>
        <w:t>Τράπεζα της Ελλάδας:   ΙΒΑΝ GR 2001000240000000026180286</w:t>
      </w:r>
    </w:p>
    <w:p w14:paraId="20631C0C" w14:textId="77777777" w:rsidR="00B53859" w:rsidRDefault="00E97E4D">
      <w:pPr>
        <w:rPr>
          <w:lang w:val="el-GR"/>
        </w:rPr>
      </w:pPr>
      <w:r w:rsidRPr="00E97E4D">
        <w:rPr>
          <w:lang w:val="el-GR"/>
        </w:rPr>
        <w:t>Τράπεζα ΠΕΙΡΑΙΩΣ:       ΙΒΑΝ GR 1901721360005136088985432</w:t>
      </w:r>
    </w:p>
    <w:bookmarkEnd w:id="360"/>
    <w:p w14:paraId="4DA4C02E" w14:textId="77777777" w:rsidR="00E97E4D" w:rsidRPr="00685FDF" w:rsidRDefault="00E97E4D" w:rsidP="00E97E4D">
      <w:pPr>
        <w:rPr>
          <w:lang w:val="el-GR"/>
        </w:rPr>
      </w:pPr>
    </w:p>
    <w:p w14:paraId="2827AB60" w14:textId="41743EC8" w:rsidR="008338F0" w:rsidRDefault="003355E7">
      <w:pPr>
        <w:rPr>
          <w:lang w:val="el-GR"/>
        </w:rPr>
      </w:pPr>
      <w:r w:rsidRPr="00685FDF">
        <w:rPr>
          <w:lang w:val="el-GR"/>
        </w:rPr>
        <w:t xml:space="preserve">β) Κράτηση ύψους 0,02% υπέρ </w:t>
      </w:r>
      <w:r w:rsidR="00BB5BD6" w:rsidRPr="00685FDF">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BB5BD6" w:rsidRPr="00685FDF">
        <w:rPr>
          <w:lang w:val="el-GR"/>
        </w:rPr>
        <w:t>παρακρατείται</w:t>
      </w:r>
      <w:proofErr w:type="spellEnd"/>
      <w:r w:rsidR="00BB5BD6" w:rsidRPr="00685FDF">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624CB4C1" w14:textId="77777777" w:rsidR="008338F0" w:rsidRDefault="003355E7">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2003B732" w14:textId="77777777" w:rsidR="008338F0" w:rsidRPr="00603221" w:rsidRDefault="00331981" w:rsidP="003A109E">
      <w:pPr>
        <w:pStyle w:val="2"/>
        <w:rPr>
          <w:rFonts w:cs="Tahoma"/>
          <w:lang w:val="el-GR"/>
        </w:rPr>
      </w:pPr>
      <w:r w:rsidRPr="00603221">
        <w:rPr>
          <w:rFonts w:cs="Tahoma"/>
          <w:lang w:val="el-GR"/>
        </w:rPr>
        <w:lastRenderedPageBreak/>
        <w:tab/>
      </w:r>
      <w:bookmarkStart w:id="361" w:name="_Ref496607484"/>
      <w:bookmarkStart w:id="362" w:name="_Toc97194326"/>
      <w:bookmarkStart w:id="363" w:name="_Toc97194460"/>
      <w:bookmarkStart w:id="364" w:name="_Toc144896075"/>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61"/>
      <w:bookmarkEnd w:id="362"/>
      <w:bookmarkEnd w:id="363"/>
      <w:bookmarkEnd w:id="364"/>
      <w:r w:rsidR="003355E7" w:rsidRPr="00603221">
        <w:rPr>
          <w:rFonts w:cs="Tahoma"/>
          <w:lang w:val="el-GR"/>
        </w:rPr>
        <w:t xml:space="preserve"> </w:t>
      </w:r>
    </w:p>
    <w:p w14:paraId="4997C3F1" w14:textId="17CF9BFE" w:rsidR="008338F0" w:rsidRDefault="003355E7">
      <w:pPr>
        <w:suppressAutoHyphens w:val="0"/>
        <w:autoSpaceDE w:val="0"/>
        <w:rPr>
          <w:rFonts w:eastAsia="SimSun"/>
          <w:color w:val="5B9BD5"/>
          <w:spacing w:val="5"/>
          <w:lang w:val="el-GR"/>
        </w:rPr>
      </w:pPr>
      <w:bookmarkStart w:id="365"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7B305F1" w14:textId="52B65008" w:rsidR="002F345D" w:rsidRPr="00346054" w:rsidRDefault="002F345D" w:rsidP="00CF1C2C">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r w:rsidR="00CF1C2C">
        <w:rPr>
          <w:rFonts w:eastAsia="SimSun"/>
          <w:spacing w:val="5"/>
          <w:lang w:val="el-GR"/>
        </w:rPr>
        <w:t>η</w:t>
      </w:r>
      <w:r w:rsidRPr="00346054">
        <w:rPr>
          <w:rFonts w:eastAsia="SimSun"/>
          <w:spacing w:val="5"/>
          <w:lang w:val="el-GR"/>
        </w:rPr>
        <w:t xml:space="preserve"> ολική κατάπτωση της εγγύησης καλής εκτέλεσης της σύμβασης,</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4FC330C6" w14:textId="57B338AF"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65"/>
    <w:p w14:paraId="471CEAD8" w14:textId="37C4D9EA" w:rsidR="000C1AAF" w:rsidRDefault="000C1AAF">
      <w:pPr>
        <w:suppressAutoHyphens w:val="0"/>
        <w:autoSpaceDE w:val="0"/>
        <w:spacing w:after="0"/>
        <w:rPr>
          <w:rFonts w:eastAsia="SimSun"/>
          <w:lang w:val="el-GR"/>
        </w:rPr>
      </w:pPr>
    </w:p>
    <w:p w14:paraId="09B731FF" w14:textId="77777777" w:rsidR="000C1AAF" w:rsidRPr="006F1D06" w:rsidRDefault="000C1AAF" w:rsidP="000C1AAF">
      <w:pPr>
        <w:suppressAutoHyphens w:val="0"/>
        <w:autoSpaceDE w:val="0"/>
        <w:rPr>
          <w:lang w:val="el-GR"/>
        </w:rPr>
      </w:pPr>
      <w:r w:rsidRPr="006F1D06">
        <w:rPr>
          <w:lang w:val="el-GR"/>
        </w:rPr>
        <w:lastRenderedPageBreak/>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5405AFFF" w14:textId="77777777" w:rsidR="000C1AAF" w:rsidRPr="006F1D06" w:rsidRDefault="000C1AAF" w:rsidP="000C1AAF">
      <w:pPr>
        <w:suppressAutoHyphens w:val="0"/>
        <w:autoSpaceDE w:val="0"/>
        <w:rPr>
          <w:lang w:val="el-GR"/>
        </w:rPr>
      </w:pPr>
      <w:r w:rsidRPr="006F1D06">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793DA87C"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4D758C51" w14:textId="77777777" w:rsidR="000C1AAF" w:rsidRPr="006F1D06" w:rsidRDefault="000C1AAF" w:rsidP="000C1AA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194CF3A"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4DEA8B5" w14:textId="77777777" w:rsidR="000C1AAF" w:rsidRPr="006F1D06" w:rsidRDefault="000C1AAF" w:rsidP="000C1AA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CFAE9EA"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20EC9EC3"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70880A41" w14:textId="77777777" w:rsidR="000C1AAF" w:rsidRPr="00603221" w:rsidRDefault="000C1AAF">
      <w:pPr>
        <w:suppressAutoHyphens w:val="0"/>
        <w:autoSpaceDE w:val="0"/>
        <w:spacing w:after="0"/>
        <w:rPr>
          <w:lang w:val="el-GR"/>
        </w:rPr>
      </w:pPr>
    </w:p>
    <w:p w14:paraId="7D09FE5B" w14:textId="77777777" w:rsidR="008338F0" w:rsidRPr="00603221" w:rsidRDefault="003355E7" w:rsidP="003A109E">
      <w:pPr>
        <w:pStyle w:val="2"/>
        <w:rPr>
          <w:rFonts w:cs="Tahoma"/>
          <w:lang w:val="el-GR"/>
        </w:rPr>
      </w:pPr>
      <w:r w:rsidRPr="00603221">
        <w:rPr>
          <w:rFonts w:cs="Tahoma"/>
          <w:lang w:val="el-GR"/>
        </w:rPr>
        <w:tab/>
      </w:r>
      <w:bookmarkStart w:id="366" w:name="_Ref55324340"/>
      <w:bookmarkStart w:id="367" w:name="_Toc97194327"/>
      <w:bookmarkStart w:id="368" w:name="_Toc97194461"/>
      <w:bookmarkStart w:id="369" w:name="_Toc144896076"/>
      <w:r w:rsidRPr="00603221">
        <w:rPr>
          <w:rFonts w:cs="Tahoma"/>
          <w:lang w:val="el-GR"/>
        </w:rPr>
        <w:t>Διοικητικές προσφυγές κατά τη διαδικασία εκτέλεσης</w:t>
      </w:r>
      <w:bookmarkEnd w:id="366"/>
      <w:bookmarkEnd w:id="367"/>
      <w:bookmarkEnd w:id="368"/>
      <w:bookmarkEnd w:id="369"/>
      <w:r w:rsidRPr="00603221">
        <w:rPr>
          <w:rFonts w:cs="Tahoma"/>
          <w:lang w:val="el-GR"/>
        </w:rPr>
        <w:t xml:space="preserve"> </w:t>
      </w:r>
    </w:p>
    <w:p w14:paraId="036FE66B" w14:textId="6C36819B"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8D102A">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1755182" w14:textId="77777777" w:rsidR="00672DE1" w:rsidRDefault="00672DE1" w:rsidP="00F1622E">
      <w:pPr>
        <w:rPr>
          <w:lang w:val="el-GR"/>
        </w:rPr>
      </w:pPr>
    </w:p>
    <w:p w14:paraId="2CC4A419" w14:textId="77777777" w:rsidR="00F1622E" w:rsidRPr="00F1622E" w:rsidRDefault="00F1622E" w:rsidP="00F1622E">
      <w:pPr>
        <w:rPr>
          <w:lang w:val="el-GR"/>
        </w:rPr>
      </w:pPr>
    </w:p>
    <w:p w14:paraId="0ED80B95" w14:textId="77777777" w:rsidR="005550B0" w:rsidRPr="002D10B9" w:rsidRDefault="005550B0" w:rsidP="00F82A8D">
      <w:pPr>
        <w:pStyle w:val="2"/>
        <w:rPr>
          <w:rFonts w:cs="Tahoma"/>
          <w:lang w:val="el-GR"/>
        </w:rPr>
      </w:pPr>
      <w:bookmarkStart w:id="370" w:name="_Toc13748951"/>
      <w:r w:rsidRPr="00F82A8D">
        <w:rPr>
          <w:rFonts w:cs="Tahoma"/>
          <w:lang w:val="el-GR"/>
        </w:rPr>
        <w:lastRenderedPageBreak/>
        <w:tab/>
      </w:r>
      <w:bookmarkStart w:id="371" w:name="_Toc97194328"/>
      <w:bookmarkStart w:id="372" w:name="_Toc97194462"/>
      <w:bookmarkStart w:id="373" w:name="_Toc144896077"/>
      <w:r w:rsidRPr="00F82A8D">
        <w:rPr>
          <w:rFonts w:cs="Tahoma"/>
          <w:lang w:val="el-GR"/>
        </w:rPr>
        <w:t>Δικαστική επίλυση διαφορών</w:t>
      </w:r>
      <w:bookmarkEnd w:id="370"/>
      <w:bookmarkEnd w:id="371"/>
      <w:bookmarkEnd w:id="372"/>
      <w:bookmarkEnd w:id="373"/>
    </w:p>
    <w:p w14:paraId="114104F6" w14:textId="46E2FCE5"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3F2068">
        <w:rPr>
          <w:rStyle w:val="0"/>
          <w:lang w:val="el-GR"/>
        </w:rPr>
        <w:footnoteReference w:id="9"/>
      </w:r>
      <w:r w:rsidRPr="003F2068">
        <w:rPr>
          <w:lang w:val="el-GR"/>
        </w:rPr>
        <w:t>.</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proofErr w:type="spellStart"/>
      <w:r w:rsidRPr="00851610">
        <w:rPr>
          <w:lang w:val="el-GR"/>
        </w:rPr>
        <w:t>ενδικοφανούς</w:t>
      </w:r>
      <w:proofErr w:type="spellEnd"/>
      <w:r w:rsidRPr="00851610">
        <w:rPr>
          <w:lang w:val="el-GR"/>
        </w:rPr>
        <w:t xml:space="preserve"> διαδικασίας που προβλέπεται στο άρθρο 205 του ν. 4412/2016 και την παράγραφο </w:t>
      </w:r>
      <w:r w:rsidR="00EB5AF5">
        <w:rPr>
          <w:lang w:val="el-GR"/>
        </w:rPr>
        <w:fldChar w:fldCharType="begin"/>
      </w:r>
      <w:r w:rsidR="00EB5AF5">
        <w:rPr>
          <w:lang w:val="el-GR"/>
        </w:rPr>
        <w:instrText xml:space="preserve"> REF _Ref55324340 \r \h </w:instrText>
      </w:r>
      <w:r w:rsidR="00EB5AF5">
        <w:rPr>
          <w:lang w:val="el-GR"/>
        </w:rPr>
      </w:r>
      <w:r w:rsidR="00EB5AF5">
        <w:rPr>
          <w:lang w:val="el-GR"/>
        </w:rPr>
        <w:fldChar w:fldCharType="separate"/>
      </w:r>
      <w:r w:rsidR="008D102A">
        <w:rPr>
          <w:lang w:val="el-GR"/>
        </w:rPr>
        <w:t>5.3</w:t>
      </w:r>
      <w:r w:rsidR="00EB5AF5">
        <w:rPr>
          <w:lang w:val="el-GR"/>
        </w:rPr>
        <w:fldChar w:fldCharType="end"/>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603221" w:rsidRDefault="00BB5BD6" w:rsidP="00A848D1">
      <w:pPr>
        <w:pStyle w:val="1"/>
        <w:rPr>
          <w:rFonts w:cs="Tahoma"/>
          <w:szCs w:val="22"/>
        </w:rPr>
      </w:pPr>
      <w:bookmarkStart w:id="376" w:name="_Ref75870221"/>
      <w:bookmarkStart w:id="377" w:name="_Toc97194463"/>
      <w:bookmarkStart w:id="378" w:name="_Toc144896078"/>
      <w:r w:rsidRPr="00BB5BD6">
        <w:rPr>
          <w:rFonts w:cs="Tahoma"/>
          <w:szCs w:val="22"/>
        </w:rPr>
        <w:lastRenderedPageBreak/>
        <w:t xml:space="preserve">ΧΡΟΝΟΣ ΚΑΙ ΤΡΟΠΟΣ </w:t>
      </w:r>
      <w:r w:rsidR="003355E7" w:rsidRPr="00603221">
        <w:rPr>
          <w:rFonts w:cs="Tahoma"/>
          <w:szCs w:val="22"/>
        </w:rPr>
        <w:t>ΕΚΤΕΛΕΣΗΣ</w:t>
      </w:r>
      <w:bookmarkEnd w:id="376"/>
      <w:bookmarkEnd w:id="377"/>
      <w:bookmarkEnd w:id="378"/>
      <w:r w:rsidR="003355E7" w:rsidRPr="00603221">
        <w:rPr>
          <w:rFonts w:cs="Tahoma"/>
          <w:szCs w:val="22"/>
        </w:rPr>
        <w:t xml:space="preserve"> </w:t>
      </w:r>
    </w:p>
    <w:p w14:paraId="77208E1F" w14:textId="77777777" w:rsidR="008338F0" w:rsidRPr="00603221" w:rsidRDefault="003355E7" w:rsidP="003A109E">
      <w:pPr>
        <w:pStyle w:val="2"/>
        <w:rPr>
          <w:rFonts w:cs="Tahoma"/>
          <w:lang w:val="el-GR"/>
        </w:rPr>
      </w:pPr>
      <w:r w:rsidRPr="00603221">
        <w:rPr>
          <w:rFonts w:cs="Tahoma"/>
          <w:lang w:val="el-GR"/>
        </w:rPr>
        <w:tab/>
      </w:r>
      <w:bookmarkStart w:id="379" w:name="_Ref63782029"/>
      <w:bookmarkStart w:id="380" w:name="_Toc97194329"/>
      <w:bookmarkStart w:id="381" w:name="_Toc97194464"/>
      <w:bookmarkStart w:id="382" w:name="_Toc144896079"/>
      <w:r w:rsidRPr="00603221">
        <w:rPr>
          <w:rFonts w:cs="Tahoma"/>
          <w:lang w:val="el-GR"/>
        </w:rPr>
        <w:t>Παρακολούθηση της σύμβασης</w:t>
      </w:r>
      <w:bookmarkEnd w:id="379"/>
      <w:bookmarkEnd w:id="380"/>
      <w:bookmarkEnd w:id="381"/>
      <w:bookmarkEnd w:id="382"/>
      <w:r w:rsidRPr="00603221">
        <w:rPr>
          <w:rFonts w:cs="Tahoma"/>
          <w:lang w:val="el-GR"/>
        </w:rPr>
        <w:t xml:space="preserve"> </w:t>
      </w:r>
    </w:p>
    <w:p w14:paraId="36F9268F" w14:textId="77777777" w:rsidR="00CE12C7" w:rsidRDefault="00512083">
      <w:pPr>
        <w:rPr>
          <w:lang w:val="el-GR"/>
        </w:rPr>
      </w:pPr>
      <w:r w:rsidRPr="00512083">
        <w:rPr>
          <w:lang w:val="el-GR"/>
        </w:rPr>
        <w:t xml:space="preserve">6.1.1. </w:t>
      </w:r>
      <w:bookmarkStart w:id="383"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77777777" w:rsidR="00087FEA"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p w14:paraId="131FD686" w14:textId="77777777" w:rsidR="002D10B9" w:rsidRPr="00603221" w:rsidRDefault="002D10B9" w:rsidP="00512083">
      <w:pPr>
        <w:rPr>
          <w:lang w:val="el-GR"/>
        </w:rPr>
      </w:pPr>
    </w:p>
    <w:bookmarkEnd w:id="383"/>
    <w:p w14:paraId="1E69F45B" w14:textId="77777777" w:rsidR="008338F0" w:rsidRPr="00603221" w:rsidRDefault="003355E7" w:rsidP="003A109E">
      <w:pPr>
        <w:pStyle w:val="2"/>
        <w:rPr>
          <w:rFonts w:cs="Tahoma"/>
          <w:lang w:val="el-GR"/>
        </w:rPr>
      </w:pPr>
      <w:r w:rsidRPr="00603221">
        <w:rPr>
          <w:rFonts w:cs="Tahoma"/>
          <w:lang w:val="el-GR"/>
        </w:rPr>
        <w:tab/>
      </w:r>
      <w:bookmarkStart w:id="384" w:name="_Toc97194330"/>
      <w:bookmarkStart w:id="385" w:name="_Toc97194465"/>
      <w:bookmarkStart w:id="386" w:name="_Toc144896080"/>
      <w:r w:rsidRPr="00603221">
        <w:rPr>
          <w:rFonts w:cs="Tahoma"/>
          <w:lang w:val="el-GR"/>
        </w:rPr>
        <w:t>Διάρκεια σύμβασης</w:t>
      </w:r>
      <w:bookmarkEnd w:id="384"/>
      <w:bookmarkEnd w:id="385"/>
      <w:bookmarkEnd w:id="386"/>
      <w:r w:rsidRPr="00603221">
        <w:rPr>
          <w:rFonts w:cs="Tahoma"/>
          <w:lang w:val="el-GR"/>
        </w:rPr>
        <w:t xml:space="preserve"> </w:t>
      </w:r>
    </w:p>
    <w:p w14:paraId="61D003E7" w14:textId="4E14214F"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140781" w:rsidRPr="00140781">
        <w:rPr>
          <w:lang w:val="el-GR"/>
        </w:rPr>
        <w:t xml:space="preserve"> </w:t>
      </w:r>
      <w:r w:rsidR="00B25C8F">
        <w:rPr>
          <w:lang w:val="el-GR"/>
        </w:rPr>
        <w:t>δεκατρείς</w:t>
      </w:r>
      <w:r w:rsidR="00915939">
        <w:rPr>
          <w:lang w:val="el-GR"/>
        </w:rPr>
        <w:t xml:space="preserve"> </w:t>
      </w:r>
      <w:r w:rsidR="00140781" w:rsidRPr="00140781">
        <w:rPr>
          <w:lang w:val="el-GR"/>
        </w:rPr>
        <w:t>(</w:t>
      </w:r>
      <w:r w:rsidR="00B25C8F">
        <w:rPr>
          <w:lang w:val="el-GR"/>
        </w:rPr>
        <w:t>13</w:t>
      </w:r>
      <w:r w:rsidR="00140781" w:rsidRPr="00140781">
        <w:rPr>
          <w:lang w:val="el-GR"/>
        </w:rPr>
        <w:t>)</w:t>
      </w:r>
      <w:r w:rsidR="008702D8" w:rsidRPr="00140781">
        <w:rPr>
          <w:lang w:val="el-GR"/>
        </w:rPr>
        <w:t xml:space="preserve">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8D102A"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23229412" w14:textId="65F9FD96"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603221">
        <w:rPr>
          <w:lang w:val="el-GR"/>
        </w:rPr>
        <w:t>παραταθείσα</w:t>
      </w:r>
      <w:proofErr w:type="spellEnd"/>
      <w:r w:rsidRPr="00603221">
        <w:rPr>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8D102A">
        <w:rPr>
          <w:lang w:val="el-GR"/>
        </w:rPr>
        <w:t>5.2</w:t>
      </w:r>
      <w:r w:rsidR="00673490" w:rsidRPr="00603221">
        <w:rPr>
          <w:lang w:val="el-GR"/>
        </w:rPr>
        <w:fldChar w:fldCharType="end"/>
      </w:r>
      <w:r w:rsidRPr="00603221">
        <w:rPr>
          <w:lang w:val="el-GR"/>
        </w:rPr>
        <w:t xml:space="preserve"> της παρούσας.</w:t>
      </w:r>
    </w:p>
    <w:p w14:paraId="3BF20712" w14:textId="77777777" w:rsidR="00BA2DC9" w:rsidRPr="00603221" w:rsidRDefault="00BA2DC9">
      <w:pPr>
        <w:rPr>
          <w:lang w:val="el-GR"/>
        </w:rPr>
      </w:pPr>
    </w:p>
    <w:p w14:paraId="00974E0F" w14:textId="77777777" w:rsidR="008338F0" w:rsidRPr="00603221" w:rsidRDefault="003355E7" w:rsidP="003A109E">
      <w:pPr>
        <w:pStyle w:val="2"/>
        <w:rPr>
          <w:rFonts w:cs="Tahoma"/>
          <w:lang w:val="el-GR"/>
        </w:rPr>
      </w:pPr>
      <w:r w:rsidRPr="00603221">
        <w:rPr>
          <w:rFonts w:cs="Tahoma"/>
          <w:lang w:val="el-GR"/>
        </w:rPr>
        <w:tab/>
      </w:r>
      <w:bookmarkStart w:id="387" w:name="_Ref40954198"/>
      <w:bookmarkStart w:id="388" w:name="_Ref55381059"/>
      <w:bookmarkStart w:id="389" w:name="_Toc97194331"/>
      <w:bookmarkStart w:id="390" w:name="_Toc97194466"/>
      <w:bookmarkStart w:id="391" w:name="_Toc144896081"/>
      <w:r w:rsidRPr="00603221">
        <w:rPr>
          <w:rFonts w:cs="Tahoma"/>
          <w:lang w:val="el-GR"/>
        </w:rPr>
        <w:t>Παραλαβή του αντικειμένου της σύμβασης</w:t>
      </w:r>
      <w:bookmarkEnd w:id="387"/>
      <w:bookmarkEnd w:id="388"/>
      <w:bookmarkEnd w:id="389"/>
      <w:bookmarkEnd w:id="390"/>
      <w:bookmarkEnd w:id="391"/>
      <w:r w:rsidRPr="00603221">
        <w:rPr>
          <w:rFonts w:cs="Tahoma"/>
          <w:lang w:val="el-GR"/>
        </w:rPr>
        <w:t xml:space="preserve"> </w:t>
      </w:r>
    </w:p>
    <w:p w14:paraId="05D2736E" w14:textId="48F49A6D" w:rsidR="00B8528C" w:rsidRPr="00C00860" w:rsidRDefault="00B8528C" w:rsidP="00B8528C">
      <w:pPr>
        <w:rPr>
          <w:lang w:val="el-GR"/>
        </w:rPr>
      </w:pPr>
      <w:bookmarkStart w:id="392"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00140781">
        <w:rPr>
          <w:highlight w:val="yellow"/>
          <w:lang w:val="el-GR"/>
        </w:rPr>
        <w:fldChar w:fldCharType="begin"/>
      </w:r>
      <w:r w:rsidR="00140781">
        <w:rPr>
          <w:lang w:val="el-GR"/>
        </w:rPr>
        <w:instrText xml:space="preserve"> REF _Ref496625830 \h </w:instrText>
      </w:r>
      <w:r w:rsidR="00140781">
        <w:rPr>
          <w:highlight w:val="yellow"/>
          <w:lang w:val="el-GR"/>
        </w:rPr>
      </w:r>
      <w:r w:rsidR="00140781">
        <w:rPr>
          <w:highlight w:val="yellow"/>
          <w:lang w:val="el-GR"/>
        </w:rPr>
        <w:fldChar w:fldCharType="separate"/>
      </w:r>
      <w:r w:rsidR="008D102A" w:rsidRPr="00603221">
        <w:rPr>
          <w:lang w:val="el-GR"/>
        </w:rPr>
        <w:t>ΠΑΡΑΡΤΗΜΑ Ι – Αναλυτική Περιγραφή Φυσικού και Οικονομικού Αντικειμένου της Σύμβασης</w:t>
      </w:r>
      <w:r w:rsidR="00140781">
        <w:rPr>
          <w:highlight w:val="yellow"/>
          <w:lang w:val="el-GR"/>
        </w:rPr>
        <w:fldChar w:fldCharType="end"/>
      </w:r>
      <w:r w:rsidR="00140781">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611ACAB"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w:t>
      </w:r>
      <w:proofErr w:type="spellStart"/>
      <w:r w:rsidRPr="00687D77">
        <w:rPr>
          <w:lang w:val="el-GR"/>
        </w:rPr>
        <w:t>αποφαινομένου</w:t>
      </w:r>
      <w:proofErr w:type="spellEnd"/>
      <w:r w:rsidRPr="00687D77">
        <w:rPr>
          <w:lang w:val="el-GR"/>
        </w:rPr>
        <w:t xml:space="preserve"> οργάνου, β) είτε εισηγείται για την παραλαβή με παρατηρήσεις ή την απόρριψη των </w:t>
      </w:r>
      <w:proofErr w:type="spellStart"/>
      <w:r w:rsidRPr="00687D77">
        <w:rPr>
          <w:lang w:val="el-GR"/>
        </w:rPr>
        <w:t>παρεχομένων</w:t>
      </w:r>
      <w:proofErr w:type="spellEnd"/>
      <w:r w:rsidRPr="00687D77">
        <w:rPr>
          <w:lang w:val="el-GR"/>
        </w:rPr>
        <w:t xml:space="preserve"> </w:t>
      </w:r>
      <w:r w:rsidRPr="00687D77">
        <w:rPr>
          <w:lang w:val="el-GR"/>
        </w:rPr>
        <w:lastRenderedPageBreak/>
        <w:t xml:space="preserve">υπηρεσιών ή παραδοτέων, σύμφωνα με τις παραγράφους 3 και 4. Τα ανωτέρω εφαρμόζονται και σε τμηματικές παραλαβές. </w:t>
      </w:r>
    </w:p>
    <w:p w14:paraId="6F19CA0D"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w:t>
      </w:r>
      <w:proofErr w:type="spellStart"/>
      <w:r w:rsidRPr="003B04C4">
        <w:rPr>
          <w:lang w:val="el-GR"/>
        </w:rPr>
        <w:t>καταλληλότητα</w:t>
      </w:r>
      <w:proofErr w:type="spellEnd"/>
      <w:r w:rsidRPr="003B04C4">
        <w:rPr>
          <w:lang w:val="el-GR"/>
        </w:rPr>
        <w:t xml:space="preserve"> των παρεχόμενων υπηρεσιών ή παραδοτέων και συνεπώς αν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w:t>
      </w:r>
      <w:proofErr w:type="spellStart"/>
      <w:r w:rsidRPr="00B21041">
        <w:rPr>
          <w:lang w:val="el-GR"/>
        </w:rPr>
        <w:t>καταλληλότητα</w:t>
      </w:r>
      <w:proofErr w:type="spellEnd"/>
      <w:r w:rsidRPr="00B21041">
        <w:rPr>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w:t>
      </w:r>
      <w:proofErr w:type="spellStart"/>
      <w:r w:rsidRPr="00F82A8D">
        <w:rPr>
          <w:lang w:val="el-GR"/>
        </w:rPr>
        <w:t>καταλληλότητα</w:t>
      </w:r>
      <w:proofErr w:type="spellEnd"/>
      <w:r w:rsidRPr="00F82A8D">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lang w:val="el-GR"/>
        </w:rPr>
        <w:t>οριζομένων</w:t>
      </w:r>
      <w:proofErr w:type="spellEnd"/>
      <w:r w:rsidRPr="00F82A8D">
        <w:rPr>
          <w:lang w:val="el-GR"/>
        </w:rPr>
        <w:t xml:space="preserve"> στο άρθρο 220. </w:t>
      </w:r>
    </w:p>
    <w:p w14:paraId="640F184D"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F82A8D">
        <w:rPr>
          <w:lang w:val="el-GR"/>
        </w:rPr>
        <w:t>συντελεσθεί</w:t>
      </w:r>
      <w:proofErr w:type="spellEnd"/>
      <w:r w:rsidRPr="00F82A8D">
        <w:rPr>
          <w:lang w:val="el-GR"/>
        </w:rPr>
        <w:t xml:space="preserve"> αυτοδίκαια. </w:t>
      </w:r>
    </w:p>
    <w:p w14:paraId="32242AA6" w14:textId="31924E03"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F82A8D">
        <w:rPr>
          <w:lang w:val="el-GR"/>
        </w:rPr>
        <w:t>αποφαινομένου</w:t>
      </w:r>
      <w:proofErr w:type="spellEnd"/>
      <w:r w:rsidRPr="00F82A8D">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F82A8D">
        <w:rPr>
          <w:lang w:val="el-GR"/>
        </w:rPr>
        <w:t xml:space="preserve"> εγγυητικ</w:t>
      </w:r>
      <w:r w:rsidR="00CF1C2C">
        <w:rPr>
          <w:lang w:val="el-GR"/>
        </w:rPr>
        <w:t>ή</w:t>
      </w:r>
      <w:r w:rsidRPr="00F82A8D">
        <w:rPr>
          <w:lang w:val="el-GR"/>
        </w:rPr>
        <w:t xml:space="preserve"> επιστολ</w:t>
      </w:r>
      <w:r w:rsidR="00CF1C2C">
        <w:rPr>
          <w:lang w:val="el-GR"/>
        </w:rPr>
        <w:t>ή</w:t>
      </w:r>
      <w:r w:rsidRPr="00F82A8D">
        <w:rPr>
          <w:lang w:val="el-GR"/>
        </w:rPr>
        <w:t xml:space="preserve"> καλής εκτέλεσης δεν επιστρέφ</w:t>
      </w:r>
      <w:r w:rsidR="00CF1C2C">
        <w:rPr>
          <w:lang w:val="el-GR"/>
        </w:rPr>
        <w:t>ε</w:t>
      </w:r>
      <w:r w:rsidRPr="00F82A8D">
        <w:rPr>
          <w:lang w:val="el-GR"/>
        </w:rPr>
        <w:t xml:space="preserve">ται πριν την ολοκλήρωση όλων των </w:t>
      </w:r>
      <w:proofErr w:type="spellStart"/>
      <w:r w:rsidRPr="00F82A8D">
        <w:rPr>
          <w:lang w:val="el-GR"/>
        </w:rPr>
        <w:t>προβλεπομένων</w:t>
      </w:r>
      <w:proofErr w:type="spellEnd"/>
      <w:r w:rsidRPr="00F82A8D">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54602" w14:textId="77777777" w:rsidR="00BB555C" w:rsidRPr="00D57165" w:rsidRDefault="00BB555C" w:rsidP="00BB555C">
      <w:pPr>
        <w:rPr>
          <w:b/>
          <w:bCs/>
          <w:u w:val="single"/>
          <w:lang w:val="el-GR"/>
        </w:rPr>
      </w:pPr>
      <w:bookmarkStart w:id="393" w:name="_Hlk9421462"/>
      <w:bookmarkEnd w:id="392"/>
      <w:r w:rsidRPr="00D57165">
        <w:rPr>
          <w:b/>
          <w:bCs/>
          <w:u w:val="single"/>
          <w:lang w:val="el-GR"/>
        </w:rPr>
        <w:t xml:space="preserve">Παραλαβή Υπηρεσιών </w:t>
      </w:r>
    </w:p>
    <w:p w14:paraId="5FFBA63F" w14:textId="298146AB" w:rsidR="00BB555C" w:rsidRPr="00D57165" w:rsidRDefault="00BB555C" w:rsidP="00BB555C">
      <w:pPr>
        <w:rPr>
          <w:lang w:val="el-GR"/>
        </w:rPr>
      </w:pPr>
      <w:r w:rsidRPr="00D57165">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5425B1E7" w14:textId="77777777" w:rsidR="00BB555C" w:rsidRPr="00D57165" w:rsidRDefault="00BB555C" w:rsidP="00BB555C">
      <w:pPr>
        <w:rPr>
          <w:lang w:val="el-GR"/>
        </w:rPr>
      </w:pPr>
      <w:r w:rsidRPr="00D57165">
        <w:rPr>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D57165">
        <w:rPr>
          <w:lang w:val="el-GR"/>
        </w:rPr>
        <w:t>καταλληλότητα</w:t>
      </w:r>
      <w:proofErr w:type="spellEnd"/>
      <w:r w:rsidRPr="00D57165">
        <w:rPr>
          <w:lang w:val="el-GR"/>
        </w:rPr>
        <w:t xml:space="preserve"> των παρεχόμενων υπηρεσιών ή παραδοτέων και συνεπώς αν μπορούν οι τελευταίες να καλύψουν τις σχετικές ανάγκες. </w:t>
      </w:r>
    </w:p>
    <w:p w14:paraId="4526BDCA" w14:textId="77777777" w:rsidR="00BB555C" w:rsidRPr="00D57165" w:rsidRDefault="00BB555C" w:rsidP="00BB555C">
      <w:pPr>
        <w:rPr>
          <w:lang w:val="el-GR"/>
        </w:rPr>
      </w:pPr>
      <w:r w:rsidRPr="00D57165">
        <w:rPr>
          <w:lang w:val="el-GR"/>
        </w:rPr>
        <w:t xml:space="preserve">2) Για την εφαρμογή της προηγούμενης παραγράφου ορίζονται τα ακόλουθα: </w:t>
      </w:r>
    </w:p>
    <w:p w14:paraId="7A4BC42C" w14:textId="77777777" w:rsidR="00BB555C" w:rsidRPr="00D57165" w:rsidRDefault="00BB555C" w:rsidP="00BB555C">
      <w:pPr>
        <w:rPr>
          <w:lang w:val="el-GR"/>
        </w:rPr>
      </w:pPr>
      <w:r w:rsidRPr="00D57165">
        <w:rPr>
          <w:lang w:val="el-GR"/>
        </w:rPr>
        <w:t xml:space="preserve">α) Στην περίπτωση που διαπιστωθεί ότι, δεν επηρεάζεται η </w:t>
      </w:r>
      <w:proofErr w:type="spellStart"/>
      <w:r w:rsidRPr="00D57165">
        <w:rPr>
          <w:lang w:val="el-GR"/>
        </w:rPr>
        <w:t>καταλληλότητα</w:t>
      </w:r>
      <w:proofErr w:type="spellEnd"/>
      <w:r w:rsidRPr="00D57165">
        <w:rPr>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w:t>
      </w:r>
      <w:r w:rsidRPr="00D57165">
        <w:rPr>
          <w:lang w:val="el-GR"/>
        </w:rPr>
        <w:lastRenderedPageBreak/>
        <w:t xml:space="preserve">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47B1CB5D" w14:textId="77777777" w:rsidR="00BB555C" w:rsidRPr="00D57165" w:rsidRDefault="00BB555C" w:rsidP="00BB555C">
      <w:pPr>
        <w:rPr>
          <w:lang w:val="el-GR"/>
        </w:rPr>
      </w:pPr>
      <w:r w:rsidRPr="00D57165">
        <w:rPr>
          <w:lang w:val="el-GR"/>
        </w:rPr>
        <w:t xml:space="preserve">β) Αν διαπιστωθεί ότι επηρεάζεται η </w:t>
      </w:r>
      <w:proofErr w:type="spellStart"/>
      <w:r w:rsidRPr="00D57165">
        <w:rPr>
          <w:lang w:val="el-GR"/>
        </w:rPr>
        <w:t>καταλληλότητα</w:t>
      </w:r>
      <w:proofErr w:type="spellEnd"/>
      <w:r w:rsidRPr="00D57165">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D57165">
        <w:rPr>
          <w:lang w:val="el-GR"/>
        </w:rPr>
        <w:t>οριζομένων</w:t>
      </w:r>
      <w:proofErr w:type="spellEnd"/>
      <w:r w:rsidRPr="00D57165">
        <w:rPr>
          <w:lang w:val="el-GR"/>
        </w:rPr>
        <w:t xml:space="preserve"> στο άρθρο 220. </w:t>
      </w:r>
    </w:p>
    <w:p w14:paraId="0AD38089" w14:textId="77777777" w:rsidR="00BB555C" w:rsidRPr="00D57165" w:rsidRDefault="00BB555C" w:rsidP="00BB555C">
      <w:pPr>
        <w:rPr>
          <w:lang w:val="el-GR"/>
        </w:rPr>
      </w:pPr>
      <w:r w:rsidRPr="00D57165">
        <w:rPr>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w:t>
      </w:r>
      <w:proofErr w:type="spellStart"/>
      <w:r w:rsidRPr="00D57165">
        <w:rPr>
          <w:lang w:val="el-GR"/>
        </w:rPr>
        <w:t>συντελεσθεί</w:t>
      </w:r>
      <w:proofErr w:type="spellEnd"/>
      <w:r w:rsidRPr="00D57165">
        <w:rPr>
          <w:lang w:val="el-GR"/>
        </w:rPr>
        <w:t xml:space="preserve"> αυτοδίκαια. </w:t>
      </w:r>
    </w:p>
    <w:p w14:paraId="6EF6C1C3" w14:textId="152363FE" w:rsidR="00BB555C" w:rsidRPr="00D57165" w:rsidRDefault="00BB555C" w:rsidP="00BB555C">
      <w:pPr>
        <w:rPr>
          <w:lang w:val="el-GR"/>
        </w:rPr>
      </w:pPr>
      <w:r w:rsidRPr="00D57165">
        <w:rPr>
          <w:lang w:val="el-GR"/>
        </w:rPr>
        <w:t xml:space="preserve">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D57165">
        <w:rPr>
          <w:lang w:val="el-GR"/>
        </w:rPr>
        <w:t xml:space="preserve"> εγγυητικ</w:t>
      </w:r>
      <w:r w:rsidR="00CF1C2C">
        <w:rPr>
          <w:lang w:val="el-GR"/>
        </w:rPr>
        <w:t>ή</w:t>
      </w:r>
      <w:r w:rsidRPr="00D57165">
        <w:rPr>
          <w:lang w:val="el-GR"/>
        </w:rPr>
        <w:t xml:space="preserve"> επιστολ</w:t>
      </w:r>
      <w:r w:rsidR="00CF1C2C">
        <w:rPr>
          <w:lang w:val="el-GR"/>
        </w:rPr>
        <w:t>ή</w:t>
      </w:r>
      <w:r w:rsidRPr="00D57165">
        <w:rPr>
          <w:lang w:val="el-GR"/>
        </w:rPr>
        <w:t xml:space="preserve"> καλής εκτέλεσης δεν επιστρέφ</w:t>
      </w:r>
      <w:r w:rsidR="00CF1C2C">
        <w:rPr>
          <w:lang w:val="el-GR"/>
        </w:rPr>
        <w:t>ε</w:t>
      </w:r>
      <w:r w:rsidRPr="00D57165">
        <w:rPr>
          <w:lang w:val="el-GR"/>
        </w:rPr>
        <w:t>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D09B7" w14:textId="478BB094" w:rsidR="00BB555C" w:rsidRDefault="00BB555C">
      <w:pPr>
        <w:rPr>
          <w:lang w:val="el-GR"/>
        </w:rPr>
      </w:pPr>
    </w:p>
    <w:bookmarkEnd w:id="393"/>
    <w:p w14:paraId="775CD989" w14:textId="77777777" w:rsidR="008338F0" w:rsidRPr="00603221" w:rsidRDefault="003355E7" w:rsidP="003A109E">
      <w:pPr>
        <w:pStyle w:val="2"/>
        <w:rPr>
          <w:rFonts w:cs="Tahoma"/>
          <w:lang w:val="el-GR"/>
        </w:rPr>
      </w:pPr>
      <w:r w:rsidRPr="00603221">
        <w:rPr>
          <w:rFonts w:cs="Tahoma"/>
          <w:lang w:val="el-GR"/>
        </w:rPr>
        <w:tab/>
      </w:r>
      <w:bookmarkStart w:id="394" w:name="_Ref496625354"/>
      <w:bookmarkStart w:id="395" w:name="_Toc97194332"/>
      <w:bookmarkStart w:id="396" w:name="_Toc97194467"/>
      <w:bookmarkStart w:id="397" w:name="_Toc144896082"/>
      <w:r w:rsidRPr="00603221">
        <w:rPr>
          <w:rFonts w:cs="Tahoma"/>
          <w:lang w:val="el-GR"/>
        </w:rPr>
        <w:t>Απόρριψη παραδοτέων – Αντικατάσταση</w:t>
      </w:r>
      <w:bookmarkEnd w:id="394"/>
      <w:bookmarkEnd w:id="395"/>
      <w:bookmarkEnd w:id="396"/>
      <w:bookmarkEnd w:id="397"/>
      <w:r w:rsidRPr="00603221">
        <w:rPr>
          <w:rFonts w:cs="Tahoma"/>
          <w:lang w:val="el-GR"/>
        </w:rPr>
        <w:t xml:space="preserve"> </w:t>
      </w:r>
    </w:p>
    <w:p w14:paraId="40124ED0" w14:textId="7A0996CD"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8D102A">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7AD632C" w14:textId="77777777" w:rsidR="00BB555C" w:rsidRPr="006F1D06" w:rsidRDefault="00BB555C" w:rsidP="00BB555C">
      <w:pPr>
        <w:rPr>
          <w:rFonts w:eastAsia="SimSun"/>
          <w:lang w:val="el-GR"/>
        </w:rPr>
      </w:pPr>
      <w:r w:rsidRPr="006F1D06">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41C25F62" w14:textId="77777777" w:rsidR="00BB555C" w:rsidRPr="006F1D06" w:rsidRDefault="00BB555C" w:rsidP="00BB555C">
      <w:pPr>
        <w:rPr>
          <w:rFonts w:eastAsia="SimSun"/>
          <w:lang w:val="el-GR"/>
        </w:rPr>
      </w:pPr>
      <w:r w:rsidRPr="006F1D06">
        <w:rPr>
          <w:rFonts w:eastAsia="SimSun"/>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58D2089E" w14:textId="77777777" w:rsidR="00BB555C" w:rsidRPr="00603221" w:rsidRDefault="00BB555C" w:rsidP="00BB555C">
      <w:pPr>
        <w:rPr>
          <w:i/>
          <w:iCs/>
          <w:color w:val="5B9BD5"/>
          <w:spacing w:val="5"/>
          <w:kern w:val="1"/>
          <w:lang w:val="el-GR"/>
        </w:rPr>
      </w:pPr>
    </w:p>
    <w:p w14:paraId="3593DEF5" w14:textId="77777777" w:rsidR="00BB555C" w:rsidRDefault="00BB555C" w:rsidP="000F6FD9">
      <w:pPr>
        <w:rPr>
          <w:lang w:val="el-GR"/>
        </w:rPr>
      </w:pPr>
    </w:p>
    <w:p w14:paraId="299C31EC" w14:textId="77777777" w:rsidR="008338F0" w:rsidRPr="00603221" w:rsidRDefault="003355E7" w:rsidP="003A109E">
      <w:pPr>
        <w:pStyle w:val="2"/>
        <w:rPr>
          <w:rFonts w:cs="Tahoma"/>
          <w:lang w:val="el-GR"/>
        </w:rPr>
      </w:pPr>
      <w:bookmarkStart w:id="398" w:name="_Toc74566947"/>
      <w:bookmarkStart w:id="399" w:name="_Toc74566948"/>
      <w:bookmarkStart w:id="400" w:name="_Toc74566949"/>
      <w:bookmarkStart w:id="401" w:name="_Toc74566950"/>
      <w:bookmarkStart w:id="402" w:name="_Toc74566951"/>
      <w:bookmarkEnd w:id="398"/>
      <w:bookmarkEnd w:id="399"/>
      <w:bookmarkEnd w:id="400"/>
      <w:bookmarkEnd w:id="401"/>
      <w:bookmarkEnd w:id="402"/>
      <w:r w:rsidRPr="00603221">
        <w:rPr>
          <w:rFonts w:cs="Tahoma"/>
          <w:lang w:val="el-GR"/>
        </w:rPr>
        <w:lastRenderedPageBreak/>
        <w:tab/>
      </w:r>
      <w:bookmarkStart w:id="403" w:name="_Toc97194333"/>
      <w:bookmarkStart w:id="404" w:name="_Toc97194468"/>
      <w:bookmarkStart w:id="405" w:name="_Toc144896083"/>
      <w:r w:rsidRPr="00603221">
        <w:rPr>
          <w:rFonts w:cs="Tahoma"/>
          <w:lang w:val="el-GR"/>
        </w:rPr>
        <w:t>Αναπροσαρμογή τιμής</w:t>
      </w:r>
      <w:bookmarkEnd w:id="403"/>
      <w:bookmarkEnd w:id="404"/>
      <w:bookmarkEnd w:id="405"/>
      <w:r w:rsidRPr="00603221">
        <w:rPr>
          <w:rFonts w:cs="Tahoma"/>
          <w:lang w:val="el-GR"/>
        </w:rPr>
        <w:t xml:space="preserve"> </w:t>
      </w:r>
    </w:p>
    <w:p w14:paraId="683404A5" w14:textId="13E14599" w:rsidR="008338F0" w:rsidRPr="00140781" w:rsidRDefault="00140781">
      <w:pPr>
        <w:rPr>
          <w:rFonts w:eastAsia="SimSun"/>
          <w:lang w:val="el-GR"/>
        </w:rPr>
      </w:pPr>
      <w:r w:rsidRPr="00140781">
        <w:rPr>
          <w:rFonts w:eastAsia="SimSun"/>
          <w:lang w:val="el-GR"/>
        </w:rPr>
        <w:t>Δεν προβλέπεται</w:t>
      </w:r>
    </w:p>
    <w:p w14:paraId="2EA32CF2" w14:textId="77777777" w:rsidR="008338F0" w:rsidRPr="00603221" w:rsidRDefault="008338F0">
      <w:pPr>
        <w:rPr>
          <w:i/>
          <w:iCs/>
          <w:color w:val="5B9BD5"/>
          <w:spacing w:val="5"/>
          <w:kern w:val="1"/>
          <w:lang w:val="el-GR"/>
        </w:rPr>
      </w:pPr>
    </w:p>
    <w:p w14:paraId="4500152F" w14:textId="77777777" w:rsidR="008338F0" w:rsidRPr="009E58E5" w:rsidRDefault="003355E7" w:rsidP="009E58E5">
      <w:pPr>
        <w:pStyle w:val="1"/>
        <w:rPr>
          <w:rFonts w:cs="Tahoma"/>
          <w:szCs w:val="22"/>
        </w:rPr>
      </w:pPr>
      <w:bookmarkStart w:id="406" w:name="_Toc97194469"/>
      <w:bookmarkStart w:id="407" w:name="_Toc144896084"/>
      <w:r w:rsidRPr="009E58E5">
        <w:rPr>
          <w:rFonts w:cs="Tahoma"/>
          <w:szCs w:val="22"/>
        </w:rPr>
        <w:lastRenderedPageBreak/>
        <w:t>ΠΑΡΑΡΤΗΜΑΤΑ</w:t>
      </w:r>
      <w:bookmarkEnd w:id="406"/>
      <w:bookmarkEnd w:id="407"/>
    </w:p>
    <w:p w14:paraId="2F397AAD" w14:textId="77777777" w:rsidR="008338F0" w:rsidRPr="00603221" w:rsidRDefault="003355E7" w:rsidP="003329FF">
      <w:pPr>
        <w:pStyle w:val="2"/>
        <w:numPr>
          <w:ilvl w:val="0"/>
          <w:numId w:val="0"/>
        </w:numPr>
        <w:tabs>
          <w:tab w:val="clear" w:pos="567"/>
        </w:tabs>
        <w:rPr>
          <w:rFonts w:cs="Tahoma"/>
          <w:lang w:val="el-GR"/>
        </w:rPr>
      </w:pPr>
      <w:bookmarkStart w:id="408" w:name="_Ref496625830"/>
      <w:bookmarkStart w:id="409" w:name="_Toc97194334"/>
      <w:bookmarkStart w:id="410" w:name="_Toc97194470"/>
      <w:bookmarkStart w:id="411" w:name="_Toc144896085"/>
      <w:bookmarkStart w:id="412" w:name="_Ref496625399"/>
      <w:r w:rsidRPr="00603221">
        <w:rPr>
          <w:rFonts w:cs="Tahoma"/>
          <w:lang w:val="el-GR"/>
        </w:rPr>
        <w:t>ΠΑΡΑΡΤΗΜΑ Ι – Αναλυτική Περιγραφή Φυσικού και Οικονομικού Αντικειμένου της Σύμβασης</w:t>
      </w:r>
      <w:bookmarkEnd w:id="408"/>
      <w:bookmarkEnd w:id="409"/>
      <w:bookmarkEnd w:id="410"/>
      <w:bookmarkEnd w:id="411"/>
      <w:r w:rsidRPr="00603221">
        <w:rPr>
          <w:rFonts w:cs="Tahoma"/>
          <w:lang w:val="el-GR"/>
        </w:rPr>
        <w:t xml:space="preserve"> </w:t>
      </w:r>
      <w:bookmarkEnd w:id="412"/>
    </w:p>
    <w:p w14:paraId="40306800" w14:textId="77777777" w:rsidR="008338F0" w:rsidRPr="00EF2204" w:rsidRDefault="00A22261">
      <w:pPr>
        <w:pStyle w:val="3"/>
        <w:numPr>
          <w:ilvl w:val="0"/>
          <w:numId w:val="22"/>
        </w:numPr>
        <w:rPr>
          <w:lang w:val="el-GR"/>
        </w:rPr>
      </w:pPr>
      <w:bookmarkStart w:id="413" w:name="_Toc97194335"/>
      <w:bookmarkStart w:id="414" w:name="_Toc97194471"/>
      <w:bookmarkStart w:id="415" w:name="_Ref97199257"/>
      <w:bookmarkStart w:id="416" w:name="_Ref122694905"/>
      <w:bookmarkStart w:id="417" w:name="_Toc144896086"/>
      <w:r w:rsidRPr="00EF2204">
        <w:rPr>
          <w:lang w:val="el-GR"/>
        </w:rPr>
        <w:t>Π</w:t>
      </w:r>
      <w:r>
        <w:rPr>
          <w:lang w:val="el-GR"/>
        </w:rPr>
        <w:t>εριβάλλον της Σύμβασης</w:t>
      </w:r>
      <w:bookmarkEnd w:id="413"/>
      <w:bookmarkEnd w:id="414"/>
      <w:bookmarkEnd w:id="415"/>
      <w:bookmarkEnd w:id="416"/>
      <w:bookmarkEnd w:id="417"/>
    </w:p>
    <w:p w14:paraId="1C12AAC2" w14:textId="77777777" w:rsidR="00EE109D" w:rsidRPr="00EE109D" w:rsidRDefault="00EE109D" w:rsidP="00CD2A7F">
      <w:pPr>
        <w:rPr>
          <w:rFonts w:eastAsia="SimSun"/>
          <w:lang w:val="el-GR"/>
        </w:rPr>
      </w:pPr>
      <w:bookmarkStart w:id="418" w:name="_Toc516836612"/>
      <w:bookmarkStart w:id="419" w:name="_Toc45706959"/>
      <w:bookmarkStart w:id="420" w:name="_Toc46478230"/>
    </w:p>
    <w:p w14:paraId="132D9764" w14:textId="77777777" w:rsidR="004D1C23" w:rsidRPr="00EF2204" w:rsidRDefault="004D1C23">
      <w:pPr>
        <w:pStyle w:val="4"/>
        <w:numPr>
          <w:ilvl w:val="1"/>
          <w:numId w:val="14"/>
        </w:numPr>
        <w:tabs>
          <w:tab w:val="left" w:pos="993"/>
        </w:tabs>
        <w:rPr>
          <w:rFonts w:eastAsia="SimSun" w:cs="Tahoma"/>
          <w:szCs w:val="22"/>
          <w:lang w:val="el-GR"/>
        </w:rPr>
      </w:pPr>
      <w:bookmarkStart w:id="421" w:name="_Toc97194336"/>
      <w:bookmarkStart w:id="422" w:name="_Toc144896087"/>
      <w:r w:rsidRPr="00EF2204">
        <w:rPr>
          <w:rFonts w:eastAsia="SimSun" w:cs="Tahoma"/>
          <w:szCs w:val="22"/>
          <w:lang w:val="el-GR"/>
        </w:rPr>
        <w:t>Εμπλεκόμενοι στην υλοποίηση της Σύμβασης</w:t>
      </w:r>
      <w:bookmarkEnd w:id="418"/>
      <w:bookmarkEnd w:id="419"/>
      <w:bookmarkEnd w:id="420"/>
      <w:bookmarkEnd w:id="421"/>
      <w:bookmarkEnd w:id="422"/>
    </w:p>
    <w:p w14:paraId="571592AC"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747D5B" w14:paraId="28DA94F0" w14:textId="77777777" w:rsidTr="00AB1716">
        <w:tc>
          <w:tcPr>
            <w:tcW w:w="3397" w:type="dxa"/>
            <w:vAlign w:val="center"/>
          </w:tcPr>
          <w:p w14:paraId="02C1E28C"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631CD0E0"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6CF470B2" w14:textId="77777777" w:rsidR="008D102A" w:rsidRPr="00FD26DD" w:rsidRDefault="004D1C23" w:rsidP="00CD2A7F">
            <w:pPr>
              <w:rPr>
                <w:rFonts w:eastAsia="SimSun"/>
                <w:lang w:val="el-GR"/>
              </w:rPr>
            </w:pPr>
            <w:r w:rsidRPr="00D63725">
              <w:rPr>
                <w:lang w:val="el-GR" w:eastAsia="en-US"/>
              </w:rPr>
              <w:t xml:space="preserve">Βλ. Παρ. </w:t>
            </w:r>
            <w:r w:rsidR="00556A23">
              <w:rPr>
                <w:lang w:val="el-GR" w:eastAsia="en-US"/>
              </w:rPr>
              <w:fldChar w:fldCharType="begin"/>
            </w:r>
            <w:r w:rsidR="00556A23">
              <w:rPr>
                <w:lang w:val="el-GR" w:eastAsia="en-US"/>
              </w:rPr>
              <w:instrText xml:space="preserve"> REF _Ref51336725 \h </w:instrText>
            </w:r>
            <w:r w:rsidR="00556A23">
              <w:rPr>
                <w:lang w:val="el-GR" w:eastAsia="en-US"/>
              </w:rPr>
            </w:r>
            <w:r w:rsidR="00556A23">
              <w:rPr>
                <w:lang w:val="el-GR" w:eastAsia="en-US"/>
              </w:rPr>
              <w:fldChar w:fldCharType="separate"/>
            </w:r>
          </w:p>
          <w:p w14:paraId="63860E2C" w14:textId="6B62E8EF" w:rsidR="004D1C23" w:rsidRPr="00E14FF7" w:rsidRDefault="008D102A" w:rsidP="00AB1716">
            <w:pPr>
              <w:widowControl w:val="0"/>
              <w:suppressAutoHyphens w:val="0"/>
              <w:spacing w:after="0"/>
              <w:rPr>
                <w:lang w:val="el-GR" w:eastAsia="en-US"/>
              </w:rPr>
            </w:pPr>
            <w:r w:rsidRPr="008D102A">
              <w:rPr>
                <w:rFonts w:eastAsia="SimSun"/>
                <w:bCs/>
                <w:lang w:val="el-GR"/>
              </w:rPr>
              <w:t>Φορέας Υλοποίησης – Αναθέτουσα Αρχή</w:t>
            </w:r>
            <w:r w:rsidR="00556A23">
              <w:rPr>
                <w:lang w:val="el-GR" w:eastAsia="en-US"/>
              </w:rPr>
              <w:fldChar w:fldCharType="end"/>
            </w:r>
          </w:p>
        </w:tc>
      </w:tr>
      <w:tr w:rsidR="004D1C23" w:rsidRPr="00FD26DD" w14:paraId="0DBC6420" w14:textId="77777777" w:rsidTr="00AB1716">
        <w:tc>
          <w:tcPr>
            <w:tcW w:w="3397" w:type="dxa"/>
            <w:vAlign w:val="center"/>
          </w:tcPr>
          <w:p w14:paraId="649084B1" w14:textId="77777777"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173F5B69" w14:textId="77777777" w:rsidR="004D1C23" w:rsidRPr="00D63725" w:rsidRDefault="004D1C23" w:rsidP="00AB1716">
            <w:pPr>
              <w:widowControl w:val="0"/>
              <w:suppressAutoHyphens w:val="0"/>
              <w:spacing w:after="0"/>
              <w:rPr>
                <w:lang w:val="el-GR" w:eastAsia="en-US"/>
              </w:rPr>
            </w:pPr>
            <w:r w:rsidRPr="00D63725">
              <w:rPr>
                <w:lang w:val="el-GR" w:eastAsia="en-US"/>
              </w:rPr>
              <w:t>Υπουργείο Ψηφιακής Διακυβέρνησης</w:t>
            </w:r>
          </w:p>
        </w:tc>
        <w:tc>
          <w:tcPr>
            <w:tcW w:w="3928" w:type="dxa"/>
            <w:vAlign w:val="center"/>
          </w:tcPr>
          <w:p w14:paraId="74A28E34" w14:textId="1DD1C8D3" w:rsidR="004D1C23" w:rsidRPr="00D63725" w:rsidRDefault="00C06285" w:rsidP="00AB1716">
            <w:pPr>
              <w:widowControl w:val="0"/>
              <w:suppressAutoHyphens w:val="0"/>
              <w:spacing w:after="0"/>
              <w:rPr>
                <w:u w:val="single"/>
                <w:lang w:val="el-GR" w:eastAsia="en-US"/>
              </w:rPr>
            </w:pPr>
            <w:hyperlink r:id="rId29" w:history="1">
              <w:r w:rsidR="004D1C23" w:rsidRPr="00D63725">
                <w:rPr>
                  <w:rStyle w:val="-"/>
                  <w:lang w:val="el-GR" w:eastAsia="en-US"/>
                </w:rPr>
                <w:t>www.</w:t>
              </w:r>
              <w:proofErr w:type="spellStart"/>
              <w:r w:rsidR="004D1C23" w:rsidRPr="00D63725">
                <w:rPr>
                  <w:rStyle w:val="-"/>
                  <w:lang w:val="en-US" w:eastAsia="en-US"/>
                </w:rPr>
                <w:t>mindigital</w:t>
              </w:r>
              <w:proofErr w:type="spellEnd"/>
              <w:r w:rsidR="004D1C23" w:rsidRPr="00D63725">
                <w:rPr>
                  <w:rStyle w:val="-"/>
                  <w:lang w:val="el-GR" w:eastAsia="en-US"/>
                </w:rPr>
                <w:t>.</w:t>
              </w:r>
              <w:proofErr w:type="spellStart"/>
              <w:r w:rsidR="004D1C23" w:rsidRPr="00D63725">
                <w:rPr>
                  <w:rStyle w:val="-"/>
                  <w:lang w:val="el-GR" w:eastAsia="en-US"/>
                </w:rPr>
                <w:t>gr</w:t>
              </w:r>
              <w:proofErr w:type="spellEnd"/>
            </w:hyperlink>
          </w:p>
          <w:p w14:paraId="1B365089" w14:textId="240E695A" w:rsidR="004D1C23" w:rsidRPr="00D63725" w:rsidRDefault="004D1C23" w:rsidP="00AB1716">
            <w:pPr>
              <w:widowControl w:val="0"/>
              <w:suppressAutoHyphens w:val="0"/>
              <w:spacing w:after="0"/>
              <w:rPr>
                <w:lang w:val="el-GR" w:eastAsia="en-US"/>
              </w:rPr>
            </w:pPr>
            <w:r w:rsidRPr="00D63725">
              <w:rPr>
                <w:lang w:val="el-GR" w:eastAsia="en-US"/>
              </w:rPr>
              <w:t xml:space="preserve">Βλ. Παρ. </w:t>
            </w:r>
            <w:r w:rsidR="00FD26DD">
              <w:rPr>
                <w:lang w:val="el-GR" w:eastAsia="en-US"/>
              </w:rPr>
              <w:fldChar w:fldCharType="begin"/>
            </w:r>
            <w:r w:rsidR="00FD26DD">
              <w:rPr>
                <w:lang w:val="el-GR" w:eastAsia="en-US"/>
              </w:rPr>
              <w:instrText xml:space="preserve"> REF _Ref55370267 \r \h </w:instrText>
            </w:r>
            <w:r w:rsidR="00FD26DD">
              <w:rPr>
                <w:lang w:val="el-GR" w:eastAsia="en-US"/>
              </w:rPr>
            </w:r>
            <w:r w:rsidR="00FD26DD">
              <w:rPr>
                <w:lang w:val="el-GR" w:eastAsia="en-US"/>
              </w:rPr>
              <w:fldChar w:fldCharType="separate"/>
            </w:r>
            <w:r w:rsidR="008D102A">
              <w:rPr>
                <w:lang w:val="el-GR" w:eastAsia="en-US"/>
              </w:rPr>
              <w:t>1.1.2</w:t>
            </w:r>
            <w:r w:rsidR="00FD26DD">
              <w:rPr>
                <w:lang w:val="el-GR" w:eastAsia="en-US"/>
              </w:rPr>
              <w:fldChar w:fldCharType="end"/>
            </w:r>
          </w:p>
        </w:tc>
      </w:tr>
      <w:tr w:rsidR="00FD26DD" w:rsidRPr="00D63725" w14:paraId="6460A757" w14:textId="77777777" w:rsidTr="00C651CD">
        <w:tc>
          <w:tcPr>
            <w:tcW w:w="3397" w:type="dxa"/>
            <w:vAlign w:val="center"/>
          </w:tcPr>
          <w:p w14:paraId="0F59D6A0" w14:textId="77777777" w:rsidR="00FD26DD" w:rsidRPr="00D63725" w:rsidRDefault="00FD26DD" w:rsidP="00FD26DD">
            <w:pPr>
              <w:widowControl w:val="0"/>
              <w:suppressAutoHyphens w:val="0"/>
              <w:spacing w:after="0"/>
              <w:rPr>
                <w:lang w:val="el-GR" w:eastAsia="en-US"/>
              </w:rPr>
            </w:pPr>
            <w:r w:rsidRPr="00D63725">
              <w:rPr>
                <w:lang w:val="el-GR" w:eastAsia="en-US"/>
              </w:rPr>
              <w:t>Κύριος του Έργου</w:t>
            </w:r>
          </w:p>
        </w:tc>
        <w:tc>
          <w:tcPr>
            <w:tcW w:w="2530" w:type="dxa"/>
          </w:tcPr>
          <w:p w14:paraId="048B780B" w14:textId="47FE8934"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7588EF25" w14:textId="2120C78A" w:rsidR="00FD26DD" w:rsidRPr="00D63725" w:rsidRDefault="00C06285" w:rsidP="00FD26DD">
            <w:pPr>
              <w:widowControl w:val="0"/>
              <w:suppressAutoHyphens w:val="0"/>
              <w:spacing w:after="0"/>
              <w:rPr>
                <w:lang w:val="el-GR" w:eastAsia="en-US"/>
              </w:rPr>
            </w:pPr>
            <w:hyperlink r:id="rId30" w:history="1">
              <w:r w:rsidR="00FD26DD" w:rsidRPr="00D63725">
                <w:rPr>
                  <w:rStyle w:val="-"/>
                  <w:lang w:val="el-GR" w:eastAsia="en-US"/>
                </w:rPr>
                <w:t>www.</w:t>
              </w:r>
              <w:proofErr w:type="spellStart"/>
              <w:r w:rsidR="00FD26DD" w:rsidRPr="00D63725">
                <w:rPr>
                  <w:rStyle w:val="-"/>
                  <w:lang w:val="en-US" w:eastAsia="en-US"/>
                </w:rPr>
                <w:t>mindigital</w:t>
              </w:r>
              <w:proofErr w:type="spellEnd"/>
              <w:r w:rsidR="00FD26DD" w:rsidRPr="00D63725">
                <w:rPr>
                  <w:rStyle w:val="-"/>
                  <w:lang w:val="el-GR" w:eastAsia="en-US"/>
                </w:rPr>
                <w:t>.</w:t>
              </w:r>
              <w:proofErr w:type="spellStart"/>
              <w:r w:rsidR="00FD26DD" w:rsidRPr="00D63725">
                <w:rPr>
                  <w:rStyle w:val="-"/>
                  <w:lang w:val="el-GR" w:eastAsia="en-US"/>
                </w:rPr>
                <w:t>gr</w:t>
              </w:r>
              <w:proofErr w:type="spellEnd"/>
            </w:hyperlink>
            <w:r w:rsidR="00FD26DD" w:rsidRPr="00D63725">
              <w:rPr>
                <w:lang w:val="el-GR" w:eastAsia="en-US"/>
              </w:rPr>
              <w:t xml:space="preserve"> </w:t>
            </w:r>
          </w:p>
          <w:p w14:paraId="214B64A4" w14:textId="20F6A5E0"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8D102A">
              <w:rPr>
                <w:lang w:val="el-GR" w:eastAsia="en-US"/>
              </w:rPr>
              <w:t>1.1.2</w:t>
            </w:r>
            <w:r>
              <w:rPr>
                <w:lang w:val="el-GR" w:eastAsia="en-US"/>
              </w:rPr>
              <w:fldChar w:fldCharType="end"/>
            </w:r>
          </w:p>
        </w:tc>
      </w:tr>
      <w:tr w:rsidR="00FD26DD" w:rsidRPr="00EF2204" w14:paraId="7DF70F82" w14:textId="77777777" w:rsidTr="00C651CD">
        <w:tc>
          <w:tcPr>
            <w:tcW w:w="3397" w:type="dxa"/>
            <w:vAlign w:val="center"/>
          </w:tcPr>
          <w:p w14:paraId="6B00A48C" w14:textId="77777777" w:rsidR="00FD26DD" w:rsidRPr="00D63725" w:rsidRDefault="00FD26DD" w:rsidP="00FD26DD">
            <w:pPr>
              <w:widowControl w:val="0"/>
              <w:suppressAutoHyphens w:val="0"/>
              <w:spacing w:after="0"/>
              <w:rPr>
                <w:lang w:val="el-GR" w:eastAsia="en-US"/>
              </w:rPr>
            </w:pPr>
            <w:r w:rsidRPr="00D63725">
              <w:rPr>
                <w:lang w:val="el-GR" w:eastAsia="en-US"/>
              </w:rPr>
              <w:t>Φορέας Λειτουργίας του Έργου</w:t>
            </w:r>
          </w:p>
        </w:tc>
        <w:tc>
          <w:tcPr>
            <w:tcW w:w="2530" w:type="dxa"/>
          </w:tcPr>
          <w:p w14:paraId="12B576F0" w14:textId="2D2CA385"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56A09433" w14:textId="4ED16DDA" w:rsidR="00FD26DD" w:rsidRDefault="00C06285" w:rsidP="00FD26DD">
            <w:pPr>
              <w:widowControl w:val="0"/>
              <w:suppressAutoHyphens w:val="0"/>
              <w:spacing w:after="0"/>
              <w:rPr>
                <w:lang w:val="el-GR" w:eastAsia="en-US"/>
              </w:rPr>
            </w:pPr>
            <w:hyperlink r:id="rId31" w:history="1">
              <w:r w:rsidR="00FD26DD" w:rsidRPr="00D63725">
                <w:rPr>
                  <w:rStyle w:val="-"/>
                  <w:lang w:val="el-GR" w:eastAsia="en-US"/>
                </w:rPr>
                <w:t>www.</w:t>
              </w:r>
              <w:proofErr w:type="spellStart"/>
              <w:r w:rsidR="00FD26DD" w:rsidRPr="00D63725">
                <w:rPr>
                  <w:rStyle w:val="-"/>
                  <w:lang w:val="en-US" w:eastAsia="en-US"/>
                </w:rPr>
                <w:t>mindigital</w:t>
              </w:r>
              <w:proofErr w:type="spellEnd"/>
              <w:r w:rsidR="00FD26DD" w:rsidRPr="00D63725">
                <w:rPr>
                  <w:rStyle w:val="-"/>
                  <w:lang w:val="el-GR" w:eastAsia="en-US"/>
                </w:rPr>
                <w:t>.</w:t>
              </w:r>
              <w:proofErr w:type="spellStart"/>
              <w:r w:rsidR="00FD26DD" w:rsidRPr="00D63725">
                <w:rPr>
                  <w:rStyle w:val="-"/>
                  <w:lang w:val="el-GR" w:eastAsia="en-US"/>
                </w:rPr>
                <w:t>gr</w:t>
              </w:r>
              <w:proofErr w:type="spellEnd"/>
            </w:hyperlink>
            <w:r w:rsidR="00FD26DD" w:rsidRPr="00D63725">
              <w:rPr>
                <w:lang w:val="el-GR" w:eastAsia="en-US"/>
              </w:rPr>
              <w:t xml:space="preserve"> </w:t>
            </w:r>
          </w:p>
          <w:p w14:paraId="69625F83" w14:textId="6DA0DCF6"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8D102A">
              <w:rPr>
                <w:lang w:val="el-GR" w:eastAsia="en-US"/>
              </w:rPr>
              <w:t>1.1.2</w:t>
            </w:r>
            <w:r>
              <w:rPr>
                <w:lang w:val="el-GR" w:eastAsia="en-US"/>
              </w:rPr>
              <w:fldChar w:fldCharType="end"/>
            </w:r>
          </w:p>
        </w:tc>
      </w:tr>
      <w:tr w:rsidR="004D1C23" w:rsidRPr="00FD26DD" w:rsidDel="00DF55C4" w14:paraId="6FE4EC6A" w14:textId="77777777" w:rsidTr="00AB1716">
        <w:tc>
          <w:tcPr>
            <w:tcW w:w="3397" w:type="dxa"/>
            <w:vAlign w:val="center"/>
          </w:tcPr>
          <w:p w14:paraId="0A1AF62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4761D67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0F6D51B9" w14:textId="5862CA47" w:rsidR="004D1C23" w:rsidRPr="00FD26DD" w:rsidDel="00DF55C4" w:rsidRDefault="004D1C23" w:rsidP="00AB1716">
            <w:pPr>
              <w:widowControl w:val="0"/>
              <w:suppressAutoHyphens w:val="0"/>
              <w:spacing w:after="0"/>
              <w:rPr>
                <w:lang w:val="el-GR" w:eastAsia="en-US"/>
              </w:rPr>
            </w:pPr>
            <w:proofErr w:type="spellStart"/>
            <w:r w:rsidRPr="00D63725">
              <w:rPr>
                <w:lang w:val="el-GR" w:eastAsia="en-US"/>
              </w:rPr>
              <w:t>Βλ</w:t>
            </w:r>
            <w:proofErr w:type="spellEnd"/>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FD26DD">
              <w:rPr>
                <w:lang w:eastAsia="en-US"/>
              </w:rPr>
              <w:fldChar w:fldCharType="begin"/>
            </w:r>
            <w:r w:rsidR="00FD26DD">
              <w:rPr>
                <w:lang w:eastAsia="en-US"/>
              </w:rPr>
              <w:instrText xml:space="preserve"> REF _Ref55370267 \r \h </w:instrText>
            </w:r>
            <w:r w:rsidR="00FD26DD">
              <w:rPr>
                <w:lang w:eastAsia="en-US"/>
              </w:rPr>
            </w:r>
            <w:r w:rsidR="00FD26DD">
              <w:rPr>
                <w:lang w:eastAsia="en-US"/>
              </w:rPr>
              <w:fldChar w:fldCharType="separate"/>
            </w:r>
            <w:r w:rsidR="008D102A">
              <w:rPr>
                <w:lang w:eastAsia="en-US"/>
              </w:rPr>
              <w:t>1.1.2</w:t>
            </w:r>
            <w:r w:rsidR="00FD26DD">
              <w:rPr>
                <w:lang w:eastAsia="en-US"/>
              </w:rPr>
              <w:fldChar w:fldCharType="end"/>
            </w:r>
          </w:p>
        </w:tc>
      </w:tr>
    </w:tbl>
    <w:p w14:paraId="3C4E7FEA" w14:textId="77777777" w:rsidR="00B42BA2" w:rsidRPr="00FD26DD" w:rsidRDefault="00B42BA2" w:rsidP="00CD2A7F">
      <w:pPr>
        <w:rPr>
          <w:rFonts w:eastAsia="SimSun"/>
          <w:lang w:val="el-GR"/>
        </w:rPr>
      </w:pPr>
      <w:bookmarkStart w:id="423" w:name="_Ref51336725"/>
      <w:bookmarkStart w:id="424" w:name="_Toc53671308"/>
    </w:p>
    <w:p w14:paraId="2A8E12F2" w14:textId="77777777" w:rsidR="00556A23" w:rsidRPr="002373E7" w:rsidRDefault="00556A23">
      <w:pPr>
        <w:pStyle w:val="5"/>
        <w:numPr>
          <w:ilvl w:val="2"/>
          <w:numId w:val="14"/>
        </w:numPr>
        <w:rPr>
          <w:rFonts w:eastAsia="SimSun" w:cs="Tahoma"/>
          <w:bCs/>
        </w:rPr>
      </w:pPr>
      <w:bookmarkStart w:id="425" w:name="_Toc144896088"/>
      <w:proofErr w:type="spellStart"/>
      <w:r w:rsidRPr="002373E7">
        <w:rPr>
          <w:rFonts w:eastAsia="SimSun" w:cs="Tahoma"/>
          <w:bCs/>
        </w:rPr>
        <w:t>Φορέ</w:t>
      </w:r>
      <w:proofErr w:type="spellEnd"/>
      <w:r w:rsidRPr="002373E7">
        <w:rPr>
          <w:rFonts w:eastAsia="SimSun" w:cs="Tahoma"/>
          <w:bCs/>
        </w:rPr>
        <w:t xml:space="preserve">ας </w:t>
      </w:r>
      <w:proofErr w:type="spellStart"/>
      <w:r w:rsidRPr="002373E7">
        <w:rPr>
          <w:rFonts w:eastAsia="SimSun" w:cs="Tahoma"/>
          <w:bCs/>
        </w:rPr>
        <w:t>Υλο</w:t>
      </w:r>
      <w:proofErr w:type="spellEnd"/>
      <w:r w:rsidRPr="002373E7">
        <w:rPr>
          <w:rFonts w:eastAsia="SimSun" w:cs="Tahoma"/>
          <w:bCs/>
        </w:rPr>
        <w:t xml:space="preserve">ποίησης – </w:t>
      </w:r>
      <w:proofErr w:type="spellStart"/>
      <w:r w:rsidRPr="002373E7">
        <w:rPr>
          <w:rFonts w:eastAsia="SimSun" w:cs="Tahoma"/>
          <w:bCs/>
        </w:rPr>
        <w:t>Αν</w:t>
      </w:r>
      <w:proofErr w:type="spellEnd"/>
      <w:r w:rsidRPr="002373E7">
        <w:rPr>
          <w:rFonts w:eastAsia="SimSun" w:cs="Tahoma"/>
          <w:bCs/>
        </w:rPr>
        <w:t xml:space="preserve">αθέτουσα </w:t>
      </w:r>
      <w:proofErr w:type="spellStart"/>
      <w:r w:rsidRPr="002373E7">
        <w:rPr>
          <w:rFonts w:eastAsia="SimSun" w:cs="Tahoma"/>
          <w:bCs/>
        </w:rPr>
        <w:t>Αρχή</w:t>
      </w:r>
      <w:bookmarkEnd w:id="423"/>
      <w:bookmarkEnd w:id="424"/>
      <w:bookmarkEnd w:id="425"/>
      <w:proofErr w:type="spellEnd"/>
      <w:r w:rsidRPr="002373E7">
        <w:rPr>
          <w:rFonts w:eastAsia="SimSun" w:cs="Tahoma"/>
          <w:bCs/>
        </w:rPr>
        <w:t xml:space="preserve"> </w:t>
      </w:r>
    </w:p>
    <w:p w14:paraId="394FE0EA"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w:t>
      </w:r>
      <w:r w:rsidRPr="00FD26DD">
        <w:rPr>
          <w:b/>
          <w:lang w:val="el-GR"/>
        </w:rPr>
        <w:t>Κοινωνία της Πληροφορίας Μ.Α.Ε.</w:t>
      </w:r>
      <w:r w:rsidRPr="00FD26DD">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5386/Β/07-12-2020) και εποπτεύεται από το Υπουργείο Ψηφιακής Διακυβέρνησης.</w:t>
      </w:r>
    </w:p>
    <w:p w14:paraId="48743FAF" w14:textId="77777777" w:rsidR="00FD26DD" w:rsidRPr="00FD26DD" w:rsidRDefault="00FD26DD" w:rsidP="00FD26DD">
      <w:pPr>
        <w:shd w:val="clear" w:color="auto" w:fill="FFFFFF"/>
        <w:suppressAutoHyphens w:val="0"/>
        <w:spacing w:line="252" w:lineRule="auto"/>
        <w:rPr>
          <w:lang w:val="el-GR"/>
        </w:rPr>
      </w:pPr>
      <w:r w:rsidRPr="00FD26DD">
        <w:rPr>
          <w:lang w:val="el-GR"/>
        </w:rPr>
        <w:t>Βασικός σκοπός της Εταιρείας, όπως ορίζεται στην τελευταία τροποποίηση του καταστατικού αυτής (ΦΕΚ 5386/Β/07-12-2020), είναι:</w:t>
      </w:r>
    </w:p>
    <w:p w14:paraId="2EBBEBC6"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FD26DD">
        <w:rPr>
          <w:lang w:val="el-GR"/>
        </w:rPr>
        <w:t>ενωσιακούς</w:t>
      </w:r>
      <w:proofErr w:type="spellEnd"/>
      <w:r w:rsidRPr="00FD26DD">
        <w:rPr>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A50E48A"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FD26DD">
        <w:rPr>
          <w:lang w:val="el-GR"/>
        </w:rPr>
        <w:t>ενωσιακούς</w:t>
      </w:r>
      <w:proofErr w:type="spellEnd"/>
      <w:r w:rsidRPr="00FD26DD">
        <w:rPr>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0C5C8BA1" w14:textId="77777777" w:rsidR="00FD26DD" w:rsidRPr="00FD26DD" w:rsidRDefault="00FD26DD" w:rsidP="00FD26DD">
      <w:pPr>
        <w:shd w:val="clear" w:color="auto" w:fill="FFFFFF"/>
        <w:suppressAutoHyphens w:val="0"/>
        <w:spacing w:line="252" w:lineRule="auto"/>
        <w:rPr>
          <w:lang w:val="el-GR"/>
        </w:rPr>
      </w:pPr>
      <w:r w:rsidRPr="00FD26DD">
        <w:rPr>
          <w:lang w:val="el-GR"/>
        </w:rPr>
        <w:lastRenderedPageBreak/>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55655EF4"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CF88AB6" w14:textId="77777777" w:rsidR="00FD26DD" w:rsidRPr="00FD26DD" w:rsidRDefault="00FD26DD" w:rsidP="00FD26DD">
      <w:pPr>
        <w:shd w:val="clear" w:color="auto" w:fill="FFFFFF"/>
        <w:suppressAutoHyphens w:val="0"/>
        <w:spacing w:line="252" w:lineRule="auto"/>
        <w:rPr>
          <w:lang w:val="el-GR"/>
        </w:rPr>
      </w:pPr>
      <w:r w:rsidRPr="00FD26DD">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55EE3A50" w14:textId="77777777" w:rsidR="00FD26DD" w:rsidRPr="00FD26DD" w:rsidRDefault="00FD26DD" w:rsidP="00FD26DD">
      <w:pPr>
        <w:shd w:val="clear" w:color="auto" w:fill="FFFFFF"/>
        <w:suppressAutoHyphens w:val="0"/>
        <w:spacing w:line="252" w:lineRule="auto"/>
        <w:rPr>
          <w:lang w:val="el-GR"/>
        </w:rPr>
      </w:pPr>
      <w:proofErr w:type="spellStart"/>
      <w:r w:rsidRPr="00FD26DD">
        <w:rPr>
          <w:lang w:val="el-GR"/>
        </w:rPr>
        <w:t>στ</w:t>
      </w:r>
      <w:proofErr w:type="spellEnd"/>
      <w:r w:rsidRPr="00FD26DD">
        <w:rPr>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FD26DD">
        <w:rPr>
          <w:lang w:val="el-GR"/>
        </w:rPr>
        <w:t>ενωσιακή</w:t>
      </w:r>
      <w:proofErr w:type="spellEnd"/>
      <w:r w:rsidRPr="00FD26DD">
        <w:rPr>
          <w:lang w:val="el-GR"/>
        </w:rPr>
        <w:t xml:space="preserve"> ή/και εθνική) ύστερα από αίτηση του φορέα και υπογραφή σχετικής προγραμματικής συμφωνίας με την εταιρεία.</w:t>
      </w:r>
    </w:p>
    <w:p w14:paraId="2F3FF2DE"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3550664"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FD26DD">
        <w:rPr>
          <w:lang w:val="el-GR"/>
        </w:rPr>
        <w:t>ενωσιακούς</w:t>
      </w:r>
      <w:proofErr w:type="spellEnd"/>
      <w:r w:rsidRPr="00FD26DD">
        <w:rPr>
          <w:lang w:val="el-GR"/>
        </w:rPr>
        <w:t xml:space="preserve"> ή/και εθνικούς πόρους ή/ και μέσω του Προγράμματος Δημοσίων Επενδύσεων. </w:t>
      </w:r>
    </w:p>
    <w:p w14:paraId="2FE2F8B4" w14:textId="77777777" w:rsidR="00FD26DD" w:rsidRPr="00FD26DD" w:rsidRDefault="00FD26DD" w:rsidP="00FD26DD">
      <w:pPr>
        <w:shd w:val="clear" w:color="auto" w:fill="FFFFFF"/>
        <w:suppressAutoHyphens w:val="0"/>
        <w:spacing w:line="252" w:lineRule="auto"/>
        <w:rPr>
          <w:lang w:val="el-GR"/>
        </w:rPr>
      </w:pPr>
      <w:r w:rsidRPr="00FD26DD">
        <w:rPr>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16BEB15"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FD26DD">
        <w:rPr>
          <w:lang w:val="el-GR"/>
        </w:rPr>
        <w:t>διέπεται</w:t>
      </w:r>
      <w:proofErr w:type="spellEnd"/>
      <w:r w:rsidRPr="00FD26DD">
        <w:rPr>
          <w:lang w:val="el-GR"/>
        </w:rPr>
        <w:t xml:space="preserve"> από τεχνολογίες πληροφορικής και ηλεκτρονικών επικοινωνιών. </w:t>
      </w:r>
    </w:p>
    <w:p w14:paraId="1426485E" w14:textId="77777777" w:rsidR="00FD26DD" w:rsidRPr="00FD26DD" w:rsidRDefault="00FD26DD" w:rsidP="00FD26DD">
      <w:pPr>
        <w:shd w:val="clear" w:color="auto" w:fill="FFFFFF"/>
        <w:suppressAutoHyphens w:val="0"/>
        <w:spacing w:line="252" w:lineRule="auto"/>
        <w:rPr>
          <w:lang w:val="el-GR"/>
        </w:rPr>
      </w:pPr>
      <w:proofErr w:type="spellStart"/>
      <w:r w:rsidRPr="00FD26DD">
        <w:rPr>
          <w:lang w:val="el-GR"/>
        </w:rPr>
        <w:t>ια</w:t>
      </w:r>
      <w:proofErr w:type="spellEnd"/>
      <w:r w:rsidRPr="00FD26DD">
        <w:rPr>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1BE556A1" w14:textId="77777777" w:rsidR="00556A23" w:rsidRPr="00252498" w:rsidRDefault="00556A23" w:rsidP="00047C57">
      <w:pPr>
        <w:rPr>
          <w:rFonts w:eastAsia="SimSun"/>
          <w:lang w:val="el-GR"/>
        </w:rPr>
      </w:pPr>
    </w:p>
    <w:p w14:paraId="483920F3" w14:textId="3EB93175" w:rsidR="00556A23" w:rsidRPr="00FD26DD" w:rsidRDefault="00FD26DD">
      <w:pPr>
        <w:pStyle w:val="5"/>
        <w:numPr>
          <w:ilvl w:val="2"/>
          <w:numId w:val="14"/>
        </w:numPr>
        <w:rPr>
          <w:rFonts w:eastAsia="SimSun" w:cs="Tahoma"/>
          <w:bCs/>
          <w:lang w:val="el-GR"/>
        </w:rPr>
      </w:pPr>
      <w:bookmarkStart w:id="426" w:name="_Ref55370267"/>
      <w:bookmarkStart w:id="427" w:name="_Toc144896089"/>
      <w:r>
        <w:rPr>
          <w:rFonts w:eastAsia="SimSun" w:cs="Tahoma"/>
          <w:bCs/>
          <w:lang w:val="el-GR"/>
        </w:rPr>
        <w:t xml:space="preserve">Φορέας Χρηματοδότησης - </w:t>
      </w:r>
      <w:r w:rsidR="00556A23" w:rsidRPr="00FD26DD">
        <w:rPr>
          <w:rFonts w:eastAsia="SimSun" w:cs="Tahoma"/>
          <w:bCs/>
          <w:lang w:val="el-GR"/>
        </w:rPr>
        <w:t>Κύριος του Έργου – Φορέας Λειτουργίας</w:t>
      </w:r>
      <w:bookmarkEnd w:id="426"/>
      <w:bookmarkEnd w:id="427"/>
    </w:p>
    <w:p w14:paraId="4AF613DC" w14:textId="1038216F" w:rsidR="007C3D4C" w:rsidRPr="007C3D4C" w:rsidRDefault="007C3D4C" w:rsidP="007C3D4C">
      <w:pPr>
        <w:spacing w:line="252" w:lineRule="auto"/>
        <w:rPr>
          <w:color w:val="000000" w:themeColor="text1"/>
          <w:lang w:val="el-GR"/>
        </w:rPr>
      </w:pPr>
      <w:bookmarkStart w:id="428" w:name="_Ref55370327"/>
      <w:r>
        <w:rPr>
          <w:color w:val="000000" w:themeColor="text1"/>
          <w:lang w:val="el-GR"/>
        </w:rPr>
        <w:t xml:space="preserve">Φορέας Χρηματοδότησης, </w:t>
      </w:r>
      <w:r w:rsidRPr="007C3D4C">
        <w:rPr>
          <w:color w:val="000000" w:themeColor="text1"/>
          <w:lang w:val="el-GR"/>
        </w:rPr>
        <w:t xml:space="preserve">Κύριος του Έργου και Φορέας Λειτουργίας </w:t>
      </w:r>
      <w:r w:rsidRPr="007C3D4C">
        <w:rPr>
          <w:lang w:val="el-GR"/>
        </w:rPr>
        <w:t>του Έργου είναι το</w:t>
      </w:r>
      <w:r w:rsidRPr="007C3D4C">
        <w:rPr>
          <w:color w:val="000000" w:themeColor="text1"/>
          <w:lang w:val="el-GR"/>
        </w:rPr>
        <w:t xml:space="preserve"> </w:t>
      </w:r>
      <w:r w:rsidRPr="007C3D4C">
        <w:rPr>
          <w:b/>
          <w:color w:val="000000" w:themeColor="text1"/>
          <w:lang w:val="el-GR"/>
        </w:rPr>
        <w:t>Υπουργείο Ψηφιακής Διακυβέρνησης</w:t>
      </w:r>
      <w:r w:rsidRPr="007C3D4C">
        <w:rPr>
          <w:lang w:val="el-GR"/>
        </w:rPr>
        <w:t xml:space="preserve"> </w:t>
      </w:r>
      <w:r w:rsidRPr="007C3D4C">
        <w:rPr>
          <w:color w:val="000000" w:themeColor="text1"/>
          <w:lang w:val="el-GR"/>
        </w:rPr>
        <w:t>(Φορέας Κεντρικής Κυβέρνησης).</w:t>
      </w:r>
    </w:p>
    <w:p w14:paraId="11B84E3A" w14:textId="77777777" w:rsidR="00047C57" w:rsidRPr="00FD26DD" w:rsidRDefault="00047C57" w:rsidP="00047C57">
      <w:pPr>
        <w:rPr>
          <w:rFonts w:eastAsia="SimSun"/>
          <w:lang w:val="el-GR"/>
        </w:rPr>
      </w:pPr>
    </w:p>
    <w:p w14:paraId="0E32BCF2" w14:textId="77777777" w:rsidR="00556A23" w:rsidRPr="003329FF" w:rsidRDefault="00556A23">
      <w:pPr>
        <w:pStyle w:val="5"/>
        <w:numPr>
          <w:ilvl w:val="2"/>
          <w:numId w:val="14"/>
        </w:numPr>
        <w:rPr>
          <w:rFonts w:eastAsia="SimSun" w:cs="Tahoma"/>
          <w:bCs/>
          <w:lang w:val="el-GR"/>
        </w:rPr>
      </w:pPr>
      <w:bookmarkStart w:id="429" w:name="_Ref122691609"/>
      <w:bookmarkStart w:id="430" w:name="_Toc144896090"/>
      <w:r w:rsidRPr="003329FF">
        <w:rPr>
          <w:rFonts w:eastAsia="SimSun" w:cs="Tahoma"/>
          <w:bCs/>
          <w:lang w:val="el-GR"/>
        </w:rPr>
        <w:t>Όργανα &amp; Επιτροπές Παρακολούθησης, Διακυβέρνησης και Ελέγχου του Έργου</w:t>
      </w:r>
      <w:bookmarkEnd w:id="428"/>
      <w:bookmarkEnd w:id="429"/>
      <w:bookmarkEnd w:id="430"/>
    </w:p>
    <w:p w14:paraId="4B8735FA" w14:textId="260699B6"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pPr>
        <w:pStyle w:val="aff"/>
        <w:numPr>
          <w:ilvl w:val="0"/>
          <w:numId w:val="11"/>
        </w:numPr>
        <w:ind w:left="0" w:firstLine="6"/>
        <w:rPr>
          <w:b/>
          <w:bCs/>
          <w:lang w:val="el-GR"/>
        </w:rPr>
      </w:pPr>
      <w:r w:rsidRPr="000A1F30">
        <w:rPr>
          <w:b/>
          <w:bCs/>
          <w:lang w:val="el-GR"/>
        </w:rPr>
        <w:lastRenderedPageBreak/>
        <w:t>Επιτροπή Εποπτείας Προγραμματικής Συμφωνίας (ΕΕΠΣ)</w:t>
      </w:r>
    </w:p>
    <w:p w14:paraId="20293FF7" w14:textId="77777777"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Pr>
          <w:lang w:val="el-GR"/>
        </w:rPr>
        <w:t>Μ</w:t>
      </w:r>
      <w:r w:rsidRPr="000A1F30">
        <w:rPr>
          <w:lang w:val="el-GR"/>
        </w:rPr>
        <w:t xml:space="preserve">ΑΕ και του </w:t>
      </w:r>
      <w:r w:rsidRPr="00FD26DD">
        <w:rPr>
          <w:lang w:val="el-GR"/>
        </w:rPr>
        <w:t>ΥΠΨΔ</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9879842"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11E8F84B" w14:textId="77777777" w:rsidR="00E0686B" w:rsidRPr="000A1F30" w:rsidRDefault="00E0686B">
      <w:pPr>
        <w:pStyle w:val="aff"/>
        <w:numPr>
          <w:ilvl w:val="0"/>
          <w:numId w:val="24"/>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18A0055" w14:textId="77777777" w:rsidR="00E0686B" w:rsidRPr="000A1F30" w:rsidRDefault="00E0686B">
      <w:pPr>
        <w:pStyle w:val="aff"/>
        <w:numPr>
          <w:ilvl w:val="0"/>
          <w:numId w:val="24"/>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163B815E" w14:textId="77777777" w:rsidR="00E0686B" w:rsidRPr="000A1F30" w:rsidRDefault="00E0686B">
      <w:pPr>
        <w:pStyle w:val="aff"/>
        <w:numPr>
          <w:ilvl w:val="0"/>
          <w:numId w:val="24"/>
        </w:numPr>
        <w:ind w:hanging="294"/>
        <w:rPr>
          <w:lang w:val="el-GR"/>
        </w:rPr>
      </w:pPr>
      <w:r w:rsidRPr="000A1F30">
        <w:rPr>
          <w:lang w:val="el-GR"/>
        </w:rPr>
        <w:t>Τη μετάθεση/παράταση του χρονοδιαγράμματος του Έργου</w:t>
      </w:r>
    </w:p>
    <w:p w14:paraId="03DEA761" w14:textId="77777777" w:rsidR="00E0686B" w:rsidRPr="000A1F30" w:rsidRDefault="00E0686B">
      <w:pPr>
        <w:pStyle w:val="aff"/>
        <w:numPr>
          <w:ilvl w:val="0"/>
          <w:numId w:val="24"/>
        </w:numPr>
        <w:ind w:hanging="294"/>
        <w:rPr>
          <w:lang w:val="el-GR"/>
        </w:rPr>
      </w:pPr>
      <w:r w:rsidRPr="000A1F30">
        <w:rPr>
          <w:lang w:val="el-GR"/>
        </w:rPr>
        <w:t xml:space="preserve">Την τροποποίηση της σύμβασης του Έργου </w:t>
      </w:r>
    </w:p>
    <w:p w14:paraId="3778B4C1" w14:textId="77777777" w:rsidR="00E0686B" w:rsidRPr="000A1F30" w:rsidRDefault="00E0686B" w:rsidP="00E0686B">
      <w:pPr>
        <w:rPr>
          <w:bCs/>
          <w:lang w:val="el-GR"/>
        </w:rPr>
      </w:pPr>
    </w:p>
    <w:p w14:paraId="2CBB16FF" w14:textId="77777777" w:rsidR="00E0686B" w:rsidRPr="000A1F30" w:rsidRDefault="00E0686B">
      <w:pPr>
        <w:pStyle w:val="aff"/>
        <w:numPr>
          <w:ilvl w:val="0"/>
          <w:numId w:val="11"/>
        </w:numPr>
        <w:ind w:left="0" w:firstLine="6"/>
        <w:rPr>
          <w:b/>
          <w:bCs/>
        </w:rPr>
      </w:pPr>
      <w:r w:rsidRPr="000A1F30">
        <w:rPr>
          <w:b/>
          <w:bCs/>
        </w:rPr>
        <w:t>Επ</w:t>
      </w:r>
      <w:proofErr w:type="spellStart"/>
      <w:r w:rsidRPr="000A1F30">
        <w:rPr>
          <w:b/>
          <w:bCs/>
        </w:rPr>
        <w:t>ιτρο</w:t>
      </w:r>
      <w:proofErr w:type="spellEnd"/>
      <w:r w:rsidRPr="000A1F30">
        <w:rPr>
          <w:b/>
          <w:bCs/>
        </w:rPr>
        <w:t>πή Παρα</w:t>
      </w:r>
      <w:proofErr w:type="spellStart"/>
      <w:r w:rsidRPr="000A1F30">
        <w:rPr>
          <w:b/>
          <w:bCs/>
        </w:rPr>
        <w:t>κολούθησης</w:t>
      </w:r>
      <w:proofErr w:type="spellEnd"/>
      <w:r w:rsidRPr="000A1F30">
        <w:rPr>
          <w:b/>
          <w:bCs/>
        </w:rPr>
        <w:t xml:space="preserve"> </w:t>
      </w:r>
      <w:proofErr w:type="spellStart"/>
      <w:r w:rsidRPr="000A1F30">
        <w:rPr>
          <w:b/>
          <w:bCs/>
        </w:rPr>
        <w:t>Έργου</w:t>
      </w:r>
      <w:proofErr w:type="spellEnd"/>
      <w:r w:rsidRPr="000A1F30">
        <w:rPr>
          <w:b/>
          <w:bCs/>
        </w:rPr>
        <w:t xml:space="preserve"> (ΕΠΕ)</w:t>
      </w:r>
    </w:p>
    <w:p w14:paraId="206E0809"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77777777" w:rsidR="00E0686B" w:rsidRPr="000A1F30" w:rsidRDefault="00E0686B">
      <w:pPr>
        <w:pStyle w:val="aff"/>
        <w:numPr>
          <w:ilvl w:val="0"/>
          <w:numId w:val="11"/>
        </w:numPr>
        <w:ind w:left="0" w:firstLine="6"/>
        <w:rPr>
          <w:b/>
          <w:bCs/>
          <w:lang w:val="el-GR"/>
        </w:rPr>
      </w:pPr>
      <w:r w:rsidRPr="000A1F30">
        <w:rPr>
          <w:b/>
          <w:bCs/>
          <w:lang w:val="el-GR"/>
        </w:rPr>
        <w:t>Επιτροπή Παραλαβής Έργου (ΕΠΕ)</w:t>
      </w:r>
    </w:p>
    <w:p w14:paraId="7E8DE28B"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2438DC91" w14:textId="77777777" w:rsidR="00E0686B" w:rsidRPr="000A1F30" w:rsidRDefault="00E0686B" w:rsidP="00E0686B">
      <w:pPr>
        <w:rPr>
          <w:lang w:val="el-GR"/>
        </w:rPr>
      </w:pPr>
    </w:p>
    <w:p w14:paraId="4A2F4E45" w14:textId="77777777" w:rsidR="00BD0298" w:rsidRPr="00EF2204" w:rsidRDefault="00BD0298" w:rsidP="00EF2204">
      <w:pPr>
        <w:rPr>
          <w:rFonts w:eastAsia="SimSun"/>
          <w:lang w:val="el-GR"/>
        </w:rPr>
      </w:pPr>
    </w:p>
    <w:p w14:paraId="13DA97C4" w14:textId="77777777" w:rsidR="00556A23" w:rsidRDefault="00556A23">
      <w:pPr>
        <w:pStyle w:val="3"/>
        <w:numPr>
          <w:ilvl w:val="0"/>
          <w:numId w:val="22"/>
        </w:numPr>
        <w:rPr>
          <w:lang w:val="el-GR"/>
        </w:rPr>
      </w:pPr>
      <w:bookmarkStart w:id="431" w:name="_Ref40953149"/>
      <w:bookmarkStart w:id="432" w:name="_Toc97194338"/>
      <w:bookmarkStart w:id="433" w:name="_Toc97194472"/>
      <w:bookmarkStart w:id="434" w:name="_Toc144896091"/>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31"/>
      <w:r w:rsidR="00A22261">
        <w:rPr>
          <w:lang w:val="el-GR"/>
        </w:rPr>
        <w:t>ύμβασης</w:t>
      </w:r>
      <w:bookmarkEnd w:id="432"/>
      <w:bookmarkEnd w:id="433"/>
      <w:bookmarkEnd w:id="434"/>
    </w:p>
    <w:p w14:paraId="43FD06DB" w14:textId="77777777" w:rsidR="00BD0298" w:rsidRPr="00BD0298" w:rsidRDefault="00BD0298" w:rsidP="00370D99">
      <w:pPr>
        <w:rPr>
          <w:lang w:val="el-GR"/>
        </w:rPr>
      </w:pPr>
      <w:bookmarkStart w:id="435" w:name="_Toc97195373"/>
      <w:bookmarkStart w:id="436" w:name="_Toc97195542"/>
      <w:bookmarkEnd w:id="435"/>
      <w:bookmarkEnd w:id="436"/>
    </w:p>
    <w:p w14:paraId="6F2E3FD2" w14:textId="406B73C9" w:rsidR="00C15B52" w:rsidRDefault="00346ADE">
      <w:pPr>
        <w:pStyle w:val="4"/>
        <w:numPr>
          <w:ilvl w:val="1"/>
          <w:numId w:val="22"/>
        </w:numPr>
        <w:ind w:hanging="306"/>
        <w:rPr>
          <w:rFonts w:cs="Tahoma"/>
          <w:szCs w:val="22"/>
          <w:lang w:val="el-GR"/>
        </w:rPr>
      </w:pPr>
      <w:bookmarkStart w:id="437" w:name="_Toc97195374"/>
      <w:bookmarkStart w:id="438" w:name="_Toc97195543"/>
      <w:bookmarkStart w:id="439" w:name="_Ref122694908"/>
      <w:bookmarkStart w:id="440" w:name="_Toc144896092"/>
      <w:bookmarkEnd w:id="437"/>
      <w:bookmarkEnd w:id="438"/>
      <w:r>
        <w:rPr>
          <w:rFonts w:cs="Tahoma"/>
          <w:szCs w:val="22"/>
          <w:lang w:val="el-GR"/>
        </w:rPr>
        <w:t>ΠΕΡΙΒΑΛΛΟΝ ΤΟΥ ΕΡΓΟΥ</w:t>
      </w:r>
      <w:bookmarkEnd w:id="439"/>
      <w:bookmarkEnd w:id="440"/>
    </w:p>
    <w:p w14:paraId="0F42D1ED" w14:textId="77777777" w:rsidR="00A2658B" w:rsidRPr="00A2658B" w:rsidRDefault="00A2658B" w:rsidP="00A2658B">
      <w:pPr>
        <w:rPr>
          <w:lang w:val="el-GR"/>
        </w:rPr>
      </w:pPr>
      <w:r w:rsidRPr="00A2658B">
        <w:rPr>
          <w:rFonts w:eastAsia="SimSun"/>
          <w:lang w:val="el-GR"/>
        </w:rPr>
        <w:t xml:space="preserve">Σύμφωνα με το άρθρο 47 του ν. 5045/2023, παρέχεται οικονομική διευκόλυνση, από το έτος 2023 και επόμενα, από τον κρατικό προϋπολογισμό, ύψους εκατόν πενήντα (150) ευρώ, κατ' έτος, σε νέους δεκαοκτώ (18) και δεκαεννέα (19) ετών, με τη μορφή ψηφιακής χρεωστικής κάρτας, για την </w:t>
      </w:r>
      <w:r w:rsidRPr="00A2658B">
        <w:rPr>
          <w:lang w:val="el-GR"/>
        </w:rPr>
        <w:t>πραγματοποίηση αγορών ή τη λήψη υπηρεσιών από επιχειρήσεις που δραστηριοποιούνται στους τομείς του πολιτισμού, του τουρισμού και των μεταφορών.</w:t>
      </w:r>
    </w:p>
    <w:p w14:paraId="70A635DE" w14:textId="5899FD88" w:rsidR="00A2658B" w:rsidRPr="00A2658B" w:rsidRDefault="00A2658B" w:rsidP="00A2658B">
      <w:pPr>
        <w:pStyle w:val="ae"/>
        <w:rPr>
          <w:lang w:val="el-GR"/>
        </w:rPr>
      </w:pPr>
      <w:bookmarkStart w:id="441" w:name="_Hlk144285901"/>
      <w:r>
        <w:rPr>
          <w:lang w:val="el-GR"/>
        </w:rPr>
        <w:t xml:space="preserve">Συγκεκριμένα το Πρόγραμμα </w:t>
      </w:r>
      <w:r w:rsidRPr="00A2658B">
        <w:rPr>
          <w:b/>
          <w:bCs/>
          <w:lang w:val="el-GR"/>
        </w:rPr>
        <w:t>«Υποστηρικτικά μέτρα των νέων ηλικίας δεκαοκτώ (18) και δεκαεννέα (19) ετών»(“</w:t>
      </w:r>
      <w:proofErr w:type="spellStart"/>
      <w:r w:rsidRPr="00A2658B">
        <w:rPr>
          <w:b/>
          <w:bCs/>
          <w:lang w:val="el-GR"/>
        </w:rPr>
        <w:t>Youth</w:t>
      </w:r>
      <w:proofErr w:type="spellEnd"/>
      <w:r w:rsidRPr="00A2658B">
        <w:rPr>
          <w:b/>
          <w:bCs/>
          <w:lang w:val="el-GR"/>
        </w:rPr>
        <w:t xml:space="preserve"> </w:t>
      </w:r>
      <w:proofErr w:type="spellStart"/>
      <w:r w:rsidRPr="00A2658B">
        <w:rPr>
          <w:b/>
          <w:bCs/>
          <w:lang w:val="el-GR"/>
        </w:rPr>
        <w:t>Pass</w:t>
      </w:r>
      <w:proofErr w:type="spellEnd"/>
      <w:r w:rsidRPr="00A2658B">
        <w:rPr>
          <w:b/>
          <w:bCs/>
          <w:lang w:val="el-GR"/>
        </w:rPr>
        <w:t>”)»</w:t>
      </w:r>
      <w:r w:rsidRPr="00A2658B">
        <w:rPr>
          <w:lang w:val="el-GR"/>
        </w:rPr>
        <w:t xml:space="preserve"> αφορά :</w:t>
      </w:r>
    </w:p>
    <w:p w14:paraId="2A576F34" w14:textId="7009BF54" w:rsidR="00A2658B" w:rsidRPr="00A2658B" w:rsidRDefault="00A2658B" w:rsidP="00A2658B">
      <w:pPr>
        <w:pStyle w:val="ae"/>
        <w:numPr>
          <w:ilvl w:val="0"/>
          <w:numId w:val="36"/>
        </w:numPr>
        <w:tabs>
          <w:tab w:val="clear" w:pos="630"/>
          <w:tab w:val="num" w:pos="851"/>
        </w:tabs>
        <w:suppressAutoHyphens w:val="0"/>
        <w:spacing w:after="0" w:line="360" w:lineRule="auto"/>
        <w:ind w:left="810" w:hanging="243"/>
        <w:rPr>
          <w:lang w:val="el-GR"/>
        </w:rPr>
      </w:pPr>
      <w:bookmarkStart w:id="442" w:name="x__26in1rg"/>
      <w:bookmarkEnd w:id="442"/>
      <w:r>
        <w:rPr>
          <w:lang w:val="el-GR"/>
        </w:rPr>
        <w:t xml:space="preserve">Την </w:t>
      </w:r>
      <w:r w:rsidRPr="00A2658B">
        <w:rPr>
          <w:lang w:val="el-GR"/>
        </w:rPr>
        <w:t>Παροχή  οικονομικής  ενίσχυσης ύψους εκατόν πενήντα (150) ευρώ κατ’ έτος, σε νέους δεκαοκτώ (18) και δεκαεννέα (19) ετών, με τη μορφή ψηφιακής χρεωστικής κάρτας, για την πραγματοποίηση αγορών ή τη λήψη υπηρεσιών από επιχειρήσεις που δραστηριοποιούνται στους τομείς του πολιτισμού, του τουρισμού και των μεταφορών, που πληρούν τις οριζόμενες στην σχετική διάταξη νόμου, στην προβλεπόμενη σε αυτήν κοινή υπουργική απόφαση και στην σχετική πρόσκληση προϋποθέσεις.</w:t>
      </w:r>
    </w:p>
    <w:p w14:paraId="7751F6FA" w14:textId="77777777" w:rsidR="00A2658B" w:rsidRPr="00A2658B" w:rsidRDefault="00A2658B" w:rsidP="00A2658B">
      <w:pPr>
        <w:pStyle w:val="ae"/>
        <w:numPr>
          <w:ilvl w:val="0"/>
          <w:numId w:val="36"/>
        </w:numPr>
        <w:tabs>
          <w:tab w:val="clear" w:pos="630"/>
          <w:tab w:val="num" w:pos="851"/>
        </w:tabs>
        <w:suppressAutoHyphens w:val="0"/>
        <w:spacing w:after="0" w:line="360" w:lineRule="auto"/>
        <w:ind w:left="810" w:hanging="243"/>
        <w:rPr>
          <w:lang w:val="el-GR"/>
        </w:rPr>
      </w:pPr>
      <w:r w:rsidRPr="00A2658B">
        <w:rPr>
          <w:lang w:val="el-GR"/>
        </w:rPr>
        <w:lastRenderedPageBreak/>
        <w:t>Δικαιούχοι της ενίσχυσης είναι φυσικά πρόσωπα, φορολογικοί κάτοικοι Ελλάδας, που κατά την 31η Δεκεμβρίου του προηγούμενου έτους έχουν συμπληρώσει το δέκατο όγδοο (18</w:t>
      </w:r>
      <w:r w:rsidRPr="00A2658B">
        <w:rPr>
          <w:vertAlign w:val="superscript"/>
          <w:lang w:val="el-GR"/>
        </w:rPr>
        <w:t>ο</w:t>
      </w:r>
      <w:r w:rsidRPr="00A2658B">
        <w:rPr>
          <w:lang w:val="el-GR"/>
        </w:rPr>
        <w:t>) και δέκατο ένατο (19</w:t>
      </w:r>
      <w:r w:rsidRPr="00A2658B">
        <w:rPr>
          <w:vertAlign w:val="superscript"/>
          <w:lang w:val="el-GR"/>
        </w:rPr>
        <w:t>ο</w:t>
      </w:r>
      <w:r w:rsidRPr="00A2658B">
        <w:rPr>
          <w:lang w:val="el-GR"/>
        </w:rPr>
        <w:t>) έτος της ηλικίας τους και δεν έχουν συμπληρώσει κατά την 31η Δεκεμβρίου του προηγούμενου έτους το εικοστό (20</w:t>
      </w:r>
      <w:r w:rsidRPr="00A2658B">
        <w:rPr>
          <w:vertAlign w:val="superscript"/>
          <w:lang w:val="el-GR"/>
        </w:rPr>
        <w:t>ο</w:t>
      </w:r>
      <w:r w:rsidRPr="00A2658B">
        <w:rPr>
          <w:lang w:val="el-GR"/>
        </w:rPr>
        <w:t>) έτος.</w:t>
      </w:r>
    </w:p>
    <w:p w14:paraId="5BD8E5B7" w14:textId="77777777" w:rsidR="001B642A" w:rsidRDefault="00A2658B" w:rsidP="001B642A">
      <w:pPr>
        <w:rPr>
          <w:rFonts w:eastAsia="SimSun"/>
          <w:lang w:val="el-GR"/>
        </w:rPr>
      </w:pPr>
      <w:r w:rsidRPr="00A2658B">
        <w:rPr>
          <w:lang w:val="el-GR"/>
        </w:rPr>
        <w:t xml:space="preserve">Η Δράση θα σχεδιαστεί, θα προκηρυχθεί και θα υλοποιηθεί με τους όρους και τις προϋποθέσεις όπως αυτές ορίζονται στην σχετική διάταξη νόμου, στην </w:t>
      </w:r>
      <w:r w:rsidR="001B642A" w:rsidRPr="00EC1337">
        <w:rPr>
          <w:bCs/>
          <w:lang w:val="el-GR" w:eastAsia="en-US"/>
        </w:rPr>
        <w:t xml:space="preserve">υπ’ αριθ. </w:t>
      </w:r>
      <w:r w:rsidR="001B642A" w:rsidRPr="00E80EF5">
        <w:rPr>
          <w:bCs/>
          <w:lang w:val="el-GR" w:eastAsia="en-US"/>
        </w:rPr>
        <w:t>169</w:t>
      </w:r>
      <w:r w:rsidR="001B642A" w:rsidRPr="00EC1337">
        <w:rPr>
          <w:bCs/>
          <w:lang w:val="el-GR" w:eastAsia="en-US"/>
        </w:rPr>
        <w:t>/05-09-2023 Κοινή Υπουργική Απόφαση με θέμα: «</w:t>
      </w:r>
      <w:r w:rsidR="001B642A" w:rsidRPr="00E80EF5">
        <w:rPr>
          <w:bCs/>
          <w:lang w:val="el-GR" w:eastAsia="en-US"/>
        </w:rPr>
        <w:t>Τεχνικές λεπτομέρειες οργάνωσης και εφαρμογής των υποστηρικτικών μέτρων για τους νέους ηλικίας δεκαοκτώ (18) και δεκαεννέα (19) ετών του άρθρου 47 του ν. 5045/2023 (Α’ 136)</w:t>
      </w:r>
      <w:r w:rsidR="001B642A" w:rsidRPr="00EC1337">
        <w:rPr>
          <w:bCs/>
          <w:lang w:val="el-GR" w:eastAsia="en-US"/>
        </w:rPr>
        <w:t xml:space="preserve">» (ΦΕΚ </w:t>
      </w:r>
      <w:r w:rsidR="001B642A" w:rsidRPr="00E80EF5">
        <w:rPr>
          <w:bCs/>
          <w:lang w:val="el-GR" w:eastAsia="en-US"/>
        </w:rPr>
        <w:t>5420</w:t>
      </w:r>
      <w:r w:rsidR="001B642A" w:rsidRPr="00EC1337">
        <w:rPr>
          <w:bCs/>
          <w:lang w:val="el-GR" w:eastAsia="en-US"/>
        </w:rPr>
        <w:t>/Β’/</w:t>
      </w:r>
      <w:r w:rsidR="001B642A" w:rsidRPr="00E80EF5">
        <w:rPr>
          <w:bCs/>
          <w:lang w:val="el-GR" w:eastAsia="en-US"/>
        </w:rPr>
        <w:t>14</w:t>
      </w:r>
      <w:r w:rsidR="001B642A" w:rsidRPr="00EC1337">
        <w:rPr>
          <w:bCs/>
          <w:lang w:val="el-GR" w:eastAsia="en-US"/>
        </w:rPr>
        <w:t xml:space="preserve"> -</w:t>
      </w:r>
      <w:r w:rsidR="001B642A" w:rsidRPr="00E80EF5">
        <w:rPr>
          <w:bCs/>
          <w:lang w:val="el-GR" w:eastAsia="en-US"/>
        </w:rPr>
        <w:t>09</w:t>
      </w:r>
      <w:r w:rsidR="001B642A" w:rsidRPr="00EC1337">
        <w:rPr>
          <w:bCs/>
          <w:lang w:val="el-GR" w:eastAsia="en-US"/>
        </w:rPr>
        <w:t>-2023)</w:t>
      </w:r>
      <w:r w:rsidR="001B642A">
        <w:rPr>
          <w:bCs/>
          <w:lang w:val="el-GR" w:eastAsia="en-US"/>
        </w:rPr>
        <w:t xml:space="preserve"> </w:t>
      </w:r>
      <w:r w:rsidR="001B642A" w:rsidRPr="00C34B94">
        <w:rPr>
          <w:rFonts w:eastAsia="SimSun"/>
          <w:lang w:val="el-GR"/>
        </w:rPr>
        <w:t>και στις αποφάσεις του Δικαιούχου.</w:t>
      </w:r>
    </w:p>
    <w:bookmarkEnd w:id="441"/>
    <w:p w14:paraId="27208A2D" w14:textId="77777777" w:rsidR="00A2658B" w:rsidRDefault="00A2658B" w:rsidP="001B642A">
      <w:pPr>
        <w:pStyle w:val="ae"/>
        <w:spacing w:before="120" w:line="360" w:lineRule="auto"/>
        <w:rPr>
          <w:rFonts w:eastAsia="SimSun"/>
          <w:lang w:val="el-GR"/>
        </w:rPr>
      </w:pPr>
    </w:p>
    <w:p w14:paraId="66AD2EE1" w14:textId="52B34461" w:rsidR="0000349A" w:rsidRPr="0000349A" w:rsidRDefault="0000349A" w:rsidP="0000349A">
      <w:pPr>
        <w:rPr>
          <w:rFonts w:eastAsia="SimSun"/>
          <w:lang w:val="el-GR"/>
        </w:rPr>
      </w:pPr>
      <w:r w:rsidRPr="0000349A">
        <w:rPr>
          <w:rFonts w:eastAsia="SimSun"/>
          <w:lang w:val="el-GR"/>
        </w:rPr>
        <w:t xml:space="preserve">Για την επιτυχή υλοποίηση του Προγράμματος </w:t>
      </w:r>
      <w:r w:rsidR="00A2658B" w:rsidRPr="00A2658B">
        <w:rPr>
          <w:b/>
          <w:bCs/>
          <w:lang w:val="el-GR"/>
        </w:rPr>
        <w:t>«Υποστηρικτικά μέτρα των νέων ηλικίας δεκαοκτώ (18) και δεκαεννέα (19) ετών»(“</w:t>
      </w:r>
      <w:proofErr w:type="spellStart"/>
      <w:r w:rsidR="00A2658B" w:rsidRPr="00A2658B">
        <w:rPr>
          <w:b/>
          <w:bCs/>
          <w:lang w:val="el-GR"/>
        </w:rPr>
        <w:t>Youth</w:t>
      </w:r>
      <w:proofErr w:type="spellEnd"/>
      <w:r w:rsidR="00A2658B" w:rsidRPr="00A2658B">
        <w:rPr>
          <w:b/>
          <w:bCs/>
          <w:lang w:val="el-GR"/>
        </w:rPr>
        <w:t xml:space="preserve"> </w:t>
      </w:r>
      <w:proofErr w:type="spellStart"/>
      <w:r w:rsidR="00A2658B" w:rsidRPr="00A2658B">
        <w:rPr>
          <w:b/>
          <w:bCs/>
          <w:lang w:val="el-GR"/>
        </w:rPr>
        <w:t>Pass</w:t>
      </w:r>
      <w:proofErr w:type="spellEnd"/>
      <w:r w:rsidR="00A2658B" w:rsidRPr="00A2658B">
        <w:rPr>
          <w:b/>
          <w:bCs/>
          <w:lang w:val="el-GR"/>
        </w:rPr>
        <w:t>”)»</w:t>
      </w:r>
      <w:r w:rsidRPr="0000349A">
        <w:rPr>
          <w:rFonts w:eastAsia="SimSun"/>
          <w:lang w:val="el-GR"/>
        </w:rPr>
        <w:t xml:space="preserve"> απαιτείται η παροχή συγκεκριμένων υποστηρικτικών υπηρεσιών προς την ΚτΠ Μ.Α.Ε., οι οποίες θα υλοποιηθούν μέσω των ακόλουθων έργων: </w:t>
      </w:r>
    </w:p>
    <w:p w14:paraId="381DF81A" w14:textId="77777777" w:rsidR="00F5475A" w:rsidRPr="00F5475A" w:rsidRDefault="00F5475A" w:rsidP="009E58E5">
      <w:pPr>
        <w:ind w:left="270"/>
        <w:rPr>
          <w:rFonts w:eastAsia="Calibri"/>
          <w:b/>
          <w:bCs/>
          <w:lang w:val="el-GR"/>
        </w:rPr>
      </w:pPr>
    </w:p>
    <w:p w14:paraId="70C3C84C" w14:textId="60209E94" w:rsidR="00F5475A" w:rsidRPr="00F5475A" w:rsidRDefault="00F5475A" w:rsidP="009E58E5">
      <w:pPr>
        <w:rPr>
          <w:b/>
          <w:bCs/>
          <w:lang w:val="el-GR"/>
        </w:rPr>
      </w:pPr>
      <w:r w:rsidRPr="00F5475A">
        <w:rPr>
          <w:rFonts w:eastAsia="Calibri"/>
          <w:b/>
          <w:bCs/>
          <w:lang w:val="el-GR"/>
        </w:rPr>
        <w:t xml:space="preserve">Έργο 1: </w:t>
      </w:r>
      <w:r w:rsidR="00740045" w:rsidRPr="00740045">
        <w:rPr>
          <w:rFonts w:eastAsia="Calibri"/>
          <w:u w:val="single"/>
          <w:lang w:val="el-GR"/>
        </w:rPr>
        <w:t>Τεχνικός Σύμβουλος σχεδιασμού και διαχείρισης του Προγράμματος</w:t>
      </w:r>
      <w:r w:rsidR="00740045" w:rsidRPr="008316AA">
        <w:rPr>
          <w:b/>
          <w:bCs/>
          <w:sz w:val="20"/>
          <w:szCs w:val="20"/>
          <w:lang w:val="el-GR"/>
        </w:rPr>
        <w:t xml:space="preserve"> </w:t>
      </w:r>
      <w:r w:rsidR="00A2658B" w:rsidRPr="00A2658B">
        <w:rPr>
          <w:b/>
          <w:bCs/>
          <w:lang w:val="el-GR"/>
        </w:rPr>
        <w:t>«Υποστηρικτικά μέτρα των νέων ηλικίας δεκαοκτώ (18) και δεκαεννέα (19) ετών»(“</w:t>
      </w:r>
      <w:proofErr w:type="spellStart"/>
      <w:r w:rsidR="00A2658B" w:rsidRPr="00A2658B">
        <w:rPr>
          <w:b/>
          <w:bCs/>
          <w:lang w:val="el-GR"/>
        </w:rPr>
        <w:t>Youth</w:t>
      </w:r>
      <w:proofErr w:type="spellEnd"/>
      <w:r w:rsidR="00A2658B" w:rsidRPr="00A2658B">
        <w:rPr>
          <w:b/>
          <w:bCs/>
          <w:lang w:val="el-GR"/>
        </w:rPr>
        <w:t xml:space="preserve"> </w:t>
      </w:r>
      <w:proofErr w:type="spellStart"/>
      <w:r w:rsidR="00A2658B" w:rsidRPr="00A2658B">
        <w:rPr>
          <w:b/>
          <w:bCs/>
          <w:lang w:val="el-GR"/>
        </w:rPr>
        <w:t>Pass</w:t>
      </w:r>
      <w:proofErr w:type="spellEnd"/>
      <w:r w:rsidR="00A2658B" w:rsidRPr="00A2658B">
        <w:rPr>
          <w:b/>
          <w:bCs/>
          <w:lang w:val="el-GR"/>
        </w:rPr>
        <w:t>”)»</w:t>
      </w:r>
    </w:p>
    <w:p w14:paraId="21E7F70F" w14:textId="1F174D82" w:rsidR="00F5475A" w:rsidRPr="0058063E" w:rsidRDefault="00F5475A" w:rsidP="009E58E5">
      <w:pPr>
        <w:rPr>
          <w:rFonts w:eastAsia="Calibri"/>
          <w:lang w:val="el-GR"/>
        </w:rPr>
      </w:pPr>
      <w:r w:rsidRPr="00F5475A">
        <w:rPr>
          <w:rFonts w:eastAsia="Calibri"/>
          <w:lang w:val="el-GR"/>
        </w:rPr>
        <w:t xml:space="preserve">Το συγκεκριμένο Έργο αφορά στην παροχή υπηρεσιών προς την ΚτΠ Μ.Α.Ε. για </w:t>
      </w:r>
      <w:r w:rsidR="00D25E9B" w:rsidRPr="00D25E9B">
        <w:rPr>
          <w:rFonts w:eastAsia="Calibri"/>
          <w:lang w:val="el-GR"/>
        </w:rPr>
        <w:t xml:space="preserve">την αξιολόγηση των αιτήσεων επιχορήγησης που απαιτούν χειρωνακτικό έλεγχο σε οποιοδήποτε βήμα του κύκλου ζωής τους καθώς επίσης και τη διενέργεια ελέγχων του Προγράμματος </w:t>
      </w:r>
      <w:r w:rsidR="00A2658B" w:rsidRPr="00A2658B">
        <w:rPr>
          <w:b/>
          <w:bCs/>
          <w:lang w:val="el-GR"/>
        </w:rPr>
        <w:t>«Υποστηρικτικά μέτρα των νέων ηλικίας δεκαοκτώ (18) και δεκαεννέα (19) ετών»(“</w:t>
      </w:r>
      <w:proofErr w:type="spellStart"/>
      <w:r w:rsidR="00A2658B" w:rsidRPr="00A2658B">
        <w:rPr>
          <w:b/>
          <w:bCs/>
          <w:lang w:val="el-GR"/>
        </w:rPr>
        <w:t>Youth</w:t>
      </w:r>
      <w:proofErr w:type="spellEnd"/>
      <w:r w:rsidR="00A2658B" w:rsidRPr="00A2658B">
        <w:rPr>
          <w:b/>
          <w:bCs/>
          <w:lang w:val="el-GR"/>
        </w:rPr>
        <w:t xml:space="preserve"> </w:t>
      </w:r>
      <w:proofErr w:type="spellStart"/>
      <w:r w:rsidR="00A2658B" w:rsidRPr="00A2658B">
        <w:rPr>
          <w:b/>
          <w:bCs/>
          <w:lang w:val="el-GR"/>
        </w:rPr>
        <w:t>Pass</w:t>
      </w:r>
      <w:proofErr w:type="spellEnd"/>
      <w:r w:rsidR="00A2658B" w:rsidRPr="00A2658B">
        <w:rPr>
          <w:b/>
          <w:bCs/>
          <w:lang w:val="el-GR"/>
        </w:rPr>
        <w:t>”)»</w:t>
      </w:r>
      <w:r w:rsidRPr="0058063E">
        <w:rPr>
          <w:rFonts w:eastAsia="Calibri"/>
          <w:lang w:val="el-GR"/>
        </w:rPr>
        <w:t xml:space="preserve">. </w:t>
      </w:r>
    </w:p>
    <w:p w14:paraId="7F273F04" w14:textId="77777777" w:rsidR="00F5475A" w:rsidRPr="00F5475A" w:rsidRDefault="00F5475A" w:rsidP="009E58E5">
      <w:pPr>
        <w:ind w:left="270"/>
        <w:rPr>
          <w:lang w:val="el-GR"/>
        </w:rPr>
      </w:pPr>
    </w:p>
    <w:p w14:paraId="1FA96E46" w14:textId="2DCCA491" w:rsidR="00F5475A" w:rsidRPr="00D25E9B" w:rsidRDefault="00F5475A" w:rsidP="009E58E5">
      <w:pPr>
        <w:rPr>
          <w:rFonts w:eastAsia="Calibri"/>
          <w:lang w:val="el-GR"/>
        </w:rPr>
      </w:pPr>
      <w:r w:rsidRPr="00F5475A">
        <w:rPr>
          <w:rFonts w:eastAsia="Calibri"/>
          <w:b/>
          <w:bCs/>
          <w:lang w:val="el-GR"/>
        </w:rPr>
        <w:t xml:space="preserve">Έργο2: </w:t>
      </w:r>
      <w:r w:rsidRPr="001D6B30">
        <w:rPr>
          <w:rFonts w:eastAsia="Calibri"/>
          <w:u w:val="single"/>
          <w:lang w:val="el-GR"/>
        </w:rPr>
        <w:t>«</w:t>
      </w:r>
      <w:bookmarkStart w:id="443" w:name="_Hlk147320147"/>
      <w:r w:rsidR="002D10B9" w:rsidRPr="005C6FAD">
        <w:rPr>
          <w:rFonts w:eastAsia="SimSun"/>
          <w:u w:val="single"/>
          <w:lang w:val="el-GR"/>
        </w:rPr>
        <w:t xml:space="preserve">Σχεδιασμός Υλοποίηση και Λειτουργία </w:t>
      </w:r>
      <w:r w:rsidR="002D10B9">
        <w:rPr>
          <w:rFonts w:eastAsia="SimSun"/>
          <w:u w:val="single"/>
          <w:lang w:val="el-GR"/>
        </w:rPr>
        <w:t xml:space="preserve">της Ψηφιακής Πλατφόρμας του Προγράμματος </w:t>
      </w:r>
      <w:r w:rsidR="002D10B9" w:rsidRPr="002D10B9">
        <w:rPr>
          <w:rFonts w:eastAsia="SimSun"/>
          <w:b/>
          <w:bCs/>
          <w:lang w:val="el-GR"/>
        </w:rPr>
        <w:t>«</w:t>
      </w:r>
      <w:r w:rsidR="002D10B9" w:rsidRPr="002D10B9">
        <w:rPr>
          <w:b/>
          <w:bCs/>
          <w:lang w:val="el-GR"/>
        </w:rPr>
        <w:t>Υποστηρικτικά μέτρα των νέων ηλικίας δεκαοκτώ (18) και δεκαεννέα (19) ετών</w:t>
      </w:r>
      <w:r w:rsidR="002D10B9" w:rsidRPr="002D10B9">
        <w:rPr>
          <w:rFonts w:eastAsia="SimSun"/>
          <w:b/>
          <w:bCs/>
          <w:lang w:val="el-GR"/>
        </w:rPr>
        <w:t>» (“</w:t>
      </w:r>
      <w:r w:rsidR="002D10B9" w:rsidRPr="002D10B9">
        <w:rPr>
          <w:rFonts w:eastAsia="SimSun"/>
          <w:b/>
          <w:bCs/>
          <w:lang w:val="en-US"/>
        </w:rPr>
        <w:t>YOUTH</w:t>
      </w:r>
      <w:r w:rsidR="002D10B9" w:rsidRPr="002D10B9">
        <w:rPr>
          <w:rFonts w:eastAsia="SimSun"/>
          <w:b/>
          <w:bCs/>
          <w:lang w:val="el-GR"/>
        </w:rPr>
        <w:t xml:space="preserve"> </w:t>
      </w:r>
      <w:r w:rsidR="002D10B9" w:rsidRPr="002D10B9">
        <w:rPr>
          <w:rFonts w:eastAsia="SimSun"/>
          <w:b/>
          <w:bCs/>
          <w:lang w:val="en-US"/>
        </w:rPr>
        <w:t>PASS</w:t>
      </w:r>
      <w:r w:rsidR="002D10B9" w:rsidRPr="002D10B9">
        <w:rPr>
          <w:rFonts w:eastAsia="SimSun"/>
          <w:b/>
          <w:bCs/>
          <w:lang w:val="el-GR"/>
        </w:rPr>
        <w:t>”)</w:t>
      </w:r>
      <w:bookmarkEnd w:id="443"/>
      <w:r w:rsidR="002D10B9" w:rsidRPr="002D10B9">
        <w:rPr>
          <w:rFonts w:eastAsia="Calibri"/>
          <w:b/>
          <w:bCs/>
          <w:lang w:val="el-GR"/>
        </w:rPr>
        <w:t>»</w:t>
      </w:r>
      <w:r w:rsidR="009F6884" w:rsidRPr="00A2658B">
        <w:rPr>
          <w:b/>
          <w:bCs/>
          <w:lang w:val="el-GR"/>
        </w:rPr>
        <w:t>»</w:t>
      </w:r>
    </w:p>
    <w:p w14:paraId="7593E193" w14:textId="38CA7D33" w:rsidR="00026AED" w:rsidRPr="00F5475A" w:rsidRDefault="00026AED" w:rsidP="00026AED">
      <w:pPr>
        <w:spacing w:before="60" w:after="0" w:line="312" w:lineRule="auto"/>
        <w:rPr>
          <w:rFonts w:eastAsia="Calibri"/>
          <w:lang w:val="el-GR"/>
        </w:rPr>
      </w:pPr>
      <w:r w:rsidRPr="00F5475A">
        <w:rPr>
          <w:rFonts w:eastAsia="Calibri"/>
          <w:lang w:val="el-GR"/>
        </w:rPr>
        <w:t>Το συγκεκριμένο Έργο αφορά στην υλοποίηση και θέση σε λειτουργία της πλατφόρμας του Προγράμματος «</w:t>
      </w:r>
      <w:r w:rsidR="009F6884">
        <w:rPr>
          <w:rFonts w:eastAsia="Calibri"/>
          <w:lang w:val="en-US"/>
        </w:rPr>
        <w:t>Youth</w:t>
      </w:r>
      <w:r w:rsidRPr="00F5475A">
        <w:rPr>
          <w:rFonts w:eastAsia="Calibri"/>
          <w:lang w:val="el-GR"/>
        </w:rPr>
        <w:t xml:space="preserve"> </w:t>
      </w:r>
      <w:r>
        <w:rPr>
          <w:rFonts w:eastAsia="Calibri"/>
          <w:lang w:val="en-US"/>
        </w:rPr>
        <w:t>Pass</w:t>
      </w:r>
      <w:r w:rsidRPr="00F5475A">
        <w:rPr>
          <w:rFonts w:eastAsia="Calibri"/>
          <w:lang w:val="el-GR"/>
        </w:rPr>
        <w:t xml:space="preserve">» και περιλαμβάνονται κατ’ ελάχιστο οι ακόλουθες υπηρεσίες: </w:t>
      </w:r>
    </w:p>
    <w:p w14:paraId="4541BEC3" w14:textId="77777777" w:rsidR="00026AED" w:rsidRPr="00F5475A" w:rsidRDefault="00026AED">
      <w:pPr>
        <w:pStyle w:val="aff"/>
        <w:numPr>
          <w:ilvl w:val="0"/>
          <w:numId w:val="31"/>
        </w:numPr>
        <w:suppressAutoHyphens w:val="0"/>
        <w:spacing w:before="60" w:after="0" w:line="312" w:lineRule="auto"/>
        <w:rPr>
          <w:lang w:val="el-GR"/>
        </w:rPr>
      </w:pPr>
      <w:r w:rsidRPr="00F5475A">
        <w:rPr>
          <w:lang w:val="el-GR"/>
        </w:rPr>
        <w:t>Υλοποίηση της Πλατφόρμας σύμφωνα με την ανάλυση απαιτήσεων και τις προδιαγραφές που θα δοθούν από την ΚτΠ Μ.Α.Ε..</w:t>
      </w:r>
    </w:p>
    <w:p w14:paraId="06400A26" w14:textId="77777777" w:rsidR="00026AED" w:rsidRPr="00F5475A" w:rsidRDefault="00026AED">
      <w:pPr>
        <w:pStyle w:val="aff"/>
        <w:numPr>
          <w:ilvl w:val="0"/>
          <w:numId w:val="31"/>
        </w:numPr>
        <w:suppressAutoHyphens w:val="0"/>
        <w:spacing w:before="60" w:after="0" w:line="312" w:lineRule="auto"/>
        <w:rPr>
          <w:lang w:val="el-GR"/>
        </w:rPr>
      </w:pPr>
      <w:r w:rsidRPr="00F5475A">
        <w:rPr>
          <w:lang w:val="el-GR"/>
        </w:rPr>
        <w:t xml:space="preserve">Εκτέλεση των απαραίτητων δοκιμών ελέγχου ποιότητας. </w:t>
      </w:r>
    </w:p>
    <w:p w14:paraId="61D1F5F8" w14:textId="77777777" w:rsidR="00026AED" w:rsidRPr="00F5475A" w:rsidRDefault="00026AED">
      <w:pPr>
        <w:pStyle w:val="aff"/>
        <w:numPr>
          <w:ilvl w:val="0"/>
          <w:numId w:val="31"/>
        </w:numPr>
        <w:suppressAutoHyphens w:val="0"/>
        <w:spacing w:before="60" w:after="0" w:line="312" w:lineRule="auto"/>
        <w:rPr>
          <w:lang w:val="el-GR"/>
        </w:rPr>
      </w:pPr>
      <w:r w:rsidRPr="00F5475A">
        <w:rPr>
          <w:lang w:val="el-GR"/>
        </w:rPr>
        <w:t>Εγκατάσταση και θέση σε λειτουργία στις υποδομές που θα υποδειχθούν από την ΚτΠ Μ.Α.Ε..</w:t>
      </w:r>
    </w:p>
    <w:p w14:paraId="4ED624B4" w14:textId="77777777" w:rsidR="00026AED" w:rsidRPr="00F5475A" w:rsidRDefault="00026AED">
      <w:pPr>
        <w:pStyle w:val="aff"/>
        <w:numPr>
          <w:ilvl w:val="0"/>
          <w:numId w:val="31"/>
        </w:numPr>
        <w:suppressAutoHyphens w:val="0"/>
        <w:spacing w:before="60" w:after="0" w:line="312" w:lineRule="auto"/>
        <w:rPr>
          <w:rFonts w:eastAsia="Calibri"/>
          <w:u w:val="single"/>
          <w:lang w:val="el-GR"/>
        </w:rPr>
      </w:pPr>
      <w:r w:rsidRPr="00F5475A">
        <w:rPr>
          <w:lang w:val="el-GR"/>
        </w:rPr>
        <w:t xml:space="preserve">Επικοινωνία και διασύνδεση της Πλατφόρμας με τα απαραίτητα για τους σκοπούς του Προγράμματος μητρώα της δημόσια διοίκησης. </w:t>
      </w:r>
    </w:p>
    <w:p w14:paraId="084ADFAA" w14:textId="77777777" w:rsidR="00026AED" w:rsidRPr="00F5475A" w:rsidRDefault="00026AED">
      <w:pPr>
        <w:pStyle w:val="aff"/>
        <w:numPr>
          <w:ilvl w:val="0"/>
          <w:numId w:val="31"/>
        </w:numPr>
        <w:suppressAutoHyphens w:val="0"/>
        <w:spacing w:before="60" w:after="0" w:line="312" w:lineRule="auto"/>
        <w:rPr>
          <w:rFonts w:eastAsia="Calibri"/>
          <w:u w:val="single"/>
          <w:lang w:val="el-GR"/>
        </w:rPr>
      </w:pPr>
      <w:r w:rsidRPr="00F5475A">
        <w:rPr>
          <w:lang w:val="el-GR"/>
        </w:rPr>
        <w:t xml:space="preserve">Αυτοματοποιημένη διασύνδεση με τα χρηματοπιστωτικά ιδρύματα </w:t>
      </w:r>
    </w:p>
    <w:p w14:paraId="3B73412B" w14:textId="77777777" w:rsidR="00026AED" w:rsidRPr="00F5475A" w:rsidRDefault="00026AED">
      <w:pPr>
        <w:pStyle w:val="aff"/>
        <w:numPr>
          <w:ilvl w:val="0"/>
          <w:numId w:val="31"/>
        </w:numPr>
        <w:suppressAutoHyphens w:val="0"/>
        <w:spacing w:before="60" w:after="0" w:line="312" w:lineRule="auto"/>
        <w:rPr>
          <w:rFonts w:eastAsia="Calibri"/>
          <w:u w:val="single"/>
          <w:lang w:val="el-GR"/>
        </w:rPr>
      </w:pPr>
      <w:r w:rsidRPr="00F5475A">
        <w:rPr>
          <w:lang w:val="el-GR"/>
        </w:rPr>
        <w:t>Αντιπαραβολή στοιχείων μεταξύ Πλατφόρμας και χρηματοπιστωτικών ιδρυμάτων</w:t>
      </w:r>
    </w:p>
    <w:p w14:paraId="4F97E23E" w14:textId="77777777" w:rsidR="00026AED" w:rsidRPr="00397011" w:rsidRDefault="00026AED">
      <w:pPr>
        <w:pStyle w:val="aff"/>
        <w:numPr>
          <w:ilvl w:val="0"/>
          <w:numId w:val="31"/>
        </w:numPr>
        <w:suppressAutoHyphens w:val="0"/>
        <w:spacing w:before="60" w:after="0" w:line="312" w:lineRule="auto"/>
        <w:rPr>
          <w:rFonts w:eastAsia="Calibri"/>
          <w:u w:val="single"/>
        </w:rPr>
      </w:pPr>
      <w:proofErr w:type="spellStart"/>
      <w:r>
        <w:t>Σχεδι</w:t>
      </w:r>
      <w:proofErr w:type="spellEnd"/>
      <w:r>
        <w:t>ασμός α</w:t>
      </w:r>
      <w:proofErr w:type="spellStart"/>
      <w:r>
        <w:t>σφάλει</w:t>
      </w:r>
      <w:proofErr w:type="spellEnd"/>
      <w:r>
        <w:t xml:space="preserve">ας </w:t>
      </w:r>
      <w:proofErr w:type="spellStart"/>
      <w:r>
        <w:t>συστήμ</w:t>
      </w:r>
      <w:proofErr w:type="spellEnd"/>
      <w:r>
        <w:t xml:space="preserve">ατος. </w:t>
      </w:r>
    </w:p>
    <w:p w14:paraId="10CF3347" w14:textId="77777777" w:rsidR="00026AED" w:rsidRPr="00F5475A" w:rsidRDefault="00026AED">
      <w:pPr>
        <w:pStyle w:val="aff"/>
        <w:numPr>
          <w:ilvl w:val="0"/>
          <w:numId w:val="31"/>
        </w:numPr>
        <w:suppressAutoHyphens w:val="0"/>
        <w:spacing w:before="60" w:after="0" w:line="312" w:lineRule="auto"/>
        <w:rPr>
          <w:rFonts w:eastAsia="Calibri"/>
          <w:u w:val="single"/>
          <w:lang w:val="el-GR"/>
        </w:rPr>
      </w:pPr>
      <w:r w:rsidRPr="00F5475A">
        <w:rPr>
          <w:lang w:val="el-GR"/>
        </w:rPr>
        <w:t xml:space="preserve">Τεχνική υποστήριξη σε όλο τον κύκλο ζωής του Προγράμματος. </w:t>
      </w:r>
    </w:p>
    <w:p w14:paraId="2D462BB9" w14:textId="77777777" w:rsidR="00F5475A" w:rsidRPr="00F5475A" w:rsidRDefault="00F5475A" w:rsidP="009E58E5">
      <w:pPr>
        <w:pStyle w:val="aff"/>
        <w:shd w:val="clear" w:color="auto" w:fill="FFFFFF"/>
        <w:ind w:left="270"/>
        <w:rPr>
          <w:lang w:val="el-GR"/>
        </w:rPr>
      </w:pPr>
    </w:p>
    <w:p w14:paraId="780830EB" w14:textId="670BD989" w:rsidR="00F5475A" w:rsidRPr="00F5475A" w:rsidRDefault="00F5475A" w:rsidP="009E58E5">
      <w:pPr>
        <w:rPr>
          <w:rFonts w:eastAsia="Calibri"/>
          <w:lang w:val="el-GR"/>
        </w:rPr>
      </w:pPr>
      <w:r w:rsidRPr="00F5475A">
        <w:rPr>
          <w:rFonts w:eastAsia="Calibri"/>
          <w:b/>
          <w:bCs/>
          <w:lang w:val="el-GR"/>
        </w:rPr>
        <w:lastRenderedPageBreak/>
        <w:t xml:space="preserve">Έργο 3: </w:t>
      </w:r>
      <w:r w:rsidRPr="00F5475A">
        <w:rPr>
          <w:rFonts w:eastAsia="Calibri"/>
          <w:u w:val="single"/>
          <w:lang w:val="el-GR"/>
        </w:rPr>
        <w:t>«Υπηρεσίες γραφείου υποστήριξης δικαιούχων (</w:t>
      </w:r>
      <w:r w:rsidRPr="00AC7D0D">
        <w:rPr>
          <w:rFonts w:eastAsia="Calibri"/>
          <w:u w:val="single"/>
        </w:rPr>
        <w:t>Help</w:t>
      </w:r>
      <w:r w:rsidRPr="00F5475A">
        <w:rPr>
          <w:rFonts w:eastAsia="Calibri"/>
          <w:u w:val="single"/>
          <w:lang w:val="el-GR"/>
        </w:rPr>
        <w:t>-</w:t>
      </w:r>
      <w:r w:rsidRPr="00AC7D0D">
        <w:rPr>
          <w:rFonts w:eastAsia="Calibri"/>
          <w:u w:val="single"/>
        </w:rPr>
        <w:t>Desk</w:t>
      </w:r>
      <w:r w:rsidRPr="00F5475A">
        <w:rPr>
          <w:rFonts w:eastAsia="Calibri"/>
          <w:u w:val="single"/>
          <w:lang w:val="el-GR"/>
        </w:rPr>
        <w:t xml:space="preserve">) για το Πρόγραμμα </w:t>
      </w:r>
      <w:r w:rsidR="004825A1" w:rsidRPr="00A2658B">
        <w:rPr>
          <w:b/>
          <w:bCs/>
          <w:lang w:val="el-GR"/>
        </w:rPr>
        <w:t>«Υποστηρικτικά μέτρα των νέων ηλικίας δεκαοκτώ (18) και δεκαεννέα (19) ετών»(“</w:t>
      </w:r>
      <w:proofErr w:type="spellStart"/>
      <w:r w:rsidR="004825A1" w:rsidRPr="00A2658B">
        <w:rPr>
          <w:b/>
          <w:bCs/>
          <w:lang w:val="el-GR"/>
        </w:rPr>
        <w:t>Youth</w:t>
      </w:r>
      <w:proofErr w:type="spellEnd"/>
      <w:r w:rsidR="004825A1" w:rsidRPr="00A2658B">
        <w:rPr>
          <w:b/>
          <w:bCs/>
          <w:lang w:val="el-GR"/>
        </w:rPr>
        <w:t xml:space="preserve"> </w:t>
      </w:r>
      <w:proofErr w:type="spellStart"/>
      <w:r w:rsidR="004825A1" w:rsidRPr="00A2658B">
        <w:rPr>
          <w:b/>
          <w:bCs/>
          <w:lang w:val="el-GR"/>
        </w:rPr>
        <w:t>Pass</w:t>
      </w:r>
      <w:proofErr w:type="spellEnd"/>
      <w:r w:rsidR="004825A1" w:rsidRPr="00A2658B">
        <w:rPr>
          <w:b/>
          <w:bCs/>
          <w:lang w:val="el-GR"/>
        </w:rPr>
        <w:t>”)»</w:t>
      </w:r>
    </w:p>
    <w:p w14:paraId="6869C041" w14:textId="2026451C" w:rsidR="008C6F6A" w:rsidRPr="00F5475A" w:rsidRDefault="008C6F6A" w:rsidP="00D44A42">
      <w:pPr>
        <w:rPr>
          <w:lang w:val="el-GR"/>
        </w:rPr>
      </w:pPr>
      <w:r>
        <w:rPr>
          <w:lang w:val="el-GR"/>
        </w:rPr>
        <w:t>Το συγκεκριμένο έργο αφορά στην</w:t>
      </w:r>
      <w:r w:rsidRPr="00F5475A">
        <w:rPr>
          <w:lang w:val="el-GR"/>
        </w:rPr>
        <w:t xml:space="preserve"> παροχή υπηρεσιών για όλη τη διάρκεια της δράσης </w:t>
      </w:r>
      <w:r w:rsidR="004825A1">
        <w:rPr>
          <w:lang w:val="en-US"/>
        </w:rPr>
        <w:t>Youth</w:t>
      </w:r>
      <w:r w:rsidRPr="00F5475A">
        <w:rPr>
          <w:lang w:val="el-GR"/>
        </w:rPr>
        <w:t xml:space="preserve"> </w:t>
      </w:r>
      <w:r w:rsidRPr="00F5475A">
        <w:rPr>
          <w:lang w:val="en-US"/>
        </w:rPr>
        <w:t>PASS</w:t>
      </w:r>
      <w:r w:rsidRPr="00F5475A">
        <w:rPr>
          <w:lang w:val="el-GR"/>
        </w:rPr>
        <w:t xml:space="preserve"> με σκοπό την </w:t>
      </w:r>
      <w:r w:rsidRPr="00F5475A">
        <w:rPr>
          <w:rFonts w:eastAsia="Calibri"/>
          <w:lang w:val="el-GR"/>
        </w:rPr>
        <w:t>παροχή υπηρεσιών υποστήριξης δικαιούχων (</w:t>
      </w:r>
      <w:r w:rsidRPr="00F5475A">
        <w:rPr>
          <w:rFonts w:eastAsia="Calibri"/>
          <w:lang w:val="en-US"/>
        </w:rPr>
        <w:t>Help</w:t>
      </w:r>
      <w:r w:rsidRPr="00F5475A">
        <w:rPr>
          <w:rFonts w:eastAsia="Calibri"/>
          <w:lang w:val="el-GR"/>
        </w:rPr>
        <w:t xml:space="preserve"> </w:t>
      </w:r>
      <w:r w:rsidRPr="00F5475A">
        <w:rPr>
          <w:rFonts w:eastAsia="Calibri"/>
          <w:lang w:val="en-US"/>
        </w:rPr>
        <w:t>Desk</w:t>
      </w:r>
      <w:r w:rsidRPr="00F5475A">
        <w:rPr>
          <w:rFonts w:eastAsia="Calibri"/>
          <w:lang w:val="el-GR"/>
        </w:rPr>
        <w:t xml:space="preserve">) σε δύο (2) επίπεδα α) </w:t>
      </w:r>
      <w:r w:rsidRPr="00F5475A">
        <w:rPr>
          <w:lang w:val="el-GR"/>
        </w:rPr>
        <w:t>Γραφείο υποστήριξης 1ου επιπέδου (</w:t>
      </w:r>
      <w:r w:rsidRPr="00CC7164">
        <w:t>help</w:t>
      </w:r>
      <w:r w:rsidRPr="00F5475A">
        <w:rPr>
          <w:lang w:val="el-GR"/>
        </w:rPr>
        <w:t xml:space="preserve"> </w:t>
      </w:r>
      <w:r w:rsidRPr="00CC7164">
        <w:t>desk</w:t>
      </w:r>
      <w:r w:rsidRPr="00F5475A">
        <w:rPr>
          <w:lang w:val="el-GR"/>
        </w:rPr>
        <w:t>) και β) Γραφείο Υποστήριξης 2ου επιπέδου (</w:t>
      </w:r>
      <w:r w:rsidRPr="0052075A">
        <w:t>back</w:t>
      </w:r>
      <w:r w:rsidRPr="00F5475A">
        <w:rPr>
          <w:lang w:val="el-GR"/>
        </w:rPr>
        <w:t>-</w:t>
      </w:r>
      <w:r w:rsidRPr="0052075A">
        <w:t>office</w:t>
      </w:r>
      <w:r w:rsidRPr="00F5475A">
        <w:rPr>
          <w:lang w:val="el-GR"/>
        </w:rPr>
        <w:t xml:space="preserve">), καθώς και Σύνταξη Πλάνου Εφαρμογής για την παροχή των παραπάνω υπηρεσιών. </w:t>
      </w:r>
    </w:p>
    <w:p w14:paraId="5421B1CD" w14:textId="77777777" w:rsidR="00F5475A" w:rsidRPr="00F5475A" w:rsidRDefault="00F5475A" w:rsidP="009E58E5">
      <w:pPr>
        <w:ind w:left="270"/>
        <w:rPr>
          <w:rFonts w:eastAsia="Calibri"/>
          <w:u w:val="single"/>
          <w:lang w:val="el-GR"/>
        </w:rPr>
      </w:pPr>
    </w:p>
    <w:p w14:paraId="2BAEEB9A" w14:textId="7D6E3F53" w:rsidR="00F5475A" w:rsidRPr="00F5475A" w:rsidRDefault="00F5475A" w:rsidP="009E58E5">
      <w:pPr>
        <w:shd w:val="clear" w:color="auto" w:fill="FFFFFF"/>
        <w:tabs>
          <w:tab w:val="left" w:pos="900"/>
        </w:tabs>
        <w:rPr>
          <w:lang w:val="el-GR"/>
        </w:rPr>
      </w:pPr>
      <w:r w:rsidRPr="00F5475A">
        <w:rPr>
          <w:b/>
          <w:bCs/>
          <w:lang w:val="el-GR"/>
        </w:rPr>
        <w:t>Έργο 4:</w:t>
      </w:r>
      <w:r w:rsidRPr="00F5475A">
        <w:rPr>
          <w:lang w:val="el-GR"/>
        </w:rPr>
        <w:t xml:space="preserve"> </w:t>
      </w:r>
      <w:r w:rsidRPr="00F5475A">
        <w:rPr>
          <w:u w:val="single"/>
          <w:lang w:val="el-GR"/>
        </w:rPr>
        <w:t xml:space="preserve">«Υπηρεσίες δημοσιότητας στο πλαίσιο του Προγράμματος </w:t>
      </w:r>
      <w:r w:rsidR="004825A1" w:rsidRPr="00A2658B">
        <w:rPr>
          <w:b/>
          <w:bCs/>
          <w:lang w:val="el-GR"/>
        </w:rPr>
        <w:t>«Υποστηρικτικά μέτρα των νέων ηλικίας δεκαοκτώ (18) και δεκαεννέα (19) ετών»(“</w:t>
      </w:r>
      <w:proofErr w:type="spellStart"/>
      <w:r w:rsidR="004825A1" w:rsidRPr="00A2658B">
        <w:rPr>
          <w:b/>
          <w:bCs/>
          <w:lang w:val="el-GR"/>
        </w:rPr>
        <w:t>Youth</w:t>
      </w:r>
      <w:proofErr w:type="spellEnd"/>
      <w:r w:rsidR="004825A1" w:rsidRPr="00A2658B">
        <w:rPr>
          <w:b/>
          <w:bCs/>
          <w:lang w:val="el-GR"/>
        </w:rPr>
        <w:t xml:space="preserve"> </w:t>
      </w:r>
      <w:proofErr w:type="spellStart"/>
      <w:r w:rsidR="004825A1" w:rsidRPr="00A2658B">
        <w:rPr>
          <w:b/>
          <w:bCs/>
          <w:lang w:val="el-GR"/>
        </w:rPr>
        <w:t>Pass</w:t>
      </w:r>
      <w:proofErr w:type="spellEnd"/>
      <w:r w:rsidR="004825A1" w:rsidRPr="00A2658B">
        <w:rPr>
          <w:b/>
          <w:bCs/>
          <w:lang w:val="el-GR"/>
        </w:rPr>
        <w:t>”)»</w:t>
      </w:r>
    </w:p>
    <w:p w14:paraId="70E2942F" w14:textId="77777777" w:rsidR="00026AED" w:rsidRPr="00F5475A" w:rsidRDefault="00026AED" w:rsidP="00026AED">
      <w:pPr>
        <w:rPr>
          <w:lang w:val="el-GR"/>
        </w:rPr>
      </w:pPr>
      <w:r w:rsidRPr="00F5475A">
        <w:rPr>
          <w:rFonts w:eastAsia="Calibri"/>
          <w:lang w:val="el-GR"/>
        </w:rPr>
        <w:t xml:space="preserve">Το συγκεκριμένο Έργο </w:t>
      </w:r>
      <w:r>
        <w:rPr>
          <w:rFonts w:eastAsia="Calibri"/>
          <w:lang w:val="el-GR"/>
        </w:rPr>
        <w:t>αφορά το αντικείμενο της παρούσας διακήρυξης.</w:t>
      </w:r>
    </w:p>
    <w:p w14:paraId="76FEA765" w14:textId="77777777" w:rsidR="00F5475A" w:rsidRPr="00F5475A" w:rsidRDefault="00F5475A" w:rsidP="009E58E5">
      <w:pPr>
        <w:pStyle w:val="aff"/>
        <w:shd w:val="clear" w:color="auto" w:fill="FFFFFF"/>
        <w:tabs>
          <w:tab w:val="left" w:pos="900"/>
        </w:tabs>
        <w:ind w:left="270"/>
        <w:rPr>
          <w:lang w:val="el-GR"/>
        </w:rPr>
      </w:pPr>
    </w:p>
    <w:p w14:paraId="2268B89E" w14:textId="1C9FE97F" w:rsidR="00F5475A" w:rsidRPr="00F5475A" w:rsidRDefault="00F5475A" w:rsidP="009E58E5">
      <w:pPr>
        <w:shd w:val="clear" w:color="auto" w:fill="FFFFFF"/>
        <w:tabs>
          <w:tab w:val="left" w:pos="900"/>
        </w:tabs>
        <w:rPr>
          <w:u w:val="single"/>
          <w:lang w:val="el-GR"/>
        </w:rPr>
      </w:pPr>
      <w:r w:rsidRPr="00F5475A">
        <w:rPr>
          <w:b/>
          <w:bCs/>
          <w:lang w:val="el-GR"/>
        </w:rPr>
        <w:t xml:space="preserve">Έργο 5: </w:t>
      </w:r>
      <w:r w:rsidRPr="00F5475A">
        <w:rPr>
          <w:u w:val="single"/>
          <w:lang w:val="el-GR"/>
        </w:rPr>
        <w:t xml:space="preserve">«Υπηρεσίες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w:t>
      </w:r>
      <w:r w:rsidR="004825A1" w:rsidRPr="00A2658B">
        <w:rPr>
          <w:b/>
          <w:bCs/>
          <w:lang w:val="el-GR"/>
        </w:rPr>
        <w:t>«Υποστηρικτικά μέτρα των νέων ηλικίας δεκαοκτώ (18) και δεκαεννέα (19) ετών»(“</w:t>
      </w:r>
      <w:proofErr w:type="spellStart"/>
      <w:r w:rsidR="004825A1" w:rsidRPr="00A2658B">
        <w:rPr>
          <w:b/>
          <w:bCs/>
          <w:lang w:val="el-GR"/>
        </w:rPr>
        <w:t>Youth</w:t>
      </w:r>
      <w:proofErr w:type="spellEnd"/>
      <w:r w:rsidR="004825A1" w:rsidRPr="00A2658B">
        <w:rPr>
          <w:b/>
          <w:bCs/>
          <w:lang w:val="el-GR"/>
        </w:rPr>
        <w:t xml:space="preserve"> </w:t>
      </w:r>
      <w:proofErr w:type="spellStart"/>
      <w:r w:rsidR="004825A1" w:rsidRPr="00A2658B">
        <w:rPr>
          <w:b/>
          <w:bCs/>
          <w:lang w:val="el-GR"/>
        </w:rPr>
        <w:t>Pass</w:t>
      </w:r>
      <w:proofErr w:type="spellEnd"/>
      <w:r w:rsidR="004825A1" w:rsidRPr="00A2658B">
        <w:rPr>
          <w:b/>
          <w:bCs/>
          <w:lang w:val="el-GR"/>
        </w:rPr>
        <w:t>”)»</w:t>
      </w:r>
    </w:p>
    <w:p w14:paraId="267F40AB" w14:textId="3BF5B8E5" w:rsidR="00F5475A" w:rsidRPr="00F5475A" w:rsidRDefault="00F5475A" w:rsidP="009E58E5">
      <w:pPr>
        <w:rPr>
          <w:rFonts w:eastAsia="Calibri"/>
          <w:lang w:val="el-GR"/>
        </w:rPr>
      </w:pPr>
      <w:r w:rsidRPr="00F5475A">
        <w:rPr>
          <w:rFonts w:eastAsia="Calibri"/>
          <w:lang w:val="el-GR"/>
        </w:rPr>
        <w:t>Το συγκεκριμένο Έργο αφορά στην παροχή υπηρεσιών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ενδιαφερομένων για το Πρόγραμμα «</w:t>
      </w:r>
      <w:r w:rsidR="004825A1">
        <w:rPr>
          <w:rFonts w:eastAsia="Calibri"/>
          <w:lang w:val="en-US"/>
        </w:rPr>
        <w:t>Youth</w:t>
      </w:r>
      <w:r w:rsidRPr="00F5475A">
        <w:rPr>
          <w:rFonts w:eastAsia="Calibri"/>
          <w:lang w:val="el-GR"/>
        </w:rPr>
        <w:t xml:space="preserve"> </w:t>
      </w:r>
      <w:r>
        <w:rPr>
          <w:rFonts w:eastAsia="Calibri"/>
          <w:lang w:val="en-US"/>
        </w:rPr>
        <w:t>Pass</w:t>
      </w:r>
      <w:r w:rsidRPr="00F5475A">
        <w:rPr>
          <w:rFonts w:eastAsia="Calibri"/>
          <w:lang w:val="el-GR"/>
        </w:rPr>
        <w:t>». Στο πλαίσιο του έργου αυτού, θα δημιουργηθεί κατ’ ελάχιστον ένα λογισμικό σύστημα αυτοματοποιημένων ερωτοαπαντήσεων, το οποίο θα αποτελεί ένα πρόγραμμα ψηφιακού διαλόγου, θα βασίζεται σε στατιστικά μοντέλα Μηχανικής εκμάθησης και θα υποστηρίζει σύγχρονους αλγόριθμους Μηχανικής Εκμάθησης και επεξεργασίας γραπτής φυσικής γλώσσας. Τέλος, μέσω κατάλληλου διαχειριστικού περιβάλλοντος θα πρέπει να εξάγονται στατιστικά χρήσης του ψηφιακού βοηθού (</w:t>
      </w:r>
      <w:r>
        <w:rPr>
          <w:rFonts w:eastAsia="Calibri"/>
          <w:lang w:val="en-US"/>
        </w:rPr>
        <w:t>chat</w:t>
      </w:r>
      <w:r w:rsidRPr="00F5475A">
        <w:rPr>
          <w:rFonts w:eastAsia="Calibri"/>
          <w:lang w:val="el-GR"/>
        </w:rPr>
        <w:t xml:space="preserve"> </w:t>
      </w:r>
      <w:r>
        <w:rPr>
          <w:rFonts w:eastAsia="Calibri"/>
          <w:lang w:val="en-US"/>
        </w:rPr>
        <w:t>bot</w:t>
      </w:r>
      <w:r w:rsidRPr="00F5475A">
        <w:rPr>
          <w:rFonts w:eastAsia="Calibri"/>
          <w:lang w:val="el-GR"/>
        </w:rPr>
        <w:t>).</w:t>
      </w:r>
    </w:p>
    <w:p w14:paraId="5CFCD26E" w14:textId="77777777" w:rsidR="00BD0298" w:rsidRPr="00BD0298" w:rsidRDefault="00BD0298" w:rsidP="00370D99">
      <w:pPr>
        <w:rPr>
          <w:lang w:val="el-GR"/>
        </w:rPr>
      </w:pPr>
    </w:p>
    <w:p w14:paraId="6A219BC0" w14:textId="5F300B07" w:rsidR="00BD0298" w:rsidRPr="00EF2204" w:rsidRDefault="00BD0298">
      <w:pPr>
        <w:pStyle w:val="4"/>
        <w:numPr>
          <w:ilvl w:val="1"/>
          <w:numId w:val="22"/>
        </w:numPr>
        <w:ind w:hanging="306"/>
        <w:rPr>
          <w:rFonts w:cs="Tahoma"/>
          <w:szCs w:val="22"/>
          <w:lang w:val="el-GR"/>
        </w:rPr>
      </w:pPr>
      <w:bookmarkStart w:id="444" w:name="_Toc97194339"/>
      <w:bookmarkStart w:id="445" w:name="_Ref97199271"/>
      <w:bookmarkStart w:id="446" w:name="_Ref122694847"/>
      <w:bookmarkStart w:id="447" w:name="_Ref122695017"/>
      <w:bookmarkStart w:id="448" w:name="_Toc144896093"/>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44"/>
      <w:bookmarkEnd w:id="445"/>
      <w:bookmarkEnd w:id="446"/>
      <w:bookmarkEnd w:id="447"/>
      <w:bookmarkEnd w:id="448"/>
      <w:r w:rsidR="00B256BC">
        <w:rPr>
          <w:rFonts w:cs="Tahoma"/>
          <w:szCs w:val="22"/>
          <w:lang w:val="el-GR"/>
        </w:rPr>
        <w:t xml:space="preserve"> </w:t>
      </w:r>
    </w:p>
    <w:p w14:paraId="62F809C8" w14:textId="5BC3DEA2" w:rsidR="007F07A4" w:rsidRPr="007F07A4" w:rsidRDefault="007F07A4" w:rsidP="007F07A4">
      <w:pPr>
        <w:autoSpaceDE w:val="0"/>
        <w:autoSpaceDN w:val="0"/>
        <w:adjustRightInd w:val="0"/>
        <w:rPr>
          <w:lang w:val="el-GR"/>
        </w:rPr>
      </w:pPr>
      <w:bookmarkStart w:id="449" w:name="_Hlk81824760"/>
      <w:bookmarkStart w:id="450" w:name="_Hlk123764856"/>
      <w:r w:rsidRPr="007F07A4">
        <w:rPr>
          <w:lang w:val="el-GR"/>
        </w:rPr>
        <w:t xml:space="preserve">Αντικείμενο </w:t>
      </w:r>
      <w:r>
        <w:rPr>
          <w:lang w:val="el-GR"/>
        </w:rPr>
        <w:t>της σύμβασης</w:t>
      </w:r>
      <w:r w:rsidRPr="007F07A4">
        <w:rPr>
          <w:lang w:val="el-GR"/>
        </w:rPr>
        <w:t xml:space="preserve"> είναι </w:t>
      </w:r>
      <w:r w:rsidR="00026AED">
        <w:rPr>
          <w:lang w:val="el-GR"/>
        </w:rPr>
        <w:t xml:space="preserve">η παροχή υπηρεσιών δημοσιότητας για </w:t>
      </w:r>
      <w:r w:rsidR="005450AE" w:rsidRPr="005450AE">
        <w:rPr>
          <w:lang w:val="el-GR"/>
        </w:rPr>
        <w:t>την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w:t>
      </w:r>
      <w:r w:rsidR="004825A1">
        <w:rPr>
          <w:lang w:val="en-US"/>
        </w:rPr>
        <w:t>YOUTH</w:t>
      </w:r>
      <w:r w:rsidR="005450AE" w:rsidRPr="005450AE">
        <w:rPr>
          <w:lang w:val="el-GR"/>
        </w:rPr>
        <w:t xml:space="preserve"> PASS)</w:t>
      </w:r>
      <w:r w:rsidRPr="007F07A4">
        <w:rPr>
          <w:lang w:val="el-GR"/>
        </w:rPr>
        <w:t>.</w:t>
      </w:r>
    </w:p>
    <w:bookmarkEnd w:id="449"/>
    <w:bookmarkEnd w:id="450"/>
    <w:p w14:paraId="45A7E4F5" w14:textId="77777777" w:rsidR="00026AED" w:rsidRDefault="00026AED" w:rsidP="00026AED">
      <w:pPr>
        <w:autoSpaceDE w:val="0"/>
        <w:autoSpaceDN w:val="0"/>
        <w:adjustRightInd w:val="0"/>
        <w:rPr>
          <w:lang w:val="el-GR"/>
        </w:rPr>
      </w:pPr>
      <w:r w:rsidRPr="00026AED">
        <w:rPr>
          <w:lang w:val="el-GR"/>
        </w:rPr>
        <w:t>Στο πλαίσιο της σύμβασης ο Ανάδοχος</w:t>
      </w:r>
    </w:p>
    <w:p w14:paraId="17E5A05D" w14:textId="1627D5FE" w:rsidR="00026AED" w:rsidRPr="00026AED" w:rsidRDefault="00026AED" w:rsidP="00026AED">
      <w:pPr>
        <w:autoSpaceDE w:val="0"/>
        <w:autoSpaceDN w:val="0"/>
        <w:adjustRightInd w:val="0"/>
        <w:rPr>
          <w:lang w:val="el-GR"/>
        </w:rPr>
      </w:pPr>
      <w:r>
        <w:rPr>
          <w:lang w:val="el-GR"/>
        </w:rPr>
        <w:t>Α)</w:t>
      </w:r>
      <w:r w:rsidRPr="00026AED">
        <w:rPr>
          <w:lang w:val="el-GR"/>
        </w:rPr>
        <w:t xml:space="preserve"> θα καταρτίσει Πλάνο Εφαρμογής των δράσεων δημοσιότητας, το οποίο θα περιλαμβάνει τη σύνθεση των επιμέρους δράσεων δημοσιότητας (ενέργειες ενημέρωσης του κοινού/πολιτών για τη δράση) και την κοστολόγησή τους. Επισημαίνεται ότι για τις δράσεις δημοσιότητας του πλάνου εφαρμογής που δεν θα επιλεγούν τελικά προς υλοποίηση, θα γίνει αντίστοιχη </w:t>
      </w:r>
      <w:proofErr w:type="spellStart"/>
      <w:r w:rsidRPr="00026AED">
        <w:rPr>
          <w:lang w:val="el-GR"/>
        </w:rPr>
        <w:t>απομείωση</w:t>
      </w:r>
      <w:proofErr w:type="spellEnd"/>
      <w:r w:rsidRPr="00026AED">
        <w:rPr>
          <w:lang w:val="el-GR"/>
        </w:rPr>
        <w:t xml:space="preserve"> του οικονομικού αντικειμένου σύμφωνα με την αναλυτική κοστολόγηση για τις συγκεκριμένες δράσεις.  </w:t>
      </w:r>
    </w:p>
    <w:p w14:paraId="14775AF6" w14:textId="13D662C8" w:rsidR="00026AED" w:rsidRPr="00026AED" w:rsidRDefault="00026AED" w:rsidP="00026AED">
      <w:pPr>
        <w:autoSpaceDE w:val="0"/>
        <w:autoSpaceDN w:val="0"/>
        <w:adjustRightInd w:val="0"/>
        <w:rPr>
          <w:lang w:val="el-GR"/>
        </w:rPr>
      </w:pPr>
      <w:r w:rsidRPr="00026AED">
        <w:rPr>
          <w:lang w:val="el-GR"/>
        </w:rPr>
        <w:t xml:space="preserve">Το πλάνο θα πρέπει να ευθυγραμμίζεται και να καλύπτει τις ανάγκες υποστήριξης/δημοσιότητας που θα προκύψουν από τον αναλυτικό σχεδιασμό της δράσης. Για το λόγο αυτό, ο Ανάδοχος θα πρέπει πριν τη σύνταξη του πλάνου να λάβει υπόψη το μοντέλο διαχείρισης όπως θα του παραδοθεί από την Αναθέτουσα </w:t>
      </w:r>
      <w:proofErr w:type="spellStart"/>
      <w:r w:rsidRPr="00026AED">
        <w:rPr>
          <w:lang w:val="el-GR"/>
        </w:rPr>
        <w:t>Aρχή</w:t>
      </w:r>
      <w:proofErr w:type="spellEnd"/>
      <w:r w:rsidRPr="00026AED">
        <w:rPr>
          <w:lang w:val="el-GR"/>
        </w:rPr>
        <w:t xml:space="preserve">.  </w:t>
      </w:r>
    </w:p>
    <w:p w14:paraId="2CC1A9A0" w14:textId="67C0A6BC" w:rsidR="00026AED" w:rsidRPr="00026AED" w:rsidRDefault="00026AED" w:rsidP="00026AED">
      <w:pPr>
        <w:autoSpaceDE w:val="0"/>
        <w:autoSpaceDN w:val="0"/>
        <w:adjustRightInd w:val="0"/>
        <w:rPr>
          <w:lang w:val="el-GR"/>
        </w:rPr>
      </w:pPr>
      <w:r w:rsidRPr="00026AED">
        <w:rPr>
          <w:lang w:val="el-GR"/>
        </w:rPr>
        <w:t>Το πλάνο εφαρμογής των δράσεων του Έργου μπορεί να επικαιροποιείται με βάση τις ανάγκες του Έργου όπως αυτές δυναμικά εξελίσσονται.</w:t>
      </w:r>
    </w:p>
    <w:p w14:paraId="1C952808" w14:textId="3BF0039A" w:rsidR="00026AED" w:rsidRPr="00026AED" w:rsidRDefault="00026AED" w:rsidP="00026AED">
      <w:pPr>
        <w:autoSpaceDE w:val="0"/>
        <w:autoSpaceDN w:val="0"/>
        <w:adjustRightInd w:val="0"/>
        <w:rPr>
          <w:lang w:val="el-GR"/>
        </w:rPr>
      </w:pPr>
      <w:r w:rsidRPr="00026AED">
        <w:rPr>
          <w:lang w:val="el-GR"/>
        </w:rPr>
        <w:t>Β) Θα υλοποιήσει τις δράσεις δημοσιότητας που θα οριστικοποιηθούν στο πλαίσιο του πλάνου εφαρμογής.</w:t>
      </w:r>
    </w:p>
    <w:p w14:paraId="6B2C2684" w14:textId="0E748651" w:rsidR="00026AED" w:rsidRPr="00026AED" w:rsidRDefault="00026AED" w:rsidP="00026AED">
      <w:pPr>
        <w:autoSpaceDE w:val="0"/>
        <w:autoSpaceDN w:val="0"/>
        <w:adjustRightInd w:val="0"/>
        <w:rPr>
          <w:lang w:val="el-GR"/>
        </w:rPr>
      </w:pPr>
      <w:r w:rsidRPr="00026AED">
        <w:rPr>
          <w:lang w:val="el-GR"/>
        </w:rPr>
        <w:t xml:space="preserve">Γ) Θα </w:t>
      </w:r>
      <w:r>
        <w:rPr>
          <w:lang w:val="el-GR"/>
        </w:rPr>
        <w:t>υλοποιήσει</w:t>
      </w:r>
      <w:r w:rsidRPr="00026AED">
        <w:rPr>
          <w:lang w:val="el-GR"/>
        </w:rPr>
        <w:t xml:space="preserve"> έρευνα πεδίου η οποία θα στοχεύει στην αξιολόγηση τόσο με ποσοτικά, όσο και με ποιοτικά κριτήρια στην μέτρηση της αποτελεσματικότητας της καμπάνιας. Παράλληλα, καθ’ όλη τη </w:t>
      </w:r>
      <w:r w:rsidRPr="00026AED">
        <w:rPr>
          <w:lang w:val="el-GR"/>
        </w:rPr>
        <w:lastRenderedPageBreak/>
        <w:t xml:space="preserve">διάρκεια θα αξιοποιηθούν τα ψηφιακά εργαλεία </w:t>
      </w:r>
      <w:proofErr w:type="spellStart"/>
      <w:r w:rsidRPr="00026AED">
        <w:rPr>
          <w:lang w:val="el-GR"/>
        </w:rPr>
        <w:t>Search</w:t>
      </w:r>
      <w:proofErr w:type="spellEnd"/>
      <w:r w:rsidRPr="00026AED">
        <w:rPr>
          <w:lang w:val="el-GR"/>
        </w:rPr>
        <w:t xml:space="preserve"> </w:t>
      </w:r>
      <w:proofErr w:type="spellStart"/>
      <w:r w:rsidRPr="00026AED">
        <w:rPr>
          <w:lang w:val="el-GR"/>
        </w:rPr>
        <w:t>Engine</w:t>
      </w:r>
      <w:proofErr w:type="spellEnd"/>
      <w:r w:rsidRPr="00026AED">
        <w:rPr>
          <w:lang w:val="el-GR"/>
        </w:rPr>
        <w:t xml:space="preserve"> </w:t>
      </w:r>
      <w:proofErr w:type="spellStart"/>
      <w:r w:rsidRPr="00026AED">
        <w:rPr>
          <w:lang w:val="el-GR"/>
        </w:rPr>
        <w:t>Optimization</w:t>
      </w:r>
      <w:proofErr w:type="spellEnd"/>
      <w:r w:rsidRPr="00026AED">
        <w:rPr>
          <w:lang w:val="el-GR"/>
        </w:rPr>
        <w:t xml:space="preserve"> &amp; </w:t>
      </w:r>
      <w:proofErr w:type="spellStart"/>
      <w:r w:rsidRPr="00026AED">
        <w:rPr>
          <w:lang w:val="el-GR"/>
        </w:rPr>
        <w:t>Google</w:t>
      </w:r>
      <w:proofErr w:type="spellEnd"/>
      <w:r w:rsidRPr="00026AED">
        <w:rPr>
          <w:lang w:val="el-GR"/>
        </w:rPr>
        <w:t xml:space="preserve"> </w:t>
      </w:r>
      <w:proofErr w:type="spellStart"/>
      <w:r w:rsidRPr="00026AED">
        <w:rPr>
          <w:lang w:val="el-GR"/>
        </w:rPr>
        <w:t>Analytics</w:t>
      </w:r>
      <w:proofErr w:type="spellEnd"/>
      <w:r w:rsidRPr="00026AED">
        <w:rPr>
          <w:lang w:val="el-GR"/>
        </w:rPr>
        <w:t xml:space="preserve">, τόσο για την παραμετροποίηση της διασποράς του μηνύματος με γεωγραφικά και όχι μόνο χαρακτηριστικά, όσο και για τη </w:t>
      </w:r>
      <w:proofErr w:type="spellStart"/>
      <w:r w:rsidRPr="00026AED">
        <w:rPr>
          <w:lang w:val="el-GR"/>
        </w:rPr>
        <w:t>real</w:t>
      </w:r>
      <w:proofErr w:type="spellEnd"/>
      <w:r w:rsidRPr="00026AED">
        <w:rPr>
          <w:lang w:val="el-GR"/>
        </w:rPr>
        <w:t xml:space="preserve"> </w:t>
      </w:r>
      <w:proofErr w:type="spellStart"/>
      <w:r w:rsidRPr="00026AED">
        <w:rPr>
          <w:lang w:val="el-GR"/>
        </w:rPr>
        <w:t>time</w:t>
      </w:r>
      <w:proofErr w:type="spellEnd"/>
      <w:r w:rsidRPr="00026AED">
        <w:rPr>
          <w:lang w:val="el-GR"/>
        </w:rPr>
        <w:t xml:space="preserve"> μέτρηση της αποτελεσματικότητας.</w:t>
      </w:r>
    </w:p>
    <w:p w14:paraId="4DB19CF1" w14:textId="029AFBEB" w:rsidR="007F07A4" w:rsidRPr="003E609D" w:rsidRDefault="007F07A4" w:rsidP="00F95B06">
      <w:pPr>
        <w:keepNext/>
        <w:tabs>
          <w:tab w:val="left" w:pos="1134"/>
        </w:tabs>
        <w:spacing w:before="240" w:after="60"/>
        <w:outlineLvl w:val="3"/>
        <w:rPr>
          <w:b/>
          <w:bCs/>
          <w:szCs w:val="28"/>
          <w:u w:val="single"/>
          <w:lang w:val="el-GR"/>
        </w:rPr>
      </w:pPr>
      <w:bookmarkStart w:id="451" w:name="_Toc144896094"/>
      <w:r w:rsidRPr="00F95B06">
        <w:rPr>
          <w:b/>
          <w:bCs/>
          <w:szCs w:val="28"/>
          <w:u w:val="single"/>
          <w:lang w:val="el-GR"/>
        </w:rPr>
        <w:t>Παραδοτέα Έργου</w:t>
      </w:r>
      <w:bookmarkEnd w:id="451"/>
    </w:p>
    <w:p w14:paraId="729149C9" w14:textId="77777777" w:rsidR="00210693" w:rsidRPr="00210693" w:rsidRDefault="00210693" w:rsidP="00210693">
      <w:pPr>
        <w:rPr>
          <w:rFonts w:ascii="Calibri" w:hAnsi="Calibri" w:cs="Calibri"/>
          <w:color w:val="000000"/>
          <w:sz w:val="20"/>
          <w:szCs w:val="20"/>
          <w:lang w:val="el-GR" w:eastAsia="el-GR"/>
        </w:rPr>
      </w:pPr>
      <w:r w:rsidRPr="00210693">
        <w:rPr>
          <w:rFonts w:cstheme="minorHAnsi"/>
          <w:b/>
          <w:color w:val="000000"/>
          <w:lang w:val="el-GR"/>
        </w:rPr>
        <w:t xml:space="preserve">Π1 </w:t>
      </w:r>
      <w:r w:rsidRPr="00210693">
        <w:rPr>
          <w:lang w:val="el-GR"/>
        </w:rPr>
        <w:t>Πλάνο Δημοσιότητας.</w:t>
      </w:r>
    </w:p>
    <w:p w14:paraId="4AC88A99" w14:textId="500AB3A5" w:rsidR="00210693" w:rsidRPr="00210693" w:rsidRDefault="00210693" w:rsidP="00210693">
      <w:pPr>
        <w:rPr>
          <w:rFonts w:ascii="Calibri" w:hAnsi="Calibri" w:cs="Calibri"/>
          <w:color w:val="000000"/>
          <w:sz w:val="20"/>
          <w:szCs w:val="20"/>
          <w:lang w:val="el-GR" w:eastAsia="el-GR"/>
        </w:rPr>
      </w:pPr>
      <w:r w:rsidRPr="00210693">
        <w:rPr>
          <w:rFonts w:cstheme="minorHAnsi"/>
          <w:b/>
          <w:color w:val="000000"/>
          <w:lang w:val="el-GR"/>
        </w:rPr>
        <w:t xml:space="preserve">Π2.Χ </w:t>
      </w:r>
      <w:r w:rsidR="001B642A">
        <w:rPr>
          <w:lang w:val="el-GR"/>
        </w:rPr>
        <w:t>Τριμ</w:t>
      </w:r>
      <w:r w:rsidR="001B642A" w:rsidRPr="00ED46FE">
        <w:rPr>
          <w:lang w:val="el-GR"/>
        </w:rPr>
        <w:t xml:space="preserve">ηνιαίες </w:t>
      </w:r>
      <w:r w:rsidRPr="00ED46FE">
        <w:rPr>
          <w:lang w:val="el-GR"/>
        </w:rPr>
        <w:t>αναφορές Επικοινωνιακής Δράσης και Ενεργειών Επικοινωνίας.</w:t>
      </w:r>
    </w:p>
    <w:p w14:paraId="0A79DCB0" w14:textId="77777777" w:rsidR="00210693" w:rsidRPr="00210693" w:rsidRDefault="00210693" w:rsidP="00210693">
      <w:pPr>
        <w:spacing w:before="200" w:line="256" w:lineRule="auto"/>
        <w:rPr>
          <w:rFonts w:cstheme="minorHAnsi"/>
          <w:bCs/>
          <w:color w:val="000000"/>
          <w:lang w:val="el-GR"/>
        </w:rPr>
      </w:pPr>
      <w:r w:rsidRPr="00210693">
        <w:rPr>
          <w:rFonts w:cstheme="minorHAnsi"/>
          <w:b/>
          <w:color w:val="000000"/>
          <w:lang w:val="el-GR"/>
        </w:rPr>
        <w:t xml:space="preserve">Π3 </w:t>
      </w:r>
      <w:r w:rsidRPr="00210693">
        <w:rPr>
          <w:rFonts w:cstheme="minorHAnsi"/>
          <w:bCs/>
          <w:color w:val="000000"/>
          <w:lang w:val="el-GR"/>
        </w:rPr>
        <w:t>Παρουσίαση αποτελεσμάτων έρευνας πεδίου.</w:t>
      </w:r>
    </w:p>
    <w:p w14:paraId="156CDB3B" w14:textId="77777777" w:rsidR="008338F0" w:rsidRPr="00EF2204" w:rsidRDefault="003355E7">
      <w:pPr>
        <w:pStyle w:val="3"/>
        <w:numPr>
          <w:ilvl w:val="0"/>
          <w:numId w:val="22"/>
        </w:numPr>
        <w:rPr>
          <w:lang w:val="el-GR"/>
        </w:rPr>
      </w:pPr>
      <w:bookmarkStart w:id="452" w:name="_Toc97194366"/>
      <w:bookmarkStart w:id="453" w:name="_Toc97194477"/>
      <w:bookmarkStart w:id="454" w:name="_Ref122694864"/>
      <w:bookmarkStart w:id="455" w:name="_Toc144896095"/>
      <w:r w:rsidRPr="00EF2204">
        <w:rPr>
          <w:lang w:val="el-GR"/>
        </w:rPr>
        <w:t xml:space="preserve">Μεθοδολογία </w:t>
      </w:r>
      <w:r w:rsidR="00025B9C">
        <w:rPr>
          <w:lang w:val="el-GR"/>
        </w:rPr>
        <w:t>Υ</w:t>
      </w:r>
      <w:r w:rsidRPr="00EF2204">
        <w:rPr>
          <w:lang w:val="el-GR"/>
        </w:rPr>
        <w:t>λοποίησης</w:t>
      </w:r>
      <w:bookmarkEnd w:id="452"/>
      <w:bookmarkEnd w:id="453"/>
      <w:bookmarkEnd w:id="454"/>
      <w:bookmarkEnd w:id="455"/>
    </w:p>
    <w:p w14:paraId="45BD28BD" w14:textId="77777777" w:rsidR="00E13273" w:rsidRPr="00155B45" w:rsidRDefault="00E13273" w:rsidP="00E13273">
      <w:pPr>
        <w:spacing w:line="252" w:lineRule="auto"/>
        <w:rPr>
          <w:lang w:val="el-GR"/>
        </w:rPr>
      </w:pPr>
      <w:bookmarkStart w:id="456" w:name="_Toc97195407"/>
      <w:bookmarkStart w:id="457" w:name="_Toc97195576"/>
      <w:bookmarkEnd w:id="456"/>
      <w:bookmarkEnd w:id="457"/>
      <w:r w:rsidRPr="00155B45">
        <w:rPr>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155B45">
        <w:t>risk</w:t>
      </w:r>
      <w:r w:rsidRPr="00155B45">
        <w:rPr>
          <w:lang w:val="el-GR"/>
        </w:rPr>
        <w:t xml:space="preserve"> </w:t>
      </w:r>
      <w:r w:rsidRPr="00155B45">
        <w:t>response</w:t>
      </w:r>
      <w:r w:rsidRPr="00155B45">
        <w:rPr>
          <w:lang w:val="el-GR"/>
        </w:rPr>
        <w:t>).</w:t>
      </w:r>
    </w:p>
    <w:p w14:paraId="04D0B3C1" w14:textId="77777777" w:rsidR="00E13273" w:rsidRPr="00155B45" w:rsidRDefault="00E13273" w:rsidP="00E13273">
      <w:pPr>
        <w:spacing w:line="252" w:lineRule="auto"/>
        <w:rPr>
          <w:lang w:val="el-GR"/>
        </w:rPr>
      </w:pPr>
      <w:r w:rsidRPr="00155B45">
        <w:rPr>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p>
    <w:p w14:paraId="558CA577" w14:textId="77777777" w:rsidR="00E13273" w:rsidRPr="00155B45" w:rsidRDefault="00E13273" w:rsidP="00E13273">
      <w:pPr>
        <w:spacing w:line="252" w:lineRule="auto"/>
        <w:rPr>
          <w:lang w:val="el-GR"/>
        </w:rPr>
      </w:pPr>
      <w:r w:rsidRPr="00155B45">
        <w:rPr>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0FB4A278" w14:textId="77777777" w:rsidR="00E13273" w:rsidRPr="00155B45" w:rsidRDefault="00E13273">
      <w:pPr>
        <w:numPr>
          <w:ilvl w:val="0"/>
          <w:numId w:val="29"/>
        </w:numPr>
        <w:spacing w:line="252" w:lineRule="auto"/>
        <w:ind w:left="284" w:hanging="284"/>
        <w:rPr>
          <w:lang w:val="el-GR"/>
        </w:rPr>
      </w:pPr>
      <w:r w:rsidRPr="00155B45">
        <w:rPr>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1FC9A013" w14:textId="77777777" w:rsidR="00E13273" w:rsidRPr="00155B45" w:rsidRDefault="00E13273">
      <w:pPr>
        <w:numPr>
          <w:ilvl w:val="0"/>
          <w:numId w:val="29"/>
        </w:numPr>
        <w:spacing w:line="252" w:lineRule="auto"/>
        <w:ind w:left="284" w:hanging="284"/>
        <w:rPr>
          <w:lang w:val="el-GR"/>
        </w:rPr>
      </w:pPr>
      <w:r w:rsidRPr="00155B45">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72227270" w14:textId="77777777" w:rsidR="00E13273" w:rsidRPr="00155B45" w:rsidRDefault="00E13273">
      <w:pPr>
        <w:numPr>
          <w:ilvl w:val="0"/>
          <w:numId w:val="29"/>
        </w:numPr>
        <w:spacing w:line="252" w:lineRule="auto"/>
        <w:ind w:left="284" w:hanging="284"/>
        <w:rPr>
          <w:lang w:val="el-GR"/>
        </w:rPr>
      </w:pPr>
      <w:r w:rsidRPr="00155B45">
        <w:rPr>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3B1E6060" w14:textId="77777777" w:rsidR="00025B9C" w:rsidRPr="00025B9C" w:rsidRDefault="00025B9C" w:rsidP="00045DCF">
      <w:pPr>
        <w:rPr>
          <w:lang w:val="el-GR"/>
        </w:rPr>
      </w:pPr>
    </w:p>
    <w:p w14:paraId="1764197F" w14:textId="4BFC001F" w:rsidR="00025B9C" w:rsidRDefault="00025B9C">
      <w:pPr>
        <w:pStyle w:val="4"/>
        <w:numPr>
          <w:ilvl w:val="1"/>
          <w:numId w:val="22"/>
        </w:numPr>
        <w:ind w:hanging="306"/>
        <w:rPr>
          <w:rFonts w:cs="Tahoma"/>
          <w:szCs w:val="22"/>
          <w:lang w:val="el-GR"/>
        </w:rPr>
      </w:pPr>
      <w:bookmarkStart w:id="458" w:name="_Toc97194367"/>
      <w:bookmarkStart w:id="459" w:name="_Ref122695066"/>
      <w:bookmarkStart w:id="460" w:name="_Toc144896096"/>
      <w:r w:rsidRPr="00EF2204">
        <w:rPr>
          <w:rFonts w:cs="Tahoma"/>
          <w:szCs w:val="22"/>
          <w:lang w:val="el-GR"/>
        </w:rPr>
        <w:t>Χρονοδιάγραμμα</w:t>
      </w:r>
      <w:bookmarkEnd w:id="458"/>
      <w:bookmarkEnd w:id="459"/>
      <w:bookmarkEnd w:id="460"/>
    </w:p>
    <w:p w14:paraId="16576A43" w14:textId="6986C9CA" w:rsidR="00F82A8D" w:rsidRPr="00C71EEC" w:rsidRDefault="00F82A8D" w:rsidP="00F82A8D">
      <w:pPr>
        <w:suppressAutoHyphens w:val="0"/>
        <w:autoSpaceDE w:val="0"/>
        <w:spacing w:after="60"/>
        <w:rPr>
          <w:rFonts w:eastAsia="SimSun"/>
          <w:lang w:val="el-GR"/>
        </w:rPr>
      </w:pPr>
      <w:bookmarkStart w:id="461"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E13273">
        <w:rPr>
          <w:rFonts w:eastAsia="SimSun"/>
          <w:lang w:val="el-GR"/>
        </w:rPr>
        <w:t>σε</w:t>
      </w:r>
      <w:r w:rsidRPr="00E13273">
        <w:rPr>
          <w:rFonts w:eastAsia="SimSun"/>
          <w:b/>
          <w:bCs/>
          <w:lang w:val="el-GR"/>
        </w:rPr>
        <w:t xml:space="preserve"> </w:t>
      </w:r>
      <w:r w:rsidR="00A44EC6">
        <w:rPr>
          <w:rFonts w:eastAsia="SimSun"/>
          <w:b/>
          <w:bCs/>
          <w:lang w:val="el-GR"/>
        </w:rPr>
        <w:t xml:space="preserve">δεκατρείς </w:t>
      </w:r>
      <w:r w:rsidRPr="00E13273">
        <w:rPr>
          <w:rFonts w:eastAsia="SimSun"/>
          <w:b/>
          <w:bCs/>
          <w:lang w:val="el-GR"/>
        </w:rPr>
        <w:t>(</w:t>
      </w:r>
      <w:r w:rsidR="00A44EC6">
        <w:rPr>
          <w:rFonts w:eastAsia="SimSun"/>
          <w:b/>
          <w:bCs/>
          <w:lang w:val="el-GR"/>
        </w:rPr>
        <w:t>13</w:t>
      </w:r>
      <w:r w:rsidRPr="00E13273">
        <w:rPr>
          <w:rFonts w:eastAsia="SimSun"/>
          <w:b/>
          <w:bCs/>
          <w:lang w:val="el-GR"/>
        </w:rPr>
        <w:t>) μήνες</w:t>
      </w:r>
      <w:r w:rsidRPr="00E13273">
        <w:rPr>
          <w:rFonts w:eastAsia="SimSun"/>
          <w:lang w:val="el-GR"/>
        </w:rPr>
        <w:t xml:space="preserve"> και νοείται το χρονικό διάστημα από την ημερομηνία υπογραφής της σύμβασης έως την υποβολή</w:t>
      </w:r>
      <w:r w:rsidRPr="00C71EEC">
        <w:rPr>
          <w:rFonts w:eastAsia="SimSun"/>
          <w:lang w:val="el-GR"/>
        </w:rPr>
        <w:t xml:space="preserve"> του τελευταίου παραδοτέου σύμφωνα με το αναλυτικό χρονοδιάγραμμα που παρατίθεται στη συνέχεια.  </w:t>
      </w:r>
    </w:p>
    <w:p w14:paraId="32944A9B" w14:textId="6E8D3274" w:rsidR="00F82A8D"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p w14:paraId="39D57EDB" w14:textId="77777777" w:rsidR="00133814" w:rsidRPr="00C71EEC" w:rsidRDefault="00133814" w:rsidP="00F82A8D">
      <w:pPr>
        <w:suppressAutoHyphens w:val="0"/>
        <w:autoSpaceDE w:val="0"/>
        <w:spacing w:after="60"/>
        <w:rPr>
          <w:rFonts w:eastAsia="SimSun"/>
          <w:lang w:val="el-GR"/>
        </w:rPr>
      </w:pPr>
    </w:p>
    <w:tbl>
      <w:tblPr>
        <w:tblW w:w="5000" w:type="pct"/>
        <w:jc w:val="center"/>
        <w:tblLook w:val="04A0" w:firstRow="1" w:lastRow="0" w:firstColumn="1" w:lastColumn="0" w:noHBand="0" w:noVBand="1"/>
      </w:tblPr>
      <w:tblGrid>
        <w:gridCol w:w="3608"/>
        <w:gridCol w:w="1383"/>
        <w:gridCol w:w="1623"/>
        <w:gridCol w:w="1216"/>
        <w:gridCol w:w="1798"/>
      </w:tblGrid>
      <w:tr w:rsidR="00F82A8D" w:rsidRPr="00C71EEC" w14:paraId="38E2853A" w14:textId="77777777" w:rsidTr="00770F53">
        <w:trPr>
          <w:trHeight w:val="300"/>
          <w:jc w:val="center"/>
        </w:trPr>
        <w:tc>
          <w:tcPr>
            <w:tcW w:w="5000" w:type="pct"/>
            <w:gridSpan w:val="5"/>
            <w:tcBorders>
              <w:top w:val="single" w:sz="4" w:space="0" w:color="auto"/>
              <w:left w:val="single" w:sz="4" w:space="0" w:color="auto"/>
              <w:bottom w:val="single" w:sz="4" w:space="0" w:color="auto"/>
              <w:right w:val="single" w:sz="4" w:space="0" w:color="auto"/>
            </w:tcBorders>
            <w:shd w:val="clear" w:color="000000" w:fill="FCE4D6"/>
            <w:noWrap/>
            <w:vAlign w:val="bottom"/>
            <w:hideMark/>
          </w:tcPr>
          <w:bookmarkEnd w:id="461"/>
          <w:p w14:paraId="7DFEF3F9"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lastRenderedPageBreak/>
              <w:t>ΧΡΟΝΟΔΙΑΓΡΑΜΜΑ ΕΡΓΟΥ</w:t>
            </w:r>
          </w:p>
        </w:tc>
      </w:tr>
      <w:tr w:rsidR="00E13273" w:rsidRPr="00C71EEC" w14:paraId="30D87158" w14:textId="77777777" w:rsidTr="00E13273">
        <w:trPr>
          <w:trHeight w:val="765"/>
          <w:jc w:val="center"/>
        </w:trPr>
        <w:tc>
          <w:tcPr>
            <w:tcW w:w="1875" w:type="pct"/>
            <w:tcBorders>
              <w:top w:val="nil"/>
              <w:left w:val="single" w:sz="4" w:space="0" w:color="auto"/>
              <w:bottom w:val="single" w:sz="4" w:space="0" w:color="auto"/>
              <w:right w:val="single" w:sz="4" w:space="0" w:color="auto"/>
            </w:tcBorders>
            <w:shd w:val="clear" w:color="000000" w:fill="E2EFDA"/>
            <w:vAlign w:val="center"/>
            <w:hideMark/>
          </w:tcPr>
          <w:p w14:paraId="46258455" w14:textId="115A7E66"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Τίτλος </w:t>
            </w:r>
            <w:r>
              <w:rPr>
                <w:rFonts w:eastAsia="SimSun"/>
                <w:b/>
                <w:bCs/>
                <w:sz w:val="20"/>
                <w:szCs w:val="20"/>
                <w:lang w:val="el-GR"/>
              </w:rPr>
              <w:t>Παραδοτέου</w:t>
            </w:r>
            <w:r w:rsidRPr="00C71EEC">
              <w:rPr>
                <w:rFonts w:eastAsia="SimSun"/>
                <w:b/>
                <w:bCs/>
                <w:sz w:val="20"/>
                <w:szCs w:val="20"/>
                <w:lang w:val="el-GR"/>
              </w:rPr>
              <w:t xml:space="preserve"> </w:t>
            </w:r>
          </w:p>
        </w:tc>
        <w:tc>
          <w:tcPr>
            <w:tcW w:w="718" w:type="pct"/>
            <w:tcBorders>
              <w:top w:val="nil"/>
              <w:left w:val="nil"/>
              <w:bottom w:val="single" w:sz="4" w:space="0" w:color="auto"/>
              <w:right w:val="single" w:sz="4" w:space="0" w:color="auto"/>
            </w:tcBorders>
            <w:shd w:val="clear" w:color="000000" w:fill="E2EFDA"/>
            <w:vAlign w:val="center"/>
            <w:hideMark/>
          </w:tcPr>
          <w:p w14:paraId="285291EA" w14:textId="0CD35EE0"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υλοποίησης </w:t>
            </w:r>
          </w:p>
        </w:tc>
        <w:tc>
          <w:tcPr>
            <w:tcW w:w="844" w:type="pct"/>
            <w:tcBorders>
              <w:top w:val="nil"/>
              <w:left w:val="nil"/>
              <w:bottom w:val="single" w:sz="4" w:space="0" w:color="auto"/>
              <w:right w:val="single" w:sz="4" w:space="0" w:color="auto"/>
            </w:tcBorders>
            <w:shd w:val="clear" w:color="000000" w:fill="E2EFDA"/>
            <w:vAlign w:val="center"/>
            <w:hideMark/>
          </w:tcPr>
          <w:p w14:paraId="02B47A1B" w14:textId="23EB6A0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Ελέγχου Παραδοτέων </w:t>
            </w:r>
          </w:p>
        </w:tc>
        <w:tc>
          <w:tcPr>
            <w:tcW w:w="628" w:type="pct"/>
            <w:tcBorders>
              <w:top w:val="nil"/>
              <w:left w:val="nil"/>
              <w:bottom w:val="single" w:sz="4" w:space="0" w:color="auto"/>
              <w:right w:val="single" w:sz="4" w:space="0" w:color="auto"/>
            </w:tcBorders>
            <w:shd w:val="clear" w:color="000000" w:fill="E2EFDA"/>
            <w:vAlign w:val="center"/>
            <w:hideMark/>
          </w:tcPr>
          <w:p w14:paraId="60BD04D8" w14:textId="6F2A330A"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Σύμβασης </w:t>
            </w:r>
          </w:p>
        </w:tc>
        <w:tc>
          <w:tcPr>
            <w:tcW w:w="935" w:type="pct"/>
            <w:tcBorders>
              <w:top w:val="nil"/>
              <w:left w:val="nil"/>
              <w:bottom w:val="single" w:sz="4" w:space="0" w:color="auto"/>
              <w:right w:val="single" w:sz="4" w:space="0" w:color="auto"/>
            </w:tcBorders>
            <w:shd w:val="clear" w:color="000000" w:fill="E2EFDA"/>
            <w:vAlign w:val="center"/>
            <w:hideMark/>
          </w:tcPr>
          <w:p w14:paraId="4E6FC4A9"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E13273" w:rsidRPr="001B4860" w14:paraId="76373E0E" w14:textId="77777777" w:rsidTr="00E13273">
        <w:trPr>
          <w:trHeight w:val="291"/>
          <w:jc w:val="center"/>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071A99CC" w14:textId="115B8CE7" w:rsidR="00E13273" w:rsidRPr="00F5475A" w:rsidRDefault="00BD3F4C" w:rsidP="00E13273">
            <w:pPr>
              <w:suppressAutoHyphens w:val="0"/>
              <w:autoSpaceDE w:val="0"/>
              <w:spacing w:after="60"/>
              <w:jc w:val="left"/>
              <w:rPr>
                <w:color w:val="000000" w:themeColor="text1"/>
                <w:sz w:val="20"/>
                <w:szCs w:val="20"/>
                <w:lang w:val="el-GR"/>
              </w:rPr>
            </w:pPr>
            <w:r w:rsidRPr="00BD3F4C">
              <w:rPr>
                <w:color w:val="000000" w:themeColor="text1"/>
                <w:sz w:val="20"/>
                <w:szCs w:val="20"/>
                <w:lang w:val="el-GR"/>
              </w:rPr>
              <w:t xml:space="preserve">Π1. </w:t>
            </w:r>
            <w:r w:rsidR="00ED46FE">
              <w:rPr>
                <w:color w:val="000000" w:themeColor="text1"/>
                <w:sz w:val="20"/>
                <w:szCs w:val="20"/>
                <w:lang w:val="el-GR"/>
              </w:rPr>
              <w:t>Πλάνο Δημοσιότητας</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228AE214" w14:textId="6D399576" w:rsidR="00E13273"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 xml:space="preserve">5 </w:t>
            </w:r>
            <w:r w:rsidR="001B4860">
              <w:rPr>
                <w:rFonts w:eastAsia="SimSun"/>
                <w:b/>
                <w:sz w:val="20"/>
                <w:szCs w:val="20"/>
                <w:lang w:val="el-GR"/>
              </w:rPr>
              <w:t xml:space="preserve">εργάσιμες </w:t>
            </w:r>
            <w:r w:rsidRPr="00F5475A">
              <w:rPr>
                <w:rFonts w:eastAsia="SimSun"/>
                <w:b/>
                <w:sz w:val="20"/>
                <w:szCs w:val="20"/>
                <w:lang w:val="el-GR"/>
              </w:rPr>
              <w:t>ημέρες</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450FF13B" w14:textId="28593D56" w:rsidR="00E13273"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2</w:t>
            </w:r>
            <w:r w:rsidR="00BD3F4C">
              <w:rPr>
                <w:rFonts w:eastAsia="SimSun"/>
                <w:b/>
                <w:sz w:val="20"/>
                <w:szCs w:val="20"/>
                <w:lang w:val="el-GR"/>
              </w:rPr>
              <w:t xml:space="preserve"> εργάσιμες</w:t>
            </w:r>
            <w:r w:rsidRPr="00F5475A">
              <w:rPr>
                <w:rFonts w:eastAsia="SimSun"/>
                <w:b/>
                <w:sz w:val="20"/>
                <w:szCs w:val="20"/>
                <w:lang w:val="el-GR"/>
              </w:rPr>
              <w:t xml:space="preserve"> ημέρες</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0FA647B8" w14:textId="22DCE516" w:rsidR="00E13273"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 xml:space="preserve">7 </w:t>
            </w:r>
            <w:r w:rsidR="00BD3F4C">
              <w:rPr>
                <w:rFonts w:eastAsia="SimSun"/>
                <w:b/>
                <w:sz w:val="20"/>
                <w:szCs w:val="20"/>
                <w:lang w:val="el-GR"/>
              </w:rPr>
              <w:t xml:space="preserve">εργάσιμες </w:t>
            </w:r>
            <w:r w:rsidRPr="00F5475A">
              <w:rPr>
                <w:rFonts w:eastAsia="SimSun"/>
                <w:b/>
                <w:sz w:val="20"/>
                <w:szCs w:val="20"/>
                <w:lang w:val="el-GR"/>
              </w:rPr>
              <w:t>ημέρες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791A04CE" w14:textId="17935CEE" w:rsidR="00E13273" w:rsidRPr="00F5475A" w:rsidRDefault="00BD3F4C" w:rsidP="00F5475A">
            <w:pPr>
              <w:suppressAutoHyphens w:val="0"/>
              <w:autoSpaceDE w:val="0"/>
              <w:spacing w:after="60"/>
              <w:jc w:val="center"/>
              <w:rPr>
                <w:color w:val="000000" w:themeColor="text1"/>
                <w:sz w:val="20"/>
                <w:szCs w:val="20"/>
                <w:lang w:val="el-GR"/>
              </w:rPr>
            </w:pPr>
            <w:r>
              <w:rPr>
                <w:color w:val="000000" w:themeColor="text1"/>
                <w:sz w:val="20"/>
                <w:szCs w:val="20"/>
                <w:lang w:val="el-GR"/>
              </w:rPr>
              <w:t>Υ</w:t>
            </w:r>
            <w:r w:rsidR="001B4860">
              <w:rPr>
                <w:color w:val="000000" w:themeColor="text1"/>
                <w:sz w:val="20"/>
                <w:szCs w:val="20"/>
                <w:lang w:val="el-GR"/>
              </w:rPr>
              <w:t>πογραφή της σύμβασης</w:t>
            </w:r>
          </w:p>
        </w:tc>
      </w:tr>
      <w:tr w:rsidR="00F5475A" w:rsidRPr="00894F95" w14:paraId="1CD0945F" w14:textId="77777777" w:rsidTr="00E13273">
        <w:trPr>
          <w:trHeight w:val="291"/>
          <w:jc w:val="center"/>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65FF55D5" w14:textId="746DB716" w:rsidR="00F5475A" w:rsidRPr="00F5475A" w:rsidRDefault="00BD3F4C" w:rsidP="00F5475A">
            <w:pPr>
              <w:suppressAutoHyphens w:val="0"/>
              <w:autoSpaceDE w:val="0"/>
              <w:spacing w:after="60"/>
              <w:jc w:val="left"/>
              <w:rPr>
                <w:color w:val="000000" w:themeColor="text1"/>
                <w:sz w:val="20"/>
                <w:szCs w:val="20"/>
                <w:lang w:val="el-GR"/>
              </w:rPr>
            </w:pPr>
            <w:r>
              <w:rPr>
                <w:color w:val="000000" w:themeColor="text1"/>
                <w:sz w:val="20"/>
                <w:szCs w:val="20"/>
                <w:lang w:val="el-GR"/>
              </w:rPr>
              <w:t>Π2.</w:t>
            </w:r>
            <w:r w:rsidR="00ED46FE">
              <w:rPr>
                <w:color w:val="000000" w:themeColor="text1"/>
                <w:sz w:val="20"/>
                <w:szCs w:val="20"/>
                <w:lang w:val="el-GR"/>
              </w:rPr>
              <w:t>1 – Π2.</w:t>
            </w:r>
            <w:r w:rsidR="00A44EC6">
              <w:rPr>
                <w:color w:val="000000" w:themeColor="text1"/>
                <w:sz w:val="20"/>
                <w:szCs w:val="20"/>
                <w:lang w:val="el-GR"/>
              </w:rPr>
              <w:t>4</w:t>
            </w:r>
            <w:r>
              <w:rPr>
                <w:color w:val="000000" w:themeColor="text1"/>
                <w:sz w:val="20"/>
                <w:szCs w:val="20"/>
                <w:lang w:val="el-GR"/>
              </w:rPr>
              <w:t xml:space="preserve"> </w:t>
            </w:r>
            <w:r w:rsidR="00ED46FE" w:rsidRPr="00ED46FE">
              <w:rPr>
                <w:color w:val="000000" w:themeColor="text1"/>
                <w:sz w:val="20"/>
                <w:szCs w:val="20"/>
                <w:lang w:val="el-GR"/>
              </w:rPr>
              <w:t>Μηνιαίες αναφορές Επικοινωνιακής Δράσης και Ενεργειών Επικοινωνίας</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0F8CC923" w14:textId="4A96A83B" w:rsidR="00F5475A" w:rsidRPr="00F5475A" w:rsidRDefault="00A44EC6" w:rsidP="00F5475A">
            <w:pPr>
              <w:suppressAutoHyphens w:val="0"/>
              <w:autoSpaceDE w:val="0"/>
              <w:spacing w:after="60"/>
              <w:jc w:val="center"/>
              <w:rPr>
                <w:rFonts w:eastAsia="SimSun"/>
                <w:b/>
                <w:sz w:val="20"/>
                <w:szCs w:val="20"/>
                <w:lang w:val="el-GR"/>
              </w:rPr>
            </w:pPr>
            <w:r>
              <w:rPr>
                <w:rFonts w:eastAsia="SimSun"/>
                <w:b/>
                <w:sz w:val="20"/>
                <w:szCs w:val="20"/>
                <w:lang w:val="el-GR"/>
              </w:rPr>
              <w:t>12</w:t>
            </w:r>
            <w:r w:rsidRPr="00F5475A">
              <w:rPr>
                <w:rFonts w:eastAsia="SimSun"/>
                <w:b/>
                <w:sz w:val="20"/>
                <w:szCs w:val="20"/>
                <w:lang w:val="el-GR"/>
              </w:rPr>
              <w:t xml:space="preserve"> </w:t>
            </w:r>
            <w:r w:rsidR="00F5475A" w:rsidRPr="00F5475A">
              <w:rPr>
                <w:rFonts w:eastAsia="SimSun"/>
                <w:b/>
                <w:sz w:val="20"/>
                <w:szCs w:val="20"/>
                <w:lang w:val="el-GR"/>
              </w:rPr>
              <w:t>μήνες</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270D07C0" w14:textId="0055219B" w:rsidR="00F5475A"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1 μήνας</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39EF27E4" w14:textId="4ACD3868" w:rsidR="00F5475A" w:rsidRPr="00F5475A" w:rsidRDefault="00A44EC6" w:rsidP="00F5475A">
            <w:pPr>
              <w:suppressAutoHyphens w:val="0"/>
              <w:autoSpaceDE w:val="0"/>
              <w:spacing w:after="60"/>
              <w:jc w:val="center"/>
              <w:rPr>
                <w:rFonts w:eastAsia="SimSun"/>
                <w:b/>
                <w:sz w:val="20"/>
                <w:szCs w:val="20"/>
                <w:lang w:val="el-GR"/>
              </w:rPr>
            </w:pPr>
            <w:r>
              <w:rPr>
                <w:rFonts w:eastAsia="SimSun"/>
                <w:b/>
                <w:sz w:val="20"/>
                <w:szCs w:val="20"/>
                <w:lang w:val="el-GR"/>
              </w:rPr>
              <w:t>13</w:t>
            </w:r>
            <w:r w:rsidRPr="00F5475A">
              <w:rPr>
                <w:rFonts w:eastAsia="SimSun"/>
                <w:b/>
                <w:sz w:val="20"/>
                <w:szCs w:val="20"/>
                <w:lang w:val="el-GR"/>
              </w:rPr>
              <w:t xml:space="preserve"> </w:t>
            </w:r>
            <w:r w:rsidR="00F5475A" w:rsidRPr="00F5475A">
              <w:rPr>
                <w:rFonts w:eastAsia="SimSun"/>
                <w:b/>
                <w:sz w:val="20"/>
                <w:szCs w:val="20"/>
                <w:lang w:val="el-GR"/>
              </w:rPr>
              <w:t>μήνες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26DA392F" w14:textId="47AFC5E4" w:rsidR="00F5475A" w:rsidRPr="00F5475A" w:rsidRDefault="00806FAB" w:rsidP="00F5475A">
            <w:pPr>
              <w:suppressAutoHyphens w:val="0"/>
              <w:autoSpaceDE w:val="0"/>
              <w:spacing w:after="60"/>
              <w:jc w:val="center"/>
              <w:rPr>
                <w:rFonts w:eastAsia="SimSun"/>
                <w:sz w:val="20"/>
                <w:szCs w:val="20"/>
                <w:lang w:val="el-GR"/>
              </w:rPr>
            </w:pPr>
            <w:r>
              <w:rPr>
                <w:color w:val="000000" w:themeColor="text1"/>
                <w:sz w:val="20"/>
                <w:szCs w:val="20"/>
                <w:lang w:val="el-GR"/>
              </w:rPr>
              <w:t>Υπογραφή της σύμβασης</w:t>
            </w:r>
          </w:p>
        </w:tc>
      </w:tr>
      <w:tr w:rsidR="00BD3F4C" w:rsidRPr="00747D5B" w14:paraId="164E3B37" w14:textId="77777777" w:rsidTr="00E13273">
        <w:trPr>
          <w:trHeight w:val="291"/>
          <w:jc w:val="center"/>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229209B9" w14:textId="046D5FFB" w:rsidR="00BD3F4C" w:rsidRDefault="00BD3F4C" w:rsidP="00F5475A">
            <w:pPr>
              <w:suppressAutoHyphens w:val="0"/>
              <w:autoSpaceDE w:val="0"/>
              <w:spacing w:after="60"/>
              <w:jc w:val="left"/>
              <w:rPr>
                <w:color w:val="000000" w:themeColor="text1"/>
                <w:sz w:val="20"/>
                <w:szCs w:val="20"/>
                <w:lang w:val="el-GR"/>
              </w:rPr>
            </w:pPr>
            <w:r>
              <w:rPr>
                <w:color w:val="000000" w:themeColor="text1"/>
                <w:sz w:val="20"/>
                <w:szCs w:val="20"/>
                <w:lang w:val="el-GR"/>
              </w:rPr>
              <w:t xml:space="preserve">Π3. </w:t>
            </w:r>
            <w:r w:rsidR="00ED46FE">
              <w:rPr>
                <w:color w:val="000000" w:themeColor="text1"/>
                <w:sz w:val="20"/>
                <w:szCs w:val="20"/>
                <w:lang w:val="el-GR"/>
              </w:rPr>
              <w:t>Έρευνα Πεδίου</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578BD559" w14:textId="3FED18AA" w:rsidR="00BD3F4C" w:rsidRDefault="00ED46FE" w:rsidP="00F5475A">
            <w:pPr>
              <w:suppressAutoHyphens w:val="0"/>
              <w:autoSpaceDE w:val="0"/>
              <w:spacing w:after="60"/>
              <w:jc w:val="center"/>
              <w:rPr>
                <w:rFonts w:eastAsia="SimSun"/>
                <w:b/>
                <w:sz w:val="20"/>
                <w:szCs w:val="20"/>
                <w:lang w:val="el-GR"/>
              </w:rPr>
            </w:pPr>
            <w:r>
              <w:rPr>
                <w:rFonts w:eastAsia="SimSun"/>
                <w:b/>
                <w:sz w:val="20"/>
                <w:szCs w:val="20"/>
                <w:lang w:val="el-GR"/>
              </w:rPr>
              <w:t>1</w:t>
            </w:r>
            <w:r w:rsidR="00BD3F4C">
              <w:rPr>
                <w:rFonts w:eastAsia="SimSun"/>
                <w:b/>
                <w:sz w:val="20"/>
                <w:szCs w:val="20"/>
                <w:lang w:val="el-GR"/>
              </w:rPr>
              <w:t xml:space="preserve"> μήν</w:t>
            </w:r>
            <w:r>
              <w:rPr>
                <w:rFonts w:eastAsia="SimSun"/>
                <w:b/>
                <w:sz w:val="20"/>
                <w:szCs w:val="20"/>
                <w:lang w:val="el-GR"/>
              </w:rPr>
              <w:t>α</w:t>
            </w:r>
            <w:r w:rsidR="00BD3F4C">
              <w:rPr>
                <w:rFonts w:eastAsia="SimSun"/>
                <w:b/>
                <w:sz w:val="20"/>
                <w:szCs w:val="20"/>
                <w:lang w:val="el-GR"/>
              </w:rPr>
              <w:t>ς</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2A849AB0" w14:textId="2A233715" w:rsidR="00BD3F4C" w:rsidRPr="00F5475A" w:rsidRDefault="00BD3F4C" w:rsidP="00F5475A">
            <w:pPr>
              <w:suppressAutoHyphens w:val="0"/>
              <w:autoSpaceDE w:val="0"/>
              <w:spacing w:after="60"/>
              <w:jc w:val="center"/>
              <w:rPr>
                <w:rFonts w:eastAsia="SimSun"/>
                <w:b/>
                <w:sz w:val="20"/>
                <w:szCs w:val="20"/>
                <w:lang w:val="el-GR"/>
              </w:rPr>
            </w:pPr>
            <w:r>
              <w:rPr>
                <w:rFonts w:eastAsia="SimSun"/>
                <w:b/>
                <w:sz w:val="20"/>
                <w:szCs w:val="20"/>
                <w:lang w:val="el-GR"/>
              </w:rPr>
              <w:t>1 μήνας</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3C2F263B" w14:textId="6646FC00" w:rsidR="00BD3F4C" w:rsidRDefault="00ED46FE" w:rsidP="00F5475A">
            <w:pPr>
              <w:suppressAutoHyphens w:val="0"/>
              <w:autoSpaceDE w:val="0"/>
              <w:spacing w:after="60"/>
              <w:jc w:val="center"/>
              <w:rPr>
                <w:rFonts w:eastAsia="SimSun"/>
                <w:b/>
                <w:sz w:val="20"/>
                <w:szCs w:val="20"/>
                <w:lang w:val="el-GR"/>
              </w:rPr>
            </w:pPr>
            <w:r>
              <w:rPr>
                <w:rFonts w:eastAsia="SimSun"/>
                <w:b/>
                <w:sz w:val="20"/>
                <w:szCs w:val="20"/>
                <w:lang w:val="el-GR"/>
              </w:rPr>
              <w:t>2</w:t>
            </w:r>
            <w:r w:rsidR="00BD3F4C">
              <w:rPr>
                <w:rFonts w:eastAsia="SimSun"/>
                <w:b/>
                <w:sz w:val="20"/>
                <w:szCs w:val="20"/>
                <w:lang w:val="el-GR"/>
              </w:rPr>
              <w:t xml:space="preserve"> μήνες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77DA8C88" w14:textId="2B233C03" w:rsidR="00BD3F4C" w:rsidRPr="00F5475A" w:rsidRDefault="00ED46FE" w:rsidP="00F5475A">
            <w:pPr>
              <w:suppressAutoHyphens w:val="0"/>
              <w:autoSpaceDE w:val="0"/>
              <w:spacing w:after="60"/>
              <w:jc w:val="center"/>
              <w:rPr>
                <w:rFonts w:eastAsia="SimSun"/>
                <w:sz w:val="20"/>
                <w:szCs w:val="20"/>
                <w:lang w:val="el-GR"/>
              </w:rPr>
            </w:pPr>
            <w:r>
              <w:rPr>
                <w:rFonts w:eastAsia="SimSun"/>
                <w:sz w:val="20"/>
                <w:szCs w:val="20"/>
                <w:lang w:val="el-GR"/>
              </w:rPr>
              <w:t>Παραδίδεται τον τελευταίο μήνα του έργου</w:t>
            </w:r>
          </w:p>
        </w:tc>
      </w:tr>
    </w:tbl>
    <w:p w14:paraId="7ACC1D69" w14:textId="03914859" w:rsidR="00986151" w:rsidRDefault="00986151" w:rsidP="00C77D57">
      <w:pPr>
        <w:rPr>
          <w:lang w:val="el-GR"/>
        </w:rPr>
      </w:pPr>
    </w:p>
    <w:p w14:paraId="0DE3EE07" w14:textId="77777777" w:rsidR="00025B9C" w:rsidRPr="00843444" w:rsidRDefault="00025B9C">
      <w:pPr>
        <w:pStyle w:val="4"/>
        <w:numPr>
          <w:ilvl w:val="1"/>
          <w:numId w:val="22"/>
        </w:numPr>
        <w:ind w:hanging="306"/>
        <w:rPr>
          <w:rFonts w:cs="Tahoma"/>
          <w:szCs w:val="22"/>
          <w:lang w:val="el-GR"/>
        </w:rPr>
      </w:pPr>
      <w:bookmarkStart w:id="462" w:name="_Ref122695067"/>
      <w:bookmarkStart w:id="463" w:name="_Toc144896097"/>
      <w:bookmarkStart w:id="464" w:name="_Hlk61973828"/>
      <w:r w:rsidRPr="00843444">
        <w:rPr>
          <w:rFonts w:cs="Tahoma"/>
          <w:szCs w:val="22"/>
          <w:lang w:val="el-GR"/>
        </w:rPr>
        <w:t>Χρόνος Υποβολής και Διαδικασία Οριστικοποίησης Παραδοτέων</w:t>
      </w:r>
      <w:bookmarkEnd w:id="462"/>
      <w:bookmarkEnd w:id="463"/>
    </w:p>
    <w:bookmarkEnd w:id="464"/>
    <w:p w14:paraId="7C2F28AE" w14:textId="77777777" w:rsidR="005D3E33" w:rsidRPr="00EF2204" w:rsidRDefault="005D3E33" w:rsidP="00EF2204">
      <w:pPr>
        <w:rPr>
          <w:rFonts w:eastAsia="SimSun"/>
          <w:lang w:val="el-GR"/>
        </w:rPr>
      </w:pPr>
    </w:p>
    <w:tbl>
      <w:tblPr>
        <w:tblStyle w:val="aff0"/>
        <w:tblW w:w="4702" w:type="pct"/>
        <w:tblInd w:w="-147" w:type="dxa"/>
        <w:tblLayout w:type="fixed"/>
        <w:tblLook w:val="04A0" w:firstRow="1" w:lastRow="0" w:firstColumn="1" w:lastColumn="0" w:noHBand="0" w:noVBand="1"/>
      </w:tblPr>
      <w:tblGrid>
        <w:gridCol w:w="592"/>
        <w:gridCol w:w="1536"/>
        <w:gridCol w:w="3674"/>
        <w:gridCol w:w="1702"/>
        <w:gridCol w:w="1550"/>
      </w:tblGrid>
      <w:tr w:rsidR="00946839" w:rsidRPr="00892E1A" w14:paraId="6E2E064E" w14:textId="77777777" w:rsidTr="003F50B0">
        <w:trPr>
          <w:trHeight w:val="336"/>
          <w:tblHeader/>
        </w:trPr>
        <w:tc>
          <w:tcPr>
            <w:tcW w:w="327" w:type="pct"/>
            <w:shd w:val="clear" w:color="auto" w:fill="FBE4D5"/>
            <w:vAlign w:val="center"/>
            <w:hideMark/>
          </w:tcPr>
          <w:p w14:paraId="38388682" w14:textId="77777777" w:rsidR="00946839" w:rsidRPr="00EF2204" w:rsidRDefault="00946839" w:rsidP="000E0B6C">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848" w:type="pct"/>
            <w:shd w:val="clear" w:color="auto" w:fill="FBE4D5"/>
            <w:vAlign w:val="center"/>
            <w:hideMark/>
          </w:tcPr>
          <w:p w14:paraId="1C5C6D9C" w14:textId="77777777" w:rsidR="00946839" w:rsidRPr="00EF2204" w:rsidRDefault="00946839" w:rsidP="000E0B6C">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029" w:type="pct"/>
            <w:shd w:val="clear" w:color="auto" w:fill="FBE4D5"/>
            <w:vAlign w:val="center"/>
            <w:hideMark/>
          </w:tcPr>
          <w:p w14:paraId="20E5AC40" w14:textId="77777777" w:rsidR="00946839" w:rsidRPr="00EF2204" w:rsidRDefault="00946839" w:rsidP="000E0B6C">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940" w:type="pct"/>
            <w:shd w:val="clear" w:color="auto" w:fill="FBE4D5"/>
            <w:vAlign w:val="center"/>
            <w:hideMark/>
          </w:tcPr>
          <w:p w14:paraId="260DDE08" w14:textId="77777777" w:rsidR="00946839" w:rsidRPr="00EF2204" w:rsidRDefault="00946839" w:rsidP="000E0B6C">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7D0B9705" w14:textId="77777777" w:rsidR="00946839" w:rsidRPr="00EF2204" w:rsidRDefault="00946839" w:rsidP="000E0B6C">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856" w:type="pct"/>
            <w:shd w:val="clear" w:color="auto" w:fill="FBE4D5"/>
          </w:tcPr>
          <w:p w14:paraId="40AD8AE9" w14:textId="77777777"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5CB6DC4B" w14:textId="15A1F3E5"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w:t>
            </w:r>
          </w:p>
        </w:tc>
      </w:tr>
      <w:tr w:rsidR="00946839" w:rsidRPr="00E122D5" w14:paraId="12535E55" w14:textId="77777777" w:rsidTr="003F50B0">
        <w:trPr>
          <w:trHeight w:val="175"/>
        </w:trPr>
        <w:tc>
          <w:tcPr>
            <w:tcW w:w="327" w:type="pct"/>
            <w:noWrap/>
            <w:hideMark/>
          </w:tcPr>
          <w:p w14:paraId="76B4CF1A" w14:textId="77777777" w:rsidR="00946839" w:rsidRPr="00E122D5" w:rsidRDefault="00946839" w:rsidP="000E0B6C">
            <w:pPr>
              <w:suppressAutoHyphens w:val="0"/>
              <w:spacing w:before="120" w:after="0"/>
              <w:jc w:val="center"/>
              <w:rPr>
                <w:color w:val="000000" w:themeColor="text1"/>
                <w:sz w:val="20"/>
                <w:szCs w:val="20"/>
                <w:lang w:val="el-GR"/>
              </w:rPr>
            </w:pPr>
            <w:r w:rsidRPr="00E122D5">
              <w:rPr>
                <w:color w:val="000000" w:themeColor="text1"/>
                <w:sz w:val="20"/>
                <w:szCs w:val="20"/>
                <w:lang w:val="el-GR"/>
              </w:rPr>
              <w:t>1</w:t>
            </w:r>
          </w:p>
        </w:tc>
        <w:tc>
          <w:tcPr>
            <w:tcW w:w="848" w:type="pct"/>
          </w:tcPr>
          <w:p w14:paraId="1072D3B3" w14:textId="606D629A" w:rsidR="00946839" w:rsidRPr="00E122D5" w:rsidRDefault="00E122D5" w:rsidP="000E0B6C">
            <w:pPr>
              <w:suppressAutoHyphens w:val="0"/>
              <w:spacing w:before="120" w:after="0"/>
              <w:jc w:val="center"/>
              <w:rPr>
                <w:color w:val="000000" w:themeColor="text1"/>
                <w:sz w:val="20"/>
                <w:szCs w:val="20"/>
                <w:lang w:val="el-GR"/>
              </w:rPr>
            </w:pPr>
            <w:r w:rsidRPr="00BD3F4C">
              <w:rPr>
                <w:color w:val="000000" w:themeColor="text1"/>
                <w:sz w:val="20"/>
                <w:szCs w:val="20"/>
                <w:lang w:val="el-GR"/>
              </w:rPr>
              <w:t xml:space="preserve">Π1. </w:t>
            </w:r>
          </w:p>
        </w:tc>
        <w:tc>
          <w:tcPr>
            <w:tcW w:w="2029" w:type="pct"/>
            <w:noWrap/>
            <w:vAlign w:val="center"/>
          </w:tcPr>
          <w:p w14:paraId="2030244A" w14:textId="2F0EF03F" w:rsidR="00946839" w:rsidRPr="00E122D5" w:rsidRDefault="00ED46FE" w:rsidP="00E122D5">
            <w:pPr>
              <w:suppressAutoHyphens w:val="0"/>
              <w:spacing w:before="120" w:after="0"/>
              <w:jc w:val="center"/>
              <w:rPr>
                <w:color w:val="000000" w:themeColor="text1"/>
                <w:sz w:val="20"/>
                <w:szCs w:val="20"/>
                <w:lang w:val="el-GR"/>
              </w:rPr>
            </w:pPr>
            <w:r>
              <w:rPr>
                <w:color w:val="000000" w:themeColor="text1"/>
                <w:sz w:val="20"/>
                <w:szCs w:val="20"/>
                <w:lang w:val="el-GR"/>
              </w:rPr>
              <w:t>Πλάνο Δημοσιότητας</w:t>
            </w:r>
          </w:p>
        </w:tc>
        <w:tc>
          <w:tcPr>
            <w:tcW w:w="940" w:type="pct"/>
            <w:noWrap/>
          </w:tcPr>
          <w:p w14:paraId="71ECEF71" w14:textId="12D64300" w:rsidR="00946839" w:rsidRPr="00E122D5" w:rsidRDefault="00D4298A" w:rsidP="000E0B6C">
            <w:pPr>
              <w:suppressAutoHyphens w:val="0"/>
              <w:spacing w:before="120" w:after="0"/>
              <w:jc w:val="center"/>
              <w:rPr>
                <w:color w:val="000000" w:themeColor="text1"/>
                <w:sz w:val="20"/>
                <w:szCs w:val="20"/>
                <w:lang w:val="el-GR"/>
              </w:rPr>
            </w:pPr>
            <w:r w:rsidRPr="00E122D5">
              <w:rPr>
                <w:color w:val="000000" w:themeColor="text1"/>
                <w:sz w:val="20"/>
                <w:szCs w:val="20"/>
                <w:lang w:val="el-GR"/>
              </w:rPr>
              <w:t xml:space="preserve">5 </w:t>
            </w:r>
            <w:r w:rsidR="00E122D5" w:rsidRPr="00E122D5">
              <w:rPr>
                <w:color w:val="000000" w:themeColor="text1"/>
                <w:sz w:val="20"/>
                <w:szCs w:val="20"/>
                <w:lang w:val="el-GR"/>
              </w:rPr>
              <w:t xml:space="preserve">εργάσιμες </w:t>
            </w:r>
            <w:r w:rsidRPr="00E122D5">
              <w:rPr>
                <w:color w:val="000000" w:themeColor="text1"/>
                <w:sz w:val="20"/>
                <w:szCs w:val="20"/>
                <w:lang w:val="el-GR"/>
              </w:rPr>
              <w:t>ημέρες</w:t>
            </w:r>
          </w:p>
        </w:tc>
        <w:tc>
          <w:tcPr>
            <w:tcW w:w="856" w:type="pct"/>
          </w:tcPr>
          <w:p w14:paraId="29AAA39C" w14:textId="53DD5F9C" w:rsidR="00946839" w:rsidRPr="00E122D5" w:rsidRDefault="00D4298A" w:rsidP="000E0B6C">
            <w:pPr>
              <w:suppressAutoHyphens w:val="0"/>
              <w:spacing w:before="120" w:after="0"/>
              <w:jc w:val="center"/>
              <w:rPr>
                <w:color w:val="000000" w:themeColor="text1"/>
                <w:sz w:val="20"/>
                <w:szCs w:val="20"/>
                <w:lang w:val="el-GR"/>
              </w:rPr>
            </w:pPr>
            <w:r w:rsidRPr="00E122D5">
              <w:rPr>
                <w:color w:val="000000" w:themeColor="text1"/>
                <w:sz w:val="20"/>
                <w:szCs w:val="20"/>
                <w:lang w:val="el-GR"/>
              </w:rPr>
              <w:t xml:space="preserve">2 </w:t>
            </w:r>
            <w:r w:rsidR="00E122D5" w:rsidRPr="00E122D5">
              <w:rPr>
                <w:color w:val="000000" w:themeColor="text1"/>
                <w:sz w:val="20"/>
                <w:szCs w:val="20"/>
                <w:lang w:val="el-GR"/>
              </w:rPr>
              <w:t xml:space="preserve">εργάσιμες </w:t>
            </w:r>
            <w:r w:rsidRPr="00E122D5">
              <w:rPr>
                <w:color w:val="000000" w:themeColor="text1"/>
                <w:sz w:val="20"/>
                <w:szCs w:val="20"/>
                <w:lang w:val="el-GR"/>
              </w:rPr>
              <w:t>ημέρες</w:t>
            </w:r>
          </w:p>
        </w:tc>
      </w:tr>
      <w:tr w:rsidR="00F5475A" w:rsidRPr="00E122D5" w14:paraId="389F3A34" w14:textId="77777777" w:rsidTr="003F50B0">
        <w:trPr>
          <w:trHeight w:val="175"/>
        </w:trPr>
        <w:tc>
          <w:tcPr>
            <w:tcW w:w="327" w:type="pct"/>
            <w:noWrap/>
          </w:tcPr>
          <w:p w14:paraId="7DD0B180" w14:textId="6774139A" w:rsidR="00F5475A" w:rsidRPr="00E122D5" w:rsidRDefault="00F5475A" w:rsidP="00F5475A">
            <w:pPr>
              <w:suppressAutoHyphens w:val="0"/>
              <w:spacing w:before="120" w:after="0"/>
              <w:jc w:val="center"/>
              <w:rPr>
                <w:color w:val="000000" w:themeColor="text1"/>
                <w:sz w:val="20"/>
                <w:szCs w:val="20"/>
                <w:lang w:val="el-GR"/>
              </w:rPr>
            </w:pPr>
            <w:r w:rsidRPr="00E122D5">
              <w:rPr>
                <w:color w:val="000000" w:themeColor="text1"/>
                <w:sz w:val="20"/>
                <w:szCs w:val="20"/>
                <w:lang w:val="el-GR"/>
              </w:rPr>
              <w:t>2</w:t>
            </w:r>
          </w:p>
        </w:tc>
        <w:tc>
          <w:tcPr>
            <w:tcW w:w="848" w:type="pct"/>
          </w:tcPr>
          <w:p w14:paraId="4A3686F1" w14:textId="3DF9C200" w:rsidR="00F5475A" w:rsidRPr="00E122D5"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Π2.</w:t>
            </w:r>
            <w:r w:rsidR="00ED46FE">
              <w:rPr>
                <w:color w:val="000000" w:themeColor="text1"/>
                <w:sz w:val="20"/>
                <w:szCs w:val="20"/>
                <w:lang w:val="el-GR"/>
              </w:rPr>
              <w:t>1 – Π2.</w:t>
            </w:r>
            <w:r w:rsidR="00A44EC6">
              <w:rPr>
                <w:color w:val="000000" w:themeColor="text1"/>
                <w:sz w:val="20"/>
                <w:szCs w:val="20"/>
                <w:lang w:val="el-GR"/>
              </w:rPr>
              <w:t>4</w:t>
            </w:r>
          </w:p>
        </w:tc>
        <w:tc>
          <w:tcPr>
            <w:tcW w:w="2029" w:type="pct"/>
            <w:noWrap/>
            <w:vAlign w:val="center"/>
          </w:tcPr>
          <w:p w14:paraId="28E3A6BE" w14:textId="5737FFB8" w:rsidR="00F5475A" w:rsidRPr="00E122D5" w:rsidRDefault="00ED46FE" w:rsidP="00E122D5">
            <w:pPr>
              <w:suppressAutoHyphens w:val="0"/>
              <w:spacing w:before="120" w:after="0"/>
              <w:jc w:val="center"/>
              <w:rPr>
                <w:color w:val="000000" w:themeColor="text1"/>
                <w:sz w:val="20"/>
                <w:szCs w:val="20"/>
                <w:lang w:val="el-GR"/>
              </w:rPr>
            </w:pPr>
            <w:r w:rsidRPr="00ED46FE">
              <w:rPr>
                <w:color w:val="000000" w:themeColor="text1"/>
                <w:sz w:val="20"/>
                <w:szCs w:val="20"/>
                <w:lang w:val="el-GR"/>
              </w:rPr>
              <w:t>Μηνιαίες αναφορές Επικοινωνιακής Δράσης και Ενεργειών Επικοινωνίας</w:t>
            </w:r>
          </w:p>
        </w:tc>
        <w:tc>
          <w:tcPr>
            <w:tcW w:w="940" w:type="pct"/>
            <w:noWrap/>
          </w:tcPr>
          <w:p w14:paraId="40807CAC" w14:textId="2352A5EA" w:rsidR="00F5475A" w:rsidRPr="00E122D5" w:rsidRDefault="00A44EC6" w:rsidP="00F5475A">
            <w:pPr>
              <w:suppressAutoHyphens w:val="0"/>
              <w:spacing w:before="120" w:after="0"/>
              <w:jc w:val="center"/>
              <w:rPr>
                <w:color w:val="000000" w:themeColor="text1"/>
                <w:sz w:val="20"/>
                <w:szCs w:val="20"/>
                <w:lang w:val="el-GR"/>
              </w:rPr>
            </w:pPr>
            <w:r>
              <w:rPr>
                <w:color w:val="000000" w:themeColor="text1"/>
                <w:sz w:val="20"/>
                <w:szCs w:val="20"/>
                <w:lang w:val="el-GR"/>
              </w:rPr>
              <w:t xml:space="preserve">12 </w:t>
            </w:r>
            <w:r w:rsidR="00E122D5">
              <w:rPr>
                <w:color w:val="000000" w:themeColor="text1"/>
                <w:sz w:val="20"/>
                <w:szCs w:val="20"/>
                <w:lang w:val="el-GR"/>
              </w:rPr>
              <w:t>μήνες</w:t>
            </w:r>
          </w:p>
        </w:tc>
        <w:tc>
          <w:tcPr>
            <w:tcW w:w="856" w:type="pct"/>
          </w:tcPr>
          <w:p w14:paraId="1C3BAE6D" w14:textId="7F6FAEB0" w:rsidR="00F5475A" w:rsidRPr="00E122D5" w:rsidRDefault="00F5475A" w:rsidP="00F5475A">
            <w:pPr>
              <w:suppressAutoHyphens w:val="0"/>
              <w:spacing w:before="120" w:after="0"/>
              <w:jc w:val="center"/>
              <w:rPr>
                <w:color w:val="000000" w:themeColor="text1"/>
                <w:sz w:val="20"/>
                <w:szCs w:val="20"/>
                <w:lang w:val="el-GR"/>
              </w:rPr>
            </w:pPr>
            <w:r w:rsidRPr="00E122D5">
              <w:rPr>
                <w:color w:val="000000" w:themeColor="text1"/>
                <w:sz w:val="20"/>
                <w:szCs w:val="20"/>
                <w:lang w:val="el-GR"/>
              </w:rPr>
              <w:t>1</w:t>
            </w:r>
            <w:r w:rsidR="00D4298A" w:rsidRPr="00E122D5">
              <w:rPr>
                <w:color w:val="000000" w:themeColor="text1"/>
                <w:sz w:val="20"/>
                <w:szCs w:val="20"/>
                <w:lang w:val="el-GR"/>
              </w:rPr>
              <w:t xml:space="preserve"> μήνας</w:t>
            </w:r>
          </w:p>
        </w:tc>
      </w:tr>
      <w:tr w:rsidR="00E122D5" w:rsidRPr="00E122D5" w14:paraId="1D845EF2" w14:textId="77777777" w:rsidTr="003F50B0">
        <w:trPr>
          <w:trHeight w:val="175"/>
        </w:trPr>
        <w:tc>
          <w:tcPr>
            <w:tcW w:w="327" w:type="pct"/>
            <w:noWrap/>
          </w:tcPr>
          <w:p w14:paraId="422303F5" w14:textId="7A3B1A9D" w:rsidR="00E122D5" w:rsidRPr="00E122D5"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3</w:t>
            </w:r>
          </w:p>
        </w:tc>
        <w:tc>
          <w:tcPr>
            <w:tcW w:w="848" w:type="pct"/>
          </w:tcPr>
          <w:p w14:paraId="545BAF56" w14:textId="0F87989F" w:rsidR="00E122D5"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Π3.</w:t>
            </w:r>
          </w:p>
        </w:tc>
        <w:tc>
          <w:tcPr>
            <w:tcW w:w="2029" w:type="pct"/>
            <w:noWrap/>
            <w:vAlign w:val="center"/>
          </w:tcPr>
          <w:p w14:paraId="5C624E35" w14:textId="3D91200F" w:rsidR="00E122D5" w:rsidRDefault="00ED46FE" w:rsidP="00E122D5">
            <w:pPr>
              <w:suppressAutoHyphens w:val="0"/>
              <w:spacing w:before="120" w:after="0"/>
              <w:jc w:val="center"/>
              <w:rPr>
                <w:color w:val="000000" w:themeColor="text1"/>
                <w:sz w:val="20"/>
                <w:szCs w:val="20"/>
                <w:lang w:val="el-GR"/>
              </w:rPr>
            </w:pPr>
            <w:r>
              <w:rPr>
                <w:color w:val="000000" w:themeColor="text1"/>
                <w:sz w:val="20"/>
                <w:szCs w:val="20"/>
                <w:lang w:val="el-GR"/>
              </w:rPr>
              <w:t>Έρευνα Πεδίου</w:t>
            </w:r>
          </w:p>
        </w:tc>
        <w:tc>
          <w:tcPr>
            <w:tcW w:w="940" w:type="pct"/>
            <w:noWrap/>
          </w:tcPr>
          <w:p w14:paraId="425F2A89" w14:textId="45D8DAFF" w:rsidR="00E122D5" w:rsidRDefault="00ED46FE" w:rsidP="00F5475A">
            <w:pPr>
              <w:suppressAutoHyphens w:val="0"/>
              <w:spacing w:before="120" w:after="0"/>
              <w:jc w:val="center"/>
              <w:rPr>
                <w:color w:val="000000" w:themeColor="text1"/>
                <w:sz w:val="20"/>
                <w:szCs w:val="20"/>
                <w:lang w:val="el-GR"/>
              </w:rPr>
            </w:pPr>
            <w:r>
              <w:rPr>
                <w:color w:val="000000" w:themeColor="text1"/>
                <w:sz w:val="20"/>
                <w:szCs w:val="20"/>
                <w:lang w:val="el-GR"/>
              </w:rPr>
              <w:t xml:space="preserve">1 </w:t>
            </w:r>
            <w:r w:rsidR="00E122D5">
              <w:rPr>
                <w:color w:val="000000" w:themeColor="text1"/>
                <w:sz w:val="20"/>
                <w:szCs w:val="20"/>
                <w:lang w:val="el-GR"/>
              </w:rPr>
              <w:t>μήν</w:t>
            </w:r>
            <w:r>
              <w:rPr>
                <w:color w:val="000000" w:themeColor="text1"/>
                <w:sz w:val="20"/>
                <w:szCs w:val="20"/>
                <w:lang w:val="el-GR"/>
              </w:rPr>
              <w:t>α</w:t>
            </w:r>
            <w:r w:rsidR="00E122D5">
              <w:rPr>
                <w:color w:val="000000" w:themeColor="text1"/>
                <w:sz w:val="20"/>
                <w:szCs w:val="20"/>
                <w:lang w:val="el-GR"/>
              </w:rPr>
              <w:t>ς</w:t>
            </w:r>
          </w:p>
        </w:tc>
        <w:tc>
          <w:tcPr>
            <w:tcW w:w="856" w:type="pct"/>
          </w:tcPr>
          <w:p w14:paraId="57EF9718" w14:textId="45869DC7" w:rsidR="00E122D5" w:rsidRPr="00E122D5"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1 μήνας</w:t>
            </w:r>
          </w:p>
        </w:tc>
      </w:tr>
    </w:tbl>
    <w:p w14:paraId="28EFA1FA" w14:textId="77777777" w:rsidR="008376F9" w:rsidRDefault="008376F9" w:rsidP="008376F9">
      <w:pPr>
        <w:rPr>
          <w:rFonts w:eastAsia="SimSun"/>
          <w:lang w:val="el-GR"/>
        </w:rPr>
      </w:pPr>
    </w:p>
    <w:p w14:paraId="0C25C040" w14:textId="79DFBC2B" w:rsidR="003C2BEF" w:rsidRPr="003C2BEF" w:rsidRDefault="003C2BEF" w:rsidP="003C2BEF">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w:t>
      </w:r>
      <w:proofErr w:type="spellStart"/>
      <w:r w:rsidRPr="003C2BEF">
        <w:rPr>
          <w:rFonts w:eastAsia="SimSun"/>
          <w:lang w:val="el-GR"/>
        </w:rPr>
        <w:t>επικαιροποιημένης</w:t>
      </w:r>
      <w:proofErr w:type="spellEnd"/>
      <w:r w:rsidRPr="003C2BEF">
        <w:rPr>
          <w:rFonts w:eastAsia="SimSun"/>
          <w:lang w:val="el-GR"/>
        </w:rPr>
        <w:t xml:space="preserve">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8D102A">
        <w:rPr>
          <w:rFonts w:eastAsia="SimSun"/>
          <w:lang w:val="el-GR"/>
        </w:rPr>
        <w:t>6.3</w:t>
      </w:r>
      <w:r>
        <w:rPr>
          <w:rFonts w:eastAsia="SimSun"/>
          <w:lang w:val="el-GR"/>
        </w:rPr>
        <w:fldChar w:fldCharType="end"/>
      </w:r>
      <w:r w:rsidRPr="003C2BEF">
        <w:rPr>
          <w:rFonts w:eastAsia="SimSun"/>
          <w:lang w:val="el-GR"/>
        </w:rPr>
        <w:t xml:space="preserve"> της παρούσας.</w:t>
      </w:r>
    </w:p>
    <w:p w14:paraId="1F4D1538" w14:textId="77777777" w:rsidR="003C2BEF" w:rsidRPr="00EF2204" w:rsidRDefault="003C2BEF" w:rsidP="003C2BEF">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618C9648" w14:textId="77777777" w:rsidR="003C2BEF" w:rsidRPr="00EF2204" w:rsidRDefault="003C2BEF" w:rsidP="003C2BEF">
      <w:pPr>
        <w:rPr>
          <w:lang w:val="el-GR"/>
        </w:rPr>
      </w:pPr>
    </w:p>
    <w:p w14:paraId="696E382C" w14:textId="77777777" w:rsidR="00025B9C" w:rsidRDefault="00025B9C">
      <w:pPr>
        <w:pStyle w:val="4"/>
        <w:numPr>
          <w:ilvl w:val="1"/>
          <w:numId w:val="22"/>
        </w:numPr>
        <w:ind w:hanging="306"/>
        <w:rPr>
          <w:rFonts w:cs="Tahoma"/>
          <w:szCs w:val="22"/>
          <w:lang w:val="el-GR"/>
        </w:rPr>
      </w:pPr>
      <w:bookmarkStart w:id="465" w:name="_Toc97194370"/>
      <w:bookmarkStart w:id="466" w:name="_Ref122695074"/>
      <w:bookmarkStart w:id="467" w:name="_Toc144896098"/>
      <w:r w:rsidRPr="00EF2204">
        <w:rPr>
          <w:rFonts w:cs="Tahoma"/>
          <w:szCs w:val="22"/>
          <w:lang w:val="el-GR"/>
        </w:rPr>
        <w:t>Ομάδα Έργου/Σχήμα Διοίκησης Έργου</w:t>
      </w:r>
      <w:bookmarkEnd w:id="465"/>
      <w:bookmarkEnd w:id="466"/>
      <w:bookmarkEnd w:id="467"/>
      <w:r w:rsidRPr="00EF2204">
        <w:rPr>
          <w:rFonts w:cs="Tahoma"/>
          <w:szCs w:val="22"/>
          <w:lang w:val="el-GR"/>
        </w:rPr>
        <w:tab/>
      </w:r>
    </w:p>
    <w:p w14:paraId="446DDF07"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3502B92D" w14:textId="77777777" w:rsidR="00B842C8" w:rsidRPr="00274B25" w:rsidRDefault="00B842C8" w:rsidP="00B842C8">
      <w:pPr>
        <w:spacing w:before="120"/>
        <w:rPr>
          <w:lang w:val="el-GR"/>
        </w:rPr>
      </w:pPr>
      <w:r w:rsidRPr="00274B25">
        <w:rPr>
          <w:lang w:val="el-GR"/>
        </w:rPr>
        <w:t xml:space="preserve">Κατά τη διάρκεια υλοποίησης του Έργου, ο Ανάδοχος θα υποβάλλει </w:t>
      </w:r>
      <w:r>
        <w:rPr>
          <w:lang w:val="el-GR"/>
        </w:rPr>
        <w:t>Διμ</w:t>
      </w:r>
      <w:r w:rsidRPr="00274B25">
        <w:rPr>
          <w:lang w:val="el-GR"/>
        </w:rPr>
        <w:t>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4486CDF0" w14:textId="77777777" w:rsidR="00B842C8" w:rsidRPr="00274B25" w:rsidRDefault="00B842C8">
      <w:pPr>
        <w:numPr>
          <w:ilvl w:val="0"/>
          <w:numId w:val="23"/>
        </w:numPr>
        <w:suppressAutoHyphens w:val="0"/>
        <w:spacing w:before="120"/>
        <w:ind w:left="714" w:hanging="357"/>
        <w:rPr>
          <w:lang w:val="el-GR"/>
        </w:rPr>
      </w:pPr>
      <w:r w:rsidRPr="00274B25">
        <w:rPr>
          <w:lang w:val="el-GR"/>
        </w:rPr>
        <w:lastRenderedPageBreak/>
        <w:t>η τήρηση του χρονοδιαγράμματος του Έργου</w:t>
      </w:r>
    </w:p>
    <w:p w14:paraId="02973AD2" w14:textId="77777777" w:rsidR="00B842C8" w:rsidRPr="00274B25" w:rsidRDefault="00B842C8">
      <w:pPr>
        <w:numPr>
          <w:ilvl w:val="0"/>
          <w:numId w:val="23"/>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7EB83A77" w14:textId="77777777" w:rsidR="00B842C8" w:rsidRPr="00274B25" w:rsidRDefault="00B842C8" w:rsidP="00B842C8">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7CA7DF90" w14:textId="77777777" w:rsidR="00B842C8" w:rsidRPr="00274B25" w:rsidRDefault="00B842C8" w:rsidP="00B842C8">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4F38A3A7" w14:textId="77777777" w:rsidR="00B842C8" w:rsidRPr="00274B25" w:rsidRDefault="00B842C8" w:rsidP="00B842C8">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4AEB1FC0" w14:textId="77777777" w:rsidR="00B842C8" w:rsidRPr="00274B25" w:rsidRDefault="00B842C8" w:rsidP="00B842C8">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4611F0BA"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EF2204" w:rsidRDefault="003C2BEF" w:rsidP="003C2BEF">
      <w:pPr>
        <w:rPr>
          <w:lang w:val="el-GR"/>
        </w:rPr>
      </w:pPr>
    </w:p>
    <w:p w14:paraId="69D80E62" w14:textId="4AF88677" w:rsidR="00025B9C" w:rsidRDefault="00025B9C">
      <w:pPr>
        <w:pStyle w:val="4"/>
        <w:numPr>
          <w:ilvl w:val="1"/>
          <w:numId w:val="22"/>
        </w:numPr>
        <w:ind w:hanging="306"/>
        <w:rPr>
          <w:rFonts w:cs="Tahoma"/>
          <w:szCs w:val="22"/>
          <w:lang w:val="el-GR"/>
        </w:rPr>
      </w:pPr>
      <w:bookmarkStart w:id="468" w:name="_Toc97194371"/>
      <w:bookmarkStart w:id="469" w:name="_Ref122695077"/>
      <w:bookmarkStart w:id="470" w:name="_Toc144896099"/>
      <w:r w:rsidRPr="00EF2204">
        <w:rPr>
          <w:rFonts w:cs="Tahoma"/>
          <w:szCs w:val="22"/>
          <w:lang w:val="el-GR"/>
        </w:rPr>
        <w:t>Μεθοδολογία διασφάλισης ποιότητας</w:t>
      </w:r>
      <w:bookmarkEnd w:id="468"/>
      <w:bookmarkEnd w:id="469"/>
      <w:bookmarkEnd w:id="470"/>
      <w:r w:rsidRPr="00EF2204">
        <w:rPr>
          <w:rFonts w:cs="Tahoma"/>
          <w:szCs w:val="22"/>
          <w:lang w:val="el-GR"/>
        </w:rPr>
        <w:tab/>
      </w:r>
    </w:p>
    <w:p w14:paraId="20ACB7DF" w14:textId="55B9241A" w:rsidR="003C2BEF" w:rsidRPr="00274B25" w:rsidRDefault="003C2BEF" w:rsidP="003C2BEF">
      <w:pPr>
        <w:spacing w:before="120"/>
        <w:rPr>
          <w:lang w:val="el-GR"/>
        </w:rPr>
      </w:pPr>
      <w:r w:rsidRPr="00274B25">
        <w:rPr>
          <w:lang w:val="el-GR"/>
        </w:rPr>
        <w:t xml:space="preserve">Ο υποψήφιος Ανάδοχος είναι υποχρεωμένος να συμπεριλάβει στην προσφορά του </w:t>
      </w:r>
      <w:r w:rsidR="00B842C8">
        <w:rPr>
          <w:lang w:val="el-GR"/>
        </w:rPr>
        <w:t xml:space="preserve">την προτεινόμενη μεθοδολογία για τη διασφάλιση της ποιότητας του έργου, με έμφαση στη πρόληψη και αντιμετώπιση των διαφαινόμενων κινδύνων για την υλοποίηση της δράσης </w:t>
      </w:r>
      <w:r w:rsidR="00B842C8">
        <w:rPr>
          <w:lang w:val="en-US"/>
        </w:rPr>
        <w:t>Smart</w:t>
      </w:r>
      <w:r w:rsidR="00B842C8" w:rsidRPr="00B842C8">
        <w:rPr>
          <w:lang w:val="el-GR"/>
        </w:rPr>
        <w:t xml:space="preserve"> </w:t>
      </w:r>
      <w:r w:rsidR="00B842C8">
        <w:rPr>
          <w:lang w:val="en-US"/>
        </w:rPr>
        <w:t>Readiness</w:t>
      </w:r>
      <w:r w:rsidRPr="00274B25">
        <w:rPr>
          <w:lang w:val="el-GR"/>
        </w:rPr>
        <w:t xml:space="preserve">. </w:t>
      </w:r>
    </w:p>
    <w:p w14:paraId="44B80495" w14:textId="77777777" w:rsidR="003C2BEF" w:rsidRPr="00274B25"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294A9D5" w14:textId="77777777" w:rsidR="003C2BEF" w:rsidRPr="00EF2204" w:rsidRDefault="003C2BEF" w:rsidP="003C2BEF">
      <w:pPr>
        <w:rPr>
          <w:lang w:val="el-GR"/>
        </w:rPr>
      </w:pPr>
    </w:p>
    <w:p w14:paraId="7C444B2F" w14:textId="77777777" w:rsidR="00025B9C" w:rsidRDefault="00025B9C">
      <w:pPr>
        <w:pStyle w:val="4"/>
        <w:numPr>
          <w:ilvl w:val="1"/>
          <w:numId w:val="22"/>
        </w:numPr>
        <w:ind w:hanging="306"/>
        <w:rPr>
          <w:rFonts w:cs="Tahoma"/>
          <w:szCs w:val="22"/>
          <w:lang w:val="el-GR"/>
        </w:rPr>
      </w:pPr>
      <w:bookmarkStart w:id="471" w:name="_Toc97194372"/>
      <w:bookmarkStart w:id="472" w:name="_Toc144896100"/>
      <w:r w:rsidRPr="00EF2204">
        <w:rPr>
          <w:rFonts w:cs="Tahoma"/>
          <w:szCs w:val="22"/>
          <w:lang w:val="el-GR"/>
        </w:rPr>
        <w:t>Τόπος υλοποίησης/ παροχής των υπηρεσιών</w:t>
      </w:r>
      <w:bookmarkEnd w:id="471"/>
      <w:bookmarkEnd w:id="472"/>
      <w:r w:rsidRPr="00EF2204">
        <w:rPr>
          <w:rFonts w:cs="Tahoma"/>
          <w:szCs w:val="22"/>
          <w:lang w:val="el-GR"/>
        </w:rPr>
        <w:tab/>
      </w:r>
    </w:p>
    <w:p w14:paraId="5B530AE2" w14:textId="51044745" w:rsidR="003C2BEF" w:rsidRPr="003C2BEF" w:rsidRDefault="003C2BEF" w:rsidP="00EF2204">
      <w:pPr>
        <w:rPr>
          <w:lang w:val="el-GR"/>
        </w:rPr>
      </w:pPr>
      <w:r w:rsidRPr="003C2BEF">
        <w:rPr>
          <w:lang w:val="el-GR"/>
        </w:rPr>
        <w:t xml:space="preserve">Ο Ανάδοχος θα προσφέρει τις υπηρεσίες του κατά κύριο λόγο στις εγκαταστάσεις του </w:t>
      </w:r>
      <w:r w:rsidRPr="00843444">
        <w:rPr>
          <w:lang w:val="el-GR"/>
        </w:rPr>
        <w:t>Φορέα Λειτουργίας</w:t>
      </w:r>
      <w:r w:rsidRPr="003C2BEF">
        <w:rPr>
          <w:lang w:val="el-GR"/>
        </w:rPr>
        <w:t xml:space="preserve"> αλλά και σε όποια άλλα σημεία προκύψουν από τις απαιτήσεις του Έργου</w:t>
      </w:r>
      <w:r w:rsidR="00FA7283" w:rsidRPr="00FA7283">
        <w:rPr>
          <w:lang w:val="el-GR"/>
        </w:rPr>
        <w:t xml:space="preserve"> </w:t>
      </w:r>
      <w:r w:rsidR="00FA7283" w:rsidRPr="00843444">
        <w:rPr>
          <w:lang w:val="el-GR"/>
        </w:rPr>
        <w:t>εντός του ν. Αττικής</w:t>
      </w:r>
      <w:r w:rsidRPr="00843444">
        <w:rPr>
          <w:lang w:val="el-GR"/>
        </w:rPr>
        <w:t>.</w:t>
      </w:r>
    </w:p>
    <w:p w14:paraId="64F64C8E" w14:textId="315955B1" w:rsidR="003C2BEF" w:rsidRDefault="003C2BEF" w:rsidP="003C2BEF">
      <w:pPr>
        <w:rPr>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p>
    <w:p w14:paraId="57E3CA16" w14:textId="77777777" w:rsidR="003C2BEF" w:rsidRPr="00EF2204" w:rsidRDefault="003C2BEF" w:rsidP="00EF2204">
      <w:pPr>
        <w:suppressAutoHyphens w:val="0"/>
        <w:autoSpaceDE w:val="0"/>
        <w:spacing w:after="60"/>
        <w:rPr>
          <w:rFonts w:eastAsia="SimSun"/>
          <w:lang w:val="el-GR"/>
        </w:rPr>
      </w:pPr>
    </w:p>
    <w:p w14:paraId="58CC9A6A" w14:textId="77777777" w:rsidR="00A613D1" w:rsidRPr="00603221" w:rsidRDefault="00A613D1">
      <w:pPr>
        <w:suppressAutoHyphens w:val="0"/>
        <w:autoSpaceDE w:val="0"/>
        <w:spacing w:after="60"/>
        <w:rPr>
          <w:rFonts w:eastAsia="SimSun"/>
          <w:lang w:val="el-GR"/>
        </w:rPr>
      </w:pPr>
    </w:p>
    <w:p w14:paraId="3C4CA7FA"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63D508FF" w14:textId="40916124" w:rsidR="008338F0" w:rsidRDefault="003355E7" w:rsidP="003329FF">
      <w:pPr>
        <w:pStyle w:val="2"/>
        <w:numPr>
          <w:ilvl w:val="0"/>
          <w:numId w:val="0"/>
        </w:numPr>
        <w:ind w:left="576" w:hanging="576"/>
        <w:rPr>
          <w:rFonts w:cs="Tahoma"/>
          <w:lang w:val="el-GR"/>
        </w:rPr>
      </w:pPr>
      <w:bookmarkStart w:id="473" w:name="_Ref510087011"/>
      <w:bookmarkStart w:id="474" w:name="_Ref40980421"/>
      <w:bookmarkStart w:id="475" w:name="_Toc97194373"/>
      <w:bookmarkStart w:id="476" w:name="_Toc97194478"/>
      <w:bookmarkStart w:id="477" w:name="_Toc144896101"/>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473"/>
      <w:bookmarkEnd w:id="474"/>
      <w:bookmarkEnd w:id="475"/>
      <w:bookmarkEnd w:id="476"/>
      <w:bookmarkEnd w:id="477"/>
      <w:r w:rsidR="007A3AC0" w:rsidRPr="00603221">
        <w:rPr>
          <w:rFonts w:cs="Tahoma"/>
          <w:lang w:val="el-GR"/>
        </w:rPr>
        <w:t xml:space="preserve"> </w:t>
      </w:r>
    </w:p>
    <w:p w14:paraId="24488A9B" w14:textId="0DFA1EB3" w:rsidR="00843444" w:rsidRDefault="00843444" w:rsidP="00843444">
      <w:pPr>
        <w:rPr>
          <w:lang w:val="el-GR"/>
        </w:rPr>
      </w:pPr>
    </w:p>
    <w:p w14:paraId="07124B8D" w14:textId="77777777" w:rsidR="00843444" w:rsidRPr="005D7E53" w:rsidRDefault="00843444" w:rsidP="00843444">
      <w:pPr>
        <w:pStyle w:val="af4"/>
        <w:spacing w:before="120" w:after="120" w:line="288" w:lineRule="auto"/>
        <w:rPr>
          <w:sz w:val="20"/>
          <w:lang w:val="el-GR"/>
        </w:rPr>
      </w:pPr>
      <w:r w:rsidRPr="005D7E53">
        <w:rPr>
          <w:sz w:val="20"/>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63E9260E" w14:textId="77777777" w:rsidR="00843444" w:rsidRPr="005D7E53" w:rsidRDefault="00843444" w:rsidP="00843444">
      <w:pPr>
        <w:pStyle w:val="af4"/>
        <w:spacing w:before="120" w:after="120" w:line="288" w:lineRule="auto"/>
        <w:rPr>
          <w:sz w:val="20"/>
          <w:lang w:val="el-GR"/>
        </w:rPr>
      </w:pPr>
      <w:r w:rsidRPr="005D7E53">
        <w:rPr>
          <w:sz w:val="20"/>
          <w:lang w:val="el-GR"/>
        </w:rPr>
        <w:t>Οδηγίες Συμπλήρωσης</w:t>
      </w:r>
    </w:p>
    <w:tbl>
      <w:tblPr>
        <w:tblW w:w="5000" w:type="pct"/>
        <w:jc w:val="center"/>
        <w:tblCellMar>
          <w:left w:w="0" w:type="dxa"/>
          <w:right w:w="0" w:type="dxa"/>
        </w:tblCellMar>
        <w:tblLook w:val="04A0" w:firstRow="1" w:lastRow="0" w:firstColumn="1" w:lastColumn="0" w:noHBand="0" w:noVBand="1"/>
      </w:tblPr>
      <w:tblGrid>
        <w:gridCol w:w="9628"/>
      </w:tblGrid>
      <w:tr w:rsidR="00843444" w:rsidRPr="00747D5B" w14:paraId="165082A2" w14:textId="77777777" w:rsidTr="00C651CD">
        <w:trPr>
          <w:trHeight w:val="657"/>
          <w:jc w:val="center"/>
        </w:trPr>
        <w:tc>
          <w:tcPr>
            <w:tcW w:w="10184" w:type="dxa"/>
            <w:tcBorders>
              <w:top w:val="single" w:sz="4" w:space="0" w:color="auto"/>
              <w:left w:val="single" w:sz="4" w:space="0" w:color="auto"/>
              <w:bottom w:val="single" w:sz="4" w:space="0" w:color="auto"/>
              <w:right w:val="single" w:sz="4" w:space="0" w:color="auto"/>
            </w:tcBorders>
            <w:hideMark/>
          </w:tcPr>
          <w:p w14:paraId="0265CC05" w14:textId="77777777" w:rsidR="00843444" w:rsidRPr="005D7E53" w:rsidRDefault="00843444" w:rsidP="00C651CD">
            <w:pPr>
              <w:spacing w:before="120" w:line="288" w:lineRule="auto"/>
              <w:rPr>
                <w:sz w:val="20"/>
                <w:szCs w:val="20"/>
                <w:lang w:val="el-GR"/>
              </w:rPr>
            </w:pPr>
            <w:r w:rsidRPr="005D7E53">
              <w:rPr>
                <w:sz w:val="20"/>
                <w:szCs w:val="20"/>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747D5B" w14:paraId="2A952619" w14:textId="77777777" w:rsidTr="00C651CD">
        <w:trPr>
          <w:trHeight w:val="2388"/>
          <w:jc w:val="center"/>
        </w:trPr>
        <w:tc>
          <w:tcPr>
            <w:tcW w:w="10184" w:type="dxa"/>
            <w:tcBorders>
              <w:top w:val="single" w:sz="4" w:space="0" w:color="auto"/>
              <w:left w:val="single" w:sz="4" w:space="0" w:color="auto"/>
              <w:bottom w:val="single" w:sz="4" w:space="0" w:color="auto"/>
              <w:right w:val="single" w:sz="4" w:space="0" w:color="auto"/>
            </w:tcBorders>
            <w:hideMark/>
          </w:tcPr>
          <w:p w14:paraId="29B037C7" w14:textId="77777777" w:rsidR="00843444" w:rsidRPr="005D7E53" w:rsidRDefault="00843444" w:rsidP="00C651CD">
            <w:pPr>
              <w:spacing w:before="120" w:line="288" w:lineRule="auto"/>
              <w:rPr>
                <w:sz w:val="20"/>
                <w:szCs w:val="20"/>
                <w:lang w:val="el-GR"/>
              </w:rPr>
            </w:pPr>
            <w:r w:rsidRPr="005D7E53">
              <w:rPr>
                <w:sz w:val="20"/>
                <w:szCs w:val="20"/>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68589D3D" w14:textId="77777777" w:rsidR="00843444" w:rsidRPr="005D7E53" w:rsidRDefault="00843444" w:rsidP="00C651CD">
            <w:pPr>
              <w:spacing w:before="120" w:line="288" w:lineRule="auto"/>
              <w:rPr>
                <w:sz w:val="20"/>
                <w:szCs w:val="20"/>
                <w:lang w:val="el-GR"/>
              </w:rPr>
            </w:pPr>
            <w:r w:rsidRPr="005D7E53">
              <w:rPr>
                <w:sz w:val="20"/>
                <w:szCs w:val="20"/>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843444" w:rsidRPr="00747D5B" w14:paraId="4827B480" w14:textId="77777777" w:rsidTr="00C651CD">
        <w:trPr>
          <w:trHeight w:val="1463"/>
          <w:jc w:val="center"/>
        </w:trPr>
        <w:tc>
          <w:tcPr>
            <w:tcW w:w="10184" w:type="dxa"/>
            <w:tcBorders>
              <w:top w:val="single" w:sz="4" w:space="0" w:color="auto"/>
              <w:left w:val="single" w:sz="4" w:space="0" w:color="auto"/>
              <w:bottom w:val="single" w:sz="4" w:space="0" w:color="auto"/>
              <w:right w:val="single" w:sz="4" w:space="0" w:color="auto"/>
            </w:tcBorders>
            <w:hideMark/>
          </w:tcPr>
          <w:p w14:paraId="36E34701" w14:textId="77777777" w:rsidR="00843444" w:rsidRPr="005D7E53" w:rsidRDefault="00843444" w:rsidP="00C651CD">
            <w:pPr>
              <w:spacing w:before="120" w:line="288" w:lineRule="auto"/>
              <w:rPr>
                <w:sz w:val="20"/>
                <w:szCs w:val="20"/>
                <w:lang w:val="el-GR"/>
              </w:rPr>
            </w:pPr>
            <w:r w:rsidRPr="005D7E53">
              <w:rPr>
                <w:sz w:val="20"/>
                <w:szCs w:val="20"/>
                <w:lang w:val="el-GR"/>
              </w:rPr>
              <w:t xml:space="preserve">Στη στήλη «ΑΠΑΝΤΗΣΗ» σημειώνεται η απάντηση του Αναδόχου που έχει τη μορφή ΝΑΙ/ΟΧΙ εάν η αντίστοιχη προδιαγραφή </w:t>
            </w:r>
            <w:proofErr w:type="spellStart"/>
            <w:r w:rsidRPr="005D7E53">
              <w:rPr>
                <w:sz w:val="20"/>
                <w:szCs w:val="20"/>
                <w:lang w:val="el-GR"/>
              </w:rPr>
              <w:t>πληρούται</w:t>
            </w:r>
            <w:proofErr w:type="spellEnd"/>
            <w:r w:rsidRPr="005D7E53">
              <w:rPr>
                <w:sz w:val="20"/>
                <w:szCs w:val="20"/>
                <w:lang w:val="el-GR"/>
              </w:rPr>
              <w:t xml:space="preserve">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747D5B" w14:paraId="4F8B1B6A" w14:textId="77777777" w:rsidTr="00C651CD">
        <w:trPr>
          <w:trHeight w:val="1463"/>
          <w:jc w:val="center"/>
        </w:trPr>
        <w:tc>
          <w:tcPr>
            <w:tcW w:w="10184" w:type="dxa"/>
            <w:tcBorders>
              <w:top w:val="single" w:sz="4" w:space="0" w:color="auto"/>
              <w:left w:val="single" w:sz="4" w:space="0" w:color="auto"/>
              <w:bottom w:val="single" w:sz="4" w:space="0" w:color="auto"/>
              <w:right w:val="single" w:sz="4" w:space="0" w:color="auto"/>
            </w:tcBorders>
          </w:tcPr>
          <w:p w14:paraId="364462C0" w14:textId="77777777" w:rsidR="00843444" w:rsidRPr="005D7E53" w:rsidRDefault="00843444" w:rsidP="00C651CD">
            <w:pPr>
              <w:spacing w:before="120" w:line="288" w:lineRule="auto"/>
              <w:rPr>
                <w:sz w:val="20"/>
                <w:szCs w:val="20"/>
                <w:lang w:val="el-GR"/>
              </w:rPr>
            </w:pPr>
            <w:r w:rsidRPr="005D7E53">
              <w:rPr>
                <w:sz w:val="20"/>
                <w:szCs w:val="20"/>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788D27D4" w14:textId="77777777" w:rsidR="00843444" w:rsidRPr="005D7E53" w:rsidRDefault="00843444" w:rsidP="00C651CD">
            <w:pPr>
              <w:spacing w:before="120" w:line="288" w:lineRule="auto"/>
              <w:rPr>
                <w:sz w:val="20"/>
                <w:szCs w:val="20"/>
                <w:lang w:val="el-GR"/>
              </w:rPr>
            </w:pPr>
            <w:r w:rsidRPr="005D7E53">
              <w:rPr>
                <w:sz w:val="20"/>
                <w:szCs w:val="20"/>
                <w:lang w:val="el-GR"/>
              </w:rPr>
              <w:t>Είναι ιδιαίτερα επιθυμητή η πληρέστερη συμπλήρωση των παραπομπών, οι οποίες πρέπει να είναι κατά το δυνατόν συγκεκριμένες (</w:t>
            </w:r>
            <w:proofErr w:type="spellStart"/>
            <w:r w:rsidRPr="005D7E53">
              <w:rPr>
                <w:sz w:val="20"/>
                <w:szCs w:val="20"/>
                <w:lang w:val="el-GR"/>
              </w:rPr>
              <w:t>π.χ</w:t>
            </w:r>
            <w:proofErr w:type="spellEnd"/>
            <w:r w:rsidRPr="005D7E53">
              <w:rPr>
                <w:sz w:val="20"/>
                <w:szCs w:val="20"/>
                <w:lang w:val="el-GR"/>
              </w:rPr>
              <w:t xml:space="preserve"> Σελ. 4 Παράγραφος 4, </w:t>
            </w:r>
            <w:proofErr w:type="spellStart"/>
            <w:r w:rsidRPr="005D7E53">
              <w:rPr>
                <w:sz w:val="20"/>
                <w:szCs w:val="20"/>
                <w:lang w:val="el-GR"/>
              </w:rPr>
              <w:t>κλπ</w:t>
            </w:r>
            <w:proofErr w:type="spellEnd"/>
            <w:r w:rsidRPr="005D7E53">
              <w:rPr>
                <w:sz w:val="20"/>
                <w:szCs w:val="20"/>
                <w:lang w:val="el-GR"/>
              </w:rPr>
              <w:t>).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w:t>
            </w:r>
            <w:proofErr w:type="spellStart"/>
            <w:r w:rsidRPr="005D7E53">
              <w:rPr>
                <w:sz w:val="20"/>
                <w:szCs w:val="20"/>
                <w:lang w:val="el-GR"/>
              </w:rPr>
              <w:t>π.χ</w:t>
            </w:r>
            <w:proofErr w:type="spellEnd"/>
            <w:r w:rsidRPr="005D7E53">
              <w:rPr>
                <w:sz w:val="20"/>
                <w:szCs w:val="20"/>
                <w:lang w:val="el-GR"/>
              </w:rPr>
              <w:t xml:space="preserve"> </w:t>
            </w:r>
            <w:proofErr w:type="spellStart"/>
            <w:r w:rsidRPr="005D7E53">
              <w:rPr>
                <w:sz w:val="20"/>
                <w:szCs w:val="20"/>
                <w:lang w:val="el-GR"/>
              </w:rPr>
              <w:t>Προδ</w:t>
            </w:r>
            <w:proofErr w:type="spellEnd"/>
            <w:r w:rsidRPr="005D7E53">
              <w:rPr>
                <w:sz w:val="20"/>
                <w:szCs w:val="20"/>
                <w:lang w:val="el-GR"/>
              </w:rPr>
              <w:t>. 4.18)</w:t>
            </w:r>
          </w:p>
          <w:p w14:paraId="5A3DE62D" w14:textId="77777777" w:rsidR="00843444" w:rsidRPr="005D7E53" w:rsidRDefault="00843444" w:rsidP="00C651CD">
            <w:pPr>
              <w:spacing w:before="120" w:line="288" w:lineRule="auto"/>
              <w:rPr>
                <w:sz w:val="20"/>
                <w:szCs w:val="20"/>
                <w:lang w:val="el-GR"/>
              </w:rPr>
            </w:pPr>
            <w:r w:rsidRPr="005D7E53">
              <w:rPr>
                <w:sz w:val="20"/>
                <w:szCs w:val="20"/>
                <w:lang w:val="el-GR"/>
              </w:rPr>
              <w:t xml:space="preserve">Τονίζεται ότι είναι υποχρεωτική η απάντηση σε όλα τα σημεία των Πινάκων </w:t>
            </w:r>
            <w:proofErr w:type="spellStart"/>
            <w:r w:rsidRPr="005D7E53">
              <w:rPr>
                <w:sz w:val="20"/>
                <w:szCs w:val="20"/>
                <w:lang w:val="el-GR"/>
              </w:rPr>
              <w:t>Συμόρφωσης</w:t>
            </w:r>
            <w:proofErr w:type="spellEnd"/>
            <w:r w:rsidRPr="005D7E53">
              <w:rPr>
                <w:sz w:val="20"/>
                <w:szCs w:val="20"/>
                <w:lang w:val="el-GR"/>
              </w:rPr>
              <w:t xml:space="preserve"> και η παροχή όλων των πληροφοριών που ζητούνται.</w:t>
            </w:r>
          </w:p>
          <w:p w14:paraId="13B4376C" w14:textId="77777777" w:rsidR="00843444" w:rsidRPr="005D7E53" w:rsidRDefault="00843444" w:rsidP="00C651CD">
            <w:pPr>
              <w:spacing w:before="120" w:line="288" w:lineRule="auto"/>
              <w:rPr>
                <w:sz w:val="20"/>
                <w:szCs w:val="20"/>
                <w:lang w:val="el-GR"/>
              </w:rPr>
            </w:pPr>
            <w:r w:rsidRPr="005D7E53">
              <w:rPr>
                <w:sz w:val="20"/>
                <w:szCs w:val="20"/>
                <w:lang w:val="el-GR"/>
              </w:rPr>
              <w:t>Η αρμόδια επιτροπή θα αξιολογήσει τα παρεχόμενα από τους υποψηφίους Αναδόχους στοιχεία κατά την αξιολόγηση των Τεχνικών Προσφορών.</w:t>
            </w:r>
          </w:p>
          <w:p w14:paraId="03BEF35E" w14:textId="77777777" w:rsidR="00843444" w:rsidRPr="005D7E53" w:rsidRDefault="00843444" w:rsidP="00C651CD">
            <w:pPr>
              <w:spacing w:before="120" w:line="288" w:lineRule="auto"/>
              <w:rPr>
                <w:sz w:val="20"/>
                <w:szCs w:val="20"/>
                <w:lang w:val="el-GR"/>
              </w:rPr>
            </w:pPr>
          </w:p>
        </w:tc>
      </w:tr>
    </w:tbl>
    <w:p w14:paraId="4F7869F4" w14:textId="75A39B4D" w:rsidR="00843444" w:rsidRDefault="00843444" w:rsidP="00843444">
      <w:pPr>
        <w:rPr>
          <w:lang w:val="el-GR"/>
        </w:rPr>
      </w:pPr>
    </w:p>
    <w:p w14:paraId="608625E3" w14:textId="77777777" w:rsidR="00843444" w:rsidRPr="005D7E53" w:rsidRDefault="00843444" w:rsidP="00843444">
      <w:pPr>
        <w:rPr>
          <w:b/>
          <w:bCs/>
          <w:u w:val="single"/>
          <w:lang w:val="el-GR"/>
        </w:rPr>
      </w:pPr>
      <w:r w:rsidRPr="005D7E53">
        <w:rPr>
          <w:b/>
          <w:bCs/>
          <w:u w:val="single"/>
          <w:lang w:val="el-GR"/>
        </w:rPr>
        <w:t>Παρεχόμενες Υπηρεσίες</w:t>
      </w:r>
    </w:p>
    <w:tbl>
      <w:tblPr>
        <w:tblW w:w="10150" w:type="dxa"/>
        <w:jc w:val="center"/>
        <w:tblLayout w:type="fixed"/>
        <w:tblLook w:val="0000" w:firstRow="0" w:lastRow="0" w:firstColumn="0" w:lastColumn="0" w:noHBand="0" w:noVBand="0"/>
      </w:tblPr>
      <w:tblGrid>
        <w:gridCol w:w="856"/>
        <w:gridCol w:w="4106"/>
        <w:gridCol w:w="1990"/>
        <w:gridCol w:w="1417"/>
        <w:gridCol w:w="1781"/>
      </w:tblGrid>
      <w:tr w:rsidR="00843444" w:rsidRPr="008008B5" w14:paraId="226F7BDD" w14:textId="77777777" w:rsidTr="00C651CD">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BFBFBF" w:themeFill="background1" w:themeFillShade="BF"/>
            <w:vAlign w:val="center"/>
          </w:tcPr>
          <w:p w14:paraId="1568639D" w14:textId="77777777" w:rsidR="00843444" w:rsidRPr="00503711" w:rsidRDefault="00843444" w:rsidP="00C651CD">
            <w:pPr>
              <w:spacing w:after="0"/>
              <w:jc w:val="center"/>
              <w:rPr>
                <w:rFonts w:cstheme="minorHAnsi"/>
                <w:b/>
                <w:bCs/>
              </w:rPr>
            </w:pPr>
            <w:r w:rsidRPr="00503711">
              <w:rPr>
                <w:rFonts w:cstheme="minorHAnsi"/>
                <w:b/>
                <w:bCs/>
              </w:rPr>
              <w:t>Α/Α</w:t>
            </w:r>
          </w:p>
        </w:tc>
        <w:tc>
          <w:tcPr>
            <w:tcW w:w="4106" w:type="dxa"/>
            <w:tcBorders>
              <w:top w:val="single" w:sz="4" w:space="0" w:color="000000"/>
              <w:left w:val="single" w:sz="4" w:space="0" w:color="000000"/>
              <w:bottom w:val="single" w:sz="4" w:space="0" w:color="000000"/>
            </w:tcBorders>
            <w:shd w:val="clear" w:color="auto" w:fill="BFBFBF" w:themeFill="background1" w:themeFillShade="BF"/>
            <w:vAlign w:val="center"/>
          </w:tcPr>
          <w:p w14:paraId="60C231F5" w14:textId="77777777" w:rsidR="00843444" w:rsidRPr="00503711" w:rsidRDefault="00843444" w:rsidP="00C651CD">
            <w:pPr>
              <w:spacing w:after="0"/>
              <w:jc w:val="center"/>
              <w:rPr>
                <w:rFonts w:cstheme="minorHAnsi"/>
                <w:b/>
                <w:bCs/>
                <w:lang w:val="el-GR"/>
              </w:rPr>
            </w:pPr>
            <w:r w:rsidRPr="00503711">
              <w:rPr>
                <w:rFonts w:cstheme="minorHAnsi"/>
                <w:b/>
                <w:bCs/>
                <w:lang w:val="el-GR"/>
              </w:rPr>
              <w:t>ΠΡΟΔΙΑΓΡΑΦΗ</w:t>
            </w:r>
          </w:p>
        </w:tc>
        <w:tc>
          <w:tcPr>
            <w:tcW w:w="1990" w:type="dxa"/>
            <w:tcBorders>
              <w:top w:val="single" w:sz="4" w:space="0" w:color="000000"/>
              <w:left w:val="single" w:sz="4" w:space="0" w:color="000000"/>
              <w:bottom w:val="single" w:sz="4" w:space="0" w:color="000000"/>
            </w:tcBorders>
            <w:shd w:val="clear" w:color="auto" w:fill="BFBFBF" w:themeFill="background1" w:themeFillShade="BF"/>
            <w:vAlign w:val="center"/>
          </w:tcPr>
          <w:p w14:paraId="15037F7D" w14:textId="77777777" w:rsidR="00843444" w:rsidRPr="00503711" w:rsidRDefault="00843444" w:rsidP="00C651CD">
            <w:pPr>
              <w:spacing w:after="0"/>
              <w:jc w:val="center"/>
              <w:rPr>
                <w:rFonts w:cstheme="minorHAnsi"/>
                <w:b/>
                <w:bCs/>
              </w:rPr>
            </w:pPr>
            <w:r w:rsidRPr="00503711">
              <w:rPr>
                <w:rFonts w:cstheme="minorHAnsi"/>
                <w:b/>
                <w:bCs/>
              </w:rPr>
              <w:t>ΑΠΑΙΤΗΣΗ</w:t>
            </w:r>
          </w:p>
        </w:tc>
        <w:tc>
          <w:tcPr>
            <w:tcW w:w="1417" w:type="dxa"/>
            <w:tcBorders>
              <w:top w:val="single" w:sz="4" w:space="0" w:color="000000"/>
              <w:left w:val="single" w:sz="4" w:space="0" w:color="000000"/>
              <w:bottom w:val="single" w:sz="4" w:space="0" w:color="000000"/>
            </w:tcBorders>
            <w:shd w:val="clear" w:color="auto" w:fill="BFBFBF" w:themeFill="background1" w:themeFillShade="BF"/>
            <w:vAlign w:val="center"/>
          </w:tcPr>
          <w:p w14:paraId="423E9F13" w14:textId="77777777" w:rsidR="00843444" w:rsidRPr="00503711" w:rsidRDefault="00843444" w:rsidP="00C651CD">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7696C5F" w14:textId="77777777" w:rsidR="00843444" w:rsidRPr="00503711" w:rsidRDefault="00843444" w:rsidP="00C651CD">
            <w:pPr>
              <w:spacing w:after="0"/>
              <w:jc w:val="center"/>
              <w:rPr>
                <w:rFonts w:cstheme="minorHAnsi"/>
                <w:b/>
                <w:bCs/>
              </w:rPr>
            </w:pPr>
            <w:r w:rsidRPr="00503711">
              <w:rPr>
                <w:rFonts w:cstheme="minorHAnsi"/>
                <w:b/>
                <w:bCs/>
              </w:rPr>
              <w:t>ΠΑΡΑΠΟΜΠΗ</w:t>
            </w:r>
          </w:p>
        </w:tc>
      </w:tr>
      <w:tr w:rsidR="00843444" w:rsidRPr="005D7E53" w14:paraId="1FAB4B83" w14:textId="77777777" w:rsidTr="00C651CD">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29EF90CC" w14:textId="77777777" w:rsidR="00843444" w:rsidRPr="005D7E53" w:rsidRDefault="00843444">
            <w:pPr>
              <w:pStyle w:val="aff"/>
              <w:numPr>
                <w:ilvl w:val="0"/>
                <w:numId w:val="30"/>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6692AED5" w14:textId="73BE98BF" w:rsidR="00843444" w:rsidRPr="005D7E53" w:rsidRDefault="00843444" w:rsidP="00C651CD">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_Ref122694847 \r \h </w:instrText>
            </w:r>
            <w:r>
              <w:rPr>
                <w:rFonts w:cstheme="minorHAnsi"/>
                <w:lang w:val="el-GR"/>
              </w:rPr>
            </w:r>
            <w:r>
              <w:rPr>
                <w:rFonts w:cstheme="minorHAnsi"/>
                <w:lang w:val="el-GR"/>
              </w:rPr>
              <w:fldChar w:fldCharType="separate"/>
            </w:r>
            <w:r w:rsidR="008D102A">
              <w:rPr>
                <w:rFonts w:cstheme="minorHAnsi"/>
                <w:lang w:val="el-GR"/>
              </w:rPr>
              <w:t>2.2</w:t>
            </w:r>
            <w:r>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244A2195" w14:textId="77777777" w:rsidR="00843444" w:rsidRPr="005D7E53" w:rsidRDefault="00843444" w:rsidP="00C651CD">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4AF722CD" w14:textId="77777777" w:rsidR="00843444" w:rsidRPr="005D7E53" w:rsidRDefault="00843444" w:rsidP="00C651CD">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FEEBDE" w14:textId="77777777" w:rsidR="00843444" w:rsidRPr="005D7E53" w:rsidRDefault="00843444" w:rsidP="00C651CD">
            <w:pPr>
              <w:spacing w:after="0"/>
              <w:jc w:val="left"/>
              <w:rPr>
                <w:rFonts w:cstheme="minorHAnsi"/>
                <w:lang w:val="el-GR"/>
              </w:rPr>
            </w:pPr>
          </w:p>
        </w:tc>
      </w:tr>
      <w:tr w:rsidR="00843444" w:rsidRPr="005D7E53" w14:paraId="5765AD88" w14:textId="77777777" w:rsidTr="00C651CD">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6B981ED6" w14:textId="77777777" w:rsidR="00843444" w:rsidRPr="005D7E53" w:rsidRDefault="00843444">
            <w:pPr>
              <w:pStyle w:val="aff"/>
              <w:numPr>
                <w:ilvl w:val="0"/>
                <w:numId w:val="30"/>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45E3E477" w14:textId="2640A79A" w:rsidR="00843444" w:rsidRPr="005D7E53" w:rsidRDefault="00843444" w:rsidP="00C651CD">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_Ref122694864 \r \h </w:instrText>
            </w:r>
            <w:r>
              <w:rPr>
                <w:rFonts w:cstheme="minorHAnsi"/>
                <w:lang w:val="el-GR"/>
              </w:rPr>
            </w:r>
            <w:r>
              <w:rPr>
                <w:rFonts w:cstheme="minorHAnsi"/>
                <w:lang w:val="el-GR"/>
              </w:rPr>
              <w:fldChar w:fldCharType="separate"/>
            </w:r>
            <w:r w:rsidR="008D102A">
              <w:rPr>
                <w:rFonts w:cstheme="minorHAnsi"/>
                <w:lang w:val="el-GR"/>
              </w:rPr>
              <w:t>3</w:t>
            </w:r>
            <w:r>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52C07249" w14:textId="078A9021" w:rsidR="00843444" w:rsidRDefault="00843444" w:rsidP="00C651CD">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3BED382E" w14:textId="77777777" w:rsidR="00843444" w:rsidRPr="005D7E53" w:rsidRDefault="00843444" w:rsidP="00C651CD">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911880" w14:textId="77777777" w:rsidR="00843444" w:rsidRPr="005D7E53" w:rsidRDefault="00843444" w:rsidP="00C651CD">
            <w:pPr>
              <w:spacing w:after="0"/>
              <w:jc w:val="left"/>
              <w:rPr>
                <w:rFonts w:cstheme="minorHAnsi"/>
                <w:lang w:val="el-GR"/>
              </w:rPr>
            </w:pPr>
          </w:p>
        </w:tc>
      </w:tr>
    </w:tbl>
    <w:p w14:paraId="2089C638" w14:textId="1A0EEC34" w:rsidR="00843444" w:rsidRPr="00843444" w:rsidRDefault="00843444" w:rsidP="00843444">
      <w:pPr>
        <w:rPr>
          <w:lang w:val="el-GR"/>
        </w:rPr>
      </w:pPr>
    </w:p>
    <w:p w14:paraId="0FEF623A" w14:textId="77777777" w:rsidR="008338F0" w:rsidRPr="00603221" w:rsidRDefault="003355E7">
      <w:pPr>
        <w:pStyle w:val="2"/>
        <w:numPr>
          <w:ilvl w:val="0"/>
          <w:numId w:val="0"/>
        </w:numPr>
        <w:tabs>
          <w:tab w:val="clear" w:pos="567"/>
          <w:tab w:val="left" w:pos="0"/>
        </w:tabs>
        <w:rPr>
          <w:rFonts w:cs="Tahoma"/>
          <w:color w:val="000099"/>
          <w:lang w:val="el-GR"/>
        </w:rPr>
      </w:pPr>
      <w:bookmarkStart w:id="478" w:name="_Toc97194374"/>
      <w:bookmarkStart w:id="479" w:name="_Toc97194479"/>
      <w:bookmarkStart w:id="480" w:name="_Toc144896102"/>
      <w:bookmarkStart w:id="481" w:name="_Ref496624736"/>
      <w:bookmarkStart w:id="482" w:name="_Ref496624788"/>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478"/>
      <w:bookmarkEnd w:id="479"/>
      <w:bookmarkEnd w:id="480"/>
      <w:r w:rsidR="004A23B9" w:rsidRPr="00603221">
        <w:rPr>
          <w:rFonts w:cs="Tahoma"/>
          <w:color w:val="000099"/>
          <w:lang w:val="el-GR"/>
        </w:rPr>
        <w:t xml:space="preserve"> </w:t>
      </w:r>
      <w:bookmarkEnd w:id="481"/>
      <w:bookmarkEnd w:id="482"/>
    </w:p>
    <w:p w14:paraId="6D97FBB2" w14:textId="77777777" w:rsidR="000F62F0" w:rsidRPr="00603221" w:rsidRDefault="000F62F0" w:rsidP="003329FF">
      <w:pPr>
        <w:pStyle w:val="4"/>
        <w:numPr>
          <w:ilvl w:val="0"/>
          <w:numId w:val="0"/>
        </w:numPr>
        <w:ind w:left="864" w:hanging="864"/>
        <w:rPr>
          <w:rFonts w:cs="Tahoma"/>
          <w:szCs w:val="22"/>
          <w:lang w:val="el-GR"/>
        </w:rPr>
      </w:pPr>
      <w:bookmarkStart w:id="483" w:name="_Ref510086970"/>
      <w:bookmarkStart w:id="484" w:name="_Toc97194375"/>
      <w:bookmarkStart w:id="485" w:name="_Toc144896103"/>
      <w:r w:rsidRPr="00603221">
        <w:rPr>
          <w:rFonts w:cs="Tahoma"/>
          <w:szCs w:val="22"/>
          <w:lang w:val="el-GR"/>
        </w:rPr>
        <w:t>ΕΥΡΩΠΑΙΚΟ ΕΝΙΑΙΟ ΕΓΓΡΑΦΟ ΣΥΜΒΑΣΗΣ (ΕΕΕΣ)</w:t>
      </w:r>
      <w:bookmarkEnd w:id="483"/>
      <w:bookmarkEnd w:id="484"/>
      <w:bookmarkEnd w:id="485"/>
      <w:r w:rsidRPr="00603221">
        <w:rPr>
          <w:rFonts w:cs="Tahoma"/>
          <w:szCs w:val="22"/>
          <w:lang w:val="el-GR"/>
        </w:rPr>
        <w:t xml:space="preserve"> </w:t>
      </w:r>
    </w:p>
    <w:p w14:paraId="7A9FD771" w14:textId="77777777" w:rsidR="00A4737C" w:rsidRPr="00A4737C" w:rsidRDefault="00A4737C" w:rsidP="00A4737C">
      <w:pPr>
        <w:pStyle w:val="normalwithoutspacing"/>
      </w:pPr>
      <w:r w:rsidRPr="00A4737C">
        <w:t xml:space="preserve">Από τις 2-5-2019, οι αναθέτουσες αρχές συντάσσουν το ΕΕΕΣ με τη χρήση  της νέας ηλεκτρονικής υπηρεσίας </w:t>
      </w:r>
      <w:proofErr w:type="spellStart"/>
      <w:r w:rsidRPr="00A4737C">
        <w:t>Promitheus</w:t>
      </w:r>
      <w:proofErr w:type="spellEnd"/>
      <w:r w:rsidRPr="00A4737C">
        <w:t xml:space="preserve"> </w:t>
      </w:r>
      <w:proofErr w:type="spellStart"/>
      <w:r w:rsidRPr="00A4737C">
        <w:t>ESPDint</w:t>
      </w:r>
      <w:proofErr w:type="spellEnd"/>
      <w:r w:rsidRPr="00A4737C">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της διακήρυξης. </w:t>
      </w:r>
    </w:p>
    <w:p w14:paraId="7C785AD7" w14:textId="77777777" w:rsidR="000309DB" w:rsidRPr="00A4737C" w:rsidRDefault="00A4737C">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213D7554" w14:textId="77777777" w:rsidR="008338F0" w:rsidRPr="00603221" w:rsidRDefault="008338F0">
      <w:pPr>
        <w:pStyle w:val="normalwithoutspacing"/>
        <w:rPr>
          <w:i/>
          <w:color w:val="5B9BD5"/>
        </w:rPr>
      </w:pPr>
    </w:p>
    <w:p w14:paraId="4DCAE451" w14:textId="77777777" w:rsidR="006E4901" w:rsidRPr="00603221" w:rsidRDefault="003355E7" w:rsidP="003329FF">
      <w:pPr>
        <w:pStyle w:val="2"/>
        <w:numPr>
          <w:ilvl w:val="0"/>
          <w:numId w:val="0"/>
        </w:numPr>
        <w:ind w:left="576" w:hanging="576"/>
        <w:rPr>
          <w:rFonts w:cs="Tahoma"/>
          <w:lang w:val="el-GR"/>
        </w:rPr>
      </w:pPr>
      <w:bookmarkStart w:id="486" w:name="_Ref496624509"/>
      <w:bookmarkStart w:id="487" w:name="_Toc97194376"/>
      <w:bookmarkStart w:id="488" w:name="_Toc97194480"/>
      <w:bookmarkStart w:id="489" w:name="_Toc144896104"/>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86"/>
      <w:bookmarkEnd w:id="487"/>
      <w:bookmarkEnd w:id="488"/>
      <w:bookmarkEnd w:id="489"/>
    </w:p>
    <w:p w14:paraId="7BA5D83B" w14:textId="77777777" w:rsidR="006E4901" w:rsidRPr="00603221" w:rsidRDefault="006E4901" w:rsidP="006E4901">
      <w:pPr>
        <w:pStyle w:val="normalwithoutspacing"/>
        <w:rPr>
          <w:i/>
          <w:color w:val="5B9BD5"/>
        </w:rPr>
      </w:pPr>
    </w:p>
    <w:tbl>
      <w:tblPr>
        <w:tblpPr w:leftFromText="180" w:rightFromText="180" w:vertAnchor="text" w:tblpY="1"/>
        <w:tblOverlap w:val="neve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DF02B0" w14:paraId="5BD5872B" w14:textId="77777777" w:rsidTr="0000349A">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00349A">
            <w:pPr>
              <w:spacing w:line="276" w:lineRule="auto"/>
              <w:jc w:val="center"/>
              <w:rPr>
                <w:b/>
              </w:rPr>
            </w:pPr>
            <w:r w:rsidRPr="00603221">
              <w:rPr>
                <w:b/>
              </w:rPr>
              <w:t>ΒΙΟΓΡΑΦΙΚΟ ΣΗΜΕΙΩΜΑ</w:t>
            </w:r>
          </w:p>
        </w:tc>
      </w:tr>
      <w:tr w:rsidR="006E4901" w:rsidRPr="00DF02B0" w14:paraId="4B1B2A6C" w14:textId="77777777" w:rsidTr="0000349A">
        <w:tc>
          <w:tcPr>
            <w:tcW w:w="5000" w:type="pct"/>
            <w:gridSpan w:val="15"/>
          </w:tcPr>
          <w:p w14:paraId="29AF74A8" w14:textId="77777777" w:rsidR="006E4901" w:rsidRPr="00603221" w:rsidRDefault="006E4901" w:rsidP="0000349A">
            <w:pPr>
              <w:spacing w:line="276" w:lineRule="auto"/>
            </w:pPr>
          </w:p>
        </w:tc>
      </w:tr>
      <w:tr w:rsidR="006E4901" w:rsidRPr="00DF02B0" w14:paraId="3D3668D0" w14:textId="77777777" w:rsidTr="0000349A">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00349A">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00349A">
            <w:pPr>
              <w:spacing w:line="276" w:lineRule="auto"/>
            </w:pPr>
          </w:p>
        </w:tc>
      </w:tr>
      <w:tr w:rsidR="006E4901" w:rsidRPr="00DF02B0" w14:paraId="23532CAF" w14:textId="77777777" w:rsidTr="0000349A">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00349A">
            <w:pPr>
              <w:spacing w:line="276" w:lineRule="auto"/>
              <w:rPr>
                <w:b/>
              </w:rPr>
            </w:pPr>
            <w:r w:rsidRPr="00603221">
              <w:rPr>
                <w:b/>
              </w:rPr>
              <w:t>Επ</w:t>
            </w:r>
            <w:proofErr w:type="spellStart"/>
            <w:r w:rsidRPr="00603221">
              <w:rPr>
                <w:b/>
              </w:rPr>
              <w:t>ώνυμο</w:t>
            </w:r>
            <w:proofErr w:type="spellEnd"/>
            <w:r w:rsidRPr="00603221">
              <w:rPr>
                <w:b/>
              </w:rPr>
              <w:t>:</w:t>
            </w:r>
          </w:p>
        </w:tc>
        <w:tc>
          <w:tcPr>
            <w:tcW w:w="1709"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00349A">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00349A">
            <w:pPr>
              <w:spacing w:line="276" w:lineRule="auto"/>
              <w:rPr>
                <w:b/>
              </w:rPr>
            </w:pPr>
            <w:r w:rsidRPr="00603221">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00349A">
            <w:pPr>
              <w:spacing w:line="276" w:lineRule="auto"/>
            </w:pPr>
          </w:p>
        </w:tc>
      </w:tr>
      <w:tr w:rsidR="006E4901" w:rsidRPr="00DF02B0" w14:paraId="385DFB8F" w14:textId="77777777" w:rsidTr="0000349A">
        <w:trPr>
          <w:trHeight w:val="247"/>
        </w:trPr>
        <w:tc>
          <w:tcPr>
            <w:tcW w:w="5000" w:type="pct"/>
            <w:gridSpan w:val="15"/>
            <w:tcBorders>
              <w:top w:val="nil"/>
              <w:left w:val="double" w:sz="6" w:space="0" w:color="auto"/>
              <w:bottom w:val="nil"/>
              <w:right w:val="double" w:sz="6" w:space="0" w:color="auto"/>
            </w:tcBorders>
            <w:vAlign w:val="center"/>
          </w:tcPr>
          <w:p w14:paraId="48E5F111" w14:textId="77777777" w:rsidR="006E4901" w:rsidRPr="00603221" w:rsidRDefault="006E4901" w:rsidP="0000349A">
            <w:pPr>
              <w:spacing w:line="276" w:lineRule="auto"/>
            </w:pPr>
          </w:p>
        </w:tc>
      </w:tr>
      <w:tr w:rsidR="006E4901" w:rsidRPr="00DF02B0" w14:paraId="79146AC8" w14:textId="77777777" w:rsidTr="0000349A">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00349A">
            <w:pPr>
              <w:spacing w:line="276" w:lineRule="auto"/>
              <w:rPr>
                <w:b/>
              </w:rPr>
            </w:pPr>
            <w:r w:rsidRPr="00603221">
              <w:rPr>
                <w:b/>
              </w:rPr>
              <w:t>Πα</w:t>
            </w:r>
            <w:proofErr w:type="spellStart"/>
            <w:r w:rsidRPr="00603221">
              <w:rPr>
                <w:b/>
              </w:rPr>
              <w:t>τρώνυμο</w:t>
            </w:r>
            <w:proofErr w:type="spellEnd"/>
            <w:r w:rsidRPr="00603221">
              <w:rPr>
                <w:b/>
              </w:rPr>
              <w:t>:</w:t>
            </w:r>
          </w:p>
        </w:tc>
        <w:tc>
          <w:tcPr>
            <w:tcW w:w="1513" w:type="pct"/>
            <w:gridSpan w:val="7"/>
            <w:tcBorders>
              <w:top w:val="nil"/>
              <w:left w:val="nil"/>
              <w:bottom w:val="single" w:sz="6" w:space="0" w:color="auto"/>
              <w:right w:val="nil"/>
            </w:tcBorders>
            <w:vAlign w:val="center"/>
          </w:tcPr>
          <w:p w14:paraId="7359768C" w14:textId="77777777" w:rsidR="006E4901" w:rsidRPr="00603221" w:rsidRDefault="006E4901" w:rsidP="0000349A">
            <w:pPr>
              <w:spacing w:line="276" w:lineRule="auto"/>
            </w:pPr>
          </w:p>
        </w:tc>
        <w:tc>
          <w:tcPr>
            <w:tcW w:w="1032" w:type="pct"/>
            <w:gridSpan w:val="3"/>
            <w:vAlign w:val="center"/>
          </w:tcPr>
          <w:p w14:paraId="4A25D1CB" w14:textId="77777777" w:rsidR="006E4901" w:rsidRPr="00603221" w:rsidRDefault="006E4901" w:rsidP="0000349A">
            <w:pPr>
              <w:spacing w:line="276" w:lineRule="auto"/>
              <w:rPr>
                <w:b/>
              </w:rPr>
            </w:pPr>
            <w:proofErr w:type="spellStart"/>
            <w:r w:rsidRPr="00603221">
              <w:rPr>
                <w:b/>
              </w:rPr>
              <w:t>Μητρώνυμο</w:t>
            </w:r>
            <w:proofErr w:type="spellEnd"/>
            <w:r w:rsidRPr="00603221">
              <w:rPr>
                <w:b/>
              </w:rPr>
              <w:t>:</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00349A">
            <w:pPr>
              <w:spacing w:line="276" w:lineRule="auto"/>
            </w:pPr>
          </w:p>
        </w:tc>
      </w:tr>
      <w:tr w:rsidR="006E4901" w:rsidRPr="00DF02B0" w14:paraId="1136FA74" w14:textId="77777777" w:rsidTr="0000349A">
        <w:tc>
          <w:tcPr>
            <w:tcW w:w="5000" w:type="pct"/>
            <w:gridSpan w:val="15"/>
            <w:tcBorders>
              <w:top w:val="nil"/>
              <w:left w:val="double" w:sz="6" w:space="0" w:color="auto"/>
              <w:bottom w:val="nil"/>
              <w:right w:val="double" w:sz="6" w:space="0" w:color="auto"/>
            </w:tcBorders>
            <w:vAlign w:val="center"/>
          </w:tcPr>
          <w:p w14:paraId="1F516907" w14:textId="77777777" w:rsidR="006E4901" w:rsidRPr="00603221" w:rsidRDefault="006E4901" w:rsidP="0000349A">
            <w:pPr>
              <w:spacing w:line="276" w:lineRule="auto"/>
            </w:pPr>
          </w:p>
        </w:tc>
      </w:tr>
      <w:tr w:rsidR="006E4901" w:rsidRPr="00DF02B0" w14:paraId="6E0265E0" w14:textId="77777777" w:rsidTr="0000349A">
        <w:tc>
          <w:tcPr>
            <w:tcW w:w="1242" w:type="pct"/>
            <w:gridSpan w:val="5"/>
            <w:tcBorders>
              <w:top w:val="nil"/>
              <w:left w:val="double" w:sz="6" w:space="0" w:color="auto"/>
              <w:bottom w:val="nil"/>
              <w:right w:val="nil"/>
            </w:tcBorders>
            <w:vAlign w:val="center"/>
          </w:tcPr>
          <w:p w14:paraId="0532DD81" w14:textId="77777777" w:rsidR="006E4901" w:rsidRPr="00603221" w:rsidRDefault="006E4901" w:rsidP="0000349A">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1317" w:type="pct"/>
            <w:gridSpan w:val="5"/>
            <w:tcBorders>
              <w:top w:val="nil"/>
              <w:left w:val="nil"/>
              <w:bottom w:val="single" w:sz="6" w:space="0" w:color="auto"/>
              <w:right w:val="nil"/>
            </w:tcBorders>
            <w:vAlign w:val="center"/>
          </w:tcPr>
          <w:p w14:paraId="0B685B88" w14:textId="77777777" w:rsidR="006E4901" w:rsidRPr="00603221" w:rsidRDefault="006E4901" w:rsidP="0000349A">
            <w:pPr>
              <w:spacing w:line="276" w:lineRule="auto"/>
            </w:pPr>
            <w:r w:rsidRPr="00603221">
              <w:t>__ /__ / ____</w:t>
            </w:r>
          </w:p>
        </w:tc>
        <w:tc>
          <w:tcPr>
            <w:tcW w:w="1162" w:type="pct"/>
            <w:gridSpan w:val="4"/>
            <w:vAlign w:val="center"/>
          </w:tcPr>
          <w:p w14:paraId="3D8C36B1" w14:textId="77777777" w:rsidR="006E4901" w:rsidRPr="00603221" w:rsidRDefault="006E4901" w:rsidP="0000349A">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00349A">
            <w:pPr>
              <w:spacing w:line="276" w:lineRule="auto"/>
            </w:pPr>
          </w:p>
        </w:tc>
      </w:tr>
      <w:tr w:rsidR="006E4901" w:rsidRPr="00DF02B0" w14:paraId="5F20B1E6" w14:textId="77777777" w:rsidTr="0000349A">
        <w:tc>
          <w:tcPr>
            <w:tcW w:w="5000" w:type="pct"/>
            <w:gridSpan w:val="15"/>
            <w:tcBorders>
              <w:top w:val="nil"/>
              <w:left w:val="double" w:sz="6" w:space="0" w:color="auto"/>
              <w:bottom w:val="nil"/>
              <w:right w:val="double" w:sz="6" w:space="0" w:color="auto"/>
            </w:tcBorders>
            <w:vAlign w:val="center"/>
          </w:tcPr>
          <w:p w14:paraId="6D0B21E8" w14:textId="77777777" w:rsidR="006E4901" w:rsidRPr="00603221" w:rsidRDefault="006E4901" w:rsidP="0000349A">
            <w:pPr>
              <w:spacing w:line="276" w:lineRule="auto"/>
            </w:pPr>
          </w:p>
        </w:tc>
      </w:tr>
      <w:tr w:rsidR="006E4901" w:rsidRPr="00DF02B0" w14:paraId="2E989FA2" w14:textId="77777777" w:rsidTr="0000349A">
        <w:tc>
          <w:tcPr>
            <w:tcW w:w="1643" w:type="pct"/>
            <w:gridSpan w:val="8"/>
            <w:tcBorders>
              <w:top w:val="nil"/>
              <w:left w:val="double" w:sz="6" w:space="0" w:color="auto"/>
              <w:bottom w:val="nil"/>
              <w:right w:val="nil"/>
            </w:tcBorders>
            <w:vAlign w:val="center"/>
          </w:tcPr>
          <w:p w14:paraId="04559EB3" w14:textId="77777777" w:rsidR="006E4901" w:rsidRPr="00603221" w:rsidRDefault="006E4901" w:rsidP="0000349A">
            <w:pPr>
              <w:spacing w:line="276" w:lineRule="auto"/>
              <w:rPr>
                <w:b/>
              </w:rPr>
            </w:pPr>
            <w:proofErr w:type="spellStart"/>
            <w:r w:rsidRPr="00603221">
              <w:rPr>
                <w:b/>
              </w:rPr>
              <w:t>Τηλέφωνο</w:t>
            </w:r>
            <w:proofErr w:type="spellEnd"/>
            <w:r w:rsidRPr="00603221">
              <w:rPr>
                <w:b/>
              </w:rPr>
              <w:t>:</w:t>
            </w:r>
          </w:p>
        </w:tc>
        <w:tc>
          <w:tcPr>
            <w:tcW w:w="916" w:type="pct"/>
            <w:gridSpan w:val="2"/>
            <w:tcBorders>
              <w:top w:val="nil"/>
              <w:left w:val="nil"/>
              <w:bottom w:val="single" w:sz="6" w:space="0" w:color="auto"/>
              <w:right w:val="nil"/>
            </w:tcBorders>
            <w:vAlign w:val="center"/>
          </w:tcPr>
          <w:p w14:paraId="63B5D9D8" w14:textId="77777777" w:rsidR="006E4901" w:rsidRPr="00603221" w:rsidRDefault="006E4901" w:rsidP="0000349A">
            <w:pPr>
              <w:spacing w:line="276" w:lineRule="auto"/>
            </w:pPr>
          </w:p>
        </w:tc>
        <w:tc>
          <w:tcPr>
            <w:tcW w:w="967" w:type="pct"/>
            <w:gridSpan w:val="2"/>
            <w:vAlign w:val="center"/>
          </w:tcPr>
          <w:p w14:paraId="527322BD" w14:textId="77777777" w:rsidR="006E4901" w:rsidRPr="00603221" w:rsidRDefault="006E4901" w:rsidP="0000349A">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00349A">
            <w:pPr>
              <w:spacing w:line="276" w:lineRule="auto"/>
            </w:pPr>
          </w:p>
        </w:tc>
      </w:tr>
      <w:tr w:rsidR="006E4901" w:rsidRPr="00DF02B0" w14:paraId="487ED5E5" w14:textId="77777777" w:rsidTr="0000349A">
        <w:tc>
          <w:tcPr>
            <w:tcW w:w="1643" w:type="pct"/>
            <w:gridSpan w:val="8"/>
            <w:tcBorders>
              <w:top w:val="nil"/>
              <w:left w:val="double" w:sz="6" w:space="0" w:color="auto"/>
              <w:bottom w:val="nil"/>
              <w:right w:val="nil"/>
            </w:tcBorders>
            <w:vAlign w:val="center"/>
          </w:tcPr>
          <w:p w14:paraId="3030D023" w14:textId="77777777" w:rsidR="006E4901" w:rsidRPr="00603221" w:rsidRDefault="006E4901" w:rsidP="0000349A">
            <w:pPr>
              <w:spacing w:line="276" w:lineRule="auto"/>
              <w:rPr>
                <w:b/>
              </w:rPr>
            </w:pPr>
            <w:r w:rsidRPr="00603221">
              <w:rPr>
                <w:b/>
              </w:rPr>
              <w:t>Fax:</w:t>
            </w:r>
          </w:p>
        </w:tc>
        <w:tc>
          <w:tcPr>
            <w:tcW w:w="916" w:type="pct"/>
            <w:gridSpan w:val="2"/>
            <w:tcBorders>
              <w:top w:val="nil"/>
              <w:left w:val="nil"/>
              <w:bottom w:val="single" w:sz="6" w:space="0" w:color="auto"/>
              <w:right w:val="nil"/>
            </w:tcBorders>
            <w:vAlign w:val="center"/>
          </w:tcPr>
          <w:p w14:paraId="5BAD90BA" w14:textId="77777777" w:rsidR="006E4901" w:rsidRPr="00603221" w:rsidRDefault="006E4901" w:rsidP="0000349A">
            <w:pPr>
              <w:spacing w:line="276" w:lineRule="auto"/>
            </w:pPr>
          </w:p>
        </w:tc>
        <w:tc>
          <w:tcPr>
            <w:tcW w:w="967" w:type="pct"/>
            <w:gridSpan w:val="2"/>
            <w:vAlign w:val="center"/>
          </w:tcPr>
          <w:p w14:paraId="2C960A63" w14:textId="77777777" w:rsidR="006E4901" w:rsidRPr="00603221" w:rsidRDefault="006E4901" w:rsidP="0000349A">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00349A">
            <w:pPr>
              <w:spacing w:line="276" w:lineRule="auto"/>
            </w:pPr>
          </w:p>
        </w:tc>
      </w:tr>
      <w:tr w:rsidR="006E4901" w:rsidRPr="00DF02B0" w14:paraId="247501E4" w14:textId="77777777" w:rsidTr="0000349A">
        <w:tc>
          <w:tcPr>
            <w:tcW w:w="1250" w:type="pct"/>
            <w:gridSpan w:val="6"/>
            <w:tcBorders>
              <w:top w:val="nil"/>
              <w:left w:val="double" w:sz="6" w:space="0" w:color="auto"/>
              <w:bottom w:val="nil"/>
              <w:right w:val="nil"/>
            </w:tcBorders>
            <w:vAlign w:val="center"/>
          </w:tcPr>
          <w:p w14:paraId="44E08549" w14:textId="77777777" w:rsidR="006E4901" w:rsidRPr="00603221" w:rsidRDefault="006E4901" w:rsidP="0000349A">
            <w:pPr>
              <w:spacing w:line="276" w:lineRule="auto"/>
            </w:pPr>
          </w:p>
        </w:tc>
        <w:tc>
          <w:tcPr>
            <w:tcW w:w="1298" w:type="pct"/>
            <w:gridSpan w:val="4"/>
            <w:vAlign w:val="center"/>
          </w:tcPr>
          <w:p w14:paraId="74662C37" w14:textId="77777777" w:rsidR="006E4901" w:rsidRPr="00603221" w:rsidRDefault="006E4901" w:rsidP="0000349A">
            <w:pPr>
              <w:spacing w:line="276" w:lineRule="auto"/>
            </w:pPr>
          </w:p>
        </w:tc>
        <w:tc>
          <w:tcPr>
            <w:tcW w:w="1201" w:type="pct"/>
            <w:gridSpan w:val="4"/>
            <w:vAlign w:val="center"/>
          </w:tcPr>
          <w:p w14:paraId="0EBB2D00" w14:textId="77777777" w:rsidR="006E4901" w:rsidRPr="00603221" w:rsidRDefault="006E4901" w:rsidP="0000349A">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00349A">
            <w:pPr>
              <w:spacing w:line="276" w:lineRule="auto"/>
            </w:pPr>
          </w:p>
        </w:tc>
      </w:tr>
      <w:tr w:rsidR="006E4901" w:rsidRPr="00DF02B0" w14:paraId="550E51F3" w14:textId="77777777" w:rsidTr="0000349A">
        <w:tc>
          <w:tcPr>
            <w:tcW w:w="1477" w:type="pct"/>
            <w:gridSpan w:val="7"/>
            <w:tcBorders>
              <w:top w:val="nil"/>
              <w:left w:val="double" w:sz="6" w:space="0" w:color="auto"/>
              <w:bottom w:val="nil"/>
              <w:right w:val="nil"/>
            </w:tcBorders>
            <w:vAlign w:val="center"/>
          </w:tcPr>
          <w:p w14:paraId="37D65CB9" w14:textId="77777777" w:rsidR="006E4901" w:rsidRPr="00603221" w:rsidRDefault="006E4901" w:rsidP="0000349A">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1071" w:type="pct"/>
            <w:gridSpan w:val="3"/>
            <w:tcBorders>
              <w:top w:val="nil"/>
              <w:left w:val="nil"/>
              <w:bottom w:val="single" w:sz="6" w:space="0" w:color="auto"/>
              <w:right w:val="nil"/>
            </w:tcBorders>
            <w:vAlign w:val="center"/>
          </w:tcPr>
          <w:p w14:paraId="35AFF754" w14:textId="77777777" w:rsidR="006E4901" w:rsidRPr="00603221" w:rsidRDefault="006E4901" w:rsidP="0000349A">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00349A">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00349A">
            <w:pPr>
              <w:spacing w:line="276" w:lineRule="auto"/>
            </w:pPr>
          </w:p>
        </w:tc>
      </w:tr>
      <w:tr w:rsidR="006E4901" w:rsidRPr="00DF02B0" w14:paraId="02B7D5E0" w14:textId="77777777" w:rsidTr="0000349A">
        <w:tc>
          <w:tcPr>
            <w:tcW w:w="1477" w:type="pct"/>
            <w:gridSpan w:val="7"/>
            <w:tcBorders>
              <w:top w:val="nil"/>
              <w:left w:val="double" w:sz="6" w:space="0" w:color="auto"/>
              <w:bottom w:val="nil"/>
              <w:right w:val="nil"/>
            </w:tcBorders>
            <w:vAlign w:val="center"/>
          </w:tcPr>
          <w:p w14:paraId="216AB47E" w14:textId="77777777" w:rsidR="006E4901" w:rsidRPr="00603221" w:rsidRDefault="006E4901" w:rsidP="0000349A">
            <w:pPr>
              <w:spacing w:line="276" w:lineRule="auto"/>
            </w:pPr>
          </w:p>
        </w:tc>
        <w:tc>
          <w:tcPr>
            <w:tcW w:w="1071" w:type="pct"/>
            <w:gridSpan w:val="3"/>
            <w:tcBorders>
              <w:top w:val="nil"/>
              <w:left w:val="nil"/>
              <w:bottom w:val="single" w:sz="6" w:space="0" w:color="auto"/>
              <w:right w:val="nil"/>
            </w:tcBorders>
            <w:vAlign w:val="center"/>
          </w:tcPr>
          <w:p w14:paraId="159AF7C1" w14:textId="77777777" w:rsidR="006E4901" w:rsidRPr="00603221" w:rsidRDefault="006E4901" w:rsidP="0000349A">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00349A">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00349A">
            <w:pPr>
              <w:spacing w:line="276" w:lineRule="auto"/>
            </w:pPr>
          </w:p>
        </w:tc>
      </w:tr>
      <w:tr w:rsidR="006E4901" w:rsidRPr="00DF02B0" w14:paraId="4DA4D10F" w14:textId="77777777" w:rsidTr="0000349A">
        <w:tc>
          <w:tcPr>
            <w:tcW w:w="1250" w:type="pct"/>
            <w:gridSpan w:val="6"/>
            <w:tcBorders>
              <w:top w:val="nil"/>
              <w:left w:val="double" w:sz="6" w:space="0" w:color="auto"/>
              <w:bottom w:val="double" w:sz="6" w:space="0" w:color="auto"/>
              <w:right w:val="nil"/>
            </w:tcBorders>
            <w:vAlign w:val="center"/>
          </w:tcPr>
          <w:p w14:paraId="61949870" w14:textId="77777777" w:rsidR="006E4901" w:rsidRPr="00603221" w:rsidRDefault="006E4901" w:rsidP="0000349A">
            <w:pPr>
              <w:spacing w:line="276" w:lineRule="auto"/>
            </w:pPr>
          </w:p>
        </w:tc>
        <w:tc>
          <w:tcPr>
            <w:tcW w:w="1298" w:type="pct"/>
            <w:gridSpan w:val="4"/>
            <w:tcBorders>
              <w:top w:val="nil"/>
              <w:left w:val="nil"/>
              <w:bottom w:val="double" w:sz="6" w:space="0" w:color="auto"/>
              <w:right w:val="nil"/>
            </w:tcBorders>
            <w:vAlign w:val="center"/>
          </w:tcPr>
          <w:p w14:paraId="1CA8E505" w14:textId="77777777" w:rsidR="006E4901" w:rsidRPr="00603221" w:rsidRDefault="006E4901" w:rsidP="0000349A">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00349A">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00349A">
            <w:pPr>
              <w:spacing w:line="276" w:lineRule="auto"/>
            </w:pPr>
          </w:p>
        </w:tc>
      </w:tr>
      <w:tr w:rsidR="006E4901" w:rsidRPr="00DF02B0" w14:paraId="3FBD250A" w14:textId="77777777" w:rsidTr="0000349A">
        <w:tc>
          <w:tcPr>
            <w:tcW w:w="5000" w:type="pct"/>
            <w:gridSpan w:val="15"/>
          </w:tcPr>
          <w:p w14:paraId="46F4FDE5" w14:textId="77777777" w:rsidR="006E4901" w:rsidRPr="00603221" w:rsidRDefault="006E4901" w:rsidP="0000349A">
            <w:pPr>
              <w:spacing w:line="276" w:lineRule="auto"/>
            </w:pPr>
          </w:p>
        </w:tc>
      </w:tr>
      <w:tr w:rsidR="006E4901" w:rsidRPr="00DF02B0" w14:paraId="1BC7FDC9" w14:textId="77777777" w:rsidTr="0000349A">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00349A">
            <w:pPr>
              <w:spacing w:line="276" w:lineRule="auto"/>
              <w:rPr>
                <w:b/>
              </w:rPr>
            </w:pPr>
            <w:r w:rsidRPr="00603221">
              <w:rPr>
                <w:b/>
              </w:rPr>
              <w:t>ΕΚΠΑΙΔΕΥΣΗ</w:t>
            </w:r>
          </w:p>
        </w:tc>
        <w:tc>
          <w:tcPr>
            <w:tcW w:w="3773" w:type="pct"/>
            <w:gridSpan w:val="11"/>
          </w:tcPr>
          <w:p w14:paraId="5B7B1456" w14:textId="77777777" w:rsidR="006E4901" w:rsidRPr="00603221" w:rsidRDefault="006E4901" w:rsidP="0000349A">
            <w:pPr>
              <w:spacing w:line="276" w:lineRule="auto"/>
            </w:pPr>
          </w:p>
        </w:tc>
      </w:tr>
      <w:tr w:rsidR="006E4901" w:rsidRPr="00DF02B0" w14:paraId="1602E1A4" w14:textId="77777777" w:rsidTr="0000349A">
        <w:tc>
          <w:tcPr>
            <w:tcW w:w="1699" w:type="pct"/>
            <w:gridSpan w:val="9"/>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00349A">
            <w:pPr>
              <w:spacing w:line="276" w:lineRule="auto"/>
              <w:jc w:val="center"/>
              <w:rPr>
                <w:b/>
              </w:rPr>
            </w:pPr>
            <w:r w:rsidRPr="00603221">
              <w:rPr>
                <w:b/>
              </w:rPr>
              <w:t xml:space="preserve">Όνομα </w:t>
            </w:r>
            <w:proofErr w:type="spellStart"/>
            <w:r w:rsidRPr="00603221">
              <w:rPr>
                <w:b/>
              </w:rPr>
              <w:t>Ιδρύμ</w:t>
            </w:r>
            <w:proofErr w:type="spellEnd"/>
            <w:r w:rsidRPr="00603221">
              <w:rPr>
                <w:b/>
              </w:rPr>
              <w:t>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00349A">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00349A">
            <w:pPr>
              <w:spacing w:line="276" w:lineRule="auto"/>
              <w:jc w:val="center"/>
              <w:rPr>
                <w:b/>
              </w:rPr>
            </w:pPr>
            <w:proofErr w:type="spellStart"/>
            <w:r w:rsidRPr="00603221">
              <w:rPr>
                <w:b/>
              </w:rPr>
              <w:t>Ειδικότητ</w:t>
            </w:r>
            <w:proofErr w:type="spellEnd"/>
            <w:r w:rsidRPr="00603221">
              <w:rPr>
                <w:b/>
              </w:rPr>
              <w:t>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00349A">
            <w:pPr>
              <w:spacing w:line="276" w:lineRule="auto"/>
              <w:jc w:val="center"/>
              <w:rPr>
                <w:b/>
              </w:rPr>
            </w:pPr>
            <w:proofErr w:type="spellStart"/>
            <w:r w:rsidRPr="00603221">
              <w:rPr>
                <w:b/>
              </w:rPr>
              <w:t>Ημερομηνί</w:t>
            </w:r>
            <w:proofErr w:type="spellEnd"/>
            <w:r w:rsidRPr="00603221">
              <w:rPr>
                <w:b/>
              </w:rPr>
              <w:t>α Απ</w:t>
            </w:r>
            <w:proofErr w:type="spellStart"/>
            <w:r w:rsidRPr="00603221">
              <w:rPr>
                <w:b/>
              </w:rPr>
              <w:t>όκτησης</w:t>
            </w:r>
            <w:proofErr w:type="spellEnd"/>
            <w:r w:rsidRPr="00603221">
              <w:rPr>
                <w:b/>
              </w:rPr>
              <w:t xml:space="preserve"> </w:t>
            </w:r>
            <w:proofErr w:type="spellStart"/>
            <w:r w:rsidRPr="00603221">
              <w:rPr>
                <w:b/>
              </w:rPr>
              <w:t>Πτυχίου</w:t>
            </w:r>
            <w:proofErr w:type="spellEnd"/>
          </w:p>
        </w:tc>
      </w:tr>
      <w:tr w:rsidR="006E4901" w:rsidRPr="00DF02B0" w14:paraId="7F000094" w14:textId="77777777" w:rsidTr="0000349A">
        <w:tc>
          <w:tcPr>
            <w:tcW w:w="1699" w:type="pct"/>
            <w:gridSpan w:val="9"/>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00349A">
            <w:pPr>
              <w:spacing w:line="276" w:lineRule="auto"/>
            </w:pPr>
          </w:p>
          <w:p w14:paraId="48C27067" w14:textId="77777777" w:rsidR="006E4901" w:rsidRPr="00603221" w:rsidRDefault="006E4901" w:rsidP="0000349A">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00349A">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00349A">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00349A">
            <w:pPr>
              <w:spacing w:line="276" w:lineRule="auto"/>
            </w:pPr>
          </w:p>
        </w:tc>
      </w:tr>
      <w:tr w:rsidR="006E4901" w:rsidRPr="00DF02B0" w14:paraId="07289598" w14:textId="77777777" w:rsidTr="0000349A">
        <w:tc>
          <w:tcPr>
            <w:tcW w:w="1699" w:type="pct"/>
            <w:gridSpan w:val="9"/>
            <w:tcBorders>
              <w:top w:val="nil"/>
              <w:left w:val="double" w:sz="6" w:space="0" w:color="auto"/>
              <w:bottom w:val="nil"/>
              <w:right w:val="single" w:sz="6" w:space="0" w:color="auto"/>
            </w:tcBorders>
          </w:tcPr>
          <w:p w14:paraId="3E231EC2" w14:textId="77777777" w:rsidR="006E4901" w:rsidRPr="00603221" w:rsidRDefault="006E4901" w:rsidP="0000349A">
            <w:pPr>
              <w:spacing w:line="276" w:lineRule="auto"/>
            </w:pPr>
          </w:p>
          <w:p w14:paraId="645FCF04" w14:textId="77777777" w:rsidR="006E4901" w:rsidRPr="00603221" w:rsidRDefault="006E4901" w:rsidP="0000349A">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00349A">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00349A">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00349A">
            <w:pPr>
              <w:spacing w:line="276" w:lineRule="auto"/>
            </w:pPr>
          </w:p>
        </w:tc>
      </w:tr>
      <w:tr w:rsidR="006E4901" w:rsidRPr="00DF02B0" w14:paraId="06D824CB" w14:textId="77777777" w:rsidTr="0000349A">
        <w:tc>
          <w:tcPr>
            <w:tcW w:w="1699" w:type="pct"/>
            <w:gridSpan w:val="9"/>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00349A">
            <w:pPr>
              <w:spacing w:line="276" w:lineRule="auto"/>
            </w:pPr>
          </w:p>
          <w:p w14:paraId="7C945B5B" w14:textId="77777777" w:rsidR="006E4901" w:rsidRPr="00603221" w:rsidRDefault="006E4901" w:rsidP="0000349A">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00349A">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00349A">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00349A">
            <w:pPr>
              <w:spacing w:line="276" w:lineRule="auto"/>
            </w:pPr>
          </w:p>
        </w:tc>
      </w:tr>
      <w:tr w:rsidR="006E4901" w:rsidRPr="00747D5B" w14:paraId="51DD10AC" w14:textId="77777777" w:rsidTr="0000349A">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00349A">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00349A">
            <w:pPr>
              <w:spacing w:after="0" w:line="276" w:lineRule="auto"/>
              <w:jc w:val="center"/>
              <w:rPr>
                <w:lang w:val="el-GR"/>
              </w:rPr>
            </w:pPr>
            <w:r w:rsidRPr="00603221">
              <w:rPr>
                <w:lang w:val="el-GR"/>
              </w:rPr>
              <w:lastRenderedPageBreak/>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00349A">
            <w:pPr>
              <w:spacing w:line="276" w:lineRule="auto"/>
              <w:rPr>
                <w:lang w:val="el-GR"/>
              </w:rPr>
            </w:pPr>
          </w:p>
        </w:tc>
      </w:tr>
    </w:tbl>
    <w:p w14:paraId="28D570B3" w14:textId="079CF53D" w:rsidR="006E4901" w:rsidRPr="00603221" w:rsidRDefault="0000349A"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r>
        <w:rPr>
          <w:i/>
          <w:color w:val="5B9BD5"/>
          <w:lang w:val="el-GR"/>
        </w:rPr>
        <w:br w:type="textWrapping" w:clear="all"/>
      </w: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proofErr w:type="spellStart"/>
            <w:r w:rsidRPr="00603221">
              <w:rPr>
                <w:b/>
              </w:rPr>
              <w:t>Έργο</w:t>
            </w:r>
            <w:proofErr w:type="spellEnd"/>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10"/>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proofErr w:type="spellStart"/>
            <w:r w:rsidRPr="00603221">
              <w:rPr>
                <w:b/>
              </w:rPr>
              <w:t>Περίοδος</w:t>
            </w:r>
            <w:proofErr w:type="spellEnd"/>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32"/>
          <w:footerReference w:type="default" r:id="rId33"/>
          <w:headerReference w:type="first" r:id="rId34"/>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2"/>
        <w:numPr>
          <w:ilvl w:val="0"/>
          <w:numId w:val="0"/>
        </w:numPr>
        <w:ind w:left="576" w:hanging="576"/>
        <w:rPr>
          <w:rFonts w:cs="Tahoma"/>
        </w:rPr>
      </w:pPr>
      <w:bookmarkStart w:id="490" w:name="_Ref510087097"/>
      <w:bookmarkStart w:id="491" w:name="_Ref40980475"/>
      <w:bookmarkStart w:id="492" w:name="_Ref55324393"/>
      <w:bookmarkStart w:id="493" w:name="_Toc97194377"/>
      <w:bookmarkStart w:id="494" w:name="_Toc97194481"/>
      <w:bookmarkStart w:id="495" w:name="_Toc144896105"/>
      <w:r w:rsidRPr="00603221">
        <w:rPr>
          <w:rFonts w:cs="Tahoma"/>
        </w:rPr>
        <w:lastRenderedPageBreak/>
        <w:t>ΠΑΡΑΡΤΗΜΑ V – Υπ</w:t>
      </w:r>
      <w:proofErr w:type="spellStart"/>
      <w:r w:rsidRPr="00603221">
        <w:rPr>
          <w:rFonts w:cs="Tahoma"/>
        </w:rPr>
        <w:t>όδειγμ</w:t>
      </w:r>
      <w:proofErr w:type="spellEnd"/>
      <w:r w:rsidRPr="00603221">
        <w:rPr>
          <w:rFonts w:cs="Tahoma"/>
        </w:rPr>
        <w:t xml:space="preserve">α </w:t>
      </w:r>
      <w:proofErr w:type="spellStart"/>
      <w:r w:rsidRPr="00603221">
        <w:rPr>
          <w:rFonts w:cs="Tahoma"/>
        </w:rPr>
        <w:t>Τεχνικής</w:t>
      </w:r>
      <w:proofErr w:type="spellEnd"/>
      <w:r w:rsidRPr="00603221">
        <w:rPr>
          <w:rFonts w:cs="Tahoma"/>
        </w:rPr>
        <w:t xml:space="preserve"> </w:t>
      </w:r>
      <w:proofErr w:type="spellStart"/>
      <w:r w:rsidRPr="00603221">
        <w:rPr>
          <w:rFonts w:cs="Tahoma"/>
        </w:rPr>
        <w:t>Προσφοράς</w:t>
      </w:r>
      <w:bookmarkEnd w:id="490"/>
      <w:bookmarkEnd w:id="491"/>
      <w:bookmarkEnd w:id="492"/>
      <w:bookmarkEnd w:id="493"/>
      <w:bookmarkEnd w:id="494"/>
      <w:bookmarkEnd w:id="495"/>
      <w:proofErr w:type="spellEnd"/>
      <w:r w:rsidRPr="00603221">
        <w:rPr>
          <w:rFonts w:cs="Tahoma"/>
        </w:rPr>
        <w:t xml:space="preserve"> </w:t>
      </w:r>
    </w:p>
    <w:p w14:paraId="17C57E13"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3A4891C5" w14:textId="77777777" w:rsidTr="00C4217E">
        <w:trPr>
          <w:trHeight w:val="513"/>
        </w:trPr>
        <w:tc>
          <w:tcPr>
            <w:tcW w:w="5000" w:type="pct"/>
            <w:gridSpan w:val="3"/>
            <w:shd w:val="clear" w:color="000000" w:fill="B3B3B3"/>
            <w:vAlign w:val="center"/>
            <w:hideMark/>
          </w:tcPr>
          <w:p w14:paraId="0E825D79"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6116B0" w14:paraId="39DFFA94" w14:textId="77777777" w:rsidTr="00F82A8D">
        <w:trPr>
          <w:trHeight w:val="513"/>
        </w:trPr>
        <w:tc>
          <w:tcPr>
            <w:tcW w:w="431" w:type="pct"/>
            <w:shd w:val="clear" w:color="000000" w:fill="B3B3B3"/>
            <w:vAlign w:val="center"/>
          </w:tcPr>
          <w:p w14:paraId="0D0D0FDB"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4925FD81" w14:textId="77777777" w:rsidR="00E36548" w:rsidRPr="00F82A8D" w:rsidRDefault="00E36548" w:rsidP="00C4217E">
            <w:pPr>
              <w:spacing w:before="60" w:after="60"/>
              <w:jc w:val="center"/>
              <w:rPr>
                <w:b/>
              </w:rPr>
            </w:pPr>
            <w:proofErr w:type="spellStart"/>
            <w:r w:rsidRPr="00F82A8D">
              <w:rPr>
                <w:b/>
              </w:rPr>
              <w:t>Τίτλος</w:t>
            </w:r>
            <w:proofErr w:type="spellEnd"/>
            <w:r w:rsidRPr="00F82A8D">
              <w:rPr>
                <w:b/>
              </w:rPr>
              <w:t xml:space="preserve"> </w:t>
            </w:r>
            <w:proofErr w:type="spellStart"/>
            <w:r w:rsidRPr="00F82A8D">
              <w:rPr>
                <w:b/>
              </w:rPr>
              <w:t>Ενότητ</w:t>
            </w:r>
            <w:proofErr w:type="spellEnd"/>
            <w:r w:rsidRPr="00F82A8D">
              <w:rPr>
                <w:b/>
              </w:rPr>
              <w:t>ας</w:t>
            </w:r>
          </w:p>
        </w:tc>
        <w:tc>
          <w:tcPr>
            <w:tcW w:w="1056" w:type="pct"/>
            <w:shd w:val="clear" w:color="000000" w:fill="B3B3B3"/>
          </w:tcPr>
          <w:p w14:paraId="517B1980" w14:textId="77777777" w:rsidR="00E36548" w:rsidRDefault="00E36548" w:rsidP="00C4217E">
            <w:pPr>
              <w:spacing w:before="60" w:after="60"/>
              <w:jc w:val="center"/>
              <w:rPr>
                <w:b/>
                <w:lang w:val="el-GR"/>
              </w:rPr>
            </w:pPr>
            <w:r w:rsidRPr="00F82A8D">
              <w:rPr>
                <w:b/>
                <w:lang w:val="el-GR"/>
              </w:rPr>
              <w:t>Σύμφωνα με παραγράφους:</w:t>
            </w:r>
          </w:p>
          <w:p w14:paraId="7A8E22F5" w14:textId="69C805F2" w:rsidR="00E36548" w:rsidRPr="00F82A8D" w:rsidRDefault="00E36548" w:rsidP="00C4217E">
            <w:pPr>
              <w:spacing w:before="60" w:after="60"/>
              <w:jc w:val="center"/>
              <w:rPr>
                <w:b/>
                <w:lang w:val="el-GR"/>
              </w:rPr>
            </w:pPr>
          </w:p>
        </w:tc>
      </w:tr>
      <w:tr w:rsidR="00E36548" w:rsidRPr="00E36548" w14:paraId="71DCECCE" w14:textId="77777777" w:rsidTr="00F82A8D">
        <w:trPr>
          <w:trHeight w:val="315"/>
        </w:trPr>
        <w:tc>
          <w:tcPr>
            <w:tcW w:w="431" w:type="pct"/>
            <w:shd w:val="clear" w:color="auto" w:fill="FBE4D5" w:themeFill="accent2" w:themeFillTint="33"/>
            <w:vAlign w:val="center"/>
          </w:tcPr>
          <w:p w14:paraId="609CD70E"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7BF32560"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39EDC64B" w14:textId="77777777" w:rsidR="00E36548" w:rsidRPr="005A1E91" w:rsidRDefault="00E36548" w:rsidP="00C4217E">
            <w:pPr>
              <w:spacing w:before="60" w:after="60"/>
              <w:rPr>
                <w:b/>
                <w:lang w:val="el-GR" w:eastAsia="el-GR"/>
              </w:rPr>
            </w:pPr>
          </w:p>
        </w:tc>
      </w:tr>
      <w:tr w:rsidR="00E36548" w:rsidRPr="00E14FF7" w14:paraId="398D8FE3" w14:textId="77777777" w:rsidTr="00F82A8D">
        <w:trPr>
          <w:trHeight w:val="315"/>
        </w:trPr>
        <w:tc>
          <w:tcPr>
            <w:tcW w:w="431" w:type="pct"/>
            <w:shd w:val="clear" w:color="auto" w:fill="auto"/>
            <w:vAlign w:val="center"/>
          </w:tcPr>
          <w:p w14:paraId="43759891"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116AC4BA" w14:textId="602AB757" w:rsidR="00E36548" w:rsidRPr="00252398" w:rsidRDefault="00AB12DA" w:rsidP="00C4217E">
            <w:pPr>
              <w:spacing w:before="60" w:after="60"/>
              <w:rPr>
                <w:lang w:val="el-GR" w:eastAsia="el-GR"/>
              </w:rPr>
            </w:pPr>
            <w:r>
              <w:rPr>
                <w:lang w:val="el-GR" w:eastAsia="el-GR"/>
              </w:rPr>
              <w:fldChar w:fldCharType="begin"/>
            </w:r>
            <w:r>
              <w:rPr>
                <w:lang w:val="el-GR" w:eastAsia="el-GR"/>
              </w:rPr>
              <w:instrText xml:space="preserve"> REF _Ref97199257 \h </w:instrText>
            </w:r>
            <w:r>
              <w:rPr>
                <w:lang w:val="el-GR" w:eastAsia="el-GR"/>
              </w:rPr>
            </w:r>
            <w:r>
              <w:rPr>
                <w:lang w:val="el-GR" w:eastAsia="el-GR"/>
              </w:rPr>
              <w:fldChar w:fldCharType="separate"/>
            </w:r>
            <w:r w:rsidR="008D102A" w:rsidRPr="00EF2204">
              <w:rPr>
                <w:lang w:val="el-GR"/>
              </w:rPr>
              <w:t>Π</w:t>
            </w:r>
            <w:r w:rsidR="008D102A">
              <w:rPr>
                <w:lang w:val="el-GR"/>
              </w:rPr>
              <w:t>εριβάλλον της Σύμβασης</w:t>
            </w:r>
            <w:r>
              <w:rPr>
                <w:lang w:val="el-GR" w:eastAsia="el-GR"/>
              </w:rPr>
              <w:fldChar w:fldCharType="end"/>
            </w:r>
          </w:p>
        </w:tc>
        <w:tc>
          <w:tcPr>
            <w:tcW w:w="1056" w:type="pct"/>
            <w:shd w:val="clear" w:color="auto" w:fill="auto"/>
          </w:tcPr>
          <w:p w14:paraId="4809C313" w14:textId="08884446" w:rsidR="00E36548" w:rsidRPr="00C00860" w:rsidRDefault="00843444" w:rsidP="00C4217E">
            <w:pPr>
              <w:spacing w:before="60" w:after="60"/>
              <w:rPr>
                <w:lang w:val="el-GR" w:eastAsia="el-GR"/>
              </w:rPr>
            </w:pPr>
            <w:r>
              <w:rPr>
                <w:lang w:val="el-GR" w:eastAsia="el-GR"/>
              </w:rPr>
              <w:fldChar w:fldCharType="begin"/>
            </w:r>
            <w:r>
              <w:rPr>
                <w:lang w:val="el-GR" w:eastAsia="el-GR"/>
              </w:rPr>
              <w:instrText xml:space="preserve"> REF _Ref122694905 \r \h </w:instrText>
            </w:r>
            <w:r>
              <w:rPr>
                <w:lang w:val="el-GR" w:eastAsia="el-GR"/>
              </w:rPr>
            </w:r>
            <w:r>
              <w:rPr>
                <w:lang w:val="el-GR" w:eastAsia="el-GR"/>
              </w:rPr>
              <w:fldChar w:fldCharType="separate"/>
            </w:r>
            <w:r w:rsidR="008D102A">
              <w:rPr>
                <w:lang w:val="el-GR" w:eastAsia="el-GR"/>
              </w:rPr>
              <w:t>1</w:t>
            </w:r>
            <w:r>
              <w:rPr>
                <w:lang w:val="el-GR" w:eastAsia="el-GR"/>
              </w:rPr>
              <w:fldChar w:fldCharType="end"/>
            </w:r>
            <w:r>
              <w:rPr>
                <w:lang w:val="el-GR" w:eastAsia="el-GR"/>
              </w:rPr>
              <w:t xml:space="preserve"> &amp; </w:t>
            </w:r>
            <w:r>
              <w:rPr>
                <w:lang w:val="el-GR" w:eastAsia="el-GR"/>
              </w:rPr>
              <w:fldChar w:fldCharType="begin"/>
            </w:r>
            <w:r>
              <w:rPr>
                <w:lang w:val="el-GR" w:eastAsia="el-GR"/>
              </w:rPr>
              <w:instrText xml:space="preserve"> REF _Ref122694908 \r \h </w:instrText>
            </w:r>
            <w:r>
              <w:rPr>
                <w:lang w:val="el-GR" w:eastAsia="el-GR"/>
              </w:rPr>
            </w:r>
            <w:r>
              <w:rPr>
                <w:lang w:val="el-GR" w:eastAsia="el-GR"/>
              </w:rPr>
              <w:fldChar w:fldCharType="separate"/>
            </w:r>
            <w:r w:rsidR="008D102A">
              <w:rPr>
                <w:lang w:val="el-GR" w:eastAsia="el-GR"/>
              </w:rPr>
              <w:t>2.1</w:t>
            </w:r>
            <w:r>
              <w:rPr>
                <w:lang w:val="el-GR" w:eastAsia="el-GR"/>
              </w:rPr>
              <w:fldChar w:fldCharType="end"/>
            </w:r>
          </w:p>
        </w:tc>
      </w:tr>
      <w:tr w:rsidR="00E36548" w:rsidRPr="00E36548" w14:paraId="3F165057" w14:textId="77777777" w:rsidTr="00F82A8D">
        <w:trPr>
          <w:trHeight w:val="315"/>
        </w:trPr>
        <w:tc>
          <w:tcPr>
            <w:tcW w:w="431" w:type="pct"/>
            <w:shd w:val="clear" w:color="auto" w:fill="FBE4D5" w:themeFill="accent2" w:themeFillTint="33"/>
            <w:vAlign w:val="center"/>
          </w:tcPr>
          <w:p w14:paraId="2471703C"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2EEB6878" w14:textId="1C47CA1A" w:rsidR="00E36548" w:rsidRPr="00252398" w:rsidRDefault="00E36548" w:rsidP="00C4217E">
            <w:pPr>
              <w:spacing w:before="60" w:after="60"/>
              <w:rPr>
                <w:b/>
                <w:lang w:val="el-GR" w:eastAsia="el-GR"/>
              </w:rPr>
            </w:pPr>
            <w:r w:rsidRPr="00252398">
              <w:rPr>
                <w:b/>
                <w:lang w:val="el-GR" w:eastAsia="el-GR"/>
              </w:rPr>
              <w:tab/>
            </w:r>
            <w:r w:rsidR="00843444">
              <w:rPr>
                <w:b/>
                <w:lang w:val="el-GR" w:eastAsia="el-GR"/>
              </w:rPr>
              <w:t>Παρεχόμενες Υπηρεσίες</w:t>
            </w:r>
          </w:p>
        </w:tc>
        <w:tc>
          <w:tcPr>
            <w:tcW w:w="1056" w:type="pct"/>
            <w:shd w:val="clear" w:color="auto" w:fill="FBE4D5" w:themeFill="accent2" w:themeFillTint="33"/>
          </w:tcPr>
          <w:p w14:paraId="18137FB0" w14:textId="77777777" w:rsidR="00E36548" w:rsidRPr="00C00860" w:rsidRDefault="00E36548" w:rsidP="00C4217E">
            <w:pPr>
              <w:spacing w:before="60" w:after="60"/>
              <w:rPr>
                <w:b/>
                <w:lang w:val="el-GR" w:eastAsia="el-GR"/>
              </w:rPr>
            </w:pPr>
          </w:p>
        </w:tc>
      </w:tr>
      <w:tr w:rsidR="00E36548" w:rsidRPr="00E36548" w14:paraId="78FE770E" w14:textId="77777777" w:rsidTr="00F82A8D">
        <w:trPr>
          <w:trHeight w:val="315"/>
        </w:trPr>
        <w:tc>
          <w:tcPr>
            <w:tcW w:w="431" w:type="pct"/>
            <w:shd w:val="clear" w:color="auto" w:fill="auto"/>
            <w:vAlign w:val="center"/>
          </w:tcPr>
          <w:p w14:paraId="5614E56F"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7AB2A644" w14:textId="1973F2B6" w:rsidR="00E36548" w:rsidRPr="00843444" w:rsidRDefault="00843444" w:rsidP="00C4217E">
            <w:pPr>
              <w:spacing w:before="60" w:after="60"/>
              <w:rPr>
                <w:lang w:val="el-GR"/>
              </w:rPr>
            </w:pPr>
            <w:r w:rsidRPr="00843444">
              <w:rPr>
                <w:lang w:val="el-GR"/>
              </w:rPr>
              <w:t>Παρεχόμενες Υπηρεσίες</w:t>
            </w:r>
          </w:p>
        </w:tc>
        <w:tc>
          <w:tcPr>
            <w:tcW w:w="1056" w:type="pct"/>
          </w:tcPr>
          <w:p w14:paraId="32A181D4" w14:textId="6C9CED92" w:rsidR="00E36548" w:rsidRPr="00252398" w:rsidRDefault="00843444" w:rsidP="00C4217E">
            <w:pPr>
              <w:spacing w:before="60" w:after="60"/>
              <w:rPr>
                <w:lang w:val="el-GR" w:eastAsia="el-GR"/>
              </w:rPr>
            </w:pPr>
            <w:r>
              <w:rPr>
                <w:lang w:val="el-GR" w:eastAsia="el-GR"/>
              </w:rPr>
              <w:fldChar w:fldCharType="begin"/>
            </w:r>
            <w:r>
              <w:rPr>
                <w:lang w:val="el-GR" w:eastAsia="el-GR"/>
              </w:rPr>
              <w:instrText xml:space="preserve"> REF _Ref122695017 \r \h </w:instrText>
            </w:r>
            <w:r>
              <w:rPr>
                <w:lang w:val="el-GR" w:eastAsia="el-GR"/>
              </w:rPr>
            </w:r>
            <w:r>
              <w:rPr>
                <w:lang w:val="el-GR" w:eastAsia="el-GR"/>
              </w:rPr>
              <w:fldChar w:fldCharType="separate"/>
            </w:r>
            <w:r w:rsidR="008D102A">
              <w:rPr>
                <w:lang w:val="el-GR" w:eastAsia="el-GR"/>
              </w:rPr>
              <w:t>2.2</w:t>
            </w:r>
            <w:r>
              <w:rPr>
                <w:lang w:val="el-GR" w:eastAsia="el-GR"/>
              </w:rPr>
              <w:fldChar w:fldCharType="end"/>
            </w:r>
          </w:p>
        </w:tc>
      </w:tr>
      <w:tr w:rsidR="00E36548" w:rsidRPr="00843444" w14:paraId="05A6F9DF" w14:textId="77777777" w:rsidTr="00F82A8D">
        <w:trPr>
          <w:trHeight w:val="315"/>
        </w:trPr>
        <w:tc>
          <w:tcPr>
            <w:tcW w:w="431" w:type="pct"/>
            <w:shd w:val="clear" w:color="auto" w:fill="FBE4D5" w:themeFill="accent2" w:themeFillTint="33"/>
            <w:vAlign w:val="center"/>
          </w:tcPr>
          <w:p w14:paraId="73AAB707"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773C85B8" w14:textId="77777777" w:rsidR="00E36548" w:rsidRPr="00843444" w:rsidRDefault="00E36548" w:rsidP="00C4217E">
            <w:pPr>
              <w:spacing w:before="60" w:after="60"/>
              <w:rPr>
                <w:b/>
                <w:lang w:val="el-GR" w:eastAsia="el-GR"/>
              </w:rPr>
            </w:pPr>
            <w:proofErr w:type="spellStart"/>
            <w:r w:rsidRPr="00843444">
              <w:rPr>
                <w:b/>
                <w:bCs/>
                <w:color w:val="000000"/>
              </w:rPr>
              <w:t>Μεθοδολογί</w:t>
            </w:r>
            <w:proofErr w:type="spellEnd"/>
            <w:r w:rsidRPr="00843444">
              <w:rPr>
                <w:b/>
                <w:bCs/>
                <w:color w:val="000000"/>
              </w:rPr>
              <w:t xml:space="preserve">α </w:t>
            </w:r>
            <w:proofErr w:type="spellStart"/>
            <w:r w:rsidRPr="00843444">
              <w:rPr>
                <w:b/>
                <w:bCs/>
                <w:color w:val="000000"/>
              </w:rPr>
              <w:t>Υλο</w:t>
            </w:r>
            <w:proofErr w:type="spellEnd"/>
            <w:r w:rsidRPr="00843444">
              <w:rPr>
                <w:b/>
                <w:bCs/>
                <w:color w:val="000000"/>
              </w:rPr>
              <w:t xml:space="preserve">ποίησης </w:t>
            </w:r>
            <w:proofErr w:type="spellStart"/>
            <w:r w:rsidRPr="00843444">
              <w:rPr>
                <w:b/>
                <w:bCs/>
                <w:color w:val="000000"/>
              </w:rPr>
              <w:t>Έργου</w:t>
            </w:r>
            <w:proofErr w:type="spellEnd"/>
          </w:p>
        </w:tc>
        <w:tc>
          <w:tcPr>
            <w:tcW w:w="1056" w:type="pct"/>
            <w:shd w:val="clear" w:color="auto" w:fill="FBE4D5" w:themeFill="accent2" w:themeFillTint="33"/>
          </w:tcPr>
          <w:p w14:paraId="67E2DF8C" w14:textId="77777777" w:rsidR="00E36548" w:rsidRPr="00843444" w:rsidRDefault="00E36548" w:rsidP="00C4217E">
            <w:pPr>
              <w:spacing w:before="60" w:after="60"/>
              <w:rPr>
                <w:lang w:val="el-GR" w:eastAsia="el-GR"/>
              </w:rPr>
            </w:pPr>
          </w:p>
        </w:tc>
      </w:tr>
      <w:tr w:rsidR="00E36548" w:rsidRPr="00843444" w14:paraId="44B5ECF8" w14:textId="77777777" w:rsidTr="00F82A8D">
        <w:trPr>
          <w:trHeight w:val="315"/>
        </w:trPr>
        <w:tc>
          <w:tcPr>
            <w:tcW w:w="431" w:type="pct"/>
            <w:shd w:val="clear" w:color="auto" w:fill="auto"/>
            <w:vAlign w:val="center"/>
            <w:hideMark/>
          </w:tcPr>
          <w:p w14:paraId="71CC84B9"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4E0CAD8F" w14:textId="33AF9A30" w:rsidR="00E36548" w:rsidRPr="00843444" w:rsidRDefault="00E36548" w:rsidP="00C4217E">
            <w:pPr>
              <w:spacing w:before="60" w:after="60"/>
              <w:rPr>
                <w:lang w:val="el-GR" w:eastAsia="el-GR"/>
              </w:rPr>
            </w:pPr>
            <w:r w:rsidRPr="00843444">
              <w:rPr>
                <w:color w:val="000000"/>
                <w:lang w:val="el-GR"/>
              </w:rPr>
              <w:t xml:space="preserve">Παραδοτέα - Χρονοδιάγραμμα </w:t>
            </w:r>
          </w:p>
        </w:tc>
        <w:tc>
          <w:tcPr>
            <w:tcW w:w="1056" w:type="pct"/>
          </w:tcPr>
          <w:p w14:paraId="576B26A2" w14:textId="09ACF8B5" w:rsidR="00E36548" w:rsidRPr="00843444" w:rsidRDefault="00843444" w:rsidP="00C4217E">
            <w:pPr>
              <w:spacing w:before="60" w:after="60"/>
              <w:rPr>
                <w:lang w:val="el-GR" w:eastAsia="el-GR"/>
              </w:rPr>
            </w:pPr>
            <w:r w:rsidRPr="00843444">
              <w:rPr>
                <w:lang w:val="el-GR" w:eastAsia="el-GR"/>
              </w:rPr>
              <w:fldChar w:fldCharType="begin"/>
            </w:r>
            <w:r w:rsidRPr="00843444">
              <w:rPr>
                <w:lang w:val="el-GR" w:eastAsia="el-GR"/>
              </w:rPr>
              <w:instrText xml:space="preserve"> REF _Ref122695066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8D102A">
              <w:rPr>
                <w:lang w:val="el-GR" w:eastAsia="el-GR"/>
              </w:rPr>
              <w:t>3.1</w:t>
            </w:r>
            <w:r w:rsidRPr="00843444">
              <w:rPr>
                <w:lang w:val="el-GR" w:eastAsia="el-GR"/>
              </w:rPr>
              <w:fldChar w:fldCharType="end"/>
            </w:r>
            <w:r w:rsidRPr="00843444">
              <w:rPr>
                <w:lang w:val="el-GR" w:eastAsia="el-GR"/>
              </w:rPr>
              <w:t xml:space="preserve"> &amp; </w:t>
            </w:r>
            <w:r w:rsidRPr="00843444">
              <w:rPr>
                <w:lang w:val="el-GR" w:eastAsia="el-GR"/>
              </w:rPr>
              <w:fldChar w:fldCharType="begin"/>
            </w:r>
            <w:r w:rsidRPr="00843444">
              <w:rPr>
                <w:lang w:val="el-GR" w:eastAsia="el-GR"/>
              </w:rPr>
              <w:instrText xml:space="preserve"> REF _Ref122695067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8D102A">
              <w:rPr>
                <w:lang w:val="el-GR" w:eastAsia="el-GR"/>
              </w:rPr>
              <w:t>3.2</w:t>
            </w:r>
            <w:r w:rsidRPr="00843444">
              <w:rPr>
                <w:lang w:val="el-GR" w:eastAsia="el-GR"/>
              </w:rPr>
              <w:fldChar w:fldCharType="end"/>
            </w:r>
            <w:r w:rsidRPr="00843444">
              <w:rPr>
                <w:lang w:val="el-GR" w:eastAsia="el-GR"/>
              </w:rPr>
              <w:t xml:space="preserve">  </w:t>
            </w:r>
          </w:p>
        </w:tc>
      </w:tr>
      <w:tr w:rsidR="00843444" w:rsidRPr="00843444" w14:paraId="75B725BC" w14:textId="77777777" w:rsidTr="00F82A8D">
        <w:trPr>
          <w:trHeight w:val="315"/>
        </w:trPr>
        <w:tc>
          <w:tcPr>
            <w:tcW w:w="431" w:type="pct"/>
            <w:shd w:val="clear" w:color="auto" w:fill="auto"/>
            <w:vAlign w:val="center"/>
          </w:tcPr>
          <w:p w14:paraId="67DDC67D" w14:textId="77777777" w:rsidR="00843444" w:rsidRPr="00843444" w:rsidRDefault="00843444">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42148A5E" w14:textId="42209FED"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290D13A3" w14:textId="33B7FFC6" w:rsidR="00843444" w:rsidRPr="00843444" w:rsidRDefault="00843444" w:rsidP="00C4217E">
            <w:pPr>
              <w:spacing w:before="60" w:after="60"/>
              <w:rPr>
                <w:lang w:val="el-GR" w:eastAsia="el-GR"/>
              </w:rPr>
            </w:pPr>
            <w:r w:rsidRPr="00843444">
              <w:rPr>
                <w:lang w:val="el-GR" w:eastAsia="el-GR"/>
              </w:rPr>
              <w:fldChar w:fldCharType="begin"/>
            </w:r>
            <w:r w:rsidRPr="00843444">
              <w:rPr>
                <w:lang w:val="el-GR" w:eastAsia="el-GR"/>
              </w:rPr>
              <w:instrText xml:space="preserve"> REF _Ref122695074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8D102A">
              <w:rPr>
                <w:lang w:val="el-GR" w:eastAsia="el-GR"/>
              </w:rPr>
              <w:t>3.3</w:t>
            </w:r>
            <w:r w:rsidRPr="00843444">
              <w:rPr>
                <w:lang w:val="el-GR" w:eastAsia="el-GR"/>
              </w:rPr>
              <w:fldChar w:fldCharType="end"/>
            </w:r>
          </w:p>
        </w:tc>
      </w:tr>
      <w:tr w:rsidR="00E36548" w:rsidRPr="00E36548" w14:paraId="1A120AB8" w14:textId="77777777" w:rsidTr="00F82A8D">
        <w:trPr>
          <w:trHeight w:val="525"/>
        </w:trPr>
        <w:tc>
          <w:tcPr>
            <w:tcW w:w="431" w:type="pct"/>
            <w:shd w:val="clear" w:color="auto" w:fill="auto"/>
            <w:vAlign w:val="center"/>
            <w:hideMark/>
          </w:tcPr>
          <w:p w14:paraId="1250B0F3"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3CA11F5D" w14:textId="6F1C755C"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0C3CF866" w14:textId="7B0C96A5" w:rsidR="00E36548" w:rsidRPr="00252398" w:rsidRDefault="00843444" w:rsidP="00C4217E">
            <w:pPr>
              <w:spacing w:before="60" w:after="60"/>
              <w:rPr>
                <w:lang w:val="el-GR" w:eastAsia="el-GR"/>
              </w:rPr>
            </w:pPr>
            <w:r w:rsidRPr="00843444">
              <w:rPr>
                <w:lang w:val="el-GR" w:eastAsia="el-GR"/>
              </w:rPr>
              <w:fldChar w:fldCharType="begin"/>
            </w:r>
            <w:r w:rsidRPr="00843444">
              <w:rPr>
                <w:lang w:val="el-GR" w:eastAsia="el-GR"/>
              </w:rPr>
              <w:instrText xml:space="preserve"> REF _Ref122695077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8D102A">
              <w:rPr>
                <w:lang w:val="el-GR" w:eastAsia="el-GR"/>
              </w:rPr>
              <w:t>3.4</w:t>
            </w:r>
            <w:r w:rsidRPr="00843444">
              <w:rPr>
                <w:lang w:val="el-GR" w:eastAsia="el-GR"/>
              </w:rPr>
              <w:fldChar w:fldCharType="end"/>
            </w:r>
          </w:p>
        </w:tc>
      </w:tr>
      <w:tr w:rsidR="00E36548" w:rsidRPr="00E36548" w14:paraId="600B9464"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E36548" w:rsidRPr="00252398" w:rsidRDefault="00E36548" w:rsidP="00C4217E">
            <w:pPr>
              <w:pStyle w:val="aff"/>
              <w:spacing w:before="60" w:after="60"/>
              <w:ind w:left="0"/>
              <w:contextualSpacing w:val="0"/>
              <w:jc w:val="left"/>
              <w:rPr>
                <w:b/>
                <w:lang w:val="el-GR" w:eastAsia="el-GR"/>
              </w:rPr>
            </w:pPr>
            <w:proofErr w:type="spellStart"/>
            <w:r w:rsidRPr="00F82A8D">
              <w:rPr>
                <w:b/>
              </w:rPr>
              <w:t>Πίν</w:t>
            </w:r>
            <w:proofErr w:type="spellEnd"/>
            <w:r w:rsidRPr="00F82A8D">
              <w:rPr>
                <w:b/>
              </w:rPr>
              <w:t xml:space="preserve">ακες </w:t>
            </w:r>
            <w:proofErr w:type="spellStart"/>
            <w:r w:rsidRPr="00F82A8D">
              <w:rPr>
                <w:b/>
              </w:rPr>
              <w:t>Συμμόρφωσης</w:t>
            </w:r>
            <w:proofErr w:type="spellEnd"/>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05B71152" w:rsidR="00E36548" w:rsidRPr="00C00860" w:rsidRDefault="00843444"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_Ref510087011 \h </w:instrText>
            </w:r>
            <w:r>
              <w:rPr>
                <w:b/>
                <w:lang w:val="el-GR" w:eastAsia="el-GR"/>
              </w:rPr>
            </w:r>
            <w:r>
              <w:rPr>
                <w:b/>
                <w:lang w:val="el-GR" w:eastAsia="el-GR"/>
              </w:rPr>
              <w:fldChar w:fldCharType="separate"/>
            </w:r>
            <w:r w:rsidR="008D102A" w:rsidRPr="00603221">
              <w:rPr>
                <w:lang w:val="el-GR"/>
              </w:rPr>
              <w:t>ΠΑΡΑΡΤΗΜΑ ΙΙ – Πίνακες Συμμόρφωσης</w:t>
            </w:r>
            <w:r>
              <w:rPr>
                <w:b/>
                <w:lang w:val="el-GR" w:eastAsia="el-GR"/>
              </w:rPr>
              <w:fldChar w:fldCharType="end"/>
            </w:r>
          </w:p>
        </w:tc>
      </w:tr>
      <w:tr w:rsidR="00E36548" w:rsidRPr="00747D5B" w14:paraId="5B8458AC"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E36548" w:rsidRPr="00F82A8D" w:rsidRDefault="00E36548" w:rsidP="00C4217E">
            <w:pPr>
              <w:spacing w:before="60" w:after="60"/>
              <w:jc w:val="left"/>
              <w:rPr>
                <w:b/>
                <w:u w:val="single"/>
              </w:rPr>
            </w:pPr>
            <w:proofErr w:type="spellStart"/>
            <w:r w:rsidRPr="00F82A8D">
              <w:rPr>
                <w:b/>
              </w:rPr>
              <w:t>Πίν</w:t>
            </w:r>
            <w:proofErr w:type="spellEnd"/>
            <w:r w:rsidRPr="00F82A8D">
              <w:rPr>
                <w:b/>
              </w:rPr>
              <w:t xml:space="preserve">ακες </w:t>
            </w:r>
            <w:proofErr w:type="spellStart"/>
            <w:r w:rsidRPr="00F82A8D">
              <w:rPr>
                <w:b/>
              </w:rPr>
              <w:t>Οικονομικής</w:t>
            </w:r>
            <w:proofErr w:type="spellEnd"/>
            <w:r w:rsidRPr="00F82A8D">
              <w:rPr>
                <w:b/>
              </w:rPr>
              <w:t xml:space="preserve"> </w:t>
            </w:r>
            <w:proofErr w:type="spellStart"/>
            <w:r w:rsidRPr="00F82A8D">
              <w:rPr>
                <w:b/>
              </w:rPr>
              <w:t>Προσφοράς</w:t>
            </w:r>
            <w:proofErr w:type="spellEnd"/>
            <w:r w:rsidRPr="00F82A8D">
              <w:rPr>
                <w:b/>
              </w:rPr>
              <w:t xml:space="preserve">, </w:t>
            </w:r>
            <w:proofErr w:type="spellStart"/>
            <w:r w:rsidRPr="00F82A8D">
              <w:rPr>
                <w:b/>
                <w:u w:val="single"/>
              </w:rPr>
              <w:t>χωρίς</w:t>
            </w:r>
            <w:proofErr w:type="spellEnd"/>
            <w:r w:rsidRPr="00F82A8D">
              <w:rPr>
                <w:b/>
                <w:u w:val="single"/>
              </w:rPr>
              <w:t xml:space="preserve"> </w:t>
            </w:r>
            <w:proofErr w:type="spellStart"/>
            <w:r w:rsidRPr="00F82A8D">
              <w:rPr>
                <w:b/>
                <w:u w:val="single"/>
              </w:rPr>
              <w:t>τιμές</w:t>
            </w:r>
            <w:proofErr w:type="spellEnd"/>
          </w:p>
          <w:p w14:paraId="34BC57A3"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0CA2A2F9" w:rsidR="00E36548" w:rsidRPr="00252398" w:rsidRDefault="00842CDC"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_Ref510087099 \h </w:instrText>
            </w:r>
            <w:r>
              <w:rPr>
                <w:b/>
                <w:lang w:val="el-GR" w:eastAsia="el-GR"/>
              </w:rPr>
            </w:r>
            <w:r>
              <w:rPr>
                <w:b/>
                <w:lang w:val="el-GR" w:eastAsia="el-GR"/>
              </w:rPr>
              <w:fldChar w:fldCharType="separate"/>
            </w:r>
            <w:r w:rsidR="008D102A" w:rsidRPr="00603221">
              <w:rPr>
                <w:lang w:val="el-GR"/>
              </w:rPr>
              <w:t xml:space="preserve">ΠΑΡΑΡΤΗΜΑ </w:t>
            </w:r>
            <w:r w:rsidR="008D102A" w:rsidRPr="00603221">
              <w:t>VI</w:t>
            </w:r>
            <w:r w:rsidR="008D102A" w:rsidRPr="00603221">
              <w:rPr>
                <w:lang w:val="el-GR"/>
              </w:rPr>
              <w:t xml:space="preserve"> – Υπόδειγμα Οικονομικής Προσφοράς</w:t>
            </w:r>
            <w:r>
              <w:rPr>
                <w:b/>
                <w:lang w:val="el-GR" w:eastAsia="el-GR"/>
              </w:rPr>
              <w:fldChar w:fldCharType="end"/>
            </w:r>
          </w:p>
        </w:tc>
      </w:tr>
    </w:tbl>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2D8977A" w14:textId="77777777" w:rsidR="008338F0" w:rsidRPr="00603221" w:rsidRDefault="008338F0">
      <w:pPr>
        <w:rPr>
          <w:lang w:val="el-GR"/>
        </w:rPr>
      </w:pPr>
    </w:p>
    <w:p w14:paraId="7A380EB0" w14:textId="77777777" w:rsidR="008338F0" w:rsidRPr="00603221" w:rsidRDefault="003355E7" w:rsidP="00F82A8D">
      <w:pPr>
        <w:pStyle w:val="2"/>
        <w:numPr>
          <w:ilvl w:val="0"/>
          <w:numId w:val="0"/>
        </w:numPr>
        <w:ind w:left="576" w:hanging="576"/>
        <w:rPr>
          <w:rFonts w:cs="Tahoma"/>
          <w:lang w:val="el-GR"/>
        </w:rPr>
      </w:pPr>
      <w:bookmarkStart w:id="496" w:name="_Ref510087099"/>
      <w:bookmarkStart w:id="497" w:name="_Ref40980023"/>
      <w:bookmarkStart w:id="498" w:name="_Ref40980058"/>
      <w:bookmarkStart w:id="499" w:name="_Ref40980548"/>
      <w:bookmarkStart w:id="500" w:name="_Ref55324421"/>
      <w:bookmarkStart w:id="501" w:name="_Toc97194378"/>
      <w:bookmarkStart w:id="502" w:name="_Toc97194482"/>
      <w:bookmarkStart w:id="503" w:name="_Toc144896106"/>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496"/>
      <w:bookmarkEnd w:id="497"/>
      <w:bookmarkEnd w:id="498"/>
      <w:bookmarkEnd w:id="499"/>
      <w:bookmarkEnd w:id="500"/>
      <w:bookmarkEnd w:id="501"/>
      <w:bookmarkEnd w:id="502"/>
      <w:bookmarkEnd w:id="503"/>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21D0AEF2" w14:textId="77777777" w:rsidR="00623457" w:rsidRPr="00C4217E" w:rsidRDefault="00623457">
      <w:pPr>
        <w:pStyle w:val="3"/>
        <w:numPr>
          <w:ilvl w:val="2"/>
          <w:numId w:val="16"/>
        </w:numPr>
        <w:ind w:left="1134" w:hanging="414"/>
        <w:rPr>
          <w:rFonts w:cs="Tahoma"/>
          <w:lang w:val="el-GR"/>
        </w:rPr>
      </w:pPr>
      <w:bookmarkStart w:id="504" w:name="_Toc46178225"/>
      <w:bookmarkStart w:id="505" w:name="_Toc46178713"/>
      <w:bookmarkStart w:id="506" w:name="_Toc46179200"/>
      <w:bookmarkStart w:id="507" w:name="_Toc63254467"/>
      <w:bookmarkStart w:id="508" w:name="_Ref104352824"/>
      <w:bookmarkStart w:id="509" w:name="_Ref104352827"/>
      <w:bookmarkStart w:id="510" w:name="_Ref104352962"/>
      <w:bookmarkStart w:id="511" w:name="_Toc240445882"/>
      <w:bookmarkStart w:id="512" w:name="_Toc366852703"/>
      <w:bookmarkStart w:id="513" w:name="_Toc10632754"/>
      <w:bookmarkStart w:id="514" w:name="_Toc42167521"/>
      <w:bookmarkStart w:id="515" w:name="_Ref52978018"/>
      <w:bookmarkStart w:id="516" w:name="_Toc53671374"/>
      <w:bookmarkStart w:id="517" w:name="_Toc97194384"/>
      <w:bookmarkStart w:id="518" w:name="_Toc97194488"/>
      <w:bookmarkStart w:id="519" w:name="_Toc144896107"/>
      <w:bookmarkEnd w:id="504"/>
      <w:bookmarkEnd w:id="505"/>
      <w:bookmarkEnd w:id="506"/>
      <w:r w:rsidRPr="00C4217E">
        <w:rPr>
          <w:rFonts w:cs="Tahoma"/>
          <w:lang w:val="el-GR"/>
        </w:rPr>
        <w:t>Συγκεντρωτικός Πίνακας Οικονομικής Προσφοράς</w:t>
      </w:r>
      <w:bookmarkEnd w:id="507"/>
      <w:r w:rsidRPr="00C4217E">
        <w:rPr>
          <w:rFonts w:cs="Tahoma"/>
          <w:lang w:val="el-GR"/>
        </w:rPr>
        <w:t xml:space="preserve"> Έργου</w:t>
      </w:r>
      <w:bookmarkEnd w:id="508"/>
      <w:bookmarkEnd w:id="509"/>
      <w:bookmarkEnd w:id="510"/>
      <w:bookmarkEnd w:id="511"/>
      <w:bookmarkEnd w:id="512"/>
      <w:bookmarkEnd w:id="513"/>
      <w:bookmarkEnd w:id="514"/>
      <w:bookmarkEnd w:id="515"/>
      <w:bookmarkEnd w:id="516"/>
      <w:bookmarkEnd w:id="517"/>
      <w:bookmarkEnd w:id="518"/>
      <w:bookmarkEnd w:id="5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115"/>
        <w:gridCol w:w="1201"/>
        <w:gridCol w:w="1202"/>
        <w:gridCol w:w="1202"/>
        <w:gridCol w:w="1205"/>
        <w:gridCol w:w="1202"/>
      </w:tblGrid>
      <w:tr w:rsidR="00842CDC" w:rsidRPr="00B07C02" w14:paraId="35298E84" w14:textId="77777777" w:rsidTr="00842CDC">
        <w:trPr>
          <w:cantSplit/>
          <w:trHeight w:val="1049"/>
        </w:trPr>
        <w:tc>
          <w:tcPr>
            <w:tcW w:w="260" w:type="pct"/>
            <w:shd w:val="pct15" w:color="auto" w:fill="FFFFFF"/>
            <w:vAlign w:val="center"/>
          </w:tcPr>
          <w:p w14:paraId="5DD44DD5" w14:textId="77777777" w:rsidR="00842CDC" w:rsidRPr="00840707" w:rsidRDefault="00842CDC" w:rsidP="00C4217E">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34BACF01" w14:textId="77777777" w:rsidR="00842CDC" w:rsidRPr="00840707" w:rsidRDefault="00842CDC" w:rsidP="00C4217E">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0A12AE82" w14:textId="77777777" w:rsidR="00842CDC" w:rsidRDefault="00842CDC" w:rsidP="00C4217E">
            <w:pPr>
              <w:keepNext/>
              <w:keepLines/>
              <w:spacing w:before="60" w:after="60"/>
              <w:jc w:val="center"/>
              <w:rPr>
                <w:sz w:val="18"/>
                <w:szCs w:val="18"/>
                <w:lang w:val="el-GR"/>
              </w:rPr>
            </w:pPr>
          </w:p>
          <w:p w14:paraId="68EC0068" w14:textId="304BEB12" w:rsidR="00842CDC" w:rsidRPr="00840707" w:rsidRDefault="00842CDC" w:rsidP="00C4217E">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0EF616C0" w14:textId="77777777" w:rsidR="00842CDC" w:rsidRDefault="00842CDC" w:rsidP="00C4217E">
            <w:pPr>
              <w:keepNext/>
              <w:keepLines/>
              <w:spacing w:before="60" w:after="60"/>
              <w:jc w:val="center"/>
              <w:rPr>
                <w:sz w:val="18"/>
                <w:szCs w:val="18"/>
                <w:lang w:val="el-GR"/>
              </w:rPr>
            </w:pPr>
          </w:p>
          <w:p w14:paraId="256DFE60" w14:textId="30A6ED9B" w:rsidR="00842CDC" w:rsidRPr="00840707" w:rsidRDefault="00842CDC" w:rsidP="00C4217E">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7DA41F0B" w14:textId="5FD910FF"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C47E65B"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0D5CE03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3F1174F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BC023C9"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ΜΕ ΦΠΑ [€]</w:t>
            </w:r>
          </w:p>
        </w:tc>
      </w:tr>
      <w:tr w:rsidR="00C5091E" w:rsidRPr="004C05F8" w14:paraId="6F26F8EC" w14:textId="77777777" w:rsidTr="00842CDC">
        <w:trPr>
          <w:trHeight w:val="284"/>
        </w:trPr>
        <w:tc>
          <w:tcPr>
            <w:tcW w:w="260" w:type="pct"/>
            <w:vAlign w:val="center"/>
          </w:tcPr>
          <w:p w14:paraId="1FEDBB75" w14:textId="77777777" w:rsidR="00C5091E" w:rsidRPr="00840707" w:rsidRDefault="00C5091E" w:rsidP="00C5091E">
            <w:pPr>
              <w:keepNext/>
              <w:keepLines/>
              <w:spacing w:before="60" w:after="60"/>
              <w:rPr>
                <w:sz w:val="18"/>
                <w:szCs w:val="18"/>
                <w:lang w:val="el-GR"/>
              </w:rPr>
            </w:pPr>
            <w:r w:rsidRPr="00840707">
              <w:rPr>
                <w:sz w:val="18"/>
                <w:szCs w:val="18"/>
                <w:lang w:val="el-GR"/>
              </w:rPr>
              <w:t>1</w:t>
            </w:r>
          </w:p>
        </w:tc>
        <w:tc>
          <w:tcPr>
            <w:tcW w:w="1618" w:type="pct"/>
            <w:vAlign w:val="center"/>
          </w:tcPr>
          <w:p w14:paraId="7E3D2A3A" w14:textId="5531D1D0" w:rsidR="00C5091E" w:rsidRPr="00840707" w:rsidRDefault="00C5091E" w:rsidP="00C5091E">
            <w:pPr>
              <w:keepNext/>
              <w:keepLines/>
              <w:spacing w:before="60" w:after="60"/>
              <w:rPr>
                <w:sz w:val="18"/>
                <w:szCs w:val="18"/>
                <w:lang w:val="el-GR"/>
              </w:rPr>
            </w:pPr>
            <w:r w:rsidRPr="00210693">
              <w:rPr>
                <w:sz w:val="18"/>
                <w:szCs w:val="18"/>
                <w:lang w:val="el-GR"/>
              </w:rPr>
              <w:t xml:space="preserve">Πλάνο δημοσιότητας - Κατάρτιση  </w:t>
            </w:r>
          </w:p>
        </w:tc>
        <w:tc>
          <w:tcPr>
            <w:tcW w:w="624" w:type="pct"/>
          </w:tcPr>
          <w:p w14:paraId="765A5CF7" w14:textId="77777777" w:rsidR="00C5091E" w:rsidRPr="00840707" w:rsidRDefault="00C5091E" w:rsidP="00C5091E">
            <w:pPr>
              <w:keepNext/>
              <w:keepLines/>
              <w:spacing w:before="60" w:after="60"/>
              <w:rPr>
                <w:sz w:val="18"/>
                <w:szCs w:val="18"/>
                <w:lang w:val="el-GR"/>
              </w:rPr>
            </w:pPr>
          </w:p>
        </w:tc>
        <w:tc>
          <w:tcPr>
            <w:tcW w:w="624" w:type="pct"/>
          </w:tcPr>
          <w:p w14:paraId="1498E90A" w14:textId="77777777" w:rsidR="00C5091E" w:rsidRPr="00840707" w:rsidRDefault="00C5091E" w:rsidP="00C5091E">
            <w:pPr>
              <w:keepNext/>
              <w:keepLines/>
              <w:spacing w:before="60" w:after="60"/>
              <w:rPr>
                <w:sz w:val="18"/>
                <w:szCs w:val="18"/>
                <w:lang w:val="el-GR"/>
              </w:rPr>
            </w:pPr>
          </w:p>
        </w:tc>
        <w:tc>
          <w:tcPr>
            <w:tcW w:w="624" w:type="pct"/>
            <w:vAlign w:val="center"/>
          </w:tcPr>
          <w:p w14:paraId="0B89F227" w14:textId="07C46665" w:rsidR="00C5091E" w:rsidRPr="00840707" w:rsidRDefault="00C5091E" w:rsidP="00C5091E">
            <w:pPr>
              <w:keepNext/>
              <w:keepLines/>
              <w:spacing w:before="60" w:after="60"/>
              <w:rPr>
                <w:sz w:val="18"/>
                <w:szCs w:val="18"/>
                <w:lang w:val="el-GR"/>
              </w:rPr>
            </w:pPr>
          </w:p>
        </w:tc>
        <w:tc>
          <w:tcPr>
            <w:tcW w:w="626" w:type="pct"/>
            <w:vAlign w:val="center"/>
          </w:tcPr>
          <w:p w14:paraId="461B780B" w14:textId="77777777" w:rsidR="00C5091E" w:rsidRPr="00840707" w:rsidRDefault="00C5091E" w:rsidP="00C5091E">
            <w:pPr>
              <w:keepNext/>
              <w:keepLines/>
              <w:spacing w:before="60" w:after="60"/>
              <w:rPr>
                <w:sz w:val="18"/>
                <w:szCs w:val="18"/>
                <w:lang w:val="el-GR"/>
              </w:rPr>
            </w:pPr>
          </w:p>
        </w:tc>
        <w:tc>
          <w:tcPr>
            <w:tcW w:w="624" w:type="pct"/>
            <w:vAlign w:val="center"/>
          </w:tcPr>
          <w:p w14:paraId="26D9087A" w14:textId="77777777" w:rsidR="00C5091E" w:rsidRPr="00840707" w:rsidRDefault="00C5091E" w:rsidP="00C5091E">
            <w:pPr>
              <w:keepNext/>
              <w:keepLines/>
              <w:spacing w:before="60" w:after="60"/>
              <w:rPr>
                <w:sz w:val="18"/>
                <w:szCs w:val="18"/>
                <w:lang w:val="el-GR"/>
              </w:rPr>
            </w:pPr>
          </w:p>
        </w:tc>
      </w:tr>
      <w:tr w:rsidR="00C5091E" w:rsidRPr="00747D5B" w14:paraId="66952B2C" w14:textId="77777777" w:rsidTr="00842CDC">
        <w:trPr>
          <w:trHeight w:val="284"/>
        </w:trPr>
        <w:tc>
          <w:tcPr>
            <w:tcW w:w="260" w:type="pct"/>
            <w:vAlign w:val="center"/>
          </w:tcPr>
          <w:p w14:paraId="3453DB3A" w14:textId="03A630D2" w:rsidR="00C5091E" w:rsidRPr="00840707" w:rsidRDefault="00C5091E" w:rsidP="00C5091E">
            <w:pPr>
              <w:keepNext/>
              <w:keepLines/>
              <w:spacing w:before="60" w:after="60"/>
              <w:rPr>
                <w:sz w:val="18"/>
                <w:szCs w:val="18"/>
                <w:lang w:val="el-GR"/>
              </w:rPr>
            </w:pPr>
            <w:r>
              <w:rPr>
                <w:sz w:val="18"/>
                <w:szCs w:val="18"/>
                <w:lang w:val="el-GR"/>
              </w:rPr>
              <w:t>2</w:t>
            </w:r>
          </w:p>
        </w:tc>
        <w:tc>
          <w:tcPr>
            <w:tcW w:w="1618" w:type="pct"/>
            <w:vAlign w:val="center"/>
          </w:tcPr>
          <w:p w14:paraId="100E004A" w14:textId="1D84481E" w:rsidR="00C5091E" w:rsidRPr="003E609D" w:rsidRDefault="00C5091E" w:rsidP="00C5091E">
            <w:pPr>
              <w:keepNext/>
              <w:keepLines/>
              <w:spacing w:before="60" w:after="60"/>
              <w:rPr>
                <w:sz w:val="18"/>
                <w:szCs w:val="18"/>
                <w:lang w:val="el-GR"/>
              </w:rPr>
            </w:pPr>
            <w:r w:rsidRPr="00210693">
              <w:rPr>
                <w:sz w:val="18"/>
                <w:szCs w:val="18"/>
                <w:lang w:val="el-GR"/>
              </w:rPr>
              <w:t xml:space="preserve">Πλάνο δημοσιότητας </w:t>
            </w:r>
            <w:r w:rsidRPr="00C5091E">
              <w:rPr>
                <w:sz w:val="18"/>
                <w:szCs w:val="18"/>
                <w:lang w:val="el-GR"/>
              </w:rPr>
              <w:t>–</w:t>
            </w:r>
            <w:r w:rsidRPr="00210693">
              <w:rPr>
                <w:sz w:val="18"/>
                <w:szCs w:val="18"/>
                <w:lang w:val="el-GR"/>
              </w:rPr>
              <w:t xml:space="preserve"> Εκτέλεση</w:t>
            </w:r>
            <w:r w:rsidRPr="00C5091E">
              <w:rPr>
                <w:sz w:val="18"/>
                <w:szCs w:val="18"/>
                <w:lang w:val="el-GR"/>
              </w:rPr>
              <w:t xml:space="preserve"> δράσεων δημοσιότητας</w:t>
            </w:r>
          </w:p>
        </w:tc>
        <w:tc>
          <w:tcPr>
            <w:tcW w:w="624" w:type="pct"/>
          </w:tcPr>
          <w:p w14:paraId="042DBD8D" w14:textId="77777777" w:rsidR="00C5091E" w:rsidRPr="00840707" w:rsidRDefault="00C5091E" w:rsidP="00C5091E">
            <w:pPr>
              <w:keepNext/>
              <w:keepLines/>
              <w:spacing w:before="60" w:after="60"/>
              <w:rPr>
                <w:sz w:val="18"/>
                <w:szCs w:val="18"/>
                <w:lang w:val="el-GR"/>
              </w:rPr>
            </w:pPr>
          </w:p>
        </w:tc>
        <w:tc>
          <w:tcPr>
            <w:tcW w:w="624" w:type="pct"/>
          </w:tcPr>
          <w:p w14:paraId="69CD7335" w14:textId="77777777" w:rsidR="00C5091E" w:rsidRPr="00840707" w:rsidRDefault="00C5091E" w:rsidP="00C5091E">
            <w:pPr>
              <w:keepNext/>
              <w:keepLines/>
              <w:spacing w:before="60" w:after="60"/>
              <w:rPr>
                <w:sz w:val="18"/>
                <w:szCs w:val="18"/>
                <w:lang w:val="el-GR"/>
              </w:rPr>
            </w:pPr>
          </w:p>
        </w:tc>
        <w:tc>
          <w:tcPr>
            <w:tcW w:w="624" w:type="pct"/>
            <w:vAlign w:val="center"/>
          </w:tcPr>
          <w:p w14:paraId="09C99FCF" w14:textId="77777777" w:rsidR="00C5091E" w:rsidRPr="00840707" w:rsidRDefault="00C5091E" w:rsidP="00C5091E">
            <w:pPr>
              <w:keepNext/>
              <w:keepLines/>
              <w:spacing w:before="60" w:after="60"/>
              <w:rPr>
                <w:sz w:val="18"/>
                <w:szCs w:val="18"/>
                <w:lang w:val="el-GR"/>
              </w:rPr>
            </w:pPr>
          </w:p>
        </w:tc>
        <w:tc>
          <w:tcPr>
            <w:tcW w:w="626" w:type="pct"/>
            <w:vAlign w:val="center"/>
          </w:tcPr>
          <w:p w14:paraId="17047CBA" w14:textId="77777777" w:rsidR="00C5091E" w:rsidRPr="00840707" w:rsidRDefault="00C5091E" w:rsidP="00C5091E">
            <w:pPr>
              <w:keepNext/>
              <w:keepLines/>
              <w:spacing w:before="60" w:after="60"/>
              <w:rPr>
                <w:sz w:val="18"/>
                <w:szCs w:val="18"/>
                <w:lang w:val="el-GR"/>
              </w:rPr>
            </w:pPr>
          </w:p>
        </w:tc>
        <w:tc>
          <w:tcPr>
            <w:tcW w:w="624" w:type="pct"/>
            <w:vAlign w:val="center"/>
          </w:tcPr>
          <w:p w14:paraId="2231ABB6" w14:textId="77777777" w:rsidR="00C5091E" w:rsidRPr="00840707" w:rsidRDefault="00C5091E" w:rsidP="00C5091E">
            <w:pPr>
              <w:keepNext/>
              <w:keepLines/>
              <w:spacing w:before="60" w:after="60"/>
              <w:rPr>
                <w:sz w:val="18"/>
                <w:szCs w:val="18"/>
                <w:lang w:val="el-GR"/>
              </w:rPr>
            </w:pPr>
          </w:p>
        </w:tc>
      </w:tr>
      <w:tr w:rsidR="00C5091E" w:rsidRPr="003E609D" w14:paraId="66FCB4F3" w14:textId="77777777" w:rsidTr="00842CDC">
        <w:trPr>
          <w:trHeight w:val="284"/>
        </w:trPr>
        <w:tc>
          <w:tcPr>
            <w:tcW w:w="260" w:type="pct"/>
            <w:vAlign w:val="center"/>
          </w:tcPr>
          <w:p w14:paraId="1E85DB3C" w14:textId="435905E1" w:rsidR="00C5091E" w:rsidRDefault="00C5091E" w:rsidP="00C5091E">
            <w:pPr>
              <w:keepNext/>
              <w:keepLines/>
              <w:spacing w:before="60" w:after="60"/>
              <w:rPr>
                <w:sz w:val="18"/>
                <w:szCs w:val="18"/>
                <w:lang w:val="el-GR"/>
              </w:rPr>
            </w:pPr>
            <w:r>
              <w:rPr>
                <w:sz w:val="18"/>
                <w:szCs w:val="18"/>
                <w:lang w:val="el-GR"/>
              </w:rPr>
              <w:t>3</w:t>
            </w:r>
          </w:p>
        </w:tc>
        <w:tc>
          <w:tcPr>
            <w:tcW w:w="1618" w:type="pct"/>
            <w:vAlign w:val="center"/>
          </w:tcPr>
          <w:p w14:paraId="10384320" w14:textId="76CF6E4D" w:rsidR="00C5091E" w:rsidRPr="003E609D" w:rsidRDefault="00C5091E" w:rsidP="00C5091E">
            <w:pPr>
              <w:keepNext/>
              <w:keepLines/>
              <w:spacing w:before="60" w:after="60"/>
              <w:rPr>
                <w:sz w:val="18"/>
                <w:szCs w:val="18"/>
                <w:lang w:val="el-GR"/>
              </w:rPr>
            </w:pPr>
            <w:r w:rsidRPr="00210693">
              <w:rPr>
                <w:sz w:val="18"/>
                <w:szCs w:val="18"/>
                <w:lang w:val="el-GR"/>
              </w:rPr>
              <w:t>Έρευνα Πεδίου</w:t>
            </w:r>
          </w:p>
        </w:tc>
        <w:tc>
          <w:tcPr>
            <w:tcW w:w="624" w:type="pct"/>
          </w:tcPr>
          <w:p w14:paraId="5973CA30" w14:textId="77777777" w:rsidR="00C5091E" w:rsidRPr="00840707" w:rsidRDefault="00C5091E" w:rsidP="00C5091E">
            <w:pPr>
              <w:keepNext/>
              <w:keepLines/>
              <w:spacing w:before="60" w:after="60"/>
              <w:rPr>
                <w:sz w:val="18"/>
                <w:szCs w:val="18"/>
                <w:lang w:val="el-GR"/>
              </w:rPr>
            </w:pPr>
          </w:p>
        </w:tc>
        <w:tc>
          <w:tcPr>
            <w:tcW w:w="624" w:type="pct"/>
          </w:tcPr>
          <w:p w14:paraId="4A2069AE" w14:textId="77777777" w:rsidR="00C5091E" w:rsidRPr="00840707" w:rsidRDefault="00C5091E" w:rsidP="00C5091E">
            <w:pPr>
              <w:keepNext/>
              <w:keepLines/>
              <w:spacing w:before="60" w:after="60"/>
              <w:rPr>
                <w:sz w:val="18"/>
                <w:szCs w:val="18"/>
                <w:lang w:val="el-GR"/>
              </w:rPr>
            </w:pPr>
          </w:p>
        </w:tc>
        <w:tc>
          <w:tcPr>
            <w:tcW w:w="624" w:type="pct"/>
            <w:vAlign w:val="center"/>
          </w:tcPr>
          <w:p w14:paraId="588314AC" w14:textId="77777777" w:rsidR="00C5091E" w:rsidRPr="00840707" w:rsidRDefault="00C5091E" w:rsidP="00C5091E">
            <w:pPr>
              <w:keepNext/>
              <w:keepLines/>
              <w:spacing w:before="60" w:after="60"/>
              <w:rPr>
                <w:sz w:val="18"/>
                <w:szCs w:val="18"/>
                <w:lang w:val="el-GR"/>
              </w:rPr>
            </w:pPr>
          </w:p>
        </w:tc>
        <w:tc>
          <w:tcPr>
            <w:tcW w:w="626" w:type="pct"/>
            <w:vAlign w:val="center"/>
          </w:tcPr>
          <w:p w14:paraId="37BCE9DE" w14:textId="77777777" w:rsidR="00C5091E" w:rsidRPr="00840707" w:rsidRDefault="00C5091E" w:rsidP="00C5091E">
            <w:pPr>
              <w:keepNext/>
              <w:keepLines/>
              <w:spacing w:before="60" w:after="60"/>
              <w:rPr>
                <w:sz w:val="18"/>
                <w:szCs w:val="18"/>
                <w:lang w:val="el-GR"/>
              </w:rPr>
            </w:pPr>
          </w:p>
        </w:tc>
        <w:tc>
          <w:tcPr>
            <w:tcW w:w="624" w:type="pct"/>
            <w:vAlign w:val="center"/>
          </w:tcPr>
          <w:p w14:paraId="6564CC41" w14:textId="77777777" w:rsidR="00C5091E" w:rsidRPr="00840707" w:rsidRDefault="00C5091E" w:rsidP="00C5091E">
            <w:pPr>
              <w:keepNext/>
              <w:keepLines/>
              <w:spacing w:before="60" w:after="60"/>
              <w:rPr>
                <w:sz w:val="18"/>
                <w:szCs w:val="18"/>
                <w:lang w:val="el-GR"/>
              </w:rPr>
            </w:pPr>
          </w:p>
        </w:tc>
      </w:tr>
      <w:tr w:rsidR="00842CDC" w:rsidRPr="00C4217E" w14:paraId="4EFE9D2E" w14:textId="77777777" w:rsidTr="00842CDC">
        <w:trPr>
          <w:trHeight w:val="284"/>
        </w:trPr>
        <w:tc>
          <w:tcPr>
            <w:tcW w:w="260" w:type="pct"/>
            <w:shd w:val="clear" w:color="auto" w:fill="A0A0A0"/>
            <w:vAlign w:val="center"/>
          </w:tcPr>
          <w:p w14:paraId="058AD901" w14:textId="77777777" w:rsidR="00842CDC" w:rsidRPr="00840707" w:rsidRDefault="00842CDC" w:rsidP="00C4217E">
            <w:pPr>
              <w:keepNext/>
              <w:keepLines/>
              <w:spacing w:before="60" w:after="60"/>
              <w:rPr>
                <w:sz w:val="18"/>
                <w:szCs w:val="18"/>
                <w:lang w:val="el-GR"/>
              </w:rPr>
            </w:pPr>
          </w:p>
        </w:tc>
        <w:tc>
          <w:tcPr>
            <w:tcW w:w="1618" w:type="pct"/>
            <w:shd w:val="clear" w:color="auto" w:fill="A0A0A0"/>
            <w:vAlign w:val="center"/>
          </w:tcPr>
          <w:p w14:paraId="3AB3A925" w14:textId="77777777" w:rsidR="00842CDC" w:rsidRPr="00840707" w:rsidRDefault="00842CDC" w:rsidP="00C4217E">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5D59C4CE" w14:textId="77777777" w:rsidR="00842CDC" w:rsidRPr="00840707" w:rsidRDefault="00842CDC" w:rsidP="00C4217E">
            <w:pPr>
              <w:keepNext/>
              <w:keepLines/>
              <w:spacing w:before="60" w:after="60"/>
              <w:rPr>
                <w:sz w:val="18"/>
                <w:szCs w:val="18"/>
                <w:lang w:val="el-GR"/>
              </w:rPr>
            </w:pPr>
          </w:p>
        </w:tc>
        <w:tc>
          <w:tcPr>
            <w:tcW w:w="624" w:type="pct"/>
            <w:shd w:val="clear" w:color="auto" w:fill="A0A0A0"/>
          </w:tcPr>
          <w:p w14:paraId="65067460"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96CC99C" w14:textId="18AAA19B" w:rsidR="00842CDC" w:rsidRPr="00840707" w:rsidRDefault="00842CDC" w:rsidP="00C4217E">
            <w:pPr>
              <w:keepNext/>
              <w:keepLines/>
              <w:spacing w:before="60" w:after="60"/>
              <w:rPr>
                <w:sz w:val="18"/>
                <w:szCs w:val="18"/>
                <w:lang w:val="el-GR"/>
              </w:rPr>
            </w:pPr>
          </w:p>
        </w:tc>
        <w:tc>
          <w:tcPr>
            <w:tcW w:w="626" w:type="pct"/>
            <w:shd w:val="clear" w:color="auto" w:fill="A0A0A0"/>
            <w:vAlign w:val="center"/>
          </w:tcPr>
          <w:p w14:paraId="7D7F1EFD"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0D4CE64" w14:textId="77777777" w:rsidR="00842CDC" w:rsidRPr="00840707" w:rsidRDefault="00842CDC" w:rsidP="00C4217E">
            <w:pPr>
              <w:keepNext/>
              <w:keepLines/>
              <w:spacing w:before="60" w:after="60"/>
              <w:rPr>
                <w:sz w:val="18"/>
                <w:szCs w:val="18"/>
                <w:lang w:val="el-GR"/>
              </w:rPr>
            </w:pPr>
          </w:p>
        </w:tc>
      </w:tr>
    </w:tbl>
    <w:p w14:paraId="18E0D929" w14:textId="77777777" w:rsidR="00623457" w:rsidRPr="00840707" w:rsidRDefault="00623457" w:rsidP="00623457">
      <w:pPr>
        <w:rPr>
          <w:b/>
        </w:rPr>
      </w:pPr>
      <w:bookmarkStart w:id="520" w:name="_Ref104352863"/>
      <w:bookmarkStart w:id="521" w:name="_Ref104352865"/>
      <w:bookmarkStart w:id="522" w:name="_Ref104352990"/>
      <w:bookmarkStart w:id="523" w:name="_Toc240445883"/>
      <w:bookmarkStart w:id="524" w:name="_Toc366852704"/>
      <w:bookmarkStart w:id="525" w:name="_Toc10632755"/>
      <w:bookmarkStart w:id="526" w:name="_Toc42167522"/>
    </w:p>
    <w:bookmarkEnd w:id="520"/>
    <w:bookmarkEnd w:id="521"/>
    <w:bookmarkEnd w:id="522"/>
    <w:bookmarkEnd w:id="523"/>
    <w:bookmarkEnd w:id="524"/>
    <w:bookmarkEnd w:id="525"/>
    <w:bookmarkEnd w:id="526"/>
    <w:p w14:paraId="01322E35" w14:textId="77777777" w:rsidR="00623457" w:rsidRDefault="00623457" w:rsidP="00623457">
      <w:pPr>
        <w:rPr>
          <w:lang w:val="el-GR"/>
        </w:rPr>
      </w:pPr>
    </w:p>
    <w:p w14:paraId="6784A461" w14:textId="50845EB5" w:rsidR="0021584B" w:rsidRPr="00603221" w:rsidRDefault="0021584B" w:rsidP="00623457">
      <w:pPr>
        <w:rPr>
          <w:lang w:val="el-GR"/>
        </w:rPr>
        <w:sectPr w:rsidR="0021584B" w:rsidRPr="00603221" w:rsidSect="00DF02B0">
          <w:headerReference w:type="first" r:id="rId35"/>
          <w:pgSz w:w="11906" w:h="16838"/>
          <w:pgMar w:top="1134" w:right="1134" w:bottom="1134" w:left="1134" w:header="720" w:footer="709" w:gutter="0"/>
          <w:cols w:space="720"/>
          <w:titlePg/>
          <w:docGrid w:linePitch="360"/>
        </w:sectPr>
      </w:pPr>
    </w:p>
    <w:p w14:paraId="66A30802" w14:textId="77777777"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27" w:name="_Ref494118533"/>
      <w:bookmarkStart w:id="528" w:name="_Ref40984039"/>
      <w:bookmarkStart w:id="529" w:name="_Toc97194386"/>
      <w:bookmarkStart w:id="530" w:name="_Toc97194490"/>
      <w:bookmarkStart w:id="531" w:name="_Toc144896108"/>
      <w:bookmarkStart w:id="532"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27"/>
      <w:bookmarkEnd w:id="528"/>
      <w:bookmarkEnd w:id="529"/>
      <w:bookmarkEnd w:id="530"/>
      <w:bookmarkEnd w:id="531"/>
      <w:r w:rsidR="00E1337D" w:rsidRPr="00603221">
        <w:rPr>
          <w:rFonts w:cs="Tahoma"/>
          <w:lang w:val="el-GR"/>
        </w:rPr>
        <w:t xml:space="preserve"> </w:t>
      </w:r>
    </w:p>
    <w:p w14:paraId="5984E1DF" w14:textId="77777777" w:rsidR="00CD4F51" w:rsidRPr="00842CDC" w:rsidRDefault="00CD4F51" w:rsidP="00CD4F51">
      <w:pPr>
        <w:rPr>
          <w:rFonts w:eastAsia="SimSun"/>
          <w:lang w:val="el-GR" w:eastAsia="el-GR" w:bidi="he-IL"/>
        </w:rPr>
      </w:pPr>
    </w:p>
    <w:p w14:paraId="22547C25" w14:textId="206E45F3"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842CDC" w:rsidRDefault="00CD4F51" w:rsidP="00CD4F51">
      <w:pPr>
        <w:rPr>
          <w:lang w:val="el-GR"/>
        </w:rPr>
      </w:pPr>
    </w:p>
    <w:p w14:paraId="4C501BF3"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384D1405"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842CDC" w:rsidRDefault="00CD4F51">
      <w:pPr>
        <w:pStyle w:val="aff"/>
        <w:numPr>
          <w:ilvl w:val="0"/>
          <w:numId w:val="27"/>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32"/>
    <w:p w14:paraId="17772EB6" w14:textId="77777777" w:rsidR="008338F0" w:rsidRPr="00603221" w:rsidRDefault="008338F0">
      <w:pPr>
        <w:rPr>
          <w:lang w:val="el-GR"/>
        </w:rPr>
      </w:pPr>
    </w:p>
    <w:p w14:paraId="3A57A655" w14:textId="77777777" w:rsidR="00CD4F51" w:rsidRDefault="00CD4F51">
      <w:pPr>
        <w:suppressAutoHyphens w:val="0"/>
        <w:spacing w:after="0"/>
        <w:jc w:val="left"/>
        <w:rPr>
          <w:b/>
          <w:color w:val="002060"/>
          <w:lang w:val="el-GR"/>
        </w:rPr>
      </w:pPr>
      <w:bookmarkStart w:id="533" w:name="_Ref496623895"/>
      <w:bookmarkStart w:id="534" w:name="_Ref496624676"/>
      <w:bookmarkStart w:id="535" w:name="_Ref496625135"/>
      <w:bookmarkStart w:id="536" w:name="_Toc97194387"/>
      <w:bookmarkStart w:id="537" w:name="_Toc97194491"/>
      <w:r>
        <w:rPr>
          <w:lang w:val="el-GR"/>
        </w:rPr>
        <w:br w:type="page"/>
      </w:r>
    </w:p>
    <w:p w14:paraId="5247CADE" w14:textId="51CF01DA" w:rsidR="008338F0" w:rsidRPr="003329FF" w:rsidRDefault="003355E7" w:rsidP="003329FF">
      <w:pPr>
        <w:pStyle w:val="2"/>
        <w:numPr>
          <w:ilvl w:val="0"/>
          <w:numId w:val="0"/>
        </w:numPr>
        <w:ind w:left="576" w:hanging="576"/>
        <w:rPr>
          <w:rFonts w:cs="Tahoma"/>
          <w:lang w:val="el-GR"/>
        </w:rPr>
      </w:pPr>
      <w:bookmarkStart w:id="538" w:name="_Toc144896109"/>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533"/>
      <w:bookmarkEnd w:id="534"/>
      <w:bookmarkEnd w:id="535"/>
      <w:bookmarkEnd w:id="536"/>
      <w:bookmarkEnd w:id="537"/>
      <w:bookmarkEnd w:id="538"/>
      <w:r w:rsidRPr="003329FF">
        <w:rPr>
          <w:rFonts w:cs="Tahoma"/>
          <w:lang w:val="el-GR"/>
        </w:rPr>
        <w:t xml:space="preserve"> </w:t>
      </w:r>
    </w:p>
    <w:p w14:paraId="273E7CD1" w14:textId="77777777" w:rsidR="009B6AAD" w:rsidRPr="00603221" w:rsidRDefault="009B6AAD">
      <w:pPr>
        <w:pStyle w:val="3"/>
        <w:numPr>
          <w:ilvl w:val="0"/>
          <w:numId w:val="8"/>
        </w:numPr>
        <w:rPr>
          <w:rFonts w:cs="Tahoma"/>
          <w:szCs w:val="22"/>
          <w:u w:val="single"/>
          <w:lang w:val="el-GR"/>
        </w:rPr>
      </w:pPr>
      <w:bookmarkStart w:id="539" w:name="_Toc43634808"/>
      <w:bookmarkStart w:id="540" w:name="_Toc44821188"/>
      <w:bookmarkStart w:id="541" w:name="_Toc48552980"/>
      <w:bookmarkStart w:id="542" w:name="_Toc49073807"/>
      <w:bookmarkStart w:id="543" w:name="_Toc62559079"/>
      <w:bookmarkStart w:id="544" w:name="_Toc487799701"/>
      <w:bookmarkStart w:id="545" w:name="_Toc97194388"/>
      <w:bookmarkStart w:id="546" w:name="_Toc97194492"/>
      <w:bookmarkStart w:id="547" w:name="_Toc144896110"/>
      <w:r w:rsidRPr="00603221">
        <w:rPr>
          <w:rFonts w:cs="Tahoma"/>
          <w:szCs w:val="22"/>
          <w:u w:val="single"/>
          <w:lang w:val="el-GR"/>
        </w:rPr>
        <w:t>Εγγυητική Επιστολή Συμμετοχής</w:t>
      </w:r>
      <w:bookmarkEnd w:id="539"/>
      <w:bookmarkEnd w:id="540"/>
      <w:bookmarkEnd w:id="541"/>
      <w:bookmarkEnd w:id="542"/>
      <w:bookmarkEnd w:id="543"/>
      <w:bookmarkEnd w:id="544"/>
      <w:bookmarkEnd w:id="545"/>
      <w:bookmarkEnd w:id="546"/>
      <w:bookmarkEnd w:id="547"/>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w:t>
      </w:r>
      <w:proofErr w:type="spellStart"/>
      <w:r w:rsidRPr="00603221">
        <w:rPr>
          <w:lang w:val="el-GR" w:eastAsia="el-GR"/>
        </w:rPr>
        <w:t>αριθμ</w:t>
      </w:r>
      <w:proofErr w:type="spellEnd"/>
      <w:r w:rsidRPr="00603221">
        <w:rPr>
          <w:lang w:val="el-GR" w:eastAsia="el-GR"/>
        </w:rPr>
        <w:t xml:space="preserve">. ……………….. ποσού ………………….……. ευρώ </w:t>
      </w:r>
    </w:p>
    <w:p w14:paraId="448381A1" w14:textId="77777777" w:rsidR="009B6AAD" w:rsidRPr="00603221" w:rsidRDefault="009B6AAD" w:rsidP="009B6AAD">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val="el-GR" w:eastAsia="el-GR"/>
        </w:rPr>
        <w:t>ιδιότητάς</w:t>
      </w:r>
      <w:proofErr w:type="spellEnd"/>
      <w:r w:rsidRPr="00603221">
        <w:rPr>
          <w:lang w:val="el-GR" w:eastAsia="el-GR"/>
        </w:rPr>
        <w:t xml:space="preserve">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42A61C2E"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548" w:name="_Hlk67671899"/>
      <w:r w:rsidRPr="00603221">
        <w:rPr>
          <w:lang w:val="el-GR" w:eastAsia="el-GR"/>
        </w:rPr>
        <w:t xml:space="preserve">σύμφωνα </w:t>
      </w:r>
      <w:r w:rsidRPr="005A4FDD">
        <w:rPr>
          <w:lang w:val="el-GR" w:eastAsia="el-GR"/>
        </w:rPr>
        <w:t xml:space="preserve">με την παρ. </w:t>
      </w:r>
      <w:r w:rsidR="004A3382" w:rsidRPr="005A4FDD">
        <w:rPr>
          <w:lang w:val="el-GR" w:eastAsia="el-GR"/>
        </w:rPr>
        <w:fldChar w:fldCharType="begin"/>
      </w:r>
      <w:r w:rsidR="004A3382" w:rsidRPr="005A4FDD">
        <w:rPr>
          <w:lang w:val="el-GR" w:eastAsia="el-GR"/>
        </w:rPr>
        <w:instrText xml:space="preserve"> REF _Ref496542081 \r \h </w:instrText>
      </w:r>
      <w:r w:rsidR="00DF02B0" w:rsidRPr="005A4FDD">
        <w:rPr>
          <w:lang w:val="el-GR" w:eastAsia="el-GR"/>
        </w:rPr>
        <w:instrText xml:space="preserve"> \* MERGEFORMAT </w:instrText>
      </w:r>
      <w:r w:rsidR="004A3382" w:rsidRPr="005A4FDD">
        <w:rPr>
          <w:lang w:val="el-GR" w:eastAsia="el-GR"/>
        </w:rPr>
      </w:r>
      <w:r w:rsidR="004A3382" w:rsidRPr="005A4FDD">
        <w:rPr>
          <w:lang w:val="el-GR" w:eastAsia="el-GR"/>
        </w:rPr>
        <w:fldChar w:fldCharType="separate"/>
      </w:r>
      <w:r w:rsidR="008D102A">
        <w:rPr>
          <w:lang w:val="el-GR" w:eastAsia="el-GR"/>
        </w:rPr>
        <w:t>2.2.2</w:t>
      </w:r>
      <w:r w:rsidR="004A3382" w:rsidRPr="005A4FDD">
        <w:rPr>
          <w:lang w:val="el-GR" w:eastAsia="el-GR"/>
        </w:rPr>
        <w:fldChar w:fldCharType="end"/>
      </w:r>
      <w:r w:rsidR="004A3382" w:rsidRPr="005A4FDD">
        <w:rPr>
          <w:lang w:val="el-GR" w:eastAsia="el-GR"/>
        </w:rPr>
        <w:t xml:space="preserve"> της παρούσας </w:t>
      </w:r>
      <w:r w:rsidRPr="00603221">
        <w:rPr>
          <w:lang w:val="el-GR" w:eastAsia="el-GR"/>
        </w:rPr>
        <w:t xml:space="preserve">, </w:t>
      </w:r>
      <w:bookmarkEnd w:id="548"/>
      <w:r w:rsidRPr="0060322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pPr>
        <w:pStyle w:val="3"/>
        <w:numPr>
          <w:ilvl w:val="0"/>
          <w:numId w:val="8"/>
        </w:numPr>
        <w:rPr>
          <w:rFonts w:cs="Tahoma"/>
          <w:szCs w:val="22"/>
          <w:u w:val="single"/>
          <w:lang w:val="el-GR"/>
        </w:rPr>
      </w:pPr>
      <w:bookmarkStart w:id="549" w:name="_Toc97194389"/>
      <w:bookmarkStart w:id="550" w:name="_Toc97194493"/>
      <w:bookmarkStart w:id="551" w:name="_Toc144896111"/>
      <w:r w:rsidRPr="00603221">
        <w:rPr>
          <w:rFonts w:cs="Tahoma"/>
          <w:szCs w:val="22"/>
          <w:u w:val="single"/>
          <w:lang w:val="el-GR"/>
        </w:rPr>
        <w:lastRenderedPageBreak/>
        <w:t>Εγγυητική Επιστολή Καλής Εκτέλεσης</w:t>
      </w:r>
      <w:bookmarkEnd w:id="549"/>
      <w:bookmarkEnd w:id="550"/>
      <w:bookmarkEnd w:id="551"/>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552" w:name="_Toc336420407"/>
      <w:r w:rsidRPr="00603221">
        <w:rPr>
          <w:lang w:val="el-GR"/>
        </w:rPr>
        <w:t>ΕΚΔΟΤΗΣ (Πλήρης επωνυμία).......................................................................</w:t>
      </w:r>
      <w:bookmarkEnd w:id="552"/>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0D866F64" w14:textId="77777777" w:rsidR="007A7DCA" w:rsidRPr="00603221" w:rsidRDefault="007A7DCA" w:rsidP="007A7DCA">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 xml:space="preserve">ατομικά και για κάθε μία από αυτές και ως αλληλέγγυα και εις ολόκληρο υπόχρεων μεταξύ τους, εκ της </w:t>
      </w:r>
      <w:proofErr w:type="spellStart"/>
      <w:r w:rsidRPr="00603221">
        <w:rPr>
          <w:lang w:val="el-GR"/>
        </w:rPr>
        <w:t>ιδιότητάς</w:t>
      </w:r>
      <w:proofErr w:type="spellEnd"/>
      <w:r w:rsidRPr="00603221">
        <w:rPr>
          <w:lang w:val="el-GR"/>
        </w:rPr>
        <w:t xml:space="preserve"> τους ως μελών της ένωσης ή κοινοπραξίας,</w:t>
      </w:r>
    </w:p>
    <w:p w14:paraId="317BEAB5" w14:textId="77777777" w:rsidR="007A7DCA" w:rsidRPr="00603221" w:rsidRDefault="007A7DCA" w:rsidP="007A7DCA">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7EC38A12" w:rsidR="007A7DCA" w:rsidRPr="00603221" w:rsidRDefault="007A7DCA" w:rsidP="007A7DCA">
      <w:pPr>
        <w:rPr>
          <w:lang w:val="el-GR"/>
        </w:rPr>
      </w:pPr>
      <w:r w:rsidRPr="00603221">
        <w:rPr>
          <w:lang w:val="el-GR"/>
        </w:rPr>
        <w:t xml:space="preserve">Η παρούσα ισχύει μέχρι και την ............... </w:t>
      </w:r>
      <w:bookmarkStart w:id="553"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8D102A">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553"/>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C622A6" w:rsidRDefault="007A7DCA" w:rsidP="007A7DCA">
      <w:pPr>
        <w:jc w:val="right"/>
        <w:rPr>
          <w:lang w:val="el-GR"/>
        </w:rPr>
      </w:pPr>
      <w:r w:rsidRPr="00C622A6">
        <w:rPr>
          <w:lang w:val="el-GR"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743ECB8" w14:textId="09BFCCA9" w:rsidR="00E75240" w:rsidRPr="00A93898" w:rsidRDefault="00754574" w:rsidP="00CF1C2C">
      <w:pPr>
        <w:pStyle w:val="2"/>
        <w:numPr>
          <w:ilvl w:val="0"/>
          <w:numId w:val="0"/>
        </w:numPr>
        <w:ind w:left="576" w:hanging="576"/>
        <w:rPr>
          <w:rFonts w:cs="Tahoma"/>
          <w:lang w:val="el-GR"/>
        </w:rPr>
      </w:pPr>
      <w:bookmarkStart w:id="554" w:name="_Toc97194393"/>
      <w:bookmarkStart w:id="555" w:name="_Toc97194497"/>
      <w:bookmarkStart w:id="556" w:name="_Toc144896112"/>
      <w:r>
        <w:rPr>
          <w:rFonts w:cs="Tahoma"/>
          <w:lang w:val="el-GR"/>
        </w:rPr>
        <w:lastRenderedPageBreak/>
        <w:t xml:space="preserve">ΠΑΡΑΡΤΗΜΑ </w:t>
      </w:r>
      <w:r w:rsidRPr="00CF1C2C">
        <w:rPr>
          <w:rFonts w:cs="Tahoma"/>
          <w:lang w:val="el-GR"/>
        </w:rPr>
        <w:t>IX</w:t>
      </w:r>
      <w:r w:rsidR="00E75240" w:rsidRPr="00A93898">
        <w:rPr>
          <w:rFonts w:cs="Tahoma"/>
          <w:lang w:val="el-GR"/>
        </w:rPr>
        <w:t>– ΕΝΗΜΕΡΩΣΗ ΓΙΑ ΤΗΝ ΕΠΕΞΕΡΓΑΣΙΑ ΠΡΟΣΩΠΙΚΩΝ ΔΕΔΟΜΕΝΩΝ</w:t>
      </w:r>
      <w:bookmarkEnd w:id="554"/>
      <w:bookmarkEnd w:id="555"/>
      <w:bookmarkEnd w:id="556"/>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7E1BD8DD"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57" w:name="_Ref118477993"/>
      <w:bookmarkStart w:id="558" w:name="_Toc144896113"/>
      <w:bookmarkStart w:id="559" w:name="_Hlk118481870"/>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557"/>
      <w:bookmarkEnd w:id="558"/>
      <w:r>
        <w:rPr>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E532F8">
        <w:rPr>
          <w:lang w:val="el-GR"/>
        </w:rPr>
        <w:t>νομίμων</w:t>
      </w:r>
      <w:proofErr w:type="spellEnd"/>
      <w:r w:rsidRPr="00E532F8">
        <w:rPr>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w:t>
      </w:r>
      <w:proofErr w:type="spellStart"/>
      <w:r w:rsidRPr="00E532F8">
        <w:rPr>
          <w:lang w:val="el-GR"/>
        </w:rPr>
        <w:t>περιέλευση</w:t>
      </w:r>
      <w:proofErr w:type="spellEnd"/>
      <w:r w:rsidRPr="00E532F8">
        <w:rPr>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E532F8">
        <w:rPr>
          <w:lang w:val="el-GR"/>
        </w:rPr>
        <w:t>νομίμων</w:t>
      </w:r>
      <w:proofErr w:type="spellEnd"/>
      <w:r w:rsidRPr="00E532F8">
        <w:rPr>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E532F8">
        <w:rPr>
          <w:lang w:val="el-GR"/>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59"/>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2C632" w14:textId="77777777" w:rsidR="00984171" w:rsidRDefault="00984171">
      <w:pPr>
        <w:spacing w:after="0"/>
      </w:pPr>
      <w:r>
        <w:separator/>
      </w:r>
    </w:p>
  </w:endnote>
  <w:endnote w:type="continuationSeparator" w:id="0">
    <w:p w14:paraId="1C768B57" w14:textId="77777777" w:rsidR="00984171" w:rsidRDefault="009841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A1"/>
    <w:family w:val="swiss"/>
    <w:pitch w:val="variable"/>
    <w:sig w:usb0="00000081" w:usb1="00000000" w:usb2="00000000" w:usb3="00000000" w:csb0="00000008"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374457" w:rsidRPr="00A73BD3" w14:paraId="45E08389" w14:textId="77777777" w:rsidTr="003366E9">
      <w:tc>
        <w:tcPr>
          <w:tcW w:w="8747" w:type="dxa"/>
          <w:tcBorders>
            <w:top w:val="single" w:sz="4" w:space="0" w:color="auto"/>
          </w:tcBorders>
        </w:tcPr>
        <w:p w14:paraId="3B6D278A" w14:textId="77777777" w:rsidR="00374457" w:rsidRPr="001E54F6" w:rsidRDefault="00374457"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374457" w:rsidRPr="001E54F6" w:rsidRDefault="00374457"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4126E4">
            <w:rPr>
              <w:rStyle w:val="a3"/>
              <w:rFonts w:cs="Tahoma"/>
              <w:noProof/>
              <w:sz w:val="20"/>
            </w:rPr>
            <w:t>27</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4126E4">
            <w:rPr>
              <w:rStyle w:val="a3"/>
              <w:rFonts w:cs="Tahoma"/>
              <w:noProof/>
              <w:sz w:val="20"/>
            </w:rPr>
            <w:t>89</w:t>
          </w:r>
          <w:r w:rsidRPr="001E54F6">
            <w:rPr>
              <w:rStyle w:val="a3"/>
              <w:rFonts w:cs="Tahoma"/>
              <w:sz w:val="20"/>
            </w:rPr>
            <w:fldChar w:fldCharType="end"/>
          </w:r>
        </w:p>
      </w:tc>
    </w:tr>
  </w:tbl>
  <w:p w14:paraId="5123092B" w14:textId="77777777" w:rsidR="00374457" w:rsidRPr="00603221" w:rsidRDefault="00374457">
    <w:pPr>
      <w:pStyle w:val="af2"/>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374457" w:rsidRPr="00994167" w14:paraId="653895B2" w14:textId="77777777" w:rsidTr="00C651CD">
      <w:trPr>
        <w:jc w:val="center"/>
      </w:trPr>
      <w:tc>
        <w:tcPr>
          <w:tcW w:w="8505" w:type="dxa"/>
          <w:tcBorders>
            <w:top w:val="single" w:sz="4" w:space="0" w:color="auto"/>
          </w:tcBorders>
        </w:tcPr>
        <w:p w14:paraId="4B6685C5" w14:textId="77777777" w:rsidR="00374457" w:rsidRPr="00994167" w:rsidRDefault="00374457" w:rsidP="00994167">
          <w:pPr>
            <w:spacing w:after="0" w:line="288" w:lineRule="auto"/>
            <w:rPr>
              <w:rFonts w:cs="Calibri"/>
              <w:szCs w:val="24"/>
              <w:lang w:val="el-GR"/>
            </w:rPr>
          </w:pPr>
          <w:r w:rsidRPr="00994167">
            <w:rPr>
              <w:rFonts w:cs="Calibri"/>
              <w:szCs w:val="24"/>
              <w:lang w:val="el-GR"/>
            </w:rPr>
            <w:t xml:space="preserve">Κοινωνία της Πληροφορίας Μ.Α.Ε. </w:t>
          </w:r>
        </w:p>
      </w:tc>
      <w:tc>
        <w:tcPr>
          <w:tcW w:w="1350" w:type="dxa"/>
          <w:tcBorders>
            <w:top w:val="single" w:sz="4" w:space="0" w:color="auto"/>
          </w:tcBorders>
        </w:tcPr>
        <w:p w14:paraId="3726C3F6" w14:textId="77777777" w:rsidR="00374457" w:rsidRPr="00994167" w:rsidRDefault="00374457" w:rsidP="00994167">
          <w:pPr>
            <w:spacing w:after="0" w:line="288" w:lineRule="auto"/>
            <w:jc w:val="right"/>
            <w:rPr>
              <w:rFonts w:cs="Calibri"/>
              <w:szCs w:val="24"/>
              <w:lang w:val="el-GR"/>
            </w:rPr>
          </w:pPr>
          <w:r w:rsidRPr="00994167">
            <w:rPr>
              <w:rFonts w:cs="Calibri"/>
              <w:szCs w:val="24"/>
            </w:rPr>
            <w:fldChar w:fldCharType="begin"/>
          </w:r>
          <w:r w:rsidRPr="00994167">
            <w:rPr>
              <w:rFonts w:cs="Calibri"/>
              <w:szCs w:val="24"/>
            </w:rPr>
            <w:instrText xml:space="preserve"> PAGE </w:instrText>
          </w:r>
          <w:r w:rsidRPr="00994167">
            <w:rPr>
              <w:rFonts w:cs="Calibri"/>
              <w:szCs w:val="24"/>
            </w:rPr>
            <w:fldChar w:fldCharType="separate"/>
          </w:r>
          <w:r w:rsidR="004126E4">
            <w:rPr>
              <w:rFonts w:cs="Calibri"/>
              <w:noProof/>
              <w:szCs w:val="24"/>
            </w:rPr>
            <w:t>84</w:t>
          </w:r>
          <w:r w:rsidRPr="00994167">
            <w:rPr>
              <w:rFonts w:cs="Calibri"/>
              <w:szCs w:val="24"/>
            </w:rPr>
            <w:fldChar w:fldCharType="end"/>
          </w:r>
          <w:r w:rsidRPr="00994167">
            <w:rPr>
              <w:rFonts w:cs="Calibri"/>
              <w:szCs w:val="24"/>
            </w:rPr>
            <w:t xml:space="preserve"> - </w:t>
          </w:r>
          <w:r w:rsidRPr="00994167">
            <w:rPr>
              <w:rFonts w:cs="Calibri"/>
              <w:noProof/>
              <w:szCs w:val="24"/>
            </w:rPr>
            <w:fldChar w:fldCharType="begin"/>
          </w:r>
          <w:r w:rsidRPr="00994167">
            <w:rPr>
              <w:rFonts w:cs="Calibri"/>
              <w:noProof/>
              <w:szCs w:val="24"/>
            </w:rPr>
            <w:instrText xml:space="preserve"> NUMPAGES   \* MERGEFORMAT </w:instrText>
          </w:r>
          <w:r w:rsidRPr="00994167">
            <w:rPr>
              <w:rFonts w:cs="Calibri"/>
              <w:noProof/>
              <w:szCs w:val="24"/>
            </w:rPr>
            <w:fldChar w:fldCharType="separate"/>
          </w:r>
          <w:r w:rsidR="004126E4">
            <w:rPr>
              <w:rFonts w:cs="Calibri"/>
              <w:noProof/>
              <w:szCs w:val="24"/>
            </w:rPr>
            <w:t>89</w:t>
          </w:r>
          <w:r w:rsidRPr="00994167">
            <w:rPr>
              <w:rFonts w:cs="Calibri"/>
              <w:noProof/>
              <w:szCs w:val="24"/>
            </w:rPr>
            <w:fldChar w:fldCharType="end"/>
          </w:r>
        </w:p>
      </w:tc>
    </w:tr>
  </w:tbl>
  <w:p w14:paraId="2D0E0305" w14:textId="77777777" w:rsidR="00374457" w:rsidRDefault="00374457">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F69B" w14:textId="77777777" w:rsidR="00374457" w:rsidRDefault="00374457">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374457" w:rsidRPr="00A73BD3" w14:paraId="630EFE35" w14:textId="77777777" w:rsidTr="003366E9">
      <w:tc>
        <w:tcPr>
          <w:tcW w:w="8747" w:type="dxa"/>
          <w:tcBorders>
            <w:top w:val="single" w:sz="4" w:space="0" w:color="auto"/>
          </w:tcBorders>
        </w:tcPr>
        <w:p w14:paraId="3F9E6FC0" w14:textId="1EEDBCC6" w:rsidR="00374457" w:rsidRPr="003329FF" w:rsidRDefault="00374457"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374457" w:rsidRPr="003329FF" w:rsidRDefault="00374457"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4126E4">
            <w:rPr>
              <w:rStyle w:val="a3"/>
              <w:rFonts w:cs="Tahoma"/>
              <w:noProof/>
              <w:sz w:val="20"/>
            </w:rPr>
            <w:t>89</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4126E4">
            <w:rPr>
              <w:rStyle w:val="a3"/>
              <w:rFonts w:cs="Tahoma"/>
              <w:noProof/>
              <w:sz w:val="20"/>
            </w:rPr>
            <w:t>89</w:t>
          </w:r>
          <w:r w:rsidRPr="003329FF">
            <w:rPr>
              <w:rStyle w:val="a3"/>
              <w:rFonts w:cs="Tahoma"/>
              <w:sz w:val="20"/>
            </w:rPr>
            <w:fldChar w:fldCharType="end"/>
          </w:r>
        </w:p>
      </w:tc>
    </w:tr>
  </w:tbl>
  <w:p w14:paraId="513B1FDA" w14:textId="77777777" w:rsidR="00374457" w:rsidRDefault="00374457"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9FD25" w14:textId="77777777" w:rsidR="00984171" w:rsidRDefault="00984171">
      <w:pPr>
        <w:spacing w:after="0"/>
      </w:pPr>
      <w:r>
        <w:separator/>
      </w:r>
    </w:p>
  </w:footnote>
  <w:footnote w:type="continuationSeparator" w:id="0">
    <w:p w14:paraId="0A69AE6A" w14:textId="77777777" w:rsidR="00984171" w:rsidRDefault="00984171">
      <w:pPr>
        <w:spacing w:after="0"/>
      </w:pPr>
      <w:r>
        <w:continuationSeparator/>
      </w:r>
    </w:p>
  </w:footnote>
  <w:footnote w:id="1">
    <w:p w14:paraId="43D17F2B" w14:textId="77777777" w:rsidR="00374457" w:rsidRPr="006B2C94" w:rsidRDefault="00374457"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w:t>
      </w:r>
      <w:proofErr w:type="spellStart"/>
      <w:r w:rsidRPr="006F5660">
        <w:rPr>
          <w:lang w:val="el-GR"/>
        </w:rPr>
        <w:t>Πρβλ</w:t>
      </w:r>
      <w:proofErr w:type="spellEnd"/>
      <w:r w:rsidRPr="006F5660">
        <w:rPr>
          <w:lang w:val="el-GR"/>
        </w:rPr>
        <w:t xml:space="preserve">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2">
    <w:p w14:paraId="5708749A" w14:textId="77777777" w:rsidR="00374457" w:rsidRPr="00BD65F6" w:rsidRDefault="00374457"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3">
    <w:p w14:paraId="7A6E2BEE" w14:textId="77777777" w:rsidR="00374457" w:rsidRPr="0029307B" w:rsidRDefault="00374457" w:rsidP="00C0210C">
      <w:pPr>
        <w:pStyle w:val="af4"/>
        <w:rPr>
          <w:lang w:val="el-GR"/>
        </w:rPr>
      </w:pPr>
      <w:r>
        <w:rPr>
          <w:rStyle w:val="ab"/>
        </w:rPr>
        <w:footnoteRef/>
      </w:r>
      <w:r w:rsidRPr="0029307B">
        <w:rPr>
          <w:lang w:val="el-GR"/>
        </w:rPr>
        <w:t xml:space="preserve"> </w:t>
      </w:r>
      <w:r>
        <w:rPr>
          <w:lang w:val="el-GR"/>
        </w:rPr>
        <w:tab/>
      </w:r>
      <w:r w:rsidRPr="002D10B9">
        <w:rPr>
          <w:lang w:val="el-GR"/>
        </w:rPr>
        <w:t xml:space="preserve">Για τον χρόνο έκδοσης και ισχύος των αποδεικτικών μέσων, </w:t>
      </w:r>
      <w:proofErr w:type="spellStart"/>
      <w:r w:rsidRPr="002D10B9">
        <w:rPr>
          <w:lang w:val="el-GR"/>
        </w:rPr>
        <w:t>πρβλ</w:t>
      </w:r>
      <w:proofErr w:type="spellEnd"/>
      <w:r w:rsidRPr="002D10B9">
        <w:rPr>
          <w:lang w:val="el-GR"/>
        </w:rPr>
        <w:t xml:space="preserve"> και το με αρ πρωτ 2210/19-04-2019 (ΑΔΑ : 66ΓΠΟΞΤΒ-Ζ9Κ) έγγραφο της ΕΑΑΔΗΣΥ. </w:t>
      </w:r>
    </w:p>
  </w:footnote>
  <w:footnote w:id="4">
    <w:p w14:paraId="6F98508E" w14:textId="77777777" w:rsidR="00374457" w:rsidRPr="005B2FD1" w:rsidRDefault="00374457" w:rsidP="00C27CEC">
      <w:pPr>
        <w:pStyle w:val="af4"/>
        <w:ind w:left="0"/>
        <w:rPr>
          <w:strike/>
          <w:color w:val="000000"/>
          <w:lang w:val="el-GR"/>
        </w:rPr>
      </w:pPr>
      <w:r>
        <w:rPr>
          <w:lang w:val="el-GR"/>
        </w:rPr>
        <w:t xml:space="preserve">           </w:t>
      </w:r>
      <w:r>
        <w:rPr>
          <w:rStyle w:val="0"/>
        </w:rPr>
        <w:footnoteRef/>
      </w:r>
      <w:r>
        <w:rPr>
          <w:lang w:val="el-GR"/>
        </w:rPr>
        <w:t xml:space="preserve">     </w:t>
      </w:r>
      <w:proofErr w:type="spellStart"/>
      <w:r w:rsidRPr="005609B2">
        <w:rPr>
          <w:color w:val="000000"/>
          <w:lang w:val="el-GR"/>
        </w:rPr>
        <w:t>Πρβλ</w:t>
      </w:r>
      <w:proofErr w:type="spellEnd"/>
      <w:r w:rsidRPr="005609B2">
        <w:rPr>
          <w:color w:val="000000"/>
          <w:lang w:val="el-GR"/>
        </w:rPr>
        <w:t>. παρ. 12 άρθρου 80 του ν.4412/2016</w:t>
      </w:r>
    </w:p>
  </w:footnote>
  <w:footnote w:id="5">
    <w:p w14:paraId="4157449B" w14:textId="77777777" w:rsidR="00374457" w:rsidRPr="006B2C94" w:rsidRDefault="00374457" w:rsidP="002B2F6A">
      <w:pPr>
        <w:pStyle w:val="af4"/>
        <w:rPr>
          <w:lang w:val="el-GR"/>
        </w:rPr>
      </w:pPr>
      <w:r>
        <w:rPr>
          <w:rStyle w:val="a4"/>
        </w:rPr>
        <w:footnoteRef/>
      </w:r>
      <w:r>
        <w:rPr>
          <w:lang w:val="el-GR"/>
        </w:rPr>
        <w:tab/>
        <w:t>Άρθρο 96, παρ. 7 του ν. 4412/2016</w:t>
      </w:r>
    </w:p>
  </w:footnote>
  <w:footnote w:id="6">
    <w:p w14:paraId="4BEFD33D" w14:textId="77777777" w:rsidR="00374457" w:rsidRPr="009C1E20" w:rsidRDefault="00374457" w:rsidP="002B2F6A">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7">
    <w:p w14:paraId="4A879856" w14:textId="77777777" w:rsidR="00374457" w:rsidRPr="00F93782" w:rsidRDefault="00374457"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8">
    <w:p w14:paraId="02D477BF" w14:textId="77777777" w:rsidR="00374457" w:rsidRPr="00FF4138" w:rsidRDefault="00374457" w:rsidP="00FE0D21">
      <w:pPr>
        <w:pStyle w:val="af4"/>
        <w:rPr>
          <w:lang w:val="el-GR"/>
        </w:rPr>
      </w:pPr>
      <w:r>
        <w:rPr>
          <w:rStyle w:val="0"/>
        </w:rPr>
        <w:footnoteRef/>
      </w:r>
      <w:r>
        <w:rPr>
          <w:lang w:val="el-GR"/>
        </w:rPr>
        <w:tab/>
      </w:r>
      <w:proofErr w:type="spellStart"/>
      <w:r w:rsidRPr="004759D3">
        <w:rPr>
          <w:lang w:val="el-GR"/>
        </w:rPr>
        <w:t>Πρβλ</w:t>
      </w:r>
      <w:proofErr w:type="spellEnd"/>
      <w:r w:rsidRPr="004759D3">
        <w:rPr>
          <w:lang w:val="el-GR"/>
        </w:rPr>
        <w:t xml:space="preserve">. </w:t>
      </w:r>
      <w:r>
        <w:rPr>
          <w:lang w:val="el-GR"/>
        </w:rPr>
        <w:t>άρθρο</w:t>
      </w:r>
      <w:r w:rsidRPr="004759D3">
        <w:rPr>
          <w:lang w:val="el-GR"/>
        </w:rPr>
        <w:t xml:space="preserve"> 132, παρ. 1δ), περ. </w:t>
      </w:r>
      <w:proofErr w:type="spellStart"/>
      <w:r w:rsidRPr="004759D3">
        <w:rPr>
          <w:lang w:val="el-GR"/>
        </w:rPr>
        <w:t>αα</w:t>
      </w:r>
      <w:proofErr w:type="spellEnd"/>
      <w:r w:rsidRPr="004759D3">
        <w:rPr>
          <w:lang w:val="el-GR"/>
        </w:rPr>
        <w:t xml:space="preserve"> του ν. 4412/2016</w:t>
      </w:r>
      <w:r>
        <w:rPr>
          <w:lang w:val="el-GR"/>
        </w:rPr>
        <w:t>.</w:t>
      </w:r>
      <w:r w:rsidRPr="004759D3">
        <w:rPr>
          <w:lang w:val="el-GR"/>
        </w:rPr>
        <w:t xml:space="preserve"> </w:t>
      </w:r>
      <w:proofErr w:type="spellStart"/>
      <w:r w:rsidRPr="004759D3">
        <w:rPr>
          <w:lang w:val="el-GR"/>
        </w:rPr>
        <w:t>Πρβλ</w:t>
      </w:r>
      <w:proofErr w:type="spellEnd"/>
      <w:r w:rsidRPr="004759D3">
        <w:rPr>
          <w:lang w:val="el-GR"/>
        </w:rPr>
        <w:t xml:space="preserve">.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9">
    <w:p w14:paraId="7AE6537D" w14:textId="77777777" w:rsidR="00374457" w:rsidRPr="00C622A6" w:rsidRDefault="00374457" w:rsidP="005052FB">
      <w:pPr>
        <w:pStyle w:val="af4"/>
        <w:rPr>
          <w:ins w:id="374" w:author="Συντάκτης"/>
          <w:del w:id="375" w:author="Συντάκτης"/>
          <w:lang w:val="en-US"/>
        </w:rPr>
      </w:pPr>
      <w:r w:rsidRPr="00022C43">
        <w:rPr>
          <w:rStyle w:val="0"/>
        </w:rPr>
        <w:footnoteRef/>
      </w:r>
      <w:r w:rsidRPr="00C622A6">
        <w:rPr>
          <w:lang w:val="en-US"/>
        </w:rPr>
        <w:t xml:space="preserve">  </w:t>
      </w:r>
      <w:r w:rsidRPr="00C622A6">
        <w:rPr>
          <w:lang w:val="en-US"/>
        </w:rPr>
        <w:tab/>
      </w:r>
      <w:r>
        <w:rPr>
          <w:lang w:val="el-GR"/>
        </w:rPr>
        <w:t>Ά</w:t>
      </w:r>
      <w:r w:rsidRPr="00022C43">
        <w:rPr>
          <w:lang w:val="el-GR"/>
        </w:rPr>
        <w:t>ρθρο</w:t>
      </w:r>
      <w:r w:rsidRPr="00C622A6">
        <w:rPr>
          <w:lang w:val="en-US"/>
        </w:rPr>
        <w:t xml:space="preserve"> 205</w:t>
      </w:r>
      <w:r w:rsidRPr="00022C43">
        <w:rPr>
          <w:lang w:val="el-GR"/>
        </w:rPr>
        <w:t>Α</w:t>
      </w:r>
      <w:r w:rsidRPr="00C622A6">
        <w:rPr>
          <w:lang w:val="en-US"/>
        </w:rPr>
        <w:t xml:space="preserve"> </w:t>
      </w:r>
      <w:r w:rsidRPr="00022C43">
        <w:rPr>
          <w:lang w:val="el-GR"/>
        </w:rPr>
        <w:t>του</w:t>
      </w:r>
      <w:r w:rsidRPr="00C622A6">
        <w:rPr>
          <w:lang w:val="en-US"/>
        </w:rPr>
        <w:t xml:space="preserve"> </w:t>
      </w:r>
      <w:r w:rsidRPr="00022C43">
        <w:rPr>
          <w:lang w:val="el-GR"/>
        </w:rPr>
        <w:t>ν</w:t>
      </w:r>
      <w:r w:rsidRPr="00C622A6">
        <w:rPr>
          <w:lang w:val="en-US"/>
        </w:rPr>
        <w:t>. 4412/2016</w:t>
      </w:r>
    </w:p>
  </w:footnote>
  <w:footnote w:id="10">
    <w:p w14:paraId="711DD93E" w14:textId="77777777" w:rsidR="00374457" w:rsidRPr="00EE7F42" w:rsidRDefault="00374457"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proofErr w:type="spellStart"/>
      <w:r>
        <w:rPr>
          <w:lang w:val="en-US"/>
        </w:rPr>
        <w:t>anager</w:t>
      </w:r>
      <w:proofErr w:type="spellEnd"/>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proofErr w:type="spellStart"/>
      <w:r w:rsidRPr="00603221">
        <w:rPr>
          <w:lang w:val="el-GR"/>
        </w:rPr>
        <w:t>κλπ</w:t>
      </w:r>
      <w:proofErr w:type="spellEnd"/>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83109" w14:textId="70E6AAD2" w:rsidR="00374457" w:rsidRPr="00D75D93" w:rsidRDefault="002D10B9" w:rsidP="003E1CBC">
    <w:pPr>
      <w:pBdr>
        <w:bottom w:val="single" w:sz="4" w:space="1" w:color="auto"/>
      </w:pBdr>
      <w:rPr>
        <w:b/>
        <w:bCs/>
        <w:i/>
        <w:iCs/>
        <w:sz w:val="20"/>
        <w:lang w:val="el-GR"/>
      </w:rPr>
    </w:pPr>
    <w:r>
      <w:rPr>
        <w:sz w:val="20"/>
        <w:szCs w:val="20"/>
        <w:lang w:val="el-GR"/>
      </w:rPr>
      <w:t xml:space="preserve">Διακήρυξη </w:t>
    </w:r>
    <w:r w:rsidR="00374457" w:rsidRPr="006F0660">
      <w:rPr>
        <w:sz w:val="20"/>
        <w:szCs w:val="20"/>
        <w:lang w:val="el-GR"/>
      </w:rPr>
      <w:t>Ηλεκτρονικ</w:t>
    </w:r>
    <w:r>
      <w:rPr>
        <w:sz w:val="20"/>
        <w:szCs w:val="20"/>
        <w:lang w:val="el-GR"/>
      </w:rPr>
      <w:t>ού</w:t>
    </w:r>
    <w:r w:rsidR="00374457" w:rsidRPr="006F0660">
      <w:rPr>
        <w:sz w:val="20"/>
        <w:szCs w:val="20"/>
        <w:lang w:val="el-GR"/>
      </w:rPr>
      <w:t xml:space="preserve"> </w:t>
    </w:r>
    <w:r>
      <w:rPr>
        <w:sz w:val="20"/>
        <w:szCs w:val="20"/>
        <w:lang w:val="el-GR"/>
      </w:rPr>
      <w:t xml:space="preserve">Ανοικτού </w:t>
    </w:r>
    <w:r w:rsidR="00374457" w:rsidRPr="006F0660">
      <w:rPr>
        <w:sz w:val="20"/>
        <w:szCs w:val="20"/>
        <w:lang w:val="el-GR"/>
      </w:rPr>
      <w:t xml:space="preserve">Κάτω των Ορίων </w:t>
    </w:r>
    <w:r>
      <w:rPr>
        <w:sz w:val="20"/>
        <w:szCs w:val="20"/>
        <w:lang w:val="el-GR"/>
      </w:rPr>
      <w:t xml:space="preserve">Διαγωνισμού </w:t>
    </w:r>
    <w:r w:rsidR="00374457" w:rsidRPr="006F0660">
      <w:rPr>
        <w:sz w:val="20"/>
        <w:szCs w:val="20"/>
        <w:lang w:val="el-GR"/>
      </w:rPr>
      <w:t xml:space="preserve">για το Έργο </w:t>
    </w:r>
    <w:r w:rsidR="00D75D93" w:rsidRPr="00D75D93">
      <w:rPr>
        <w:b/>
        <w:bCs/>
        <w:sz w:val="20"/>
        <w:szCs w:val="20"/>
        <w:lang w:val="el-GR"/>
      </w:rPr>
      <w:t>«Δράσεις Δημοσιότητας για τις ανάγκες του Προγράμματος «Υποστηρικτικά μέτρα των νέων ηλικίας δεκαοκτώ (18) και δεκαεννέα (19) ετών»(“</w:t>
    </w:r>
    <w:proofErr w:type="spellStart"/>
    <w:r w:rsidR="00D75D93" w:rsidRPr="00D75D93">
      <w:rPr>
        <w:b/>
        <w:bCs/>
        <w:sz w:val="20"/>
        <w:szCs w:val="20"/>
        <w:lang w:val="el-GR"/>
      </w:rPr>
      <w:t>Youth</w:t>
    </w:r>
    <w:proofErr w:type="spellEnd"/>
    <w:r w:rsidR="00D75D93" w:rsidRPr="00D75D93">
      <w:rPr>
        <w:b/>
        <w:bCs/>
        <w:sz w:val="20"/>
        <w:szCs w:val="20"/>
        <w:lang w:val="el-GR"/>
      </w:rPr>
      <w:t xml:space="preserve"> </w:t>
    </w:r>
    <w:proofErr w:type="spellStart"/>
    <w:r w:rsidR="00D75D93" w:rsidRPr="00D75D93">
      <w:rPr>
        <w:b/>
        <w:bCs/>
        <w:sz w:val="20"/>
        <w:szCs w:val="20"/>
        <w:lang w:val="el-GR"/>
      </w:rPr>
      <w:t>Pass</w:t>
    </w:r>
    <w:proofErr w:type="spellEnd"/>
    <w:r w:rsidR="00D75D93" w:rsidRPr="00D75D93">
      <w:rPr>
        <w:b/>
        <w:bCs/>
        <w:sz w:val="20"/>
        <w:szCs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374457" w:rsidRPr="00747D5B" w14:paraId="3AF52D6E" w14:textId="77777777" w:rsidTr="00C651CD">
      <w:trPr>
        <w:trHeight w:val="417"/>
      </w:trPr>
      <w:tc>
        <w:tcPr>
          <w:tcW w:w="3104" w:type="dxa"/>
          <w:vMerge w:val="restart"/>
          <w:tcBorders>
            <w:top w:val="nil"/>
            <w:left w:val="nil"/>
            <w:bottom w:val="nil"/>
            <w:right w:val="nil"/>
          </w:tcBorders>
        </w:tcPr>
        <w:p w14:paraId="252F5C47" w14:textId="2A74A1C5" w:rsidR="00374457" w:rsidRPr="00C82DB4" w:rsidRDefault="00374457" w:rsidP="00C82DB4">
          <w:pPr>
            <w:ind w:right="-442"/>
            <w:rPr>
              <w:rFonts w:ascii="Calibri" w:hAnsi="Calibri"/>
              <w:b/>
              <w:lang w:val="en-US" w:eastAsia="en-US"/>
            </w:rPr>
          </w:pPr>
          <w:r w:rsidRPr="00C82DB4">
            <w:rPr>
              <w:rFonts w:ascii="Calibri" w:hAnsi="Calibri"/>
              <w:b/>
              <w:noProof/>
              <w:lang w:val="el-GR" w:eastAsia="el-GR"/>
            </w:rPr>
            <w:drawing>
              <wp:inline distT="0" distB="0" distL="0" distR="0" wp14:anchorId="05C6581F" wp14:editId="0F54274E">
                <wp:extent cx="1558925" cy="492125"/>
                <wp:effectExtent l="0" t="0" r="317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925" cy="492125"/>
                        </a:xfrm>
                        <a:prstGeom prst="rect">
                          <a:avLst/>
                        </a:prstGeom>
                        <a:noFill/>
                        <a:ln>
                          <a:noFill/>
                        </a:ln>
                      </pic:spPr>
                    </pic:pic>
                  </a:graphicData>
                </a:graphic>
              </wp:inline>
            </w:drawing>
          </w:r>
        </w:p>
      </w:tc>
      <w:tc>
        <w:tcPr>
          <w:tcW w:w="6426" w:type="dxa"/>
          <w:tcBorders>
            <w:top w:val="nil"/>
            <w:left w:val="nil"/>
            <w:right w:val="nil"/>
          </w:tcBorders>
          <w:vAlign w:val="center"/>
        </w:tcPr>
        <w:p w14:paraId="24F3E06B" w14:textId="77777777" w:rsidR="00374457" w:rsidRPr="00C82DB4" w:rsidRDefault="00374457" w:rsidP="00C82DB4">
          <w:pPr>
            <w:tabs>
              <w:tab w:val="right" w:pos="8306"/>
            </w:tabs>
            <w:spacing w:before="80"/>
            <w:ind w:right="-104"/>
            <w:jc w:val="center"/>
            <w:rPr>
              <w:rFonts w:ascii="Calibri" w:hAnsi="Calibri"/>
              <w:sz w:val="16"/>
              <w:szCs w:val="16"/>
              <w:lang w:val="el-GR" w:eastAsia="en-US"/>
            </w:rPr>
          </w:pPr>
          <w:r w:rsidRPr="00C82DB4">
            <w:rPr>
              <w:rFonts w:ascii="Calibri" w:hAnsi="Calibri"/>
              <w:noProof/>
              <w:sz w:val="16"/>
              <w:szCs w:val="16"/>
              <w:lang w:val="el-GR" w:eastAsia="en-US"/>
            </w:rPr>
            <w:t>Λεωφ.Συγγρού 194, 176 71 - Καλλιθέα (Αττική)  • Τηλ.: 213 1300 700  •  Fax: 213 1300 800-1</w:t>
          </w:r>
        </w:p>
      </w:tc>
    </w:tr>
    <w:tr w:rsidR="00374457" w:rsidRPr="00C82DB4" w14:paraId="746EBFA4" w14:textId="77777777" w:rsidTr="00C651CD">
      <w:tc>
        <w:tcPr>
          <w:tcW w:w="3104" w:type="dxa"/>
          <w:vMerge/>
          <w:tcBorders>
            <w:left w:val="nil"/>
            <w:bottom w:val="nil"/>
            <w:right w:val="nil"/>
          </w:tcBorders>
        </w:tcPr>
        <w:p w14:paraId="6ADCB684" w14:textId="77777777" w:rsidR="00374457" w:rsidRPr="00C82DB4" w:rsidRDefault="00374457" w:rsidP="00C82DB4">
          <w:pPr>
            <w:ind w:right="-442"/>
            <w:rPr>
              <w:rFonts w:ascii="Calibri" w:hAnsi="Calibri"/>
              <w:b/>
              <w:lang w:val="el-GR" w:eastAsia="en-US"/>
            </w:rPr>
          </w:pPr>
        </w:p>
      </w:tc>
      <w:tc>
        <w:tcPr>
          <w:tcW w:w="6426" w:type="dxa"/>
          <w:tcBorders>
            <w:left w:val="nil"/>
            <w:bottom w:val="nil"/>
            <w:right w:val="nil"/>
          </w:tcBorders>
          <w:vAlign w:val="center"/>
        </w:tcPr>
        <w:p w14:paraId="3052D2D3" w14:textId="77777777" w:rsidR="00374457" w:rsidRPr="00C82DB4" w:rsidRDefault="00374457" w:rsidP="00C82DB4">
          <w:pPr>
            <w:tabs>
              <w:tab w:val="center" w:pos="4153"/>
              <w:tab w:val="right" w:pos="8306"/>
            </w:tabs>
            <w:spacing w:before="80"/>
            <w:ind w:right="-261"/>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Calibri" w:hAnsi="Calibri"/>
              <w:noProof/>
              <w:sz w:val="16"/>
              <w:szCs w:val="16"/>
              <w:lang w:eastAsia="en-US"/>
            </w:rPr>
            <w:sym w:font="Symbol" w:char="F0B7"/>
          </w:r>
          <w:r w:rsidRPr="00C82DB4">
            <w:rPr>
              <w:rFonts w:ascii="Calibri" w:hAnsi="Calibri"/>
              <w:noProof/>
              <w:sz w:val="16"/>
              <w:szCs w:val="16"/>
              <w:lang w:val="it-IT" w:eastAsia="en-US"/>
            </w:rPr>
            <w:t xml:space="preserve"> e-mail: </w:t>
          </w:r>
          <w:hyperlink r:id="rId2" w:history="1">
            <w:r w:rsidRPr="00C82DB4">
              <w:rPr>
                <w:rFonts w:ascii="Calibri" w:hAnsi="Calibri"/>
                <w:noProof/>
                <w:color w:val="0000FF"/>
                <w:sz w:val="16"/>
                <w:szCs w:val="16"/>
                <w:u w:val="single"/>
                <w:lang w:val="it-IT" w:eastAsia="en-US"/>
              </w:rPr>
              <w:t>info@ktpae.gr</w:t>
            </w:r>
          </w:hyperlink>
        </w:p>
      </w:tc>
    </w:tr>
    <w:tr w:rsidR="00374457" w:rsidRPr="00747D5B" w14:paraId="5CCF905B" w14:textId="77777777" w:rsidTr="00C651CD">
      <w:trPr>
        <w:trHeight w:val="301"/>
      </w:trPr>
      <w:tc>
        <w:tcPr>
          <w:tcW w:w="3104" w:type="dxa"/>
          <w:vMerge/>
          <w:tcBorders>
            <w:left w:val="nil"/>
            <w:bottom w:val="nil"/>
            <w:right w:val="nil"/>
          </w:tcBorders>
        </w:tcPr>
        <w:p w14:paraId="57BAF25C" w14:textId="77777777" w:rsidR="00374457" w:rsidRPr="00C82DB4" w:rsidRDefault="00374457" w:rsidP="00C82DB4">
          <w:pPr>
            <w:ind w:right="-442"/>
            <w:rPr>
              <w:rFonts w:ascii="Calibri" w:hAnsi="Calibri"/>
              <w:b/>
              <w:lang w:val="it-IT" w:eastAsia="en-US"/>
            </w:rPr>
          </w:pPr>
        </w:p>
      </w:tc>
      <w:tc>
        <w:tcPr>
          <w:tcW w:w="6426" w:type="dxa"/>
          <w:tcBorders>
            <w:top w:val="nil"/>
            <w:left w:val="nil"/>
            <w:bottom w:val="nil"/>
            <w:right w:val="nil"/>
          </w:tcBorders>
          <w:vAlign w:val="center"/>
        </w:tcPr>
        <w:p w14:paraId="39F08FF6" w14:textId="77777777" w:rsidR="00374457" w:rsidRPr="00C82DB4" w:rsidRDefault="00374457" w:rsidP="00C82DB4">
          <w:pPr>
            <w:tabs>
              <w:tab w:val="center" w:pos="4153"/>
              <w:tab w:val="right" w:pos="8306"/>
            </w:tabs>
            <w:spacing w:before="80"/>
            <w:ind w:right="-261"/>
            <w:jc w:val="center"/>
            <w:rPr>
              <w:rFonts w:ascii="Calibri" w:hAnsi="Calibri"/>
              <w:noProof/>
              <w:sz w:val="16"/>
              <w:szCs w:val="16"/>
              <w:lang w:val="el-GR" w:eastAsia="en-US"/>
            </w:rPr>
          </w:pPr>
          <w:r w:rsidRPr="00C82DB4">
            <w:rPr>
              <w:rFonts w:ascii="Calibri" w:hAnsi="Calibri"/>
              <w:noProof/>
              <w:sz w:val="16"/>
              <w:szCs w:val="16"/>
              <w:lang w:val="el-GR" w:eastAsia="en-US"/>
            </w:rPr>
            <w:t xml:space="preserve">ΝΠΙΔ Μη Κερδοσκοπικό </w:t>
          </w:r>
          <w:r w:rsidRPr="00C82DB4">
            <w:rPr>
              <w:rFonts w:ascii="Calibri" w:hAnsi="Calibri"/>
              <w:noProof/>
              <w:sz w:val="16"/>
              <w:szCs w:val="16"/>
              <w:lang w:eastAsia="en-US"/>
            </w:rPr>
            <w:sym w:font="Symbol" w:char="F0B7"/>
          </w:r>
          <w:r w:rsidRPr="00C82DB4">
            <w:rPr>
              <w:rFonts w:ascii="Calibri" w:hAnsi="Calibri"/>
              <w:noProof/>
              <w:sz w:val="16"/>
              <w:szCs w:val="16"/>
              <w:lang w:val="el-GR" w:eastAsia="en-US"/>
            </w:rPr>
            <w:t xml:space="preserve"> Αρ. ΓΕΜΗ: </w:t>
          </w:r>
          <w:r w:rsidRPr="00C82DB4">
            <w:rPr>
              <w:rFonts w:ascii="Calibri" w:hAnsi="Calibri"/>
              <w:sz w:val="16"/>
              <w:szCs w:val="16"/>
              <w:lang w:val="el-GR" w:eastAsia="en-US"/>
            </w:rPr>
            <w:t>004261201000</w:t>
          </w:r>
        </w:p>
      </w:tc>
    </w:tr>
  </w:tbl>
  <w:p w14:paraId="6EAAB63A" w14:textId="641B3D55" w:rsidR="00374457" w:rsidRPr="006D3DA7" w:rsidRDefault="00374457" w:rsidP="006D3DA7">
    <w:pPr>
      <w:pStyle w:val="af3"/>
      <w:pBdr>
        <w:bottom w:val="single" w:sz="4" w:space="1" w:color="auto"/>
      </w:pBdr>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F0F9E" w14:textId="43DD773D" w:rsidR="00374457" w:rsidRPr="002D10B9" w:rsidRDefault="002D10B9" w:rsidP="002D10B9">
    <w:pPr>
      <w:pBdr>
        <w:bottom w:val="single" w:sz="4" w:space="1" w:color="auto"/>
      </w:pBdr>
      <w:rPr>
        <w:b/>
        <w:bCs/>
        <w:i/>
        <w:iCs/>
        <w:sz w:val="20"/>
        <w:lang w:val="el-GR"/>
      </w:rPr>
    </w:pPr>
    <w:r>
      <w:rPr>
        <w:sz w:val="20"/>
        <w:szCs w:val="20"/>
        <w:lang w:val="el-GR"/>
      </w:rPr>
      <w:t xml:space="preserve">Διακήρυξη </w:t>
    </w:r>
    <w:r w:rsidRPr="006F0660">
      <w:rPr>
        <w:sz w:val="20"/>
        <w:szCs w:val="20"/>
        <w:lang w:val="el-GR"/>
      </w:rPr>
      <w:t>Ηλεκτρονικ</w:t>
    </w:r>
    <w:r>
      <w:rPr>
        <w:sz w:val="20"/>
        <w:szCs w:val="20"/>
        <w:lang w:val="el-GR"/>
      </w:rPr>
      <w:t>ού</w:t>
    </w:r>
    <w:r w:rsidRPr="006F0660">
      <w:rPr>
        <w:sz w:val="20"/>
        <w:szCs w:val="20"/>
        <w:lang w:val="el-GR"/>
      </w:rPr>
      <w:t xml:space="preserve"> </w:t>
    </w:r>
    <w:r>
      <w:rPr>
        <w:sz w:val="20"/>
        <w:szCs w:val="20"/>
        <w:lang w:val="el-GR"/>
      </w:rPr>
      <w:t xml:space="preserve">Ανοικτού </w:t>
    </w:r>
    <w:r w:rsidRPr="006F0660">
      <w:rPr>
        <w:sz w:val="20"/>
        <w:szCs w:val="20"/>
        <w:lang w:val="el-GR"/>
      </w:rPr>
      <w:t xml:space="preserve">Κάτω των Ορίων </w:t>
    </w:r>
    <w:r>
      <w:rPr>
        <w:sz w:val="20"/>
        <w:szCs w:val="20"/>
        <w:lang w:val="el-GR"/>
      </w:rPr>
      <w:t xml:space="preserve">Διαγωνισμού </w:t>
    </w:r>
    <w:r w:rsidRPr="006F0660">
      <w:rPr>
        <w:sz w:val="20"/>
        <w:szCs w:val="20"/>
        <w:lang w:val="el-GR"/>
      </w:rPr>
      <w:t xml:space="preserve">για το Έργο </w:t>
    </w:r>
    <w:r w:rsidRPr="00D75D93">
      <w:rPr>
        <w:b/>
        <w:bCs/>
        <w:sz w:val="20"/>
        <w:szCs w:val="20"/>
        <w:lang w:val="el-GR"/>
      </w:rPr>
      <w:t>«Δράσεις Δημοσιότητας για τις ανάγκες του Προγράμματος «Υποστηρικτικά μέτρα των νέων ηλικίας δεκαοκτώ (18) και δεκαεννέα (19) ετών»(“</w:t>
    </w:r>
    <w:proofErr w:type="spellStart"/>
    <w:r w:rsidRPr="00D75D93">
      <w:rPr>
        <w:b/>
        <w:bCs/>
        <w:sz w:val="20"/>
        <w:szCs w:val="20"/>
        <w:lang w:val="el-GR"/>
      </w:rPr>
      <w:t>Youth</w:t>
    </w:r>
    <w:proofErr w:type="spellEnd"/>
    <w:r w:rsidRPr="00D75D93">
      <w:rPr>
        <w:b/>
        <w:bCs/>
        <w:sz w:val="20"/>
        <w:szCs w:val="20"/>
        <w:lang w:val="el-GR"/>
      </w:rPr>
      <w:t xml:space="preserve"> </w:t>
    </w:r>
    <w:proofErr w:type="spellStart"/>
    <w:r w:rsidRPr="00D75D93">
      <w:rPr>
        <w:b/>
        <w:bCs/>
        <w:sz w:val="20"/>
        <w:szCs w:val="20"/>
        <w:lang w:val="el-GR"/>
      </w:rPr>
      <w:t>Pass</w:t>
    </w:r>
    <w:proofErr w:type="spellEnd"/>
    <w:r w:rsidRPr="00D75D93">
      <w:rPr>
        <w:b/>
        <w:bCs/>
        <w:sz w:val="20"/>
        <w:szCs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1FD3A" w14:textId="59E298F4" w:rsidR="00374457" w:rsidRPr="003E609D" w:rsidRDefault="00374457"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004825A1" w:rsidRPr="00D75D93">
      <w:rPr>
        <w:b/>
        <w:bCs/>
        <w:sz w:val="20"/>
        <w:szCs w:val="20"/>
        <w:lang w:val="el-GR"/>
      </w:rPr>
      <w:t>«Δράσεις Δημοσιότητας για τις ανάγκες του Προγράμματος «Υποστηρικτικά μέτρα των νέων ηλικίας δεκαοκτώ (18) και δεκαεννέα (19) ετών»(“</w:t>
    </w:r>
    <w:proofErr w:type="spellStart"/>
    <w:r w:rsidR="004825A1" w:rsidRPr="00D75D93">
      <w:rPr>
        <w:b/>
        <w:bCs/>
        <w:sz w:val="20"/>
        <w:szCs w:val="20"/>
        <w:lang w:val="el-GR"/>
      </w:rPr>
      <w:t>Youth</w:t>
    </w:r>
    <w:proofErr w:type="spellEnd"/>
    <w:r w:rsidR="004825A1" w:rsidRPr="00D75D93">
      <w:rPr>
        <w:b/>
        <w:bCs/>
        <w:sz w:val="20"/>
        <w:szCs w:val="20"/>
        <w:lang w:val="el-GR"/>
      </w:rPr>
      <w:t xml:space="preserve"> </w:t>
    </w:r>
    <w:proofErr w:type="spellStart"/>
    <w:r w:rsidR="004825A1" w:rsidRPr="00D75D93">
      <w:rPr>
        <w:b/>
        <w:bCs/>
        <w:sz w:val="20"/>
        <w:szCs w:val="20"/>
        <w:lang w:val="el-GR"/>
      </w:rPr>
      <w:t>Pass</w:t>
    </w:r>
    <w:proofErr w:type="spellEnd"/>
    <w:r w:rsidR="004825A1" w:rsidRPr="00D75D93">
      <w:rPr>
        <w:b/>
        <w:bCs/>
        <w:sz w:val="20"/>
        <w:szCs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2D2D" w14:textId="2A84355F" w:rsidR="00374457" w:rsidRPr="003E609D" w:rsidRDefault="00374457"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004825A1" w:rsidRPr="00D75D93">
      <w:rPr>
        <w:b/>
        <w:bCs/>
        <w:sz w:val="20"/>
        <w:szCs w:val="20"/>
        <w:lang w:val="el-GR"/>
      </w:rPr>
      <w:t>«Δράσεις Δημοσιότητας για τις ανάγκες του Προγράμματος «Υποστηρικτικά μέτρα των νέων ηλικίας δεκαοκτώ (18) και δεκαεννέα (19) ετών»(“</w:t>
    </w:r>
    <w:proofErr w:type="spellStart"/>
    <w:r w:rsidR="004825A1" w:rsidRPr="00D75D93">
      <w:rPr>
        <w:b/>
        <w:bCs/>
        <w:sz w:val="20"/>
        <w:szCs w:val="20"/>
        <w:lang w:val="el-GR"/>
      </w:rPr>
      <w:t>Youth</w:t>
    </w:r>
    <w:proofErr w:type="spellEnd"/>
    <w:r w:rsidR="004825A1" w:rsidRPr="00D75D93">
      <w:rPr>
        <w:b/>
        <w:bCs/>
        <w:sz w:val="20"/>
        <w:szCs w:val="20"/>
        <w:lang w:val="el-GR"/>
      </w:rPr>
      <w:t xml:space="preserve"> </w:t>
    </w:r>
    <w:proofErr w:type="spellStart"/>
    <w:r w:rsidR="004825A1" w:rsidRPr="00D75D93">
      <w:rPr>
        <w:b/>
        <w:bCs/>
        <w:sz w:val="20"/>
        <w:szCs w:val="20"/>
        <w:lang w:val="el-GR"/>
      </w:rPr>
      <w:t>Pass</w:t>
    </w:r>
    <w:proofErr w:type="spellEnd"/>
    <w:r w:rsidR="004825A1" w:rsidRPr="00D75D93">
      <w:rPr>
        <w:b/>
        <w:bCs/>
        <w:sz w:val="20"/>
        <w:szCs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F0E39" w14:textId="4F38AD39" w:rsidR="00374457" w:rsidRPr="003E609D" w:rsidRDefault="00374457"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004825A1" w:rsidRPr="00D75D93">
      <w:rPr>
        <w:b/>
        <w:bCs/>
        <w:sz w:val="20"/>
        <w:szCs w:val="20"/>
        <w:lang w:val="el-GR"/>
      </w:rPr>
      <w:t>«Δράσεις Δημοσιότητας για τις ανάγκες του Προγράμματος «Υποστηρικτικά μέτρα των νέων ηλικίας δεκαοκτώ (18) και δεκαεννέα (19) ετών»(“</w:t>
    </w:r>
    <w:proofErr w:type="spellStart"/>
    <w:r w:rsidR="004825A1" w:rsidRPr="00D75D93">
      <w:rPr>
        <w:b/>
        <w:bCs/>
        <w:sz w:val="20"/>
        <w:szCs w:val="20"/>
        <w:lang w:val="el-GR"/>
      </w:rPr>
      <w:t>Youth</w:t>
    </w:r>
    <w:proofErr w:type="spellEnd"/>
    <w:r w:rsidR="004825A1" w:rsidRPr="00D75D93">
      <w:rPr>
        <w:b/>
        <w:bCs/>
        <w:sz w:val="20"/>
        <w:szCs w:val="20"/>
        <w:lang w:val="el-GR"/>
      </w:rPr>
      <w:t xml:space="preserve"> </w:t>
    </w:r>
    <w:proofErr w:type="spellStart"/>
    <w:r w:rsidR="004825A1" w:rsidRPr="00D75D93">
      <w:rPr>
        <w:b/>
        <w:bCs/>
        <w:sz w:val="20"/>
        <w:szCs w:val="20"/>
        <w:lang w:val="el-GR"/>
      </w:rPr>
      <w:t>Pass</w:t>
    </w:r>
    <w:proofErr w:type="spellEnd"/>
    <w:r w:rsidR="004825A1" w:rsidRPr="00D75D93">
      <w:rPr>
        <w:b/>
        <w:bCs/>
        <w:sz w:val="20"/>
        <w:szCs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2D55BCA"/>
    <w:multiLevelType w:val="hybridMultilevel"/>
    <w:tmpl w:val="D0060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10251CB1"/>
    <w:multiLevelType w:val="multilevel"/>
    <w:tmpl w:val="AC92C9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340E9D"/>
    <w:multiLevelType w:val="multilevel"/>
    <w:tmpl w:val="3334AD20"/>
    <w:numStyleLink w:val="Style4"/>
  </w:abstractNum>
  <w:abstractNum w:abstractNumId="16" w15:restartNumberingAfterBreak="0">
    <w:nsid w:val="134B51FB"/>
    <w:multiLevelType w:val="hybridMultilevel"/>
    <w:tmpl w:val="0ECAD84E"/>
    <w:lvl w:ilvl="0" w:tplc="6238537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4354386"/>
    <w:multiLevelType w:val="multilevel"/>
    <w:tmpl w:val="56464C8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2CD3595E"/>
    <w:multiLevelType w:val="multilevel"/>
    <w:tmpl w:val="79F069F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5" w15:restartNumberingAfterBreak="0">
    <w:nsid w:val="2EA94DDE"/>
    <w:multiLevelType w:val="multilevel"/>
    <w:tmpl w:val="9014B92A"/>
    <w:lvl w:ilvl="0">
      <w:start w:val="1"/>
      <w:numFmt w:val="decimal"/>
      <w:lvlText w:val="%1."/>
      <w:lvlJc w:val="left"/>
      <w:pPr>
        <w:ind w:left="360" w:hanging="360"/>
      </w:pPr>
      <w:rPr>
        <w:b w:val="0"/>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26"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28" w15:restartNumberingAfterBreak="0">
    <w:nsid w:val="45796D84"/>
    <w:multiLevelType w:val="hybridMultilevel"/>
    <w:tmpl w:val="C68A27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0"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1"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5" w15:restartNumberingAfterBreak="0">
    <w:nsid w:val="5DD46311"/>
    <w:multiLevelType w:val="hybridMultilevel"/>
    <w:tmpl w:val="A910549E"/>
    <w:lvl w:ilvl="0" w:tplc="36968AEC">
      <w:start w:val="5"/>
      <w:numFmt w:val="bullet"/>
      <w:lvlText w:val="-"/>
      <w:lvlJc w:val="left"/>
      <w:pPr>
        <w:ind w:left="914" w:hanging="360"/>
      </w:pPr>
      <w:rPr>
        <w:rFonts w:ascii="Tahoma" w:eastAsiaTheme="minorHAnsi" w:hAnsi="Tahoma" w:cs="Tahoma"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6" w15:restartNumberingAfterBreak="0">
    <w:nsid w:val="65C573B4"/>
    <w:multiLevelType w:val="multilevel"/>
    <w:tmpl w:val="468486A4"/>
    <w:lvl w:ilvl="0">
      <w:start w:val="1"/>
      <w:numFmt w:val="lowerRoman"/>
      <w:lvlText w:val="%1."/>
      <w:lvlJc w:val="right"/>
      <w:pPr>
        <w:tabs>
          <w:tab w:val="num" w:pos="630"/>
        </w:tabs>
        <w:ind w:left="630" w:hanging="360"/>
      </w:pPr>
    </w:lvl>
    <w:lvl w:ilvl="1">
      <w:start w:val="1"/>
      <w:numFmt w:val="lowerRoman"/>
      <w:lvlText w:val="%2."/>
      <w:lvlJc w:val="right"/>
      <w:pPr>
        <w:tabs>
          <w:tab w:val="num" w:pos="1350"/>
        </w:tabs>
        <w:ind w:left="1350" w:hanging="360"/>
      </w:pPr>
    </w:lvl>
    <w:lvl w:ilvl="2">
      <w:start w:val="1"/>
      <w:numFmt w:val="lowerRoman"/>
      <w:lvlText w:val="%3."/>
      <w:lvlJc w:val="right"/>
      <w:pPr>
        <w:tabs>
          <w:tab w:val="num" w:pos="2070"/>
        </w:tabs>
        <w:ind w:left="2070" w:hanging="360"/>
      </w:pPr>
    </w:lvl>
    <w:lvl w:ilvl="3">
      <w:start w:val="1"/>
      <w:numFmt w:val="lowerRoman"/>
      <w:lvlText w:val="%4."/>
      <w:lvlJc w:val="right"/>
      <w:pPr>
        <w:tabs>
          <w:tab w:val="num" w:pos="2790"/>
        </w:tabs>
        <w:ind w:left="2790" w:hanging="360"/>
      </w:pPr>
    </w:lvl>
    <w:lvl w:ilvl="4">
      <w:start w:val="1"/>
      <w:numFmt w:val="lowerRoman"/>
      <w:lvlText w:val="%5."/>
      <w:lvlJc w:val="right"/>
      <w:pPr>
        <w:tabs>
          <w:tab w:val="num" w:pos="3510"/>
        </w:tabs>
        <w:ind w:left="3510" w:hanging="360"/>
      </w:pPr>
    </w:lvl>
    <w:lvl w:ilvl="5">
      <w:start w:val="1"/>
      <w:numFmt w:val="lowerRoman"/>
      <w:lvlText w:val="%6."/>
      <w:lvlJc w:val="right"/>
      <w:pPr>
        <w:tabs>
          <w:tab w:val="num" w:pos="4230"/>
        </w:tabs>
        <w:ind w:left="4230" w:hanging="360"/>
      </w:pPr>
    </w:lvl>
    <w:lvl w:ilvl="6">
      <w:start w:val="1"/>
      <w:numFmt w:val="lowerRoman"/>
      <w:lvlText w:val="%7."/>
      <w:lvlJc w:val="right"/>
      <w:pPr>
        <w:tabs>
          <w:tab w:val="num" w:pos="4950"/>
        </w:tabs>
        <w:ind w:left="4950" w:hanging="360"/>
      </w:pPr>
    </w:lvl>
    <w:lvl w:ilvl="7">
      <w:start w:val="1"/>
      <w:numFmt w:val="lowerRoman"/>
      <w:lvlText w:val="%8."/>
      <w:lvlJc w:val="right"/>
      <w:pPr>
        <w:tabs>
          <w:tab w:val="num" w:pos="5670"/>
        </w:tabs>
        <w:ind w:left="5670" w:hanging="360"/>
      </w:pPr>
    </w:lvl>
    <w:lvl w:ilvl="8">
      <w:start w:val="1"/>
      <w:numFmt w:val="lowerRoman"/>
      <w:lvlText w:val="%9."/>
      <w:lvlJc w:val="right"/>
      <w:pPr>
        <w:tabs>
          <w:tab w:val="num" w:pos="6390"/>
        </w:tabs>
        <w:ind w:left="6390" w:hanging="360"/>
      </w:pPr>
    </w:lvl>
  </w:abstractNum>
  <w:abstractNum w:abstractNumId="37"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8"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7C5D4B4C"/>
    <w:multiLevelType w:val="hybridMultilevel"/>
    <w:tmpl w:val="81D8CE40"/>
    <w:lvl w:ilvl="0" w:tplc="0409001B">
      <w:start w:val="1"/>
      <w:numFmt w:val="lowerRoman"/>
      <w:lvlText w:val="%1."/>
      <w:lvlJc w:val="right"/>
      <w:pPr>
        <w:ind w:left="900" w:hanging="360"/>
      </w:pPr>
      <w:rPr>
        <w:rFonts w:hint="default"/>
      </w:rPr>
    </w:lvl>
    <w:lvl w:ilvl="1" w:tplc="FFFFFFFF" w:tentative="1">
      <w:start w:val="1"/>
      <w:numFmt w:val="bullet"/>
      <w:lvlText w:val="o"/>
      <w:lvlJc w:val="left"/>
      <w:pPr>
        <w:ind w:left="1620" w:hanging="360"/>
      </w:pPr>
      <w:rPr>
        <w:rFonts w:ascii="Courier New" w:hAnsi="Courier New" w:cs="Courier New" w:hint="default"/>
      </w:rPr>
    </w:lvl>
    <w:lvl w:ilvl="2" w:tplc="FFFFFFFF" w:tentative="1">
      <w:start w:val="1"/>
      <w:numFmt w:val="bullet"/>
      <w:lvlText w:val=""/>
      <w:lvlJc w:val="left"/>
      <w:pPr>
        <w:ind w:left="2340" w:hanging="360"/>
      </w:pPr>
      <w:rPr>
        <w:rFonts w:ascii="Wingdings" w:hAnsi="Wingdings" w:hint="default"/>
      </w:rPr>
    </w:lvl>
    <w:lvl w:ilvl="3" w:tplc="FFFFFFFF" w:tentative="1">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43"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80629109">
    <w:abstractNumId w:val="1"/>
  </w:num>
  <w:num w:numId="2" w16cid:durableId="1188518826">
    <w:abstractNumId w:val="3"/>
  </w:num>
  <w:num w:numId="3" w16cid:durableId="1506818026">
    <w:abstractNumId w:val="4"/>
  </w:num>
  <w:num w:numId="4" w16cid:durableId="791940520">
    <w:abstractNumId w:val="8"/>
  </w:num>
  <w:num w:numId="5" w16cid:durableId="480856078">
    <w:abstractNumId w:val="9"/>
  </w:num>
  <w:num w:numId="6" w16cid:durableId="1076627138">
    <w:abstractNumId w:val="39"/>
  </w:num>
  <w:num w:numId="7" w16cid:durableId="1647272095">
    <w:abstractNumId w:val="40"/>
  </w:num>
  <w:num w:numId="8" w16cid:durableId="1058670139">
    <w:abstractNumId w:val="20"/>
  </w:num>
  <w:num w:numId="9" w16cid:durableId="1875998646">
    <w:abstractNumId w:val="32"/>
  </w:num>
  <w:num w:numId="10" w16cid:durableId="1444614398">
    <w:abstractNumId w:val="24"/>
  </w:num>
  <w:num w:numId="11" w16cid:durableId="239171114">
    <w:abstractNumId w:val="17"/>
  </w:num>
  <w:num w:numId="12" w16cid:durableId="1908952195">
    <w:abstractNumId w:val="38"/>
  </w:num>
  <w:num w:numId="13" w16cid:durableId="1198615268">
    <w:abstractNumId w:val="43"/>
  </w:num>
  <w:num w:numId="14" w16cid:durableId="674772843">
    <w:abstractNumId w:val="30"/>
  </w:num>
  <w:num w:numId="15" w16cid:durableId="170028807">
    <w:abstractNumId w:val="18"/>
  </w:num>
  <w:num w:numId="16" w16cid:durableId="1565339231">
    <w:abstractNumId w:val="27"/>
  </w:num>
  <w:num w:numId="17" w16cid:durableId="932781002">
    <w:abstractNumId w:val="26"/>
  </w:num>
  <w:num w:numId="18" w16cid:durableId="29308042">
    <w:abstractNumId w:val="15"/>
  </w:num>
  <w:num w:numId="19" w16cid:durableId="68760548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92603214">
    <w:abstractNumId w:val="21"/>
  </w:num>
  <w:num w:numId="21" w16cid:durableId="1192373766">
    <w:abstractNumId w:val="2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16cid:durableId="1839610134">
    <w:abstractNumId w:val="29"/>
  </w:num>
  <w:num w:numId="23" w16cid:durableId="984897525">
    <w:abstractNumId w:val="31"/>
  </w:num>
  <w:num w:numId="24" w16cid:durableId="551845462">
    <w:abstractNumId w:val="37"/>
  </w:num>
  <w:num w:numId="25" w16cid:durableId="1981763232">
    <w:abstractNumId w:val="41"/>
  </w:num>
  <w:num w:numId="26" w16cid:durableId="775634023">
    <w:abstractNumId w:val="23"/>
  </w:num>
  <w:num w:numId="27" w16cid:durableId="1956136377">
    <w:abstractNumId w:val="19"/>
  </w:num>
  <w:num w:numId="28" w16cid:durableId="165632638">
    <w:abstractNumId w:val="33"/>
  </w:num>
  <w:num w:numId="29" w16cid:durableId="657539808">
    <w:abstractNumId w:val="34"/>
  </w:num>
  <w:num w:numId="30" w16cid:durableId="1388069444">
    <w:abstractNumId w:val="13"/>
  </w:num>
  <w:num w:numId="31" w16cid:durableId="839007402">
    <w:abstractNumId w:val="35"/>
  </w:num>
  <w:num w:numId="32" w16cid:durableId="1177034626">
    <w:abstractNumId w:val="12"/>
  </w:num>
  <w:num w:numId="33" w16cid:durableId="812527498">
    <w:abstractNumId w:val="28"/>
  </w:num>
  <w:num w:numId="34" w16cid:durableId="217130010">
    <w:abstractNumId w:val="14"/>
  </w:num>
  <w:num w:numId="35" w16cid:durableId="1969125697">
    <w:abstractNumId w:val="22"/>
  </w:num>
  <w:num w:numId="36" w16cid:durableId="119014688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25116553">
    <w:abstractNumId w:val="42"/>
  </w:num>
  <w:num w:numId="38" w16cid:durableId="57749475">
    <w:abstractNumId w:val="16"/>
  </w:num>
  <w:num w:numId="39" w16cid:durableId="1453135516">
    <w:abstractNumId w:val="24"/>
  </w:num>
  <w:num w:numId="40" w16cid:durableId="536745548">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3"/>
  <w:removePersonalInformation/>
  <w:removeDateAndTime/>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349A"/>
    <w:rsid w:val="00005F5C"/>
    <w:rsid w:val="000062FA"/>
    <w:rsid w:val="0000716D"/>
    <w:rsid w:val="0001217D"/>
    <w:rsid w:val="0001375B"/>
    <w:rsid w:val="00013A52"/>
    <w:rsid w:val="00014410"/>
    <w:rsid w:val="00014F48"/>
    <w:rsid w:val="000152A8"/>
    <w:rsid w:val="00015953"/>
    <w:rsid w:val="00015A9D"/>
    <w:rsid w:val="00015F06"/>
    <w:rsid w:val="00022569"/>
    <w:rsid w:val="000244B8"/>
    <w:rsid w:val="00025B9C"/>
    <w:rsid w:val="00025CD5"/>
    <w:rsid w:val="00026667"/>
    <w:rsid w:val="00026AED"/>
    <w:rsid w:val="0002765E"/>
    <w:rsid w:val="000303BF"/>
    <w:rsid w:val="000309DB"/>
    <w:rsid w:val="000326F6"/>
    <w:rsid w:val="00032A9F"/>
    <w:rsid w:val="00032BBA"/>
    <w:rsid w:val="0003389C"/>
    <w:rsid w:val="00033BA0"/>
    <w:rsid w:val="00034E19"/>
    <w:rsid w:val="00034FF1"/>
    <w:rsid w:val="00035295"/>
    <w:rsid w:val="00035C19"/>
    <w:rsid w:val="00036CBD"/>
    <w:rsid w:val="00037B97"/>
    <w:rsid w:val="00041C07"/>
    <w:rsid w:val="000422E0"/>
    <w:rsid w:val="00042DB8"/>
    <w:rsid w:val="00043D44"/>
    <w:rsid w:val="00043F27"/>
    <w:rsid w:val="00044A5B"/>
    <w:rsid w:val="00045DCF"/>
    <w:rsid w:val="00045F2D"/>
    <w:rsid w:val="00046044"/>
    <w:rsid w:val="00046293"/>
    <w:rsid w:val="0004724C"/>
    <w:rsid w:val="00047C57"/>
    <w:rsid w:val="000527FB"/>
    <w:rsid w:val="0005488E"/>
    <w:rsid w:val="00055804"/>
    <w:rsid w:val="0005617B"/>
    <w:rsid w:val="00057BBA"/>
    <w:rsid w:val="00057F4A"/>
    <w:rsid w:val="000610D4"/>
    <w:rsid w:val="00061ADD"/>
    <w:rsid w:val="00061DF4"/>
    <w:rsid w:val="000631F7"/>
    <w:rsid w:val="00063FB6"/>
    <w:rsid w:val="0006490A"/>
    <w:rsid w:val="000650A9"/>
    <w:rsid w:val="000653F1"/>
    <w:rsid w:val="00067067"/>
    <w:rsid w:val="000674D2"/>
    <w:rsid w:val="0006771D"/>
    <w:rsid w:val="000705D7"/>
    <w:rsid w:val="000706B1"/>
    <w:rsid w:val="00070731"/>
    <w:rsid w:val="00072601"/>
    <w:rsid w:val="000738BC"/>
    <w:rsid w:val="00076EBB"/>
    <w:rsid w:val="0008087C"/>
    <w:rsid w:val="000838E8"/>
    <w:rsid w:val="00084419"/>
    <w:rsid w:val="00086782"/>
    <w:rsid w:val="00087FEA"/>
    <w:rsid w:val="000905DF"/>
    <w:rsid w:val="00092ADB"/>
    <w:rsid w:val="00092F07"/>
    <w:rsid w:val="00094287"/>
    <w:rsid w:val="00094B47"/>
    <w:rsid w:val="00094D2D"/>
    <w:rsid w:val="00095840"/>
    <w:rsid w:val="0009738D"/>
    <w:rsid w:val="000A4A55"/>
    <w:rsid w:val="000A60A0"/>
    <w:rsid w:val="000A7747"/>
    <w:rsid w:val="000B187C"/>
    <w:rsid w:val="000B236D"/>
    <w:rsid w:val="000B3A30"/>
    <w:rsid w:val="000B6F4E"/>
    <w:rsid w:val="000B7FA2"/>
    <w:rsid w:val="000C04E3"/>
    <w:rsid w:val="000C1AAF"/>
    <w:rsid w:val="000C4648"/>
    <w:rsid w:val="000C4B25"/>
    <w:rsid w:val="000C59AD"/>
    <w:rsid w:val="000C5D2B"/>
    <w:rsid w:val="000D2ED0"/>
    <w:rsid w:val="000D5FB8"/>
    <w:rsid w:val="000D6DFD"/>
    <w:rsid w:val="000D6E10"/>
    <w:rsid w:val="000E04A1"/>
    <w:rsid w:val="000E0B6C"/>
    <w:rsid w:val="000E12F1"/>
    <w:rsid w:val="000E178C"/>
    <w:rsid w:val="000E1C5E"/>
    <w:rsid w:val="000E2020"/>
    <w:rsid w:val="000E2462"/>
    <w:rsid w:val="000E27C3"/>
    <w:rsid w:val="000E3C4E"/>
    <w:rsid w:val="000E6B11"/>
    <w:rsid w:val="000E6DC6"/>
    <w:rsid w:val="000F0E29"/>
    <w:rsid w:val="000F62F0"/>
    <w:rsid w:val="000F6FD9"/>
    <w:rsid w:val="000F7CF2"/>
    <w:rsid w:val="00100156"/>
    <w:rsid w:val="00101D8E"/>
    <w:rsid w:val="00103061"/>
    <w:rsid w:val="00105242"/>
    <w:rsid w:val="00105367"/>
    <w:rsid w:val="00105FBE"/>
    <w:rsid w:val="001061A0"/>
    <w:rsid w:val="00111D5A"/>
    <w:rsid w:val="00114833"/>
    <w:rsid w:val="00115643"/>
    <w:rsid w:val="00116046"/>
    <w:rsid w:val="001201B6"/>
    <w:rsid w:val="001202D5"/>
    <w:rsid w:val="00122891"/>
    <w:rsid w:val="00123153"/>
    <w:rsid w:val="001253B5"/>
    <w:rsid w:val="00125BF8"/>
    <w:rsid w:val="001308CC"/>
    <w:rsid w:val="00130942"/>
    <w:rsid w:val="001312AF"/>
    <w:rsid w:val="0013350B"/>
    <w:rsid w:val="00133814"/>
    <w:rsid w:val="00133E0F"/>
    <w:rsid w:val="00135A3A"/>
    <w:rsid w:val="00137A93"/>
    <w:rsid w:val="00137DAA"/>
    <w:rsid w:val="0014064C"/>
    <w:rsid w:val="00140781"/>
    <w:rsid w:val="00140CA7"/>
    <w:rsid w:val="00141E27"/>
    <w:rsid w:val="00143040"/>
    <w:rsid w:val="001452C0"/>
    <w:rsid w:val="00146631"/>
    <w:rsid w:val="00147AA3"/>
    <w:rsid w:val="00147B71"/>
    <w:rsid w:val="00151DC8"/>
    <w:rsid w:val="00153F0B"/>
    <w:rsid w:val="00154368"/>
    <w:rsid w:val="00154623"/>
    <w:rsid w:val="0015499C"/>
    <w:rsid w:val="00155375"/>
    <w:rsid w:val="0015675F"/>
    <w:rsid w:val="00157F39"/>
    <w:rsid w:val="00160FCE"/>
    <w:rsid w:val="00163311"/>
    <w:rsid w:val="00163845"/>
    <w:rsid w:val="001649E0"/>
    <w:rsid w:val="001652F4"/>
    <w:rsid w:val="0016530B"/>
    <w:rsid w:val="00166662"/>
    <w:rsid w:val="00166AA6"/>
    <w:rsid w:val="00167F10"/>
    <w:rsid w:val="00170B30"/>
    <w:rsid w:val="00170CA8"/>
    <w:rsid w:val="001732D9"/>
    <w:rsid w:val="00175FFA"/>
    <w:rsid w:val="00177F66"/>
    <w:rsid w:val="001811C1"/>
    <w:rsid w:val="00181C40"/>
    <w:rsid w:val="00182529"/>
    <w:rsid w:val="001852F3"/>
    <w:rsid w:val="001859FA"/>
    <w:rsid w:val="00186621"/>
    <w:rsid w:val="001867FF"/>
    <w:rsid w:val="001869A5"/>
    <w:rsid w:val="00186BF5"/>
    <w:rsid w:val="00187D66"/>
    <w:rsid w:val="00194C49"/>
    <w:rsid w:val="00195A7F"/>
    <w:rsid w:val="00196E2A"/>
    <w:rsid w:val="001971AE"/>
    <w:rsid w:val="00197834"/>
    <w:rsid w:val="001A317F"/>
    <w:rsid w:val="001A3537"/>
    <w:rsid w:val="001A61D3"/>
    <w:rsid w:val="001A6CEB"/>
    <w:rsid w:val="001B0443"/>
    <w:rsid w:val="001B235A"/>
    <w:rsid w:val="001B2758"/>
    <w:rsid w:val="001B41E5"/>
    <w:rsid w:val="001B4860"/>
    <w:rsid w:val="001B55ED"/>
    <w:rsid w:val="001B56F1"/>
    <w:rsid w:val="001B585C"/>
    <w:rsid w:val="001B5981"/>
    <w:rsid w:val="001B5CA2"/>
    <w:rsid w:val="001B642A"/>
    <w:rsid w:val="001B65F9"/>
    <w:rsid w:val="001B78D3"/>
    <w:rsid w:val="001C3012"/>
    <w:rsid w:val="001C4403"/>
    <w:rsid w:val="001C44A3"/>
    <w:rsid w:val="001C6408"/>
    <w:rsid w:val="001C673F"/>
    <w:rsid w:val="001D06AA"/>
    <w:rsid w:val="001D0C1B"/>
    <w:rsid w:val="001D0D7B"/>
    <w:rsid w:val="001D0F05"/>
    <w:rsid w:val="001D6B30"/>
    <w:rsid w:val="001E0711"/>
    <w:rsid w:val="001E11F9"/>
    <w:rsid w:val="001E3887"/>
    <w:rsid w:val="001E38A4"/>
    <w:rsid w:val="001E3C20"/>
    <w:rsid w:val="001E4E76"/>
    <w:rsid w:val="001E54F6"/>
    <w:rsid w:val="001E5DE0"/>
    <w:rsid w:val="001E6103"/>
    <w:rsid w:val="001E64FE"/>
    <w:rsid w:val="001F11F8"/>
    <w:rsid w:val="001F40A2"/>
    <w:rsid w:val="001F4428"/>
    <w:rsid w:val="001F455A"/>
    <w:rsid w:val="001F500A"/>
    <w:rsid w:val="001F5F4A"/>
    <w:rsid w:val="00200224"/>
    <w:rsid w:val="00201A77"/>
    <w:rsid w:val="00201E03"/>
    <w:rsid w:val="00202AF8"/>
    <w:rsid w:val="00203D78"/>
    <w:rsid w:val="00207A57"/>
    <w:rsid w:val="00210693"/>
    <w:rsid w:val="002124D4"/>
    <w:rsid w:val="00212681"/>
    <w:rsid w:val="0021350B"/>
    <w:rsid w:val="00213B08"/>
    <w:rsid w:val="002145A1"/>
    <w:rsid w:val="00214DD7"/>
    <w:rsid w:val="0021584B"/>
    <w:rsid w:val="00215C1A"/>
    <w:rsid w:val="002165C3"/>
    <w:rsid w:val="00220C6B"/>
    <w:rsid w:val="00221291"/>
    <w:rsid w:val="0022772A"/>
    <w:rsid w:val="00231358"/>
    <w:rsid w:val="002333E4"/>
    <w:rsid w:val="0023731E"/>
    <w:rsid w:val="002373E7"/>
    <w:rsid w:val="00240449"/>
    <w:rsid w:val="0024279E"/>
    <w:rsid w:val="00243C69"/>
    <w:rsid w:val="00243F84"/>
    <w:rsid w:val="00244A68"/>
    <w:rsid w:val="0024503F"/>
    <w:rsid w:val="00245754"/>
    <w:rsid w:val="00246172"/>
    <w:rsid w:val="00246973"/>
    <w:rsid w:val="0025005A"/>
    <w:rsid w:val="00250252"/>
    <w:rsid w:val="00250B80"/>
    <w:rsid w:val="00252398"/>
    <w:rsid w:val="00252498"/>
    <w:rsid w:val="00253F52"/>
    <w:rsid w:val="002548C3"/>
    <w:rsid w:val="002554B6"/>
    <w:rsid w:val="00255F74"/>
    <w:rsid w:val="002604B4"/>
    <w:rsid w:val="002616A3"/>
    <w:rsid w:val="00263C2C"/>
    <w:rsid w:val="00263FBB"/>
    <w:rsid w:val="002654F7"/>
    <w:rsid w:val="00265688"/>
    <w:rsid w:val="00270326"/>
    <w:rsid w:val="00272B7A"/>
    <w:rsid w:val="00272F1F"/>
    <w:rsid w:val="00274473"/>
    <w:rsid w:val="002768B4"/>
    <w:rsid w:val="00277F8F"/>
    <w:rsid w:val="0028077E"/>
    <w:rsid w:val="00280B8B"/>
    <w:rsid w:val="00281EC3"/>
    <w:rsid w:val="00282306"/>
    <w:rsid w:val="002858E5"/>
    <w:rsid w:val="00286B99"/>
    <w:rsid w:val="0028724A"/>
    <w:rsid w:val="002906DD"/>
    <w:rsid w:val="00290B29"/>
    <w:rsid w:val="00294393"/>
    <w:rsid w:val="0029545C"/>
    <w:rsid w:val="00295C2E"/>
    <w:rsid w:val="00295FEE"/>
    <w:rsid w:val="0029613C"/>
    <w:rsid w:val="00296F4A"/>
    <w:rsid w:val="002A0196"/>
    <w:rsid w:val="002A0D47"/>
    <w:rsid w:val="002A332A"/>
    <w:rsid w:val="002A3476"/>
    <w:rsid w:val="002A37B5"/>
    <w:rsid w:val="002A5438"/>
    <w:rsid w:val="002A63C2"/>
    <w:rsid w:val="002A65B3"/>
    <w:rsid w:val="002A7C7B"/>
    <w:rsid w:val="002B04BB"/>
    <w:rsid w:val="002B2EA7"/>
    <w:rsid w:val="002B2F6A"/>
    <w:rsid w:val="002B33C9"/>
    <w:rsid w:val="002B4677"/>
    <w:rsid w:val="002B7D7E"/>
    <w:rsid w:val="002C263A"/>
    <w:rsid w:val="002C42F5"/>
    <w:rsid w:val="002C4383"/>
    <w:rsid w:val="002C50EB"/>
    <w:rsid w:val="002C5823"/>
    <w:rsid w:val="002C76D6"/>
    <w:rsid w:val="002C7E9A"/>
    <w:rsid w:val="002D0CD6"/>
    <w:rsid w:val="002D0D70"/>
    <w:rsid w:val="002D10B9"/>
    <w:rsid w:val="002D1817"/>
    <w:rsid w:val="002D1A70"/>
    <w:rsid w:val="002D20D2"/>
    <w:rsid w:val="002D24F8"/>
    <w:rsid w:val="002D2A70"/>
    <w:rsid w:val="002D4295"/>
    <w:rsid w:val="002D42B9"/>
    <w:rsid w:val="002D63D3"/>
    <w:rsid w:val="002E1FDE"/>
    <w:rsid w:val="002E219D"/>
    <w:rsid w:val="002E3CAD"/>
    <w:rsid w:val="002E6472"/>
    <w:rsid w:val="002E6C04"/>
    <w:rsid w:val="002F15FA"/>
    <w:rsid w:val="002F2BED"/>
    <w:rsid w:val="002F2E92"/>
    <w:rsid w:val="002F337B"/>
    <w:rsid w:val="002F345D"/>
    <w:rsid w:val="002F5250"/>
    <w:rsid w:val="002F5759"/>
    <w:rsid w:val="002F59FE"/>
    <w:rsid w:val="002F6676"/>
    <w:rsid w:val="002F718F"/>
    <w:rsid w:val="002F74B3"/>
    <w:rsid w:val="003061E3"/>
    <w:rsid w:val="0030791E"/>
    <w:rsid w:val="003103DA"/>
    <w:rsid w:val="00310A95"/>
    <w:rsid w:val="0031166C"/>
    <w:rsid w:val="0031232C"/>
    <w:rsid w:val="00312F18"/>
    <w:rsid w:val="00313255"/>
    <w:rsid w:val="00313E31"/>
    <w:rsid w:val="0031449B"/>
    <w:rsid w:val="00314687"/>
    <w:rsid w:val="00314AB5"/>
    <w:rsid w:val="0031527A"/>
    <w:rsid w:val="003153CD"/>
    <w:rsid w:val="0031590C"/>
    <w:rsid w:val="00317788"/>
    <w:rsid w:val="0032146B"/>
    <w:rsid w:val="003218ED"/>
    <w:rsid w:val="00322BC3"/>
    <w:rsid w:val="00325734"/>
    <w:rsid w:val="00325C93"/>
    <w:rsid w:val="003260E1"/>
    <w:rsid w:val="00331981"/>
    <w:rsid w:val="00332192"/>
    <w:rsid w:val="003329FF"/>
    <w:rsid w:val="0033462B"/>
    <w:rsid w:val="00334AD6"/>
    <w:rsid w:val="00334FCA"/>
    <w:rsid w:val="003352C8"/>
    <w:rsid w:val="003355E7"/>
    <w:rsid w:val="003366E9"/>
    <w:rsid w:val="00336E40"/>
    <w:rsid w:val="00337D8E"/>
    <w:rsid w:val="00341581"/>
    <w:rsid w:val="0034186C"/>
    <w:rsid w:val="00341F6A"/>
    <w:rsid w:val="003423F4"/>
    <w:rsid w:val="00343BB2"/>
    <w:rsid w:val="00343E94"/>
    <w:rsid w:val="003445A5"/>
    <w:rsid w:val="00344FB9"/>
    <w:rsid w:val="0034647E"/>
    <w:rsid w:val="00346ADE"/>
    <w:rsid w:val="00346EFF"/>
    <w:rsid w:val="00347430"/>
    <w:rsid w:val="00352231"/>
    <w:rsid w:val="003528AF"/>
    <w:rsid w:val="0035478E"/>
    <w:rsid w:val="0035494D"/>
    <w:rsid w:val="0035781F"/>
    <w:rsid w:val="00357CEB"/>
    <w:rsid w:val="003620B2"/>
    <w:rsid w:val="00363799"/>
    <w:rsid w:val="00365129"/>
    <w:rsid w:val="0036512D"/>
    <w:rsid w:val="00366319"/>
    <w:rsid w:val="0036645B"/>
    <w:rsid w:val="00367AD5"/>
    <w:rsid w:val="00370D99"/>
    <w:rsid w:val="00370EB2"/>
    <w:rsid w:val="00371877"/>
    <w:rsid w:val="00372204"/>
    <w:rsid w:val="00372DB8"/>
    <w:rsid w:val="00373B83"/>
    <w:rsid w:val="00374457"/>
    <w:rsid w:val="003744A8"/>
    <w:rsid w:val="00375FD8"/>
    <w:rsid w:val="00376A3A"/>
    <w:rsid w:val="00377A13"/>
    <w:rsid w:val="00380F25"/>
    <w:rsid w:val="003822A5"/>
    <w:rsid w:val="003844DC"/>
    <w:rsid w:val="00384C5F"/>
    <w:rsid w:val="00385477"/>
    <w:rsid w:val="003859F5"/>
    <w:rsid w:val="003875CB"/>
    <w:rsid w:val="00387954"/>
    <w:rsid w:val="00390733"/>
    <w:rsid w:val="00390A51"/>
    <w:rsid w:val="0039187D"/>
    <w:rsid w:val="00395A63"/>
    <w:rsid w:val="00395B4A"/>
    <w:rsid w:val="003967C9"/>
    <w:rsid w:val="003A0B33"/>
    <w:rsid w:val="003A109E"/>
    <w:rsid w:val="003A206A"/>
    <w:rsid w:val="003A4033"/>
    <w:rsid w:val="003A58A3"/>
    <w:rsid w:val="003A5AAC"/>
    <w:rsid w:val="003B04C4"/>
    <w:rsid w:val="003B0E89"/>
    <w:rsid w:val="003B13AE"/>
    <w:rsid w:val="003B188D"/>
    <w:rsid w:val="003B211F"/>
    <w:rsid w:val="003B2FC7"/>
    <w:rsid w:val="003B3131"/>
    <w:rsid w:val="003B4D3A"/>
    <w:rsid w:val="003B51C3"/>
    <w:rsid w:val="003B5439"/>
    <w:rsid w:val="003C0732"/>
    <w:rsid w:val="003C0ACD"/>
    <w:rsid w:val="003C2BEF"/>
    <w:rsid w:val="003C5B37"/>
    <w:rsid w:val="003D0035"/>
    <w:rsid w:val="003D047E"/>
    <w:rsid w:val="003D0692"/>
    <w:rsid w:val="003D154A"/>
    <w:rsid w:val="003D1750"/>
    <w:rsid w:val="003D21DA"/>
    <w:rsid w:val="003D3032"/>
    <w:rsid w:val="003D5F3C"/>
    <w:rsid w:val="003D5F82"/>
    <w:rsid w:val="003D60E4"/>
    <w:rsid w:val="003E1CBC"/>
    <w:rsid w:val="003E1DB4"/>
    <w:rsid w:val="003E289C"/>
    <w:rsid w:val="003E3336"/>
    <w:rsid w:val="003E34BF"/>
    <w:rsid w:val="003E35FD"/>
    <w:rsid w:val="003E366C"/>
    <w:rsid w:val="003E4177"/>
    <w:rsid w:val="003E44A9"/>
    <w:rsid w:val="003E4A7B"/>
    <w:rsid w:val="003E5239"/>
    <w:rsid w:val="003E609D"/>
    <w:rsid w:val="003F02EE"/>
    <w:rsid w:val="003F0D9A"/>
    <w:rsid w:val="003F29C4"/>
    <w:rsid w:val="003F2A53"/>
    <w:rsid w:val="003F3008"/>
    <w:rsid w:val="003F50B0"/>
    <w:rsid w:val="003F6F09"/>
    <w:rsid w:val="003F7D30"/>
    <w:rsid w:val="00400357"/>
    <w:rsid w:val="004004AE"/>
    <w:rsid w:val="00401C3F"/>
    <w:rsid w:val="0040268E"/>
    <w:rsid w:val="00402DA7"/>
    <w:rsid w:val="0040438A"/>
    <w:rsid w:val="00405F8E"/>
    <w:rsid w:val="00407351"/>
    <w:rsid w:val="004076A7"/>
    <w:rsid w:val="004119B6"/>
    <w:rsid w:val="0041248A"/>
    <w:rsid w:val="004126E4"/>
    <w:rsid w:val="00413294"/>
    <w:rsid w:val="00413CF0"/>
    <w:rsid w:val="00414212"/>
    <w:rsid w:val="004143A0"/>
    <w:rsid w:val="004143F5"/>
    <w:rsid w:val="00414507"/>
    <w:rsid w:val="0041770C"/>
    <w:rsid w:val="00417984"/>
    <w:rsid w:val="00417A19"/>
    <w:rsid w:val="00421C3D"/>
    <w:rsid w:val="00422D27"/>
    <w:rsid w:val="00423C09"/>
    <w:rsid w:val="004251B0"/>
    <w:rsid w:val="004255F2"/>
    <w:rsid w:val="00433D32"/>
    <w:rsid w:val="00433E35"/>
    <w:rsid w:val="004355E9"/>
    <w:rsid w:val="00437CE2"/>
    <w:rsid w:val="004415F3"/>
    <w:rsid w:val="00441D66"/>
    <w:rsid w:val="00443415"/>
    <w:rsid w:val="004443B1"/>
    <w:rsid w:val="00451F31"/>
    <w:rsid w:val="004552CB"/>
    <w:rsid w:val="00456381"/>
    <w:rsid w:val="00457061"/>
    <w:rsid w:val="00457DC9"/>
    <w:rsid w:val="00460746"/>
    <w:rsid w:val="00461CF6"/>
    <w:rsid w:val="004629AE"/>
    <w:rsid w:val="0046383D"/>
    <w:rsid w:val="00465DC2"/>
    <w:rsid w:val="004717A5"/>
    <w:rsid w:val="0047223E"/>
    <w:rsid w:val="0047274B"/>
    <w:rsid w:val="0047394F"/>
    <w:rsid w:val="004754F1"/>
    <w:rsid w:val="004819F3"/>
    <w:rsid w:val="004825A1"/>
    <w:rsid w:val="00482B15"/>
    <w:rsid w:val="00482D88"/>
    <w:rsid w:val="00483340"/>
    <w:rsid w:val="004836C9"/>
    <w:rsid w:val="00483953"/>
    <w:rsid w:val="00483F87"/>
    <w:rsid w:val="00485456"/>
    <w:rsid w:val="0048569A"/>
    <w:rsid w:val="00485A0C"/>
    <w:rsid w:val="00485DD7"/>
    <w:rsid w:val="00486D17"/>
    <w:rsid w:val="00486E56"/>
    <w:rsid w:val="00487AA2"/>
    <w:rsid w:val="00487AA3"/>
    <w:rsid w:val="00490EA5"/>
    <w:rsid w:val="00493846"/>
    <w:rsid w:val="004938DF"/>
    <w:rsid w:val="00493C63"/>
    <w:rsid w:val="0049631E"/>
    <w:rsid w:val="004963E3"/>
    <w:rsid w:val="00497512"/>
    <w:rsid w:val="00497D35"/>
    <w:rsid w:val="00497D93"/>
    <w:rsid w:val="004A04DD"/>
    <w:rsid w:val="004A1634"/>
    <w:rsid w:val="004A23B9"/>
    <w:rsid w:val="004A3382"/>
    <w:rsid w:val="004A4285"/>
    <w:rsid w:val="004A5344"/>
    <w:rsid w:val="004A55A5"/>
    <w:rsid w:val="004A6155"/>
    <w:rsid w:val="004A7BC0"/>
    <w:rsid w:val="004B0E2A"/>
    <w:rsid w:val="004B162A"/>
    <w:rsid w:val="004B24A7"/>
    <w:rsid w:val="004B29C9"/>
    <w:rsid w:val="004B44F4"/>
    <w:rsid w:val="004B5E49"/>
    <w:rsid w:val="004B759E"/>
    <w:rsid w:val="004B7E25"/>
    <w:rsid w:val="004C05F8"/>
    <w:rsid w:val="004C145A"/>
    <w:rsid w:val="004C19BF"/>
    <w:rsid w:val="004C3A66"/>
    <w:rsid w:val="004C3BBE"/>
    <w:rsid w:val="004C402D"/>
    <w:rsid w:val="004C4576"/>
    <w:rsid w:val="004C54F8"/>
    <w:rsid w:val="004C64D0"/>
    <w:rsid w:val="004C72B8"/>
    <w:rsid w:val="004D042A"/>
    <w:rsid w:val="004D0444"/>
    <w:rsid w:val="004D19FB"/>
    <w:rsid w:val="004D1C23"/>
    <w:rsid w:val="004E084D"/>
    <w:rsid w:val="004E0B63"/>
    <w:rsid w:val="004E1D73"/>
    <w:rsid w:val="004E23FC"/>
    <w:rsid w:val="004E36A7"/>
    <w:rsid w:val="004E3E33"/>
    <w:rsid w:val="004E4A59"/>
    <w:rsid w:val="004E535D"/>
    <w:rsid w:val="004E5A48"/>
    <w:rsid w:val="004E704A"/>
    <w:rsid w:val="004E79B7"/>
    <w:rsid w:val="004E7E09"/>
    <w:rsid w:val="004F0985"/>
    <w:rsid w:val="004F101E"/>
    <w:rsid w:val="004F203B"/>
    <w:rsid w:val="004F34C6"/>
    <w:rsid w:val="004F5F72"/>
    <w:rsid w:val="004F7472"/>
    <w:rsid w:val="004F75FA"/>
    <w:rsid w:val="004F7C52"/>
    <w:rsid w:val="00501A34"/>
    <w:rsid w:val="00501C7A"/>
    <w:rsid w:val="0050215C"/>
    <w:rsid w:val="0050219F"/>
    <w:rsid w:val="00504020"/>
    <w:rsid w:val="00505022"/>
    <w:rsid w:val="005052DB"/>
    <w:rsid w:val="005052FB"/>
    <w:rsid w:val="00505BF7"/>
    <w:rsid w:val="00505F28"/>
    <w:rsid w:val="00507584"/>
    <w:rsid w:val="00510D76"/>
    <w:rsid w:val="005110BE"/>
    <w:rsid w:val="005117CA"/>
    <w:rsid w:val="0051184D"/>
    <w:rsid w:val="00512083"/>
    <w:rsid w:val="005140E7"/>
    <w:rsid w:val="00514DAC"/>
    <w:rsid w:val="005158F1"/>
    <w:rsid w:val="0051599E"/>
    <w:rsid w:val="0052106E"/>
    <w:rsid w:val="00523863"/>
    <w:rsid w:val="00523EEE"/>
    <w:rsid w:val="00523F26"/>
    <w:rsid w:val="005252D6"/>
    <w:rsid w:val="00526056"/>
    <w:rsid w:val="00527ABB"/>
    <w:rsid w:val="005314D0"/>
    <w:rsid w:val="00533BF0"/>
    <w:rsid w:val="00535BFB"/>
    <w:rsid w:val="00536181"/>
    <w:rsid w:val="00537AE1"/>
    <w:rsid w:val="0054025C"/>
    <w:rsid w:val="0054042A"/>
    <w:rsid w:val="00540A73"/>
    <w:rsid w:val="00542891"/>
    <w:rsid w:val="00544548"/>
    <w:rsid w:val="00544615"/>
    <w:rsid w:val="00544A26"/>
    <w:rsid w:val="005450AE"/>
    <w:rsid w:val="005452CE"/>
    <w:rsid w:val="00545346"/>
    <w:rsid w:val="00550040"/>
    <w:rsid w:val="005502CE"/>
    <w:rsid w:val="00550D8B"/>
    <w:rsid w:val="0055409C"/>
    <w:rsid w:val="005550B0"/>
    <w:rsid w:val="00556A23"/>
    <w:rsid w:val="005573FC"/>
    <w:rsid w:val="00557BBB"/>
    <w:rsid w:val="00560C7F"/>
    <w:rsid w:val="0056194A"/>
    <w:rsid w:val="005632FF"/>
    <w:rsid w:val="00565241"/>
    <w:rsid w:val="00567706"/>
    <w:rsid w:val="005709FC"/>
    <w:rsid w:val="0057126B"/>
    <w:rsid w:val="00573756"/>
    <w:rsid w:val="00573F8E"/>
    <w:rsid w:val="00574DB6"/>
    <w:rsid w:val="0057514C"/>
    <w:rsid w:val="00576767"/>
    <w:rsid w:val="0058063E"/>
    <w:rsid w:val="00580A0B"/>
    <w:rsid w:val="00580BCD"/>
    <w:rsid w:val="0058155F"/>
    <w:rsid w:val="005818CF"/>
    <w:rsid w:val="00582A95"/>
    <w:rsid w:val="0058394A"/>
    <w:rsid w:val="00585042"/>
    <w:rsid w:val="00586C4A"/>
    <w:rsid w:val="005875C2"/>
    <w:rsid w:val="00592BCD"/>
    <w:rsid w:val="00592F60"/>
    <w:rsid w:val="00594FE8"/>
    <w:rsid w:val="00596075"/>
    <w:rsid w:val="00597F8A"/>
    <w:rsid w:val="005A0ACC"/>
    <w:rsid w:val="005A1609"/>
    <w:rsid w:val="005A1CDF"/>
    <w:rsid w:val="005A1E91"/>
    <w:rsid w:val="005A3530"/>
    <w:rsid w:val="005A402F"/>
    <w:rsid w:val="005A4339"/>
    <w:rsid w:val="005A4DB0"/>
    <w:rsid w:val="005A4FDD"/>
    <w:rsid w:val="005A6D1D"/>
    <w:rsid w:val="005A6D30"/>
    <w:rsid w:val="005A74FF"/>
    <w:rsid w:val="005B1089"/>
    <w:rsid w:val="005B1D5A"/>
    <w:rsid w:val="005B2CE7"/>
    <w:rsid w:val="005B2FB9"/>
    <w:rsid w:val="005B4566"/>
    <w:rsid w:val="005B57E8"/>
    <w:rsid w:val="005B6E69"/>
    <w:rsid w:val="005C1119"/>
    <w:rsid w:val="005C3380"/>
    <w:rsid w:val="005C5855"/>
    <w:rsid w:val="005D123B"/>
    <w:rsid w:val="005D1542"/>
    <w:rsid w:val="005D1B15"/>
    <w:rsid w:val="005D22D7"/>
    <w:rsid w:val="005D2713"/>
    <w:rsid w:val="005D3218"/>
    <w:rsid w:val="005D3E33"/>
    <w:rsid w:val="005D3F14"/>
    <w:rsid w:val="005D47EF"/>
    <w:rsid w:val="005D5446"/>
    <w:rsid w:val="005D6014"/>
    <w:rsid w:val="005D675C"/>
    <w:rsid w:val="005D71CB"/>
    <w:rsid w:val="005D73ED"/>
    <w:rsid w:val="005D780B"/>
    <w:rsid w:val="005E433F"/>
    <w:rsid w:val="005E7812"/>
    <w:rsid w:val="005E7CFF"/>
    <w:rsid w:val="005F1735"/>
    <w:rsid w:val="005F219A"/>
    <w:rsid w:val="005F6FEE"/>
    <w:rsid w:val="00600A42"/>
    <w:rsid w:val="00601749"/>
    <w:rsid w:val="0060266F"/>
    <w:rsid w:val="00602A33"/>
    <w:rsid w:val="00603221"/>
    <w:rsid w:val="00603A43"/>
    <w:rsid w:val="00605A3F"/>
    <w:rsid w:val="00606D5A"/>
    <w:rsid w:val="00606EF6"/>
    <w:rsid w:val="006116B0"/>
    <w:rsid w:val="006119DB"/>
    <w:rsid w:val="00611C19"/>
    <w:rsid w:val="006134D0"/>
    <w:rsid w:val="006137C2"/>
    <w:rsid w:val="00614898"/>
    <w:rsid w:val="00621A10"/>
    <w:rsid w:val="00621C15"/>
    <w:rsid w:val="00621EF0"/>
    <w:rsid w:val="00623457"/>
    <w:rsid w:val="00624353"/>
    <w:rsid w:val="006250CC"/>
    <w:rsid w:val="00626490"/>
    <w:rsid w:val="006266B1"/>
    <w:rsid w:val="00631E78"/>
    <w:rsid w:val="00635DF7"/>
    <w:rsid w:val="0063694E"/>
    <w:rsid w:val="00636D5B"/>
    <w:rsid w:val="00641561"/>
    <w:rsid w:val="00641C65"/>
    <w:rsid w:val="0064201A"/>
    <w:rsid w:val="00643224"/>
    <w:rsid w:val="00643AB6"/>
    <w:rsid w:val="00644158"/>
    <w:rsid w:val="0064449A"/>
    <w:rsid w:val="00644670"/>
    <w:rsid w:val="006458F8"/>
    <w:rsid w:val="00646262"/>
    <w:rsid w:val="00647B24"/>
    <w:rsid w:val="0065188A"/>
    <w:rsid w:val="00651A97"/>
    <w:rsid w:val="00653F07"/>
    <w:rsid w:val="006559B4"/>
    <w:rsid w:val="006572C1"/>
    <w:rsid w:val="006607CE"/>
    <w:rsid w:val="00661F3B"/>
    <w:rsid w:val="00670E43"/>
    <w:rsid w:val="006712BB"/>
    <w:rsid w:val="006712BF"/>
    <w:rsid w:val="006719D5"/>
    <w:rsid w:val="00671CE2"/>
    <w:rsid w:val="006726E4"/>
    <w:rsid w:val="00672C9B"/>
    <w:rsid w:val="00672DE1"/>
    <w:rsid w:val="00673490"/>
    <w:rsid w:val="00675282"/>
    <w:rsid w:val="006755FB"/>
    <w:rsid w:val="0067674B"/>
    <w:rsid w:val="006771AF"/>
    <w:rsid w:val="00680005"/>
    <w:rsid w:val="00683114"/>
    <w:rsid w:val="00683307"/>
    <w:rsid w:val="006838F7"/>
    <w:rsid w:val="00685B7D"/>
    <w:rsid w:val="00685B92"/>
    <w:rsid w:val="00685FDF"/>
    <w:rsid w:val="0068732F"/>
    <w:rsid w:val="00687D77"/>
    <w:rsid w:val="00687F93"/>
    <w:rsid w:val="00692A78"/>
    <w:rsid w:val="00693CC3"/>
    <w:rsid w:val="0069435C"/>
    <w:rsid w:val="00694974"/>
    <w:rsid w:val="00695491"/>
    <w:rsid w:val="00697532"/>
    <w:rsid w:val="006A1396"/>
    <w:rsid w:val="006A37AB"/>
    <w:rsid w:val="006A3CA8"/>
    <w:rsid w:val="006A656C"/>
    <w:rsid w:val="006A67B9"/>
    <w:rsid w:val="006A6A63"/>
    <w:rsid w:val="006A6AE4"/>
    <w:rsid w:val="006A7951"/>
    <w:rsid w:val="006A7CB6"/>
    <w:rsid w:val="006B06BF"/>
    <w:rsid w:val="006B2319"/>
    <w:rsid w:val="006B3489"/>
    <w:rsid w:val="006B55CD"/>
    <w:rsid w:val="006B6AD9"/>
    <w:rsid w:val="006B7B33"/>
    <w:rsid w:val="006C03D6"/>
    <w:rsid w:val="006C055E"/>
    <w:rsid w:val="006C086E"/>
    <w:rsid w:val="006C0D33"/>
    <w:rsid w:val="006C38D8"/>
    <w:rsid w:val="006C47C8"/>
    <w:rsid w:val="006C61C1"/>
    <w:rsid w:val="006D17B0"/>
    <w:rsid w:val="006D3DA7"/>
    <w:rsid w:val="006D523A"/>
    <w:rsid w:val="006D5EF5"/>
    <w:rsid w:val="006D70E7"/>
    <w:rsid w:val="006E092B"/>
    <w:rsid w:val="006E4901"/>
    <w:rsid w:val="006E4C2E"/>
    <w:rsid w:val="006E5AB3"/>
    <w:rsid w:val="006E5DB7"/>
    <w:rsid w:val="006E75EE"/>
    <w:rsid w:val="006E7ADD"/>
    <w:rsid w:val="006F0660"/>
    <w:rsid w:val="006F430F"/>
    <w:rsid w:val="006F4821"/>
    <w:rsid w:val="006F691A"/>
    <w:rsid w:val="00701BF0"/>
    <w:rsid w:val="007032F4"/>
    <w:rsid w:val="00704D1F"/>
    <w:rsid w:val="007059C8"/>
    <w:rsid w:val="007060B5"/>
    <w:rsid w:val="007079D6"/>
    <w:rsid w:val="0071259E"/>
    <w:rsid w:val="0071303E"/>
    <w:rsid w:val="00713656"/>
    <w:rsid w:val="00715492"/>
    <w:rsid w:val="00716C59"/>
    <w:rsid w:val="007173E9"/>
    <w:rsid w:val="0071754A"/>
    <w:rsid w:val="007201B2"/>
    <w:rsid w:val="00720790"/>
    <w:rsid w:val="00720EE6"/>
    <w:rsid w:val="00722D14"/>
    <w:rsid w:val="00723994"/>
    <w:rsid w:val="00725FEA"/>
    <w:rsid w:val="00726A81"/>
    <w:rsid w:val="0072750F"/>
    <w:rsid w:val="00730200"/>
    <w:rsid w:val="00730982"/>
    <w:rsid w:val="00730E2E"/>
    <w:rsid w:val="00730FB9"/>
    <w:rsid w:val="007340CA"/>
    <w:rsid w:val="00740045"/>
    <w:rsid w:val="0074334B"/>
    <w:rsid w:val="00743739"/>
    <w:rsid w:val="00743848"/>
    <w:rsid w:val="00745634"/>
    <w:rsid w:val="00747739"/>
    <w:rsid w:val="00747D5B"/>
    <w:rsid w:val="00750826"/>
    <w:rsid w:val="0075145D"/>
    <w:rsid w:val="0075146F"/>
    <w:rsid w:val="0075191E"/>
    <w:rsid w:val="007541C6"/>
    <w:rsid w:val="00754574"/>
    <w:rsid w:val="00754F62"/>
    <w:rsid w:val="00755711"/>
    <w:rsid w:val="007574C4"/>
    <w:rsid w:val="00760738"/>
    <w:rsid w:val="00762389"/>
    <w:rsid w:val="007662F0"/>
    <w:rsid w:val="00766AC6"/>
    <w:rsid w:val="00767047"/>
    <w:rsid w:val="00767D08"/>
    <w:rsid w:val="007702DC"/>
    <w:rsid w:val="00770BE5"/>
    <w:rsid w:val="00770F53"/>
    <w:rsid w:val="00772112"/>
    <w:rsid w:val="00772723"/>
    <w:rsid w:val="00774C51"/>
    <w:rsid w:val="007800C1"/>
    <w:rsid w:val="00780173"/>
    <w:rsid w:val="007848FB"/>
    <w:rsid w:val="00784CFD"/>
    <w:rsid w:val="0078594A"/>
    <w:rsid w:val="00786855"/>
    <w:rsid w:val="007879F0"/>
    <w:rsid w:val="0079396E"/>
    <w:rsid w:val="00793D43"/>
    <w:rsid w:val="00796046"/>
    <w:rsid w:val="007A0404"/>
    <w:rsid w:val="007A0CF7"/>
    <w:rsid w:val="007A2205"/>
    <w:rsid w:val="007A29CC"/>
    <w:rsid w:val="007A36BD"/>
    <w:rsid w:val="007A3AC0"/>
    <w:rsid w:val="007A42C6"/>
    <w:rsid w:val="007A778C"/>
    <w:rsid w:val="007A7DCA"/>
    <w:rsid w:val="007B024B"/>
    <w:rsid w:val="007B5925"/>
    <w:rsid w:val="007B62F5"/>
    <w:rsid w:val="007C009B"/>
    <w:rsid w:val="007C032A"/>
    <w:rsid w:val="007C06F4"/>
    <w:rsid w:val="007C3D4C"/>
    <w:rsid w:val="007C4F19"/>
    <w:rsid w:val="007C6571"/>
    <w:rsid w:val="007C6DF1"/>
    <w:rsid w:val="007C6E3D"/>
    <w:rsid w:val="007D167A"/>
    <w:rsid w:val="007D2CC2"/>
    <w:rsid w:val="007D3A48"/>
    <w:rsid w:val="007D6395"/>
    <w:rsid w:val="007D679C"/>
    <w:rsid w:val="007D69F3"/>
    <w:rsid w:val="007D6FE2"/>
    <w:rsid w:val="007D792E"/>
    <w:rsid w:val="007E000B"/>
    <w:rsid w:val="007E243D"/>
    <w:rsid w:val="007E2EB5"/>
    <w:rsid w:val="007E61C0"/>
    <w:rsid w:val="007E6DF3"/>
    <w:rsid w:val="007E6FDE"/>
    <w:rsid w:val="007E73F5"/>
    <w:rsid w:val="007E74EC"/>
    <w:rsid w:val="007F03FD"/>
    <w:rsid w:val="007F07A4"/>
    <w:rsid w:val="007F2C74"/>
    <w:rsid w:val="007F3E46"/>
    <w:rsid w:val="007F7282"/>
    <w:rsid w:val="007F7398"/>
    <w:rsid w:val="00800496"/>
    <w:rsid w:val="00801202"/>
    <w:rsid w:val="00801521"/>
    <w:rsid w:val="008037A6"/>
    <w:rsid w:val="00803EC4"/>
    <w:rsid w:val="00806C9F"/>
    <w:rsid w:val="00806FAB"/>
    <w:rsid w:val="0080736B"/>
    <w:rsid w:val="00810EBB"/>
    <w:rsid w:val="00811DEB"/>
    <w:rsid w:val="008129E2"/>
    <w:rsid w:val="0081422D"/>
    <w:rsid w:val="00814752"/>
    <w:rsid w:val="0081766D"/>
    <w:rsid w:val="00821852"/>
    <w:rsid w:val="0082284D"/>
    <w:rsid w:val="008246E5"/>
    <w:rsid w:val="00824E13"/>
    <w:rsid w:val="008276B2"/>
    <w:rsid w:val="008277DE"/>
    <w:rsid w:val="00827C49"/>
    <w:rsid w:val="00827CEF"/>
    <w:rsid w:val="008306FF"/>
    <w:rsid w:val="008338F0"/>
    <w:rsid w:val="00833988"/>
    <w:rsid w:val="00833A04"/>
    <w:rsid w:val="00833DEA"/>
    <w:rsid w:val="00837145"/>
    <w:rsid w:val="008376F9"/>
    <w:rsid w:val="008379CC"/>
    <w:rsid w:val="00840707"/>
    <w:rsid w:val="008413C1"/>
    <w:rsid w:val="00842CDC"/>
    <w:rsid w:val="00843142"/>
    <w:rsid w:val="00843444"/>
    <w:rsid w:val="0084469B"/>
    <w:rsid w:val="0084517C"/>
    <w:rsid w:val="008457D8"/>
    <w:rsid w:val="00850EBA"/>
    <w:rsid w:val="00853A4C"/>
    <w:rsid w:val="00854F57"/>
    <w:rsid w:val="008617EB"/>
    <w:rsid w:val="00865C6A"/>
    <w:rsid w:val="00865C7D"/>
    <w:rsid w:val="00866D81"/>
    <w:rsid w:val="008679A7"/>
    <w:rsid w:val="00867A8D"/>
    <w:rsid w:val="008702D8"/>
    <w:rsid w:val="00872F65"/>
    <w:rsid w:val="0087631A"/>
    <w:rsid w:val="0087656E"/>
    <w:rsid w:val="0087763B"/>
    <w:rsid w:val="00877F68"/>
    <w:rsid w:val="008818C6"/>
    <w:rsid w:val="00881FDA"/>
    <w:rsid w:val="00882E06"/>
    <w:rsid w:val="00882E44"/>
    <w:rsid w:val="008833AE"/>
    <w:rsid w:val="00883EF7"/>
    <w:rsid w:val="0088463F"/>
    <w:rsid w:val="00885D8B"/>
    <w:rsid w:val="0088655F"/>
    <w:rsid w:val="00887225"/>
    <w:rsid w:val="00891776"/>
    <w:rsid w:val="008917A8"/>
    <w:rsid w:val="00892358"/>
    <w:rsid w:val="00892932"/>
    <w:rsid w:val="00893B0F"/>
    <w:rsid w:val="00893CDA"/>
    <w:rsid w:val="00893E05"/>
    <w:rsid w:val="00894F95"/>
    <w:rsid w:val="008A116E"/>
    <w:rsid w:val="008A2615"/>
    <w:rsid w:val="008A3546"/>
    <w:rsid w:val="008A3DAA"/>
    <w:rsid w:val="008A3FC9"/>
    <w:rsid w:val="008A4C03"/>
    <w:rsid w:val="008B04E3"/>
    <w:rsid w:val="008B18E4"/>
    <w:rsid w:val="008B41C9"/>
    <w:rsid w:val="008B4966"/>
    <w:rsid w:val="008B546A"/>
    <w:rsid w:val="008B55E3"/>
    <w:rsid w:val="008B685D"/>
    <w:rsid w:val="008B6FE1"/>
    <w:rsid w:val="008B7637"/>
    <w:rsid w:val="008C0BF3"/>
    <w:rsid w:val="008C3823"/>
    <w:rsid w:val="008C4A29"/>
    <w:rsid w:val="008C6F6A"/>
    <w:rsid w:val="008C7FFC"/>
    <w:rsid w:val="008D102A"/>
    <w:rsid w:val="008D181B"/>
    <w:rsid w:val="008D1CFE"/>
    <w:rsid w:val="008D5706"/>
    <w:rsid w:val="008E0D9D"/>
    <w:rsid w:val="008E15CB"/>
    <w:rsid w:val="008E18C3"/>
    <w:rsid w:val="008E36D7"/>
    <w:rsid w:val="008E4236"/>
    <w:rsid w:val="008E43C4"/>
    <w:rsid w:val="008E444E"/>
    <w:rsid w:val="008F1CDD"/>
    <w:rsid w:val="008F2472"/>
    <w:rsid w:val="008F30DE"/>
    <w:rsid w:val="008F3F57"/>
    <w:rsid w:val="008F4C61"/>
    <w:rsid w:val="008F5B72"/>
    <w:rsid w:val="008F63C5"/>
    <w:rsid w:val="008F6735"/>
    <w:rsid w:val="008F7E20"/>
    <w:rsid w:val="009006B5"/>
    <w:rsid w:val="00904B8A"/>
    <w:rsid w:val="00907FAD"/>
    <w:rsid w:val="009136C1"/>
    <w:rsid w:val="009144E7"/>
    <w:rsid w:val="009152EB"/>
    <w:rsid w:val="00915939"/>
    <w:rsid w:val="00915C7C"/>
    <w:rsid w:val="00915DD9"/>
    <w:rsid w:val="00916110"/>
    <w:rsid w:val="009177D5"/>
    <w:rsid w:val="0092107C"/>
    <w:rsid w:val="00921082"/>
    <w:rsid w:val="00921670"/>
    <w:rsid w:val="00921D35"/>
    <w:rsid w:val="00922468"/>
    <w:rsid w:val="009237A9"/>
    <w:rsid w:val="00925636"/>
    <w:rsid w:val="00930E97"/>
    <w:rsid w:val="009325D7"/>
    <w:rsid w:val="00932CAD"/>
    <w:rsid w:val="009331B5"/>
    <w:rsid w:val="00933266"/>
    <w:rsid w:val="00934091"/>
    <w:rsid w:val="009354F1"/>
    <w:rsid w:val="00937DE5"/>
    <w:rsid w:val="00941CA2"/>
    <w:rsid w:val="00942D7E"/>
    <w:rsid w:val="009433B4"/>
    <w:rsid w:val="009449F8"/>
    <w:rsid w:val="009453B2"/>
    <w:rsid w:val="00945C8A"/>
    <w:rsid w:val="00946839"/>
    <w:rsid w:val="00947DDB"/>
    <w:rsid w:val="00947FD2"/>
    <w:rsid w:val="00950000"/>
    <w:rsid w:val="009502E1"/>
    <w:rsid w:val="0095061E"/>
    <w:rsid w:val="00950927"/>
    <w:rsid w:val="009520E2"/>
    <w:rsid w:val="00952126"/>
    <w:rsid w:val="00953E50"/>
    <w:rsid w:val="009549C5"/>
    <w:rsid w:val="00955BDD"/>
    <w:rsid w:val="00955C56"/>
    <w:rsid w:val="009560E9"/>
    <w:rsid w:val="009567C7"/>
    <w:rsid w:val="00957117"/>
    <w:rsid w:val="00957A03"/>
    <w:rsid w:val="0096190B"/>
    <w:rsid w:val="009649DC"/>
    <w:rsid w:val="00964D8C"/>
    <w:rsid w:val="009652BD"/>
    <w:rsid w:val="0096539B"/>
    <w:rsid w:val="009658D3"/>
    <w:rsid w:val="00966FED"/>
    <w:rsid w:val="00970864"/>
    <w:rsid w:val="009715CE"/>
    <w:rsid w:val="009732FC"/>
    <w:rsid w:val="00976CBB"/>
    <w:rsid w:val="00980FFC"/>
    <w:rsid w:val="0098350A"/>
    <w:rsid w:val="00983B09"/>
    <w:rsid w:val="00984171"/>
    <w:rsid w:val="00984A46"/>
    <w:rsid w:val="0098582F"/>
    <w:rsid w:val="00985ED9"/>
    <w:rsid w:val="00986151"/>
    <w:rsid w:val="00987460"/>
    <w:rsid w:val="009877DD"/>
    <w:rsid w:val="00990911"/>
    <w:rsid w:val="009914CC"/>
    <w:rsid w:val="00993706"/>
    <w:rsid w:val="00994167"/>
    <w:rsid w:val="00996C3E"/>
    <w:rsid w:val="00996D04"/>
    <w:rsid w:val="00997953"/>
    <w:rsid w:val="009A0F79"/>
    <w:rsid w:val="009A1C0F"/>
    <w:rsid w:val="009A284F"/>
    <w:rsid w:val="009A2B17"/>
    <w:rsid w:val="009A3D76"/>
    <w:rsid w:val="009A3E22"/>
    <w:rsid w:val="009A4DBA"/>
    <w:rsid w:val="009A656D"/>
    <w:rsid w:val="009A66CB"/>
    <w:rsid w:val="009B195F"/>
    <w:rsid w:val="009B1A8B"/>
    <w:rsid w:val="009B278A"/>
    <w:rsid w:val="009B5911"/>
    <w:rsid w:val="009B6AAD"/>
    <w:rsid w:val="009C0AFF"/>
    <w:rsid w:val="009C14A3"/>
    <w:rsid w:val="009C1885"/>
    <w:rsid w:val="009C1BEB"/>
    <w:rsid w:val="009C1F70"/>
    <w:rsid w:val="009C3C60"/>
    <w:rsid w:val="009C54A1"/>
    <w:rsid w:val="009C5EA6"/>
    <w:rsid w:val="009C6FF6"/>
    <w:rsid w:val="009D2D0A"/>
    <w:rsid w:val="009D3802"/>
    <w:rsid w:val="009D3BDA"/>
    <w:rsid w:val="009D5082"/>
    <w:rsid w:val="009E1A71"/>
    <w:rsid w:val="009E2028"/>
    <w:rsid w:val="009E25A5"/>
    <w:rsid w:val="009E2813"/>
    <w:rsid w:val="009E2949"/>
    <w:rsid w:val="009E35AB"/>
    <w:rsid w:val="009E3BD5"/>
    <w:rsid w:val="009E58E5"/>
    <w:rsid w:val="009F2455"/>
    <w:rsid w:val="009F473A"/>
    <w:rsid w:val="009F623E"/>
    <w:rsid w:val="009F6884"/>
    <w:rsid w:val="009F688B"/>
    <w:rsid w:val="00A00118"/>
    <w:rsid w:val="00A01EC2"/>
    <w:rsid w:val="00A05069"/>
    <w:rsid w:val="00A06BE3"/>
    <w:rsid w:val="00A07192"/>
    <w:rsid w:val="00A12F7D"/>
    <w:rsid w:val="00A17E65"/>
    <w:rsid w:val="00A204F8"/>
    <w:rsid w:val="00A20DEF"/>
    <w:rsid w:val="00A22261"/>
    <w:rsid w:val="00A22456"/>
    <w:rsid w:val="00A22DAD"/>
    <w:rsid w:val="00A23DF2"/>
    <w:rsid w:val="00A23EAB"/>
    <w:rsid w:val="00A2526D"/>
    <w:rsid w:val="00A2658B"/>
    <w:rsid w:val="00A30F24"/>
    <w:rsid w:val="00A31B41"/>
    <w:rsid w:val="00A334BA"/>
    <w:rsid w:val="00A406A5"/>
    <w:rsid w:val="00A41B17"/>
    <w:rsid w:val="00A41E03"/>
    <w:rsid w:val="00A4342C"/>
    <w:rsid w:val="00A43B99"/>
    <w:rsid w:val="00A449C6"/>
    <w:rsid w:val="00A44EC6"/>
    <w:rsid w:val="00A465E2"/>
    <w:rsid w:val="00A4737C"/>
    <w:rsid w:val="00A5214E"/>
    <w:rsid w:val="00A52A34"/>
    <w:rsid w:val="00A54AB4"/>
    <w:rsid w:val="00A5670E"/>
    <w:rsid w:val="00A57790"/>
    <w:rsid w:val="00A57BD8"/>
    <w:rsid w:val="00A57FE4"/>
    <w:rsid w:val="00A60B6C"/>
    <w:rsid w:val="00A6133A"/>
    <w:rsid w:val="00A6137F"/>
    <w:rsid w:val="00A613D1"/>
    <w:rsid w:val="00A61AA7"/>
    <w:rsid w:val="00A632B2"/>
    <w:rsid w:val="00A651BA"/>
    <w:rsid w:val="00A6584E"/>
    <w:rsid w:val="00A659E1"/>
    <w:rsid w:val="00A66112"/>
    <w:rsid w:val="00A66378"/>
    <w:rsid w:val="00A66B44"/>
    <w:rsid w:val="00A70112"/>
    <w:rsid w:val="00A7258D"/>
    <w:rsid w:val="00A73BD3"/>
    <w:rsid w:val="00A7426F"/>
    <w:rsid w:val="00A74C33"/>
    <w:rsid w:val="00A75509"/>
    <w:rsid w:val="00A817FC"/>
    <w:rsid w:val="00A81D32"/>
    <w:rsid w:val="00A81E32"/>
    <w:rsid w:val="00A82C89"/>
    <w:rsid w:val="00A82E78"/>
    <w:rsid w:val="00A8382B"/>
    <w:rsid w:val="00A848D1"/>
    <w:rsid w:val="00A84DDC"/>
    <w:rsid w:val="00A84FBC"/>
    <w:rsid w:val="00A8538B"/>
    <w:rsid w:val="00A85627"/>
    <w:rsid w:val="00A87CDA"/>
    <w:rsid w:val="00A9034C"/>
    <w:rsid w:val="00A90399"/>
    <w:rsid w:val="00A932BD"/>
    <w:rsid w:val="00A93898"/>
    <w:rsid w:val="00A9450D"/>
    <w:rsid w:val="00A9669D"/>
    <w:rsid w:val="00A96A46"/>
    <w:rsid w:val="00A977D0"/>
    <w:rsid w:val="00AA077B"/>
    <w:rsid w:val="00AA1BDA"/>
    <w:rsid w:val="00AA21D0"/>
    <w:rsid w:val="00AA2807"/>
    <w:rsid w:val="00AA2F17"/>
    <w:rsid w:val="00AA6688"/>
    <w:rsid w:val="00AB04E1"/>
    <w:rsid w:val="00AB0B86"/>
    <w:rsid w:val="00AB0E23"/>
    <w:rsid w:val="00AB12DA"/>
    <w:rsid w:val="00AB1716"/>
    <w:rsid w:val="00AB1DCF"/>
    <w:rsid w:val="00AB3462"/>
    <w:rsid w:val="00AB3750"/>
    <w:rsid w:val="00AB4EFC"/>
    <w:rsid w:val="00AC27B1"/>
    <w:rsid w:val="00AC2E76"/>
    <w:rsid w:val="00AC5EFF"/>
    <w:rsid w:val="00AC6490"/>
    <w:rsid w:val="00AD2F7C"/>
    <w:rsid w:val="00AD3C9D"/>
    <w:rsid w:val="00AD558F"/>
    <w:rsid w:val="00AD58A8"/>
    <w:rsid w:val="00AD6824"/>
    <w:rsid w:val="00AD70BB"/>
    <w:rsid w:val="00AD76E6"/>
    <w:rsid w:val="00AD7DFB"/>
    <w:rsid w:val="00AE09AD"/>
    <w:rsid w:val="00AE1240"/>
    <w:rsid w:val="00AE21AF"/>
    <w:rsid w:val="00AE28D7"/>
    <w:rsid w:val="00AE32CA"/>
    <w:rsid w:val="00AE3E98"/>
    <w:rsid w:val="00AE5595"/>
    <w:rsid w:val="00AE5B7C"/>
    <w:rsid w:val="00AF1EF4"/>
    <w:rsid w:val="00AF20F1"/>
    <w:rsid w:val="00AF4A90"/>
    <w:rsid w:val="00AF6BC2"/>
    <w:rsid w:val="00AF7640"/>
    <w:rsid w:val="00AF7A8A"/>
    <w:rsid w:val="00B00DE1"/>
    <w:rsid w:val="00B01EB4"/>
    <w:rsid w:val="00B02D71"/>
    <w:rsid w:val="00B048E7"/>
    <w:rsid w:val="00B04AF3"/>
    <w:rsid w:val="00B04C97"/>
    <w:rsid w:val="00B05B5D"/>
    <w:rsid w:val="00B07864"/>
    <w:rsid w:val="00B07C02"/>
    <w:rsid w:val="00B11217"/>
    <w:rsid w:val="00B1145F"/>
    <w:rsid w:val="00B1259E"/>
    <w:rsid w:val="00B143DA"/>
    <w:rsid w:val="00B16B8B"/>
    <w:rsid w:val="00B20201"/>
    <w:rsid w:val="00B21041"/>
    <w:rsid w:val="00B21220"/>
    <w:rsid w:val="00B2164A"/>
    <w:rsid w:val="00B21B27"/>
    <w:rsid w:val="00B21E1B"/>
    <w:rsid w:val="00B21F56"/>
    <w:rsid w:val="00B22C3C"/>
    <w:rsid w:val="00B22F8D"/>
    <w:rsid w:val="00B23FCC"/>
    <w:rsid w:val="00B256BC"/>
    <w:rsid w:val="00B25C8F"/>
    <w:rsid w:val="00B305B0"/>
    <w:rsid w:val="00B3313C"/>
    <w:rsid w:val="00B34884"/>
    <w:rsid w:val="00B3685F"/>
    <w:rsid w:val="00B3743C"/>
    <w:rsid w:val="00B3759B"/>
    <w:rsid w:val="00B37D0A"/>
    <w:rsid w:val="00B40363"/>
    <w:rsid w:val="00B40B33"/>
    <w:rsid w:val="00B411FF"/>
    <w:rsid w:val="00B42BA2"/>
    <w:rsid w:val="00B43BB4"/>
    <w:rsid w:val="00B44182"/>
    <w:rsid w:val="00B4685E"/>
    <w:rsid w:val="00B50C47"/>
    <w:rsid w:val="00B52059"/>
    <w:rsid w:val="00B530BB"/>
    <w:rsid w:val="00B53297"/>
    <w:rsid w:val="00B53859"/>
    <w:rsid w:val="00B55E73"/>
    <w:rsid w:val="00B56A76"/>
    <w:rsid w:val="00B6066A"/>
    <w:rsid w:val="00B60E7A"/>
    <w:rsid w:val="00B6180B"/>
    <w:rsid w:val="00B622FA"/>
    <w:rsid w:val="00B63602"/>
    <w:rsid w:val="00B64F94"/>
    <w:rsid w:val="00B6523D"/>
    <w:rsid w:val="00B65713"/>
    <w:rsid w:val="00B65D70"/>
    <w:rsid w:val="00B66786"/>
    <w:rsid w:val="00B736B9"/>
    <w:rsid w:val="00B739BB"/>
    <w:rsid w:val="00B765DD"/>
    <w:rsid w:val="00B802EF"/>
    <w:rsid w:val="00B8382F"/>
    <w:rsid w:val="00B842C8"/>
    <w:rsid w:val="00B8528C"/>
    <w:rsid w:val="00B852FB"/>
    <w:rsid w:val="00B8545D"/>
    <w:rsid w:val="00B86104"/>
    <w:rsid w:val="00B86703"/>
    <w:rsid w:val="00B8683B"/>
    <w:rsid w:val="00B86F1D"/>
    <w:rsid w:val="00B86F4B"/>
    <w:rsid w:val="00B90581"/>
    <w:rsid w:val="00B90B4B"/>
    <w:rsid w:val="00B9111A"/>
    <w:rsid w:val="00B94118"/>
    <w:rsid w:val="00B941FC"/>
    <w:rsid w:val="00B9437F"/>
    <w:rsid w:val="00B94EF9"/>
    <w:rsid w:val="00B96028"/>
    <w:rsid w:val="00B97398"/>
    <w:rsid w:val="00BA02D6"/>
    <w:rsid w:val="00BA0693"/>
    <w:rsid w:val="00BA1D8E"/>
    <w:rsid w:val="00BA2DC9"/>
    <w:rsid w:val="00BB14D1"/>
    <w:rsid w:val="00BB3801"/>
    <w:rsid w:val="00BB4613"/>
    <w:rsid w:val="00BB555C"/>
    <w:rsid w:val="00BB5BD6"/>
    <w:rsid w:val="00BB63F6"/>
    <w:rsid w:val="00BC485D"/>
    <w:rsid w:val="00BC50F5"/>
    <w:rsid w:val="00BC5C8E"/>
    <w:rsid w:val="00BD0298"/>
    <w:rsid w:val="00BD15F9"/>
    <w:rsid w:val="00BD2017"/>
    <w:rsid w:val="00BD318C"/>
    <w:rsid w:val="00BD358F"/>
    <w:rsid w:val="00BD3B12"/>
    <w:rsid w:val="00BD3D0F"/>
    <w:rsid w:val="00BD3F4C"/>
    <w:rsid w:val="00BD55C4"/>
    <w:rsid w:val="00BD5E53"/>
    <w:rsid w:val="00BD6D0B"/>
    <w:rsid w:val="00BD71D8"/>
    <w:rsid w:val="00BE0328"/>
    <w:rsid w:val="00BE40FF"/>
    <w:rsid w:val="00BE6F4C"/>
    <w:rsid w:val="00BE73E8"/>
    <w:rsid w:val="00BE74F7"/>
    <w:rsid w:val="00BE779C"/>
    <w:rsid w:val="00BF1D2A"/>
    <w:rsid w:val="00BF6024"/>
    <w:rsid w:val="00C00860"/>
    <w:rsid w:val="00C00AC3"/>
    <w:rsid w:val="00C0210C"/>
    <w:rsid w:val="00C06285"/>
    <w:rsid w:val="00C066AE"/>
    <w:rsid w:val="00C103BA"/>
    <w:rsid w:val="00C1135D"/>
    <w:rsid w:val="00C12ADD"/>
    <w:rsid w:val="00C131D0"/>
    <w:rsid w:val="00C148B6"/>
    <w:rsid w:val="00C15414"/>
    <w:rsid w:val="00C15797"/>
    <w:rsid w:val="00C15B52"/>
    <w:rsid w:val="00C16D10"/>
    <w:rsid w:val="00C20660"/>
    <w:rsid w:val="00C20F40"/>
    <w:rsid w:val="00C21426"/>
    <w:rsid w:val="00C24419"/>
    <w:rsid w:val="00C25AFF"/>
    <w:rsid w:val="00C277E3"/>
    <w:rsid w:val="00C27C6E"/>
    <w:rsid w:val="00C27CEC"/>
    <w:rsid w:val="00C32872"/>
    <w:rsid w:val="00C32AE0"/>
    <w:rsid w:val="00C33C73"/>
    <w:rsid w:val="00C34B9F"/>
    <w:rsid w:val="00C35C21"/>
    <w:rsid w:val="00C3643F"/>
    <w:rsid w:val="00C36FBE"/>
    <w:rsid w:val="00C40EC3"/>
    <w:rsid w:val="00C40FB9"/>
    <w:rsid w:val="00C4217E"/>
    <w:rsid w:val="00C442A6"/>
    <w:rsid w:val="00C50319"/>
    <w:rsid w:val="00C5091E"/>
    <w:rsid w:val="00C52DD2"/>
    <w:rsid w:val="00C535AC"/>
    <w:rsid w:val="00C53743"/>
    <w:rsid w:val="00C54C91"/>
    <w:rsid w:val="00C570AF"/>
    <w:rsid w:val="00C5722A"/>
    <w:rsid w:val="00C5749E"/>
    <w:rsid w:val="00C57BFF"/>
    <w:rsid w:val="00C622A6"/>
    <w:rsid w:val="00C6427F"/>
    <w:rsid w:val="00C651CD"/>
    <w:rsid w:val="00C6622B"/>
    <w:rsid w:val="00C66EE2"/>
    <w:rsid w:val="00C673A6"/>
    <w:rsid w:val="00C70979"/>
    <w:rsid w:val="00C70B7E"/>
    <w:rsid w:val="00C71236"/>
    <w:rsid w:val="00C71722"/>
    <w:rsid w:val="00C74072"/>
    <w:rsid w:val="00C7538D"/>
    <w:rsid w:val="00C77CBD"/>
    <w:rsid w:val="00C77D57"/>
    <w:rsid w:val="00C81258"/>
    <w:rsid w:val="00C82832"/>
    <w:rsid w:val="00C82DB4"/>
    <w:rsid w:val="00C8339C"/>
    <w:rsid w:val="00C837EE"/>
    <w:rsid w:val="00C843CA"/>
    <w:rsid w:val="00C84B11"/>
    <w:rsid w:val="00C86E94"/>
    <w:rsid w:val="00C87C2F"/>
    <w:rsid w:val="00C908BD"/>
    <w:rsid w:val="00C90A04"/>
    <w:rsid w:val="00C91AA6"/>
    <w:rsid w:val="00C92505"/>
    <w:rsid w:val="00C93069"/>
    <w:rsid w:val="00C931A2"/>
    <w:rsid w:val="00C93CF5"/>
    <w:rsid w:val="00C94338"/>
    <w:rsid w:val="00C946E9"/>
    <w:rsid w:val="00C95ACA"/>
    <w:rsid w:val="00C960CF"/>
    <w:rsid w:val="00C9729F"/>
    <w:rsid w:val="00C9790A"/>
    <w:rsid w:val="00CA11FB"/>
    <w:rsid w:val="00CA1F25"/>
    <w:rsid w:val="00CA2027"/>
    <w:rsid w:val="00CA3D8B"/>
    <w:rsid w:val="00CA4C44"/>
    <w:rsid w:val="00CA50A3"/>
    <w:rsid w:val="00CA543A"/>
    <w:rsid w:val="00CA5BBB"/>
    <w:rsid w:val="00CA6082"/>
    <w:rsid w:val="00CA7AEF"/>
    <w:rsid w:val="00CA7CA9"/>
    <w:rsid w:val="00CB09B1"/>
    <w:rsid w:val="00CB1740"/>
    <w:rsid w:val="00CB27A7"/>
    <w:rsid w:val="00CB3073"/>
    <w:rsid w:val="00CB670F"/>
    <w:rsid w:val="00CC2818"/>
    <w:rsid w:val="00CC477D"/>
    <w:rsid w:val="00CC5353"/>
    <w:rsid w:val="00CC5F3F"/>
    <w:rsid w:val="00CD1C1F"/>
    <w:rsid w:val="00CD22D1"/>
    <w:rsid w:val="00CD280F"/>
    <w:rsid w:val="00CD2A7F"/>
    <w:rsid w:val="00CD3B0E"/>
    <w:rsid w:val="00CD3B97"/>
    <w:rsid w:val="00CD3BDA"/>
    <w:rsid w:val="00CD4F51"/>
    <w:rsid w:val="00CD5633"/>
    <w:rsid w:val="00CD5884"/>
    <w:rsid w:val="00CD776A"/>
    <w:rsid w:val="00CD7843"/>
    <w:rsid w:val="00CE0239"/>
    <w:rsid w:val="00CE12C7"/>
    <w:rsid w:val="00CE145E"/>
    <w:rsid w:val="00CE1C80"/>
    <w:rsid w:val="00CE2561"/>
    <w:rsid w:val="00CE3230"/>
    <w:rsid w:val="00CE64F0"/>
    <w:rsid w:val="00CF092F"/>
    <w:rsid w:val="00CF0EAB"/>
    <w:rsid w:val="00CF1C2C"/>
    <w:rsid w:val="00CF3A5B"/>
    <w:rsid w:val="00CF3CCB"/>
    <w:rsid w:val="00CF5B69"/>
    <w:rsid w:val="00CF6D1A"/>
    <w:rsid w:val="00CF6DA6"/>
    <w:rsid w:val="00CF74F2"/>
    <w:rsid w:val="00D00F43"/>
    <w:rsid w:val="00D04758"/>
    <w:rsid w:val="00D05559"/>
    <w:rsid w:val="00D05C7B"/>
    <w:rsid w:val="00D06422"/>
    <w:rsid w:val="00D06739"/>
    <w:rsid w:val="00D06965"/>
    <w:rsid w:val="00D06EDA"/>
    <w:rsid w:val="00D148A9"/>
    <w:rsid w:val="00D157B7"/>
    <w:rsid w:val="00D160E1"/>
    <w:rsid w:val="00D160EF"/>
    <w:rsid w:val="00D17DD0"/>
    <w:rsid w:val="00D204CA"/>
    <w:rsid w:val="00D2218E"/>
    <w:rsid w:val="00D22739"/>
    <w:rsid w:val="00D241A4"/>
    <w:rsid w:val="00D246C2"/>
    <w:rsid w:val="00D25C82"/>
    <w:rsid w:val="00D25E9B"/>
    <w:rsid w:val="00D27608"/>
    <w:rsid w:val="00D30600"/>
    <w:rsid w:val="00D32087"/>
    <w:rsid w:val="00D322BC"/>
    <w:rsid w:val="00D3541D"/>
    <w:rsid w:val="00D370A8"/>
    <w:rsid w:val="00D37B8E"/>
    <w:rsid w:val="00D41480"/>
    <w:rsid w:val="00D415B7"/>
    <w:rsid w:val="00D4164C"/>
    <w:rsid w:val="00D4298A"/>
    <w:rsid w:val="00D44208"/>
    <w:rsid w:val="00D4442C"/>
    <w:rsid w:val="00D44A42"/>
    <w:rsid w:val="00D4573F"/>
    <w:rsid w:val="00D45D61"/>
    <w:rsid w:val="00D472F0"/>
    <w:rsid w:val="00D47603"/>
    <w:rsid w:val="00D50CDE"/>
    <w:rsid w:val="00D50D14"/>
    <w:rsid w:val="00D51954"/>
    <w:rsid w:val="00D5279B"/>
    <w:rsid w:val="00D52D6B"/>
    <w:rsid w:val="00D54321"/>
    <w:rsid w:val="00D54636"/>
    <w:rsid w:val="00D547CD"/>
    <w:rsid w:val="00D54FB9"/>
    <w:rsid w:val="00D56132"/>
    <w:rsid w:val="00D6202B"/>
    <w:rsid w:val="00D62ABC"/>
    <w:rsid w:val="00D62BA6"/>
    <w:rsid w:val="00D633BE"/>
    <w:rsid w:val="00D670EE"/>
    <w:rsid w:val="00D705C7"/>
    <w:rsid w:val="00D70DF4"/>
    <w:rsid w:val="00D712DF"/>
    <w:rsid w:val="00D72C0C"/>
    <w:rsid w:val="00D743A6"/>
    <w:rsid w:val="00D75347"/>
    <w:rsid w:val="00D75A0F"/>
    <w:rsid w:val="00D75D93"/>
    <w:rsid w:val="00D76AD7"/>
    <w:rsid w:val="00D77616"/>
    <w:rsid w:val="00D820D3"/>
    <w:rsid w:val="00D82765"/>
    <w:rsid w:val="00D83E2D"/>
    <w:rsid w:val="00D86293"/>
    <w:rsid w:val="00D873EA"/>
    <w:rsid w:val="00D87E8F"/>
    <w:rsid w:val="00D92E5F"/>
    <w:rsid w:val="00D9353E"/>
    <w:rsid w:val="00D9390F"/>
    <w:rsid w:val="00D93C0C"/>
    <w:rsid w:val="00D9608C"/>
    <w:rsid w:val="00DA0893"/>
    <w:rsid w:val="00DA0EE7"/>
    <w:rsid w:val="00DA1579"/>
    <w:rsid w:val="00DA2A67"/>
    <w:rsid w:val="00DA32CE"/>
    <w:rsid w:val="00DA360B"/>
    <w:rsid w:val="00DA4667"/>
    <w:rsid w:val="00DB024C"/>
    <w:rsid w:val="00DB125B"/>
    <w:rsid w:val="00DB13B2"/>
    <w:rsid w:val="00DB2700"/>
    <w:rsid w:val="00DB2BAF"/>
    <w:rsid w:val="00DB4A5E"/>
    <w:rsid w:val="00DB65C6"/>
    <w:rsid w:val="00DB6E4F"/>
    <w:rsid w:val="00DC11E3"/>
    <w:rsid w:val="00DC5139"/>
    <w:rsid w:val="00DC5735"/>
    <w:rsid w:val="00DC687B"/>
    <w:rsid w:val="00DD0F6F"/>
    <w:rsid w:val="00DD1A4B"/>
    <w:rsid w:val="00DD223D"/>
    <w:rsid w:val="00DD2BF2"/>
    <w:rsid w:val="00DD2EB2"/>
    <w:rsid w:val="00DD5DDD"/>
    <w:rsid w:val="00DD65EE"/>
    <w:rsid w:val="00DD72A9"/>
    <w:rsid w:val="00DD7432"/>
    <w:rsid w:val="00DE03FC"/>
    <w:rsid w:val="00DE2EF3"/>
    <w:rsid w:val="00DE2F1D"/>
    <w:rsid w:val="00DE31C0"/>
    <w:rsid w:val="00DE4869"/>
    <w:rsid w:val="00DE4E97"/>
    <w:rsid w:val="00DE60EF"/>
    <w:rsid w:val="00DE6525"/>
    <w:rsid w:val="00DF02B0"/>
    <w:rsid w:val="00DF0C2D"/>
    <w:rsid w:val="00DF1C80"/>
    <w:rsid w:val="00DF2EE5"/>
    <w:rsid w:val="00DF3663"/>
    <w:rsid w:val="00DF4927"/>
    <w:rsid w:val="00DF4D79"/>
    <w:rsid w:val="00DF6A45"/>
    <w:rsid w:val="00DF6A64"/>
    <w:rsid w:val="00E009C3"/>
    <w:rsid w:val="00E012D7"/>
    <w:rsid w:val="00E01F92"/>
    <w:rsid w:val="00E02986"/>
    <w:rsid w:val="00E03665"/>
    <w:rsid w:val="00E03D45"/>
    <w:rsid w:val="00E03D9F"/>
    <w:rsid w:val="00E049A1"/>
    <w:rsid w:val="00E05C9C"/>
    <w:rsid w:val="00E05F03"/>
    <w:rsid w:val="00E05F3A"/>
    <w:rsid w:val="00E0686B"/>
    <w:rsid w:val="00E122D5"/>
    <w:rsid w:val="00E13273"/>
    <w:rsid w:val="00E1337D"/>
    <w:rsid w:val="00E1385D"/>
    <w:rsid w:val="00E14418"/>
    <w:rsid w:val="00E14FF7"/>
    <w:rsid w:val="00E15015"/>
    <w:rsid w:val="00E15F1E"/>
    <w:rsid w:val="00E167C9"/>
    <w:rsid w:val="00E17CF3"/>
    <w:rsid w:val="00E17EA6"/>
    <w:rsid w:val="00E2271E"/>
    <w:rsid w:val="00E256F9"/>
    <w:rsid w:val="00E30ACC"/>
    <w:rsid w:val="00E30C75"/>
    <w:rsid w:val="00E32531"/>
    <w:rsid w:val="00E348B3"/>
    <w:rsid w:val="00E36548"/>
    <w:rsid w:val="00E403E0"/>
    <w:rsid w:val="00E4164C"/>
    <w:rsid w:val="00E4169B"/>
    <w:rsid w:val="00E41FE4"/>
    <w:rsid w:val="00E428EC"/>
    <w:rsid w:val="00E44F7C"/>
    <w:rsid w:val="00E45012"/>
    <w:rsid w:val="00E457A5"/>
    <w:rsid w:val="00E45842"/>
    <w:rsid w:val="00E4675B"/>
    <w:rsid w:val="00E46C13"/>
    <w:rsid w:val="00E47160"/>
    <w:rsid w:val="00E5020E"/>
    <w:rsid w:val="00E50CFE"/>
    <w:rsid w:val="00E51A16"/>
    <w:rsid w:val="00E536F5"/>
    <w:rsid w:val="00E53D8A"/>
    <w:rsid w:val="00E57533"/>
    <w:rsid w:val="00E6183E"/>
    <w:rsid w:val="00E633B9"/>
    <w:rsid w:val="00E6373E"/>
    <w:rsid w:val="00E64237"/>
    <w:rsid w:val="00E6489A"/>
    <w:rsid w:val="00E67229"/>
    <w:rsid w:val="00E721A6"/>
    <w:rsid w:val="00E7277B"/>
    <w:rsid w:val="00E72FB5"/>
    <w:rsid w:val="00E73849"/>
    <w:rsid w:val="00E75240"/>
    <w:rsid w:val="00E757DA"/>
    <w:rsid w:val="00E817D9"/>
    <w:rsid w:val="00E83D26"/>
    <w:rsid w:val="00E848F0"/>
    <w:rsid w:val="00E87A4F"/>
    <w:rsid w:val="00E87EA9"/>
    <w:rsid w:val="00E90691"/>
    <w:rsid w:val="00E9143D"/>
    <w:rsid w:val="00E931A1"/>
    <w:rsid w:val="00E942FD"/>
    <w:rsid w:val="00E9706C"/>
    <w:rsid w:val="00E975FD"/>
    <w:rsid w:val="00E97689"/>
    <w:rsid w:val="00E97E4D"/>
    <w:rsid w:val="00EA086C"/>
    <w:rsid w:val="00EA090F"/>
    <w:rsid w:val="00EA149B"/>
    <w:rsid w:val="00EA3400"/>
    <w:rsid w:val="00EA6A06"/>
    <w:rsid w:val="00EA7814"/>
    <w:rsid w:val="00EA7E9C"/>
    <w:rsid w:val="00EB0718"/>
    <w:rsid w:val="00EB0ADB"/>
    <w:rsid w:val="00EB11B7"/>
    <w:rsid w:val="00EB1543"/>
    <w:rsid w:val="00EB2712"/>
    <w:rsid w:val="00EB4107"/>
    <w:rsid w:val="00EB4B2B"/>
    <w:rsid w:val="00EB57EE"/>
    <w:rsid w:val="00EB5AF5"/>
    <w:rsid w:val="00EB68A5"/>
    <w:rsid w:val="00EB736E"/>
    <w:rsid w:val="00EC271F"/>
    <w:rsid w:val="00EC2CA4"/>
    <w:rsid w:val="00EC638C"/>
    <w:rsid w:val="00EC678C"/>
    <w:rsid w:val="00EC71C5"/>
    <w:rsid w:val="00ED0CBA"/>
    <w:rsid w:val="00ED44A8"/>
    <w:rsid w:val="00ED46FE"/>
    <w:rsid w:val="00ED4715"/>
    <w:rsid w:val="00ED783C"/>
    <w:rsid w:val="00EE109D"/>
    <w:rsid w:val="00EE1E0B"/>
    <w:rsid w:val="00EE2614"/>
    <w:rsid w:val="00EE2684"/>
    <w:rsid w:val="00EE40A0"/>
    <w:rsid w:val="00EE7F42"/>
    <w:rsid w:val="00EF0725"/>
    <w:rsid w:val="00EF2204"/>
    <w:rsid w:val="00EF6F6E"/>
    <w:rsid w:val="00F00324"/>
    <w:rsid w:val="00F005B4"/>
    <w:rsid w:val="00F05738"/>
    <w:rsid w:val="00F07A67"/>
    <w:rsid w:val="00F10040"/>
    <w:rsid w:val="00F109E1"/>
    <w:rsid w:val="00F11417"/>
    <w:rsid w:val="00F148CE"/>
    <w:rsid w:val="00F152D3"/>
    <w:rsid w:val="00F1538B"/>
    <w:rsid w:val="00F158EB"/>
    <w:rsid w:val="00F1622E"/>
    <w:rsid w:val="00F205C3"/>
    <w:rsid w:val="00F21EE1"/>
    <w:rsid w:val="00F23046"/>
    <w:rsid w:val="00F242FC"/>
    <w:rsid w:val="00F24EB5"/>
    <w:rsid w:val="00F26D6D"/>
    <w:rsid w:val="00F30CA3"/>
    <w:rsid w:val="00F33E70"/>
    <w:rsid w:val="00F371B3"/>
    <w:rsid w:val="00F37A74"/>
    <w:rsid w:val="00F41119"/>
    <w:rsid w:val="00F41A21"/>
    <w:rsid w:val="00F41DF5"/>
    <w:rsid w:val="00F423FA"/>
    <w:rsid w:val="00F42E1F"/>
    <w:rsid w:val="00F43A71"/>
    <w:rsid w:val="00F4407D"/>
    <w:rsid w:val="00F457A7"/>
    <w:rsid w:val="00F50D0A"/>
    <w:rsid w:val="00F524BD"/>
    <w:rsid w:val="00F525CA"/>
    <w:rsid w:val="00F52CBD"/>
    <w:rsid w:val="00F5475A"/>
    <w:rsid w:val="00F573D8"/>
    <w:rsid w:val="00F6060F"/>
    <w:rsid w:val="00F60D4F"/>
    <w:rsid w:val="00F60DA7"/>
    <w:rsid w:val="00F610B7"/>
    <w:rsid w:val="00F61A10"/>
    <w:rsid w:val="00F62DB8"/>
    <w:rsid w:val="00F64037"/>
    <w:rsid w:val="00F66A19"/>
    <w:rsid w:val="00F73196"/>
    <w:rsid w:val="00F745C2"/>
    <w:rsid w:val="00F76019"/>
    <w:rsid w:val="00F77E5B"/>
    <w:rsid w:val="00F80923"/>
    <w:rsid w:val="00F82263"/>
    <w:rsid w:val="00F82A8D"/>
    <w:rsid w:val="00F84F95"/>
    <w:rsid w:val="00F850FF"/>
    <w:rsid w:val="00F85BB2"/>
    <w:rsid w:val="00F86B7A"/>
    <w:rsid w:val="00F914D6"/>
    <w:rsid w:val="00F9267D"/>
    <w:rsid w:val="00F92D57"/>
    <w:rsid w:val="00F92F1A"/>
    <w:rsid w:val="00F94BDA"/>
    <w:rsid w:val="00F950F6"/>
    <w:rsid w:val="00F95B06"/>
    <w:rsid w:val="00F966BE"/>
    <w:rsid w:val="00F9746F"/>
    <w:rsid w:val="00F97A6E"/>
    <w:rsid w:val="00F97C41"/>
    <w:rsid w:val="00FA03E7"/>
    <w:rsid w:val="00FA06DD"/>
    <w:rsid w:val="00FA0A70"/>
    <w:rsid w:val="00FA0DA6"/>
    <w:rsid w:val="00FA1669"/>
    <w:rsid w:val="00FA1BBC"/>
    <w:rsid w:val="00FA1FF9"/>
    <w:rsid w:val="00FA2B14"/>
    <w:rsid w:val="00FA35DE"/>
    <w:rsid w:val="00FA46BA"/>
    <w:rsid w:val="00FA4CDD"/>
    <w:rsid w:val="00FA6962"/>
    <w:rsid w:val="00FA6984"/>
    <w:rsid w:val="00FA7283"/>
    <w:rsid w:val="00FB0168"/>
    <w:rsid w:val="00FB03E0"/>
    <w:rsid w:val="00FB0FA2"/>
    <w:rsid w:val="00FB23F9"/>
    <w:rsid w:val="00FB3E29"/>
    <w:rsid w:val="00FB429E"/>
    <w:rsid w:val="00FB5021"/>
    <w:rsid w:val="00FB65FD"/>
    <w:rsid w:val="00FB6863"/>
    <w:rsid w:val="00FC039B"/>
    <w:rsid w:val="00FC087C"/>
    <w:rsid w:val="00FC1693"/>
    <w:rsid w:val="00FC1B9E"/>
    <w:rsid w:val="00FC2696"/>
    <w:rsid w:val="00FC2B8A"/>
    <w:rsid w:val="00FC3085"/>
    <w:rsid w:val="00FC3100"/>
    <w:rsid w:val="00FC6E92"/>
    <w:rsid w:val="00FC7AD5"/>
    <w:rsid w:val="00FD0021"/>
    <w:rsid w:val="00FD09E7"/>
    <w:rsid w:val="00FD0DEB"/>
    <w:rsid w:val="00FD1EC4"/>
    <w:rsid w:val="00FD22BD"/>
    <w:rsid w:val="00FD25A2"/>
    <w:rsid w:val="00FD26DD"/>
    <w:rsid w:val="00FD28E4"/>
    <w:rsid w:val="00FD40D7"/>
    <w:rsid w:val="00FD42A0"/>
    <w:rsid w:val="00FD7273"/>
    <w:rsid w:val="00FD7D0F"/>
    <w:rsid w:val="00FD7F96"/>
    <w:rsid w:val="00FE037B"/>
    <w:rsid w:val="00FE0D21"/>
    <w:rsid w:val="00FE1B6B"/>
    <w:rsid w:val="00FE1C26"/>
    <w:rsid w:val="00FE3AAE"/>
    <w:rsid w:val="00FE5D8C"/>
    <w:rsid w:val="00FF2022"/>
    <w:rsid w:val="00FF344D"/>
    <w:rsid w:val="00FF4A66"/>
    <w:rsid w:val="00FF5396"/>
    <w:rsid w:val="00FF5678"/>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outlineLvl w:val="2"/>
    </w:pPr>
    <w:rPr>
      <w:rFonts w:cs="Times New Roman"/>
      <w:b/>
      <w:bCs/>
      <w:szCs w:val="26"/>
    </w:rPr>
  </w:style>
  <w:style w:type="paragraph" w:styleId="4">
    <w:name w:val="heading 4"/>
    <w:basedOn w:val="a"/>
    <w:next w:val="a"/>
    <w:qFormat/>
    <w:rsid w:val="0069435C"/>
    <w:pPr>
      <w:keepNext/>
      <w:numPr>
        <w:ilvl w:val="3"/>
        <w:numId w:val="10"/>
      </w:numPr>
      <w:spacing w:before="240" w:after="60"/>
      <w:outlineLvl w:val="3"/>
    </w:pPr>
    <w:rPr>
      <w:rFonts w:cs="Times New Roman"/>
      <w:b/>
      <w:bCs/>
      <w:szCs w:val="28"/>
    </w:rPr>
  </w:style>
  <w:style w:type="paragraph" w:styleId="5">
    <w:name w:val="heading 5"/>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1"/>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7"/>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5"/>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customStyle="1" w:styleId="1f">
    <w:name w:val="Ανεπίλυτη αναφορά1"/>
    <w:basedOn w:val="a0"/>
    <w:uiPriority w:val="99"/>
    <w:semiHidden/>
    <w:unhideWhenUsed/>
    <w:rsid w:val="008277DE"/>
    <w:rPr>
      <w:color w:val="605E5C"/>
      <w:shd w:val="clear" w:color="auto" w:fill="E1DFDD"/>
    </w:rPr>
  </w:style>
  <w:style w:type="paragraph" w:styleId="aff4">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a"/>
    <w:uiPriority w:val="99"/>
    <w:rsid w:val="00915939"/>
    <w:pPr>
      <w:suppressAutoHyphens w:val="0"/>
      <w:spacing w:before="60" w:after="0" w:line="360" w:lineRule="auto"/>
      <w:jc w:val="left"/>
    </w:pPr>
    <w:rPr>
      <w:rFonts w:ascii="Arial" w:hAnsi="Arial" w:cs="Times New Roman"/>
      <w:b/>
      <w:bCs/>
      <w:szCs w:val="20"/>
      <w:lang w:val="el-GR" w:eastAsia="el-GR"/>
    </w:rPr>
  </w:style>
  <w:style w:type="character" w:styleId="aff5">
    <w:name w:val="Unresolved Mention"/>
    <w:basedOn w:val="a0"/>
    <w:uiPriority w:val="99"/>
    <w:semiHidden/>
    <w:unhideWhenUsed/>
    <w:rsid w:val="00526056"/>
    <w:rPr>
      <w:color w:val="605E5C"/>
      <w:shd w:val="clear" w:color="auto" w:fill="E1DFDD"/>
    </w:rPr>
  </w:style>
  <w:style w:type="paragraph" w:customStyle="1" w:styleId="yiv8175719760msonormal">
    <w:name w:val="yiv8175719760msonormal"/>
    <w:basedOn w:val="a"/>
    <w:rsid w:val="007032F4"/>
    <w:pPr>
      <w:suppressAutoHyphens w:val="0"/>
      <w:spacing w:before="100" w:beforeAutospacing="1" w:after="100" w:afterAutospacing="1"/>
      <w:jc w:val="left"/>
    </w:pPr>
    <w:rPr>
      <w:rFonts w:ascii="Calibri" w:eastAsiaTheme="minorHAnsi" w:hAnsi="Calibri" w:cs="Calibri"/>
      <w:lang w:val="en-US"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31352587">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4505389">
      <w:bodyDiv w:val="1"/>
      <w:marLeft w:val="0"/>
      <w:marRight w:val="0"/>
      <w:marTop w:val="0"/>
      <w:marBottom w:val="0"/>
      <w:divBdr>
        <w:top w:val="none" w:sz="0" w:space="0" w:color="auto"/>
        <w:left w:val="none" w:sz="0" w:space="0" w:color="auto"/>
        <w:bottom w:val="none" w:sz="0" w:space="0" w:color="auto"/>
        <w:right w:val="none" w:sz="0" w:space="0" w:color="auto"/>
      </w:divBdr>
    </w:div>
    <w:div w:id="400952242">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15127650">
      <w:bodyDiv w:val="1"/>
      <w:marLeft w:val="0"/>
      <w:marRight w:val="0"/>
      <w:marTop w:val="0"/>
      <w:marBottom w:val="0"/>
      <w:divBdr>
        <w:top w:val="none" w:sz="0" w:space="0" w:color="auto"/>
        <w:left w:val="none" w:sz="0" w:space="0" w:color="auto"/>
        <w:bottom w:val="none" w:sz="0" w:space="0" w:color="auto"/>
        <w:right w:val="none" w:sz="0" w:space="0" w:color="auto"/>
      </w:divBdr>
    </w:div>
    <w:div w:id="1134132541">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4737574">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473063124">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719281719">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1942881470">
      <w:bodyDiv w:val="1"/>
      <w:marLeft w:val="0"/>
      <w:marRight w:val="0"/>
      <w:marTop w:val="0"/>
      <w:marBottom w:val="0"/>
      <w:divBdr>
        <w:top w:val="none" w:sz="0" w:space="0" w:color="auto"/>
        <w:left w:val="none" w:sz="0" w:space="0" w:color="auto"/>
        <w:bottom w:val="none" w:sz="0" w:space="0" w:color="auto"/>
        <w:right w:val="none" w:sz="0" w:space="0" w:color="auto"/>
      </w:divBdr>
    </w:div>
    <w:div w:id="2049597294">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ktpae.gr" TargetMode="External"/><Relationship Id="rId18" Type="http://schemas.openxmlformats.org/officeDocument/2006/relationships/hyperlink" Target="http://www.ktpae.gr" TargetMode="External"/><Relationship Id="rId26" Type="http://schemas.openxmlformats.org/officeDocument/2006/relationships/hyperlink" Target="http://www.eaadhsy.gr/n4412/n4412fulltextlinks.html" TargetMode="External"/><Relationship Id="rId21" Type="http://schemas.openxmlformats.org/officeDocument/2006/relationships/hyperlink" Target="http://www.eaadhsy.gr/" TargetMode="Externa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promitheus.gov.gr" TargetMode="External"/><Relationship Id="rId25" Type="http://schemas.openxmlformats.org/officeDocument/2006/relationships/hyperlink" Target="http://www.eaadhsy.gr/n4412/n4412fulltextlinks.html"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29" Type="http://schemas.openxmlformats.org/officeDocument/2006/relationships/hyperlink" Target="http://www.mindigital.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eaadhsy.gr/n4412/n4412fulltextlinks.html" TargetMode="External"/><Relationship Id="rId32" Type="http://schemas.openxmlformats.org/officeDocument/2006/relationships/header" Target="header4.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www.promitheus.gov.gr" TargetMode="External"/><Relationship Id="rId31" Type="http://schemas.openxmlformats.org/officeDocument/2006/relationships/hyperlink" Target="http://www.mindigital.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ktpae.gr" TargetMode="External"/><Relationship Id="rId22" Type="http://schemas.openxmlformats.org/officeDocument/2006/relationships/hyperlink" Target="http://www.hsppa.gr/" TargetMode="External"/><Relationship Id="rId27" Type="http://schemas.openxmlformats.org/officeDocument/2006/relationships/hyperlink" Target="http://www.eaadhsy.gr/n4412/art79a" TargetMode="External"/><Relationship Id="rId30" Type="http://schemas.openxmlformats.org/officeDocument/2006/relationships/hyperlink" Target="http://www.mindigital.gr" TargetMode="External"/><Relationship Id="rId35" Type="http://schemas.openxmlformats.org/officeDocument/2006/relationships/header" Target="header6.xml"/><Relationship Id="rId8" Type="http://schemas.openxmlformats.org/officeDocument/2006/relationships/header" Target="header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E3CB5-CC46-4F07-8F50-C69001A81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90</Pages>
  <Words>35213</Words>
  <Characters>200716</Characters>
  <Application>Microsoft Office Word</Application>
  <DocSecurity>0</DocSecurity>
  <Lines>1672</Lines>
  <Paragraphs>470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2023-10-05T09:02:00Z</dcterms:created>
  <dcterms:modified xsi:type="dcterms:W3CDTF">2023-10-09T12:42:00Z</dcterms:modified>
</cp:coreProperties>
</file>