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5E5668F" w14:textId="77777777" w:rsidR="0024279E" w:rsidRPr="00EA6B87" w:rsidRDefault="0024279E" w:rsidP="00F73DE9">
      <w:pPr>
        <w:jc w:val="center"/>
        <w:rPr>
          <w:b/>
          <w:sz w:val="32"/>
          <w:szCs w:val="32"/>
          <w:lang w:val="el-GR"/>
        </w:rPr>
      </w:pPr>
      <w:r w:rsidRPr="00EA6B87">
        <w:rPr>
          <w:b/>
          <w:sz w:val="32"/>
          <w:szCs w:val="32"/>
          <w:lang w:val="el-GR"/>
        </w:rPr>
        <w:t>Διακήρυξη</w:t>
      </w:r>
    </w:p>
    <w:p w14:paraId="7C9C83A4" w14:textId="53005958" w:rsidR="0024279E" w:rsidRPr="00EA6B87" w:rsidRDefault="00DF02B0" w:rsidP="00F73DE9">
      <w:pPr>
        <w:spacing w:after="0"/>
        <w:jc w:val="center"/>
        <w:rPr>
          <w:b/>
          <w:sz w:val="32"/>
          <w:szCs w:val="32"/>
          <w:lang w:val="el-GR"/>
        </w:rPr>
      </w:pPr>
      <w:r w:rsidRPr="00EA6B87">
        <w:rPr>
          <w:b/>
          <w:sz w:val="32"/>
          <w:szCs w:val="32"/>
          <w:lang w:val="el-GR"/>
        </w:rPr>
        <w:t xml:space="preserve">Ηλεκτρονικού </w:t>
      </w:r>
      <w:r w:rsidR="0024279E" w:rsidRPr="00EA6B87">
        <w:rPr>
          <w:b/>
          <w:sz w:val="32"/>
          <w:szCs w:val="32"/>
          <w:lang w:val="el-GR"/>
        </w:rPr>
        <w:t xml:space="preserve">Ανοικτού </w:t>
      </w:r>
      <w:r w:rsidRPr="00EA6B87">
        <w:rPr>
          <w:b/>
          <w:sz w:val="32"/>
          <w:szCs w:val="32"/>
          <w:lang w:val="el-GR"/>
        </w:rPr>
        <w:t xml:space="preserve">Άνω </w:t>
      </w:r>
      <w:r w:rsidR="008B4966" w:rsidRPr="00EA6B87">
        <w:rPr>
          <w:b/>
          <w:sz w:val="32"/>
          <w:szCs w:val="32"/>
          <w:lang w:val="el-GR"/>
        </w:rPr>
        <w:t xml:space="preserve">των </w:t>
      </w:r>
      <w:r w:rsidRPr="00EA6B87">
        <w:rPr>
          <w:b/>
          <w:sz w:val="32"/>
          <w:szCs w:val="32"/>
          <w:lang w:val="el-GR"/>
        </w:rPr>
        <w:t>Ο</w:t>
      </w:r>
      <w:r w:rsidR="008B4966" w:rsidRPr="00EA6B87">
        <w:rPr>
          <w:b/>
          <w:sz w:val="32"/>
          <w:szCs w:val="32"/>
          <w:lang w:val="el-GR"/>
        </w:rPr>
        <w:t xml:space="preserve">ρίων </w:t>
      </w:r>
      <w:r w:rsidR="0024279E" w:rsidRPr="00EA6B87">
        <w:rPr>
          <w:b/>
          <w:sz w:val="32"/>
          <w:szCs w:val="32"/>
          <w:lang w:val="el-GR"/>
        </w:rPr>
        <w:t>Διαγωνισμού</w:t>
      </w:r>
    </w:p>
    <w:p w14:paraId="1B7328FC" w14:textId="5867B42D" w:rsidR="0024279E" w:rsidRPr="00EA6B87" w:rsidRDefault="0024279E" w:rsidP="00F73DE9">
      <w:pPr>
        <w:spacing w:after="0"/>
        <w:jc w:val="center"/>
        <w:rPr>
          <w:b/>
          <w:iCs/>
          <w:sz w:val="32"/>
          <w:szCs w:val="32"/>
          <w:lang w:val="el-GR"/>
        </w:rPr>
      </w:pPr>
      <w:r w:rsidRPr="00EA6B87">
        <w:rPr>
          <w:b/>
          <w:sz w:val="32"/>
          <w:szCs w:val="32"/>
          <w:lang w:val="el-GR"/>
        </w:rPr>
        <w:t>για το Έργο</w:t>
      </w:r>
      <w:r w:rsidR="00A406A5" w:rsidRPr="00EA6B87">
        <w:rPr>
          <w:b/>
          <w:sz w:val="32"/>
          <w:szCs w:val="32"/>
          <w:lang w:val="el-GR"/>
        </w:rPr>
        <w:t xml:space="preserve"> </w:t>
      </w:r>
      <w:r w:rsidRPr="00EA6B87">
        <w:rPr>
          <w:b/>
          <w:iCs/>
          <w:sz w:val="32"/>
          <w:szCs w:val="32"/>
          <w:lang w:val="el-GR"/>
        </w:rPr>
        <w:t>«</w:t>
      </w:r>
      <w:r w:rsidR="00C13563" w:rsidRPr="00EA6B87">
        <w:rPr>
          <w:b/>
          <w:sz w:val="32"/>
          <w:szCs w:val="32"/>
          <w:lang w:val="el-GR"/>
        </w:rPr>
        <w:t>Σύστημα Διαπραγμάτευσης, Ηλεκτρονικών Προμηθειών και συναφών εφαρμογών για την Εθνική Κεντρική Αρχή Προμηθειών Υγείας Ε.Κ.Α.Π.Υ.</w:t>
      </w:r>
      <w:r w:rsidRPr="00EA6B87">
        <w:rPr>
          <w:b/>
          <w:iCs/>
          <w:sz w:val="32"/>
          <w:szCs w:val="32"/>
          <w:lang w:val="el-GR"/>
        </w:rPr>
        <w:t>»</w:t>
      </w:r>
    </w:p>
    <w:tbl>
      <w:tblPr>
        <w:tblpPr w:leftFromText="180" w:rightFromText="180" w:vertAnchor="text" w:horzAnchor="margin" w:tblpY="23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210"/>
        <w:gridCol w:w="2444"/>
      </w:tblGrid>
      <w:tr w:rsidR="0024279E" w:rsidRPr="00B32624" w14:paraId="4530F4FA" w14:textId="77777777" w:rsidTr="009D57EF">
        <w:tc>
          <w:tcPr>
            <w:tcW w:w="2122" w:type="dxa"/>
            <w:shd w:val="clear" w:color="auto" w:fill="auto"/>
            <w:vAlign w:val="center"/>
          </w:tcPr>
          <w:p w14:paraId="40C8D354" w14:textId="0B396C25" w:rsidR="0024279E" w:rsidRPr="00C84F79" w:rsidRDefault="00C84F79" w:rsidP="009D57EF">
            <w:pPr>
              <w:autoSpaceDE w:val="0"/>
              <w:autoSpaceDN w:val="0"/>
              <w:adjustRightInd w:val="0"/>
              <w:spacing w:before="120" w:line="360" w:lineRule="auto"/>
              <w:jc w:val="right"/>
              <w:rPr>
                <w:b/>
                <w:color w:val="000000"/>
                <w:lang w:val="el-GR"/>
              </w:rPr>
            </w:pPr>
            <w:r>
              <w:rPr>
                <w:b/>
                <w:color w:val="000000"/>
                <w:lang w:val="el-GR"/>
              </w:rPr>
              <w:t>Πρόγραμμα:</w:t>
            </w:r>
          </w:p>
        </w:tc>
        <w:tc>
          <w:tcPr>
            <w:tcW w:w="7654" w:type="dxa"/>
            <w:gridSpan w:val="2"/>
            <w:shd w:val="clear" w:color="auto" w:fill="auto"/>
            <w:vAlign w:val="center"/>
          </w:tcPr>
          <w:p w14:paraId="736001C6" w14:textId="63AAEE0E" w:rsidR="0024279E" w:rsidRPr="00EA6B87" w:rsidRDefault="006F66D6" w:rsidP="00F73DE9">
            <w:pPr>
              <w:autoSpaceDE w:val="0"/>
              <w:autoSpaceDN w:val="0"/>
              <w:adjustRightInd w:val="0"/>
              <w:spacing w:before="120" w:after="0" w:line="360" w:lineRule="auto"/>
              <w:rPr>
                <w:b/>
                <w:color w:val="000000"/>
                <w:lang w:val="el-GR"/>
              </w:rPr>
            </w:pPr>
            <w:r>
              <w:rPr>
                <w:b/>
                <w:color w:val="000000"/>
                <w:lang w:val="el-GR"/>
              </w:rPr>
              <w:t xml:space="preserve">Εθνικό </w:t>
            </w:r>
            <w:r w:rsidR="00C13563" w:rsidRPr="00EA6B87">
              <w:rPr>
                <w:b/>
                <w:color w:val="000000"/>
                <w:lang w:val="el-GR"/>
              </w:rPr>
              <w:t xml:space="preserve">Πρόγραμμα </w:t>
            </w:r>
            <w:r>
              <w:rPr>
                <w:b/>
                <w:color w:val="000000"/>
                <w:lang w:val="el-GR"/>
              </w:rPr>
              <w:t xml:space="preserve">Πολιτικής </w:t>
            </w:r>
            <w:r w:rsidRPr="00160200">
              <w:rPr>
                <w:b/>
                <w:color w:val="000000"/>
                <w:lang w:val="el-GR"/>
              </w:rPr>
              <w:t xml:space="preserve">Προστασίας </w:t>
            </w:r>
            <w:r w:rsidR="00C13563" w:rsidRPr="00160200">
              <w:rPr>
                <w:b/>
                <w:color w:val="000000"/>
                <w:lang w:val="el-GR"/>
              </w:rPr>
              <w:t>«ΑΙΓΙΣ»</w:t>
            </w:r>
          </w:p>
        </w:tc>
      </w:tr>
      <w:tr w:rsidR="0024279E" w:rsidRPr="00B32624" w14:paraId="0BCC5B53" w14:textId="77777777" w:rsidTr="009D57EF">
        <w:tc>
          <w:tcPr>
            <w:tcW w:w="2122" w:type="dxa"/>
            <w:shd w:val="clear" w:color="auto" w:fill="auto"/>
            <w:vAlign w:val="center"/>
          </w:tcPr>
          <w:p w14:paraId="0232F1F7" w14:textId="01EF9080" w:rsidR="0024279E" w:rsidRPr="00EA6B87" w:rsidRDefault="00E05F03" w:rsidP="009D57EF">
            <w:pPr>
              <w:autoSpaceDE w:val="0"/>
              <w:autoSpaceDN w:val="0"/>
              <w:adjustRightInd w:val="0"/>
              <w:spacing w:before="120" w:line="360" w:lineRule="auto"/>
              <w:jc w:val="right"/>
              <w:rPr>
                <w:b/>
                <w:color w:val="000000"/>
              </w:rPr>
            </w:pPr>
            <w:r w:rsidRPr="00EA6B87">
              <w:rPr>
                <w:b/>
                <w:color w:val="000000"/>
                <w:lang w:val="el-GR"/>
              </w:rPr>
              <w:t>Εκτιμώμενη αξία σύμβασης</w:t>
            </w:r>
            <w:r w:rsidR="0024279E" w:rsidRPr="00EA6B87">
              <w:rPr>
                <w:b/>
                <w:color w:val="000000"/>
              </w:rPr>
              <w:t>:</w:t>
            </w:r>
          </w:p>
          <w:p w14:paraId="77794DB8" w14:textId="77777777" w:rsidR="0024279E" w:rsidRPr="00EA6B87" w:rsidRDefault="0024279E" w:rsidP="009D57EF">
            <w:pPr>
              <w:autoSpaceDE w:val="0"/>
              <w:autoSpaceDN w:val="0"/>
              <w:adjustRightInd w:val="0"/>
              <w:spacing w:before="120" w:line="360" w:lineRule="auto"/>
              <w:jc w:val="right"/>
              <w:rPr>
                <w:b/>
                <w:color w:val="000000"/>
              </w:rPr>
            </w:pPr>
          </w:p>
        </w:tc>
        <w:tc>
          <w:tcPr>
            <w:tcW w:w="7654" w:type="dxa"/>
            <w:gridSpan w:val="2"/>
            <w:shd w:val="clear" w:color="auto" w:fill="auto"/>
            <w:vAlign w:val="bottom"/>
          </w:tcPr>
          <w:p w14:paraId="42D23AAF" w14:textId="366E3A37" w:rsidR="008037A6" w:rsidRPr="004054E4" w:rsidRDefault="0031449B" w:rsidP="00374074">
            <w:pPr>
              <w:pStyle w:val="Tabletext"/>
              <w:numPr>
                <w:ilvl w:val="0"/>
                <w:numId w:val="36"/>
              </w:numPr>
              <w:spacing w:before="120" w:after="0" w:line="276" w:lineRule="auto"/>
              <w:ind w:left="242" w:hanging="242"/>
              <w:jc w:val="both"/>
              <w:rPr>
                <w:rFonts w:cs="Tahoma"/>
                <w:b/>
                <w:bCs/>
                <w:color w:val="000000"/>
                <w:sz w:val="22"/>
                <w:szCs w:val="22"/>
                <w:lang w:eastAsia="el-GR"/>
              </w:rPr>
            </w:pPr>
            <w:r w:rsidRPr="004054E4">
              <w:rPr>
                <w:rFonts w:cs="Tahoma"/>
                <w:sz w:val="22"/>
                <w:szCs w:val="22"/>
              </w:rPr>
              <w:t>Εκτιμώμενη αξία</w:t>
            </w:r>
            <w:r w:rsidR="001F455A" w:rsidRPr="004054E4">
              <w:rPr>
                <w:rFonts w:cs="Tahoma"/>
                <w:sz w:val="22"/>
                <w:szCs w:val="22"/>
              </w:rPr>
              <w:t xml:space="preserve"> παρούσας</w:t>
            </w:r>
            <w:r w:rsidRPr="004054E4">
              <w:rPr>
                <w:rFonts w:cs="Tahoma"/>
                <w:sz w:val="22"/>
                <w:szCs w:val="22"/>
              </w:rPr>
              <w:t xml:space="preserve"> σύμβασης </w:t>
            </w:r>
            <w:r w:rsidR="004054E4" w:rsidRPr="004054E4">
              <w:rPr>
                <w:rFonts w:cs="Tahoma"/>
                <w:b/>
                <w:bCs/>
                <w:color w:val="000000"/>
                <w:sz w:val="22"/>
                <w:szCs w:val="22"/>
                <w:lang w:eastAsia="el-GR"/>
              </w:rPr>
              <w:t>4.000.000</w:t>
            </w:r>
            <w:r w:rsidR="009D57EF">
              <w:rPr>
                <w:rFonts w:cs="Tahoma"/>
                <w:b/>
                <w:bCs/>
                <w:color w:val="000000"/>
                <w:sz w:val="22"/>
                <w:szCs w:val="22"/>
                <w:lang w:eastAsia="el-GR"/>
              </w:rPr>
              <w:t>,</w:t>
            </w:r>
            <w:r w:rsidR="004054E4" w:rsidRPr="004054E4">
              <w:rPr>
                <w:rFonts w:cs="Tahoma"/>
                <w:b/>
                <w:bCs/>
                <w:color w:val="000000"/>
                <w:sz w:val="22"/>
                <w:szCs w:val="22"/>
                <w:lang w:eastAsia="el-GR"/>
              </w:rPr>
              <w:t xml:space="preserve">00 € </w:t>
            </w:r>
            <w:r w:rsidR="008037A6" w:rsidRPr="004054E4">
              <w:rPr>
                <w:rFonts w:cs="Tahoma"/>
                <w:sz w:val="22"/>
                <w:szCs w:val="22"/>
              </w:rPr>
              <w:t>μη περιλαμβανομένου ΦΠΑ (</w:t>
            </w:r>
            <w:r w:rsidR="00836218" w:rsidRPr="004054E4">
              <w:rPr>
                <w:rFonts w:cs="Tahoma"/>
                <w:sz w:val="22"/>
                <w:szCs w:val="22"/>
              </w:rPr>
              <w:t xml:space="preserve">Εκτιμώμενη αξία </w:t>
            </w:r>
            <w:r w:rsidR="008037A6" w:rsidRPr="004054E4">
              <w:rPr>
                <w:rFonts w:cs="Tahoma"/>
                <w:sz w:val="22"/>
                <w:szCs w:val="22"/>
              </w:rPr>
              <w:t>με ΦΠΑ:</w:t>
            </w:r>
            <w:r w:rsidR="00DF776D" w:rsidRPr="004054E4">
              <w:rPr>
                <w:rFonts w:cs="Tahoma"/>
                <w:sz w:val="22"/>
                <w:szCs w:val="22"/>
              </w:rPr>
              <w:t xml:space="preserve"> </w:t>
            </w:r>
            <w:r w:rsidR="004054E4" w:rsidRPr="004054E4">
              <w:rPr>
                <w:rFonts w:cs="Tahoma"/>
                <w:b/>
                <w:bCs/>
                <w:color w:val="000000"/>
                <w:sz w:val="22"/>
                <w:szCs w:val="22"/>
                <w:lang w:eastAsia="el-GR"/>
              </w:rPr>
              <w:t>4.960.000</w:t>
            </w:r>
            <w:r w:rsidR="009D57EF">
              <w:rPr>
                <w:rFonts w:cs="Tahoma"/>
                <w:b/>
                <w:bCs/>
                <w:color w:val="000000"/>
                <w:sz w:val="22"/>
                <w:szCs w:val="22"/>
                <w:lang w:eastAsia="el-GR"/>
              </w:rPr>
              <w:t>,</w:t>
            </w:r>
            <w:r w:rsidR="004054E4" w:rsidRPr="004054E4">
              <w:rPr>
                <w:rFonts w:cs="Tahoma"/>
                <w:b/>
                <w:bCs/>
                <w:color w:val="000000"/>
                <w:sz w:val="22"/>
                <w:szCs w:val="22"/>
                <w:lang w:eastAsia="el-GR"/>
              </w:rPr>
              <w:t>00 €</w:t>
            </w:r>
            <w:r w:rsidR="008037A6" w:rsidRPr="009D57EF">
              <w:rPr>
                <w:rFonts w:cs="Tahoma"/>
                <w:color w:val="000000"/>
                <w:sz w:val="22"/>
                <w:szCs w:val="22"/>
                <w:lang w:eastAsia="el-GR"/>
              </w:rPr>
              <w:t>, ΦΠΑ</w:t>
            </w:r>
            <w:r w:rsidR="00365129" w:rsidRPr="009D57EF">
              <w:rPr>
                <w:rFonts w:cs="Tahoma"/>
                <w:color w:val="000000"/>
                <w:sz w:val="22"/>
                <w:szCs w:val="22"/>
                <w:lang w:eastAsia="el-GR"/>
              </w:rPr>
              <w:t xml:space="preserve"> </w:t>
            </w:r>
            <w:r w:rsidR="00365129" w:rsidRPr="009D57EF">
              <w:rPr>
                <w:rFonts w:cs="Tahoma"/>
                <w:sz w:val="22"/>
                <w:szCs w:val="22"/>
              </w:rPr>
              <w:t>24%</w:t>
            </w:r>
            <w:r w:rsidR="009D57EF" w:rsidRPr="009D57EF">
              <w:rPr>
                <w:rFonts w:cs="Tahoma"/>
                <w:color w:val="000000"/>
                <w:sz w:val="22"/>
                <w:szCs w:val="22"/>
                <w:lang w:eastAsia="el-GR"/>
              </w:rPr>
              <w:t>:</w:t>
            </w:r>
            <w:r w:rsidR="00DF776D" w:rsidRPr="004054E4">
              <w:rPr>
                <w:rFonts w:cs="Tahoma"/>
                <w:b/>
                <w:bCs/>
                <w:color w:val="000000"/>
                <w:sz w:val="22"/>
                <w:szCs w:val="22"/>
                <w:lang w:eastAsia="el-GR"/>
              </w:rPr>
              <w:t xml:space="preserve"> </w:t>
            </w:r>
            <w:r w:rsidR="004054E4" w:rsidRPr="004054E4">
              <w:rPr>
                <w:rFonts w:cs="Tahoma"/>
                <w:b/>
                <w:bCs/>
                <w:color w:val="000000"/>
                <w:sz w:val="22"/>
                <w:szCs w:val="22"/>
                <w:lang w:eastAsia="el-GR"/>
              </w:rPr>
              <w:t>960.000</w:t>
            </w:r>
            <w:r w:rsidR="009D57EF">
              <w:rPr>
                <w:rFonts w:cs="Tahoma"/>
                <w:b/>
                <w:bCs/>
                <w:color w:val="000000"/>
                <w:sz w:val="22"/>
                <w:szCs w:val="22"/>
                <w:lang w:eastAsia="el-GR"/>
              </w:rPr>
              <w:t>,</w:t>
            </w:r>
            <w:r w:rsidR="004054E4" w:rsidRPr="004054E4">
              <w:rPr>
                <w:rFonts w:cs="Tahoma"/>
                <w:b/>
                <w:bCs/>
                <w:color w:val="000000"/>
                <w:sz w:val="22"/>
                <w:szCs w:val="22"/>
                <w:lang w:eastAsia="el-GR"/>
              </w:rPr>
              <w:t>00 €</w:t>
            </w:r>
            <w:r w:rsidR="008037A6" w:rsidRPr="004054E4">
              <w:rPr>
                <w:rFonts w:cs="Tahoma"/>
                <w:color w:val="000000"/>
                <w:sz w:val="22"/>
                <w:szCs w:val="22"/>
                <w:lang w:eastAsia="el-GR"/>
              </w:rPr>
              <w:t>)</w:t>
            </w:r>
          </w:p>
          <w:p w14:paraId="25BED300" w14:textId="385FB16D" w:rsidR="0024279E" w:rsidRPr="004054E4" w:rsidRDefault="0031449B" w:rsidP="00374074">
            <w:pPr>
              <w:pStyle w:val="Tabletext"/>
              <w:numPr>
                <w:ilvl w:val="0"/>
                <w:numId w:val="36"/>
              </w:numPr>
              <w:spacing w:before="120" w:after="0" w:line="276" w:lineRule="auto"/>
              <w:ind w:left="242" w:hanging="242"/>
              <w:jc w:val="both"/>
              <w:rPr>
                <w:rFonts w:cs="Tahoma"/>
                <w:b/>
                <w:color w:val="000000"/>
                <w:szCs w:val="22"/>
              </w:rPr>
            </w:pPr>
            <w:r w:rsidRPr="004054E4">
              <w:rPr>
                <w:rFonts w:cs="Tahoma"/>
                <w:sz w:val="22"/>
                <w:szCs w:val="22"/>
              </w:rPr>
              <w:t xml:space="preserve">Εκτιμώμενη αξία </w:t>
            </w:r>
            <w:r w:rsidR="00365129" w:rsidRPr="004054E4">
              <w:rPr>
                <w:rFonts w:cs="Tahoma"/>
                <w:sz w:val="22"/>
                <w:szCs w:val="22"/>
              </w:rPr>
              <w:t>δικαιώματος προαίρεσης υπηρεσιών συντήρησης</w:t>
            </w:r>
            <w:r w:rsidR="008037A6" w:rsidRPr="004054E4">
              <w:rPr>
                <w:rFonts w:cs="Tahoma"/>
                <w:sz w:val="22"/>
                <w:szCs w:val="22"/>
              </w:rPr>
              <w:t>:</w:t>
            </w:r>
            <w:r w:rsidR="00A406A5" w:rsidRPr="004054E4">
              <w:rPr>
                <w:rFonts w:cs="Tahoma"/>
                <w:sz w:val="22"/>
                <w:szCs w:val="22"/>
              </w:rPr>
              <w:t xml:space="preserve"> </w:t>
            </w:r>
            <w:r w:rsidR="00365129" w:rsidRPr="004054E4">
              <w:rPr>
                <w:rFonts w:cs="Tahoma"/>
                <w:sz w:val="22"/>
                <w:szCs w:val="22"/>
              </w:rPr>
              <w:t xml:space="preserve">έως </w:t>
            </w:r>
            <w:r w:rsidR="004054E4" w:rsidRPr="004054E4">
              <w:rPr>
                <w:rFonts w:cs="Tahoma"/>
                <w:b/>
                <w:bCs/>
                <w:sz w:val="22"/>
                <w:szCs w:val="22"/>
              </w:rPr>
              <w:t>500.000</w:t>
            </w:r>
            <w:r w:rsidR="009D57EF">
              <w:rPr>
                <w:rFonts w:cs="Tahoma"/>
                <w:b/>
                <w:bCs/>
                <w:sz w:val="22"/>
                <w:szCs w:val="22"/>
              </w:rPr>
              <w:t>,</w:t>
            </w:r>
            <w:r w:rsidR="004054E4" w:rsidRPr="004054E4">
              <w:rPr>
                <w:rFonts w:cs="Tahoma"/>
                <w:b/>
                <w:bCs/>
                <w:sz w:val="22"/>
                <w:szCs w:val="22"/>
              </w:rPr>
              <w:t>00 €</w:t>
            </w:r>
            <w:r w:rsidR="004054E4" w:rsidRPr="004054E4">
              <w:rPr>
                <w:rFonts w:cs="Tahoma"/>
                <w:sz w:val="22"/>
                <w:szCs w:val="22"/>
              </w:rPr>
              <w:t xml:space="preserve"> </w:t>
            </w:r>
            <w:r w:rsidR="00365129" w:rsidRPr="004054E4">
              <w:rPr>
                <w:rFonts w:cs="Tahoma"/>
                <w:sz w:val="22"/>
                <w:szCs w:val="22"/>
              </w:rPr>
              <w:t>μη περιλαμβανομένου ΦΠΑ (</w:t>
            </w:r>
            <w:r w:rsidR="00836218" w:rsidRPr="004054E4">
              <w:rPr>
                <w:rFonts w:cs="Tahoma"/>
                <w:sz w:val="22"/>
                <w:szCs w:val="22"/>
              </w:rPr>
              <w:t xml:space="preserve">Εκτιμώμενη αξία </w:t>
            </w:r>
            <w:r w:rsidR="00365129" w:rsidRPr="004054E4">
              <w:rPr>
                <w:rFonts w:cs="Tahoma"/>
                <w:sz w:val="22"/>
                <w:szCs w:val="22"/>
              </w:rPr>
              <w:t>με ΦΠΑ:</w:t>
            </w:r>
            <w:r w:rsidR="00DF776D" w:rsidRPr="004054E4">
              <w:rPr>
                <w:rFonts w:cs="Tahoma"/>
                <w:sz w:val="22"/>
                <w:szCs w:val="22"/>
              </w:rPr>
              <w:t xml:space="preserve"> </w:t>
            </w:r>
            <w:r w:rsidR="004054E4" w:rsidRPr="004054E4">
              <w:rPr>
                <w:rFonts w:cs="Tahoma"/>
                <w:b/>
                <w:bCs/>
                <w:color w:val="000000"/>
                <w:sz w:val="22"/>
                <w:szCs w:val="22"/>
                <w:lang w:eastAsia="el-GR"/>
              </w:rPr>
              <w:t>620.000</w:t>
            </w:r>
            <w:r w:rsidR="009D57EF">
              <w:rPr>
                <w:rFonts w:cs="Tahoma"/>
                <w:b/>
                <w:bCs/>
                <w:color w:val="000000"/>
                <w:sz w:val="22"/>
                <w:szCs w:val="22"/>
                <w:lang w:eastAsia="el-GR"/>
              </w:rPr>
              <w:t>,</w:t>
            </w:r>
            <w:r w:rsidR="004054E4" w:rsidRPr="004054E4">
              <w:rPr>
                <w:rFonts w:cs="Tahoma"/>
                <w:b/>
                <w:bCs/>
                <w:color w:val="000000"/>
                <w:sz w:val="22"/>
                <w:szCs w:val="22"/>
                <w:lang w:eastAsia="el-GR"/>
              </w:rPr>
              <w:t>00 €</w:t>
            </w:r>
            <w:r w:rsidR="00365129" w:rsidRPr="009D57EF">
              <w:rPr>
                <w:rFonts w:cs="Tahoma"/>
                <w:color w:val="000000"/>
                <w:sz w:val="22"/>
                <w:szCs w:val="22"/>
                <w:lang w:eastAsia="el-GR"/>
              </w:rPr>
              <w:t xml:space="preserve">, ΦΠΑ </w:t>
            </w:r>
            <w:r w:rsidR="00365129" w:rsidRPr="009D57EF">
              <w:rPr>
                <w:rFonts w:cs="Tahoma"/>
                <w:sz w:val="22"/>
                <w:szCs w:val="22"/>
              </w:rPr>
              <w:t>24%</w:t>
            </w:r>
            <w:r w:rsidR="009D57EF" w:rsidRPr="009D57EF">
              <w:rPr>
                <w:rFonts w:cs="Tahoma"/>
                <w:sz w:val="22"/>
                <w:szCs w:val="22"/>
              </w:rPr>
              <w:t>:</w:t>
            </w:r>
            <w:r w:rsidR="00DF776D" w:rsidRPr="004054E4">
              <w:rPr>
                <w:rFonts w:cs="Tahoma"/>
                <w:b/>
                <w:bCs/>
                <w:color w:val="000000"/>
                <w:sz w:val="22"/>
                <w:szCs w:val="22"/>
                <w:lang w:eastAsia="el-GR"/>
              </w:rPr>
              <w:t xml:space="preserve"> </w:t>
            </w:r>
            <w:r w:rsidR="004054E4" w:rsidRPr="004054E4">
              <w:rPr>
                <w:rFonts w:cs="Tahoma"/>
                <w:b/>
                <w:bCs/>
                <w:color w:val="000000"/>
                <w:sz w:val="22"/>
                <w:szCs w:val="22"/>
                <w:lang w:eastAsia="el-GR"/>
              </w:rPr>
              <w:t>120.000</w:t>
            </w:r>
            <w:r w:rsidR="009D57EF">
              <w:rPr>
                <w:rFonts w:cs="Tahoma"/>
                <w:b/>
                <w:bCs/>
                <w:color w:val="000000"/>
                <w:sz w:val="22"/>
                <w:szCs w:val="22"/>
                <w:lang w:eastAsia="el-GR"/>
              </w:rPr>
              <w:t>,</w:t>
            </w:r>
            <w:r w:rsidR="004054E4" w:rsidRPr="004054E4">
              <w:rPr>
                <w:rFonts w:cs="Tahoma"/>
                <w:b/>
                <w:bCs/>
                <w:color w:val="000000"/>
                <w:sz w:val="22"/>
                <w:szCs w:val="22"/>
                <w:lang w:eastAsia="el-GR"/>
              </w:rPr>
              <w:t>00 €)</w:t>
            </w:r>
          </w:p>
          <w:p w14:paraId="36FC6570" w14:textId="1FB5683E" w:rsidR="001F455A" w:rsidRPr="00EA6B87" w:rsidRDefault="001F455A" w:rsidP="009D57EF">
            <w:pPr>
              <w:pStyle w:val="TabletextChar"/>
              <w:spacing w:before="120" w:line="276" w:lineRule="auto"/>
              <w:jc w:val="both"/>
              <w:rPr>
                <w:rFonts w:cs="Tahoma"/>
                <w:b/>
                <w:color w:val="000000"/>
                <w:szCs w:val="22"/>
              </w:rPr>
            </w:pPr>
            <w:r w:rsidRPr="004054E4">
              <w:rPr>
                <w:rFonts w:cs="Tahoma"/>
                <w:sz w:val="22"/>
                <w:szCs w:val="22"/>
              </w:rPr>
              <w:t>Συνολική</w:t>
            </w:r>
            <w:r w:rsidR="00DF776D" w:rsidRPr="004054E4">
              <w:rPr>
                <w:rFonts w:cs="Tahoma"/>
                <w:sz w:val="22"/>
                <w:szCs w:val="22"/>
              </w:rPr>
              <w:t xml:space="preserve"> </w:t>
            </w:r>
            <w:r w:rsidRPr="004054E4">
              <w:rPr>
                <w:rFonts w:cs="Tahoma"/>
                <w:sz w:val="22"/>
                <w:szCs w:val="22"/>
              </w:rPr>
              <w:t>εκτιμώμενη αξία σύμβασης</w:t>
            </w:r>
            <w:r w:rsidR="00DF776D" w:rsidRPr="004054E4">
              <w:rPr>
                <w:rFonts w:cs="Tahoma"/>
                <w:sz w:val="22"/>
                <w:szCs w:val="22"/>
              </w:rPr>
              <w:t xml:space="preserve"> </w:t>
            </w:r>
            <w:r w:rsidR="004054E4" w:rsidRPr="004054E4">
              <w:rPr>
                <w:rFonts w:cs="Tahoma"/>
                <w:b/>
                <w:bCs/>
                <w:color w:val="000000"/>
                <w:sz w:val="22"/>
                <w:szCs w:val="22"/>
                <w:lang w:eastAsia="el-GR"/>
              </w:rPr>
              <w:t>4.500.000</w:t>
            </w:r>
            <w:r w:rsidR="009D57EF">
              <w:rPr>
                <w:rFonts w:cs="Tahoma"/>
                <w:b/>
                <w:bCs/>
                <w:color w:val="000000"/>
                <w:sz w:val="22"/>
                <w:szCs w:val="22"/>
                <w:lang w:eastAsia="el-GR"/>
              </w:rPr>
              <w:t>,</w:t>
            </w:r>
            <w:r w:rsidR="004054E4" w:rsidRPr="004054E4">
              <w:rPr>
                <w:rFonts w:cs="Tahoma"/>
                <w:b/>
                <w:bCs/>
                <w:color w:val="000000"/>
                <w:sz w:val="22"/>
                <w:szCs w:val="22"/>
                <w:lang w:eastAsia="el-GR"/>
              </w:rPr>
              <w:t>00 €</w:t>
            </w:r>
            <w:r w:rsidRPr="004054E4">
              <w:rPr>
                <w:rFonts w:cs="Tahoma"/>
                <w:b/>
                <w:bCs/>
                <w:color w:val="000000"/>
                <w:sz w:val="22"/>
                <w:szCs w:val="22"/>
                <w:lang w:eastAsia="el-GR"/>
              </w:rPr>
              <w:t xml:space="preserve"> </w:t>
            </w:r>
            <w:r w:rsidRPr="004054E4">
              <w:rPr>
                <w:rFonts w:cs="Tahoma"/>
                <w:sz w:val="22"/>
                <w:szCs w:val="22"/>
              </w:rPr>
              <w:t>μη περιλαμβανομένου ΦΠΑ</w:t>
            </w:r>
            <w:r w:rsidR="009D57EF">
              <w:rPr>
                <w:rFonts w:cs="Tahoma"/>
                <w:sz w:val="22"/>
                <w:szCs w:val="22"/>
              </w:rPr>
              <w:t xml:space="preserve"> (</w:t>
            </w:r>
            <w:r w:rsidR="00AC46CF" w:rsidRPr="004054E4">
              <w:rPr>
                <w:rFonts w:cs="Tahoma"/>
                <w:sz w:val="22"/>
                <w:szCs w:val="22"/>
              </w:rPr>
              <w:t>Εκτιμώμενη αξία</w:t>
            </w:r>
            <w:r w:rsidR="00AC46CF" w:rsidRPr="004054E4" w:rsidDel="00AC46CF">
              <w:rPr>
                <w:rFonts w:cs="Tahoma"/>
                <w:sz w:val="22"/>
                <w:szCs w:val="22"/>
              </w:rPr>
              <w:t xml:space="preserve"> </w:t>
            </w:r>
            <w:r w:rsidRPr="004054E4">
              <w:rPr>
                <w:rFonts w:cs="Tahoma"/>
                <w:sz w:val="22"/>
                <w:szCs w:val="22"/>
              </w:rPr>
              <w:t xml:space="preserve">με ΦΠΑ: </w:t>
            </w:r>
            <w:r w:rsidR="004054E4" w:rsidRPr="004054E4">
              <w:rPr>
                <w:rFonts w:cs="Tahoma"/>
                <w:b/>
                <w:bCs/>
                <w:color w:val="000000"/>
                <w:sz w:val="22"/>
                <w:szCs w:val="22"/>
                <w:lang w:eastAsia="el-GR"/>
              </w:rPr>
              <w:t>5.580.000</w:t>
            </w:r>
            <w:r w:rsidR="009D57EF">
              <w:rPr>
                <w:rFonts w:cs="Tahoma"/>
                <w:b/>
                <w:bCs/>
                <w:color w:val="000000"/>
                <w:sz w:val="22"/>
                <w:szCs w:val="22"/>
                <w:lang w:eastAsia="el-GR"/>
              </w:rPr>
              <w:t>,</w:t>
            </w:r>
            <w:r w:rsidR="004054E4" w:rsidRPr="004054E4">
              <w:rPr>
                <w:rFonts w:cs="Tahoma"/>
                <w:b/>
                <w:bCs/>
                <w:color w:val="000000"/>
                <w:sz w:val="22"/>
                <w:szCs w:val="22"/>
                <w:lang w:eastAsia="el-GR"/>
              </w:rPr>
              <w:t>00 €</w:t>
            </w:r>
            <w:r w:rsidRPr="004054E4">
              <w:rPr>
                <w:rFonts w:cs="Tahoma"/>
                <w:b/>
                <w:bCs/>
                <w:color w:val="000000"/>
                <w:sz w:val="22"/>
                <w:szCs w:val="22"/>
                <w:lang w:eastAsia="el-GR"/>
              </w:rPr>
              <w:t xml:space="preserve">, </w:t>
            </w:r>
            <w:r w:rsidRPr="009D57EF">
              <w:rPr>
                <w:rFonts w:cs="Tahoma"/>
                <w:color w:val="000000"/>
                <w:sz w:val="22"/>
                <w:szCs w:val="22"/>
                <w:lang w:eastAsia="el-GR"/>
              </w:rPr>
              <w:t>ΦΠΑ 24%</w:t>
            </w:r>
            <w:r w:rsidR="009D57EF" w:rsidRPr="009D57EF">
              <w:rPr>
                <w:rFonts w:cs="Tahoma"/>
                <w:color w:val="000000"/>
                <w:sz w:val="22"/>
                <w:szCs w:val="22"/>
                <w:lang w:eastAsia="el-GR"/>
              </w:rPr>
              <w:t>:</w:t>
            </w:r>
            <w:r w:rsidR="00DF776D" w:rsidRPr="004054E4">
              <w:rPr>
                <w:rFonts w:cs="Tahoma"/>
                <w:b/>
                <w:bCs/>
                <w:color w:val="000000"/>
                <w:sz w:val="22"/>
                <w:szCs w:val="22"/>
                <w:lang w:eastAsia="el-GR"/>
              </w:rPr>
              <w:t xml:space="preserve"> </w:t>
            </w:r>
            <w:r w:rsidR="004054E4" w:rsidRPr="004054E4">
              <w:rPr>
                <w:rFonts w:cs="Tahoma"/>
                <w:b/>
                <w:bCs/>
                <w:color w:val="000000"/>
                <w:sz w:val="22"/>
                <w:szCs w:val="22"/>
                <w:lang w:eastAsia="el-GR"/>
              </w:rPr>
              <w:t>1.080.000.00 €</w:t>
            </w:r>
            <w:r w:rsidR="009D57EF" w:rsidRPr="009D57EF">
              <w:rPr>
                <w:rFonts w:cs="Tahoma"/>
                <w:color w:val="000000"/>
                <w:sz w:val="22"/>
                <w:szCs w:val="22"/>
                <w:lang w:eastAsia="el-GR"/>
              </w:rPr>
              <w:t>)</w:t>
            </w:r>
          </w:p>
        </w:tc>
      </w:tr>
      <w:tr w:rsidR="0024279E" w:rsidRPr="00B32624" w14:paraId="35B1EA53" w14:textId="77777777" w:rsidTr="009D57EF">
        <w:tc>
          <w:tcPr>
            <w:tcW w:w="2122" w:type="dxa"/>
            <w:shd w:val="clear" w:color="auto" w:fill="auto"/>
            <w:vAlign w:val="center"/>
          </w:tcPr>
          <w:p w14:paraId="39D82644" w14:textId="77777777" w:rsidR="0024279E" w:rsidRPr="00EA6B87" w:rsidRDefault="0024279E" w:rsidP="009D57EF">
            <w:pPr>
              <w:autoSpaceDE w:val="0"/>
              <w:autoSpaceDN w:val="0"/>
              <w:adjustRightInd w:val="0"/>
              <w:spacing w:before="120" w:line="360" w:lineRule="auto"/>
              <w:jc w:val="right"/>
              <w:rPr>
                <w:b/>
                <w:color w:val="000000"/>
                <w:highlight w:val="cyan"/>
              </w:rPr>
            </w:pPr>
            <w:r w:rsidRPr="00EA6B87">
              <w:rPr>
                <w:b/>
                <w:color w:val="000000"/>
                <w:lang w:val="en-US"/>
              </w:rPr>
              <w:t>CPV</w:t>
            </w:r>
            <w:r w:rsidRPr="00EA6B87">
              <w:rPr>
                <w:b/>
                <w:color w:val="000000"/>
              </w:rPr>
              <w:t>:</w:t>
            </w:r>
          </w:p>
        </w:tc>
        <w:tc>
          <w:tcPr>
            <w:tcW w:w="7654" w:type="dxa"/>
            <w:gridSpan w:val="2"/>
            <w:shd w:val="clear" w:color="auto" w:fill="auto"/>
            <w:vAlign w:val="bottom"/>
          </w:tcPr>
          <w:p w14:paraId="36AF99F7" w14:textId="00E28F8B" w:rsidR="00004AF0" w:rsidRDefault="00004AF0" w:rsidP="009D57EF">
            <w:pPr>
              <w:autoSpaceDE w:val="0"/>
              <w:autoSpaceDN w:val="0"/>
              <w:adjustRightInd w:val="0"/>
              <w:spacing w:before="120" w:after="0" w:line="276" w:lineRule="auto"/>
              <w:rPr>
                <w:b/>
                <w:color w:val="000000"/>
                <w:lang w:val="el-GR"/>
              </w:rPr>
            </w:pPr>
            <w:r w:rsidRPr="00004AF0">
              <w:rPr>
                <w:b/>
                <w:color w:val="000000"/>
                <w:lang w:val="el-GR"/>
              </w:rPr>
              <w:t>72000000-5: Υπηρεσίες τεχνολογίας των πληροφοριών: παροχή συμβουλών, ανάπτυξη λογισμικού, Διαδίκτυο και υποστήριξη</w:t>
            </w:r>
          </w:p>
          <w:p w14:paraId="579FA4CF" w14:textId="77777777" w:rsidR="003E7C79" w:rsidRPr="00983BD7" w:rsidRDefault="003E7C79" w:rsidP="009D57EF">
            <w:pPr>
              <w:autoSpaceDE w:val="0"/>
              <w:autoSpaceDN w:val="0"/>
              <w:adjustRightInd w:val="0"/>
              <w:spacing w:before="120" w:after="0" w:line="276" w:lineRule="auto"/>
              <w:rPr>
                <w:b/>
                <w:color w:val="000000"/>
                <w:lang w:val="el-GR"/>
              </w:rPr>
            </w:pPr>
            <w:r w:rsidRPr="00160200">
              <w:rPr>
                <w:b/>
                <w:color w:val="000000"/>
                <w:lang w:val="el-GR"/>
              </w:rPr>
              <w:t>72262000-9: Υπηρεσίες ανάπτυξης λογισμικού</w:t>
            </w:r>
          </w:p>
          <w:p w14:paraId="2CD459DB" w14:textId="32E5D881" w:rsidR="00C13563" w:rsidRDefault="00C13563" w:rsidP="009D57EF">
            <w:pPr>
              <w:autoSpaceDE w:val="0"/>
              <w:autoSpaceDN w:val="0"/>
              <w:adjustRightInd w:val="0"/>
              <w:spacing w:before="120" w:after="0" w:line="276" w:lineRule="auto"/>
              <w:rPr>
                <w:b/>
                <w:color w:val="000000"/>
                <w:lang w:val="el-GR"/>
              </w:rPr>
            </w:pPr>
            <w:r w:rsidRPr="00EA6B87">
              <w:rPr>
                <w:b/>
                <w:color w:val="000000"/>
                <w:lang w:val="el-GR"/>
              </w:rPr>
              <w:t>48000000-8: Πακέτα λογισμικού και συστήματα πληροφορικής</w:t>
            </w:r>
          </w:p>
          <w:p w14:paraId="3440D180" w14:textId="083FD170" w:rsidR="007C70DB" w:rsidRPr="00134E02" w:rsidRDefault="00D820BA" w:rsidP="009D57EF">
            <w:pPr>
              <w:autoSpaceDE w:val="0"/>
              <w:autoSpaceDN w:val="0"/>
              <w:adjustRightInd w:val="0"/>
              <w:spacing w:before="120" w:line="276" w:lineRule="auto"/>
              <w:rPr>
                <w:b/>
                <w:color w:val="000000"/>
                <w:lang w:val="el-GR"/>
              </w:rPr>
            </w:pPr>
            <w:r w:rsidRPr="00D820BA">
              <w:rPr>
                <w:b/>
                <w:color w:val="000000"/>
                <w:lang w:val="el-GR"/>
              </w:rPr>
              <w:t>80533100-0</w:t>
            </w:r>
            <w:r>
              <w:rPr>
                <w:b/>
                <w:color w:val="000000"/>
                <w:lang w:val="el-GR"/>
              </w:rPr>
              <w:t xml:space="preserve">: </w:t>
            </w:r>
            <w:r w:rsidRPr="00D820BA">
              <w:rPr>
                <w:b/>
                <w:color w:val="000000"/>
                <w:lang w:val="el-GR"/>
              </w:rPr>
              <w:t>Υπηρεσίες εκπαίδευσης στον τομέα της πληροφορικής</w:t>
            </w:r>
          </w:p>
        </w:tc>
      </w:tr>
      <w:tr w:rsidR="0024279E" w:rsidRPr="00B32624" w14:paraId="5035F07E" w14:textId="77777777" w:rsidTr="009D57EF">
        <w:tc>
          <w:tcPr>
            <w:tcW w:w="2122" w:type="dxa"/>
            <w:shd w:val="clear" w:color="auto" w:fill="auto"/>
            <w:vAlign w:val="center"/>
          </w:tcPr>
          <w:p w14:paraId="05774F4B" w14:textId="3687E914" w:rsidR="0024279E" w:rsidRPr="00C84F79" w:rsidRDefault="00C84F79" w:rsidP="009D57EF">
            <w:pPr>
              <w:autoSpaceDE w:val="0"/>
              <w:autoSpaceDN w:val="0"/>
              <w:adjustRightInd w:val="0"/>
              <w:spacing w:before="120" w:line="276" w:lineRule="auto"/>
              <w:jc w:val="right"/>
              <w:rPr>
                <w:b/>
                <w:color w:val="000000"/>
                <w:lang w:val="el-GR"/>
              </w:rPr>
            </w:pPr>
            <w:r>
              <w:rPr>
                <w:b/>
                <w:color w:val="000000"/>
                <w:lang w:val="el-GR"/>
              </w:rPr>
              <w:t>Κριτήριο Ανάθεσης:</w:t>
            </w:r>
          </w:p>
        </w:tc>
        <w:tc>
          <w:tcPr>
            <w:tcW w:w="7654" w:type="dxa"/>
            <w:gridSpan w:val="2"/>
            <w:shd w:val="clear" w:color="auto" w:fill="auto"/>
            <w:vAlign w:val="bottom"/>
          </w:tcPr>
          <w:p w14:paraId="4D299B41" w14:textId="48AA68C3" w:rsidR="006E5AB3" w:rsidRPr="00EA6B87" w:rsidRDefault="0024279E" w:rsidP="009D57EF">
            <w:pPr>
              <w:autoSpaceDE w:val="0"/>
              <w:autoSpaceDN w:val="0"/>
              <w:adjustRightInd w:val="0"/>
              <w:spacing w:before="120" w:line="276" w:lineRule="auto"/>
              <w:rPr>
                <w:b/>
                <w:color w:val="000000"/>
                <w:lang w:val="el-GR"/>
              </w:rPr>
            </w:pPr>
            <w:r w:rsidRPr="00EA6B87">
              <w:rPr>
                <w:b/>
                <w:color w:val="000000"/>
                <w:lang w:val="el-GR"/>
              </w:rPr>
              <w:t xml:space="preserve">Η πλέον συμφέρουσα από οικονομική άποψη προσφορά βάσει </w:t>
            </w:r>
            <w:r w:rsidR="008B4966" w:rsidRPr="00EA6B87">
              <w:rPr>
                <w:b/>
                <w:color w:val="000000"/>
                <w:lang w:val="el-GR"/>
              </w:rPr>
              <w:t>βέλτιστης σχέσης ποιότητας – τιμής</w:t>
            </w:r>
          </w:p>
        </w:tc>
      </w:tr>
      <w:tr w:rsidR="0024279E" w:rsidRPr="00EA6B87" w:rsidDel="005977E7" w14:paraId="1ED3570A" w14:textId="77777777" w:rsidTr="009D57EF">
        <w:tc>
          <w:tcPr>
            <w:tcW w:w="2122" w:type="dxa"/>
            <w:shd w:val="clear" w:color="auto" w:fill="auto"/>
            <w:vAlign w:val="center"/>
          </w:tcPr>
          <w:p w14:paraId="4057F07C" w14:textId="3C1044AA" w:rsidR="0024279E" w:rsidRPr="00C84F79" w:rsidRDefault="00C84F79" w:rsidP="009D57EF">
            <w:pPr>
              <w:autoSpaceDE w:val="0"/>
              <w:autoSpaceDN w:val="0"/>
              <w:adjustRightInd w:val="0"/>
              <w:spacing w:before="120" w:line="276" w:lineRule="auto"/>
              <w:jc w:val="right"/>
              <w:rPr>
                <w:b/>
                <w:color w:val="000000"/>
                <w:lang w:val="el-GR"/>
              </w:rPr>
            </w:pPr>
            <w:r>
              <w:rPr>
                <w:b/>
                <w:color w:val="000000"/>
                <w:lang w:val="el-GR"/>
              </w:rPr>
              <w:t>Ημερομηνία Διενέργειας:</w:t>
            </w:r>
          </w:p>
        </w:tc>
        <w:tc>
          <w:tcPr>
            <w:tcW w:w="7654" w:type="dxa"/>
            <w:gridSpan w:val="2"/>
            <w:shd w:val="clear" w:color="auto" w:fill="auto"/>
            <w:vAlign w:val="center"/>
          </w:tcPr>
          <w:p w14:paraId="08B18F4E" w14:textId="2BF75FED" w:rsidR="0024279E" w:rsidRPr="00EA6B87" w:rsidDel="005977E7" w:rsidRDefault="005E2C2C" w:rsidP="00374074">
            <w:pPr>
              <w:autoSpaceDE w:val="0"/>
              <w:autoSpaceDN w:val="0"/>
              <w:adjustRightInd w:val="0"/>
              <w:spacing w:before="120" w:after="0" w:line="276" w:lineRule="auto"/>
              <w:jc w:val="left"/>
              <w:rPr>
                <w:b/>
                <w:color w:val="000000"/>
              </w:rPr>
            </w:pPr>
            <w:r>
              <w:rPr>
                <w:b/>
                <w:color w:val="000000"/>
              </w:rPr>
              <w:t>25-11-2024</w:t>
            </w:r>
          </w:p>
        </w:tc>
      </w:tr>
      <w:tr w:rsidR="00C82832" w:rsidRPr="00EA6B87" w:rsidDel="005977E7" w14:paraId="63755E45" w14:textId="77777777" w:rsidTr="009D57EF">
        <w:trPr>
          <w:trHeight w:val="473"/>
        </w:trPr>
        <w:tc>
          <w:tcPr>
            <w:tcW w:w="7332" w:type="dxa"/>
            <w:gridSpan w:val="2"/>
            <w:tcBorders>
              <w:bottom w:val="nil"/>
            </w:tcBorders>
            <w:shd w:val="clear" w:color="auto" w:fill="auto"/>
            <w:vAlign w:val="center"/>
          </w:tcPr>
          <w:p w14:paraId="2CBEDAD9" w14:textId="03FBA831" w:rsidR="00C82832" w:rsidRPr="00C84F79" w:rsidRDefault="00C84F79" w:rsidP="00B32624">
            <w:pPr>
              <w:autoSpaceDE w:val="0"/>
              <w:autoSpaceDN w:val="0"/>
              <w:adjustRightInd w:val="0"/>
              <w:spacing w:before="60" w:after="60" w:line="276" w:lineRule="auto"/>
              <w:jc w:val="right"/>
              <w:rPr>
                <w:b/>
                <w:color w:val="000000"/>
                <w:highlight w:val="yellow"/>
                <w:lang w:val="el-GR"/>
              </w:rPr>
            </w:pPr>
            <w:r>
              <w:rPr>
                <w:b/>
                <w:color w:val="000000"/>
                <w:lang w:val="el-GR"/>
              </w:rPr>
              <w:t>Ημερομηνία Ανάρτησης στο ΚΗΜΔΗΣ</w:t>
            </w:r>
          </w:p>
        </w:tc>
        <w:tc>
          <w:tcPr>
            <w:tcW w:w="2444" w:type="dxa"/>
            <w:shd w:val="clear" w:color="auto" w:fill="auto"/>
            <w:vAlign w:val="center"/>
          </w:tcPr>
          <w:p w14:paraId="30DE83DC" w14:textId="57832843" w:rsidR="00C82832" w:rsidRPr="005E2C2C" w:rsidDel="005977E7" w:rsidRDefault="005E2C2C" w:rsidP="00B32624">
            <w:pPr>
              <w:autoSpaceDE w:val="0"/>
              <w:autoSpaceDN w:val="0"/>
              <w:adjustRightInd w:val="0"/>
              <w:spacing w:before="60" w:after="60" w:line="276" w:lineRule="auto"/>
              <w:jc w:val="left"/>
              <w:rPr>
                <w:b/>
                <w:color w:val="000000"/>
              </w:rPr>
            </w:pPr>
            <w:r w:rsidRPr="005E2C2C">
              <w:rPr>
                <w:b/>
                <w:color w:val="000000"/>
              </w:rPr>
              <w:t>22-10-2024</w:t>
            </w:r>
          </w:p>
        </w:tc>
      </w:tr>
      <w:tr w:rsidR="00C82832" w:rsidRPr="00EA6B87" w:rsidDel="005977E7" w14:paraId="304DC306" w14:textId="77777777" w:rsidTr="009D57EF">
        <w:tc>
          <w:tcPr>
            <w:tcW w:w="7332" w:type="dxa"/>
            <w:gridSpan w:val="2"/>
            <w:tcBorders>
              <w:bottom w:val="nil"/>
            </w:tcBorders>
            <w:shd w:val="clear" w:color="auto" w:fill="auto"/>
            <w:vAlign w:val="center"/>
          </w:tcPr>
          <w:p w14:paraId="28AE649E" w14:textId="630DCA2E" w:rsidR="00C82832" w:rsidRPr="00EA6B87" w:rsidRDefault="00C84F79" w:rsidP="00B32624">
            <w:pPr>
              <w:autoSpaceDE w:val="0"/>
              <w:autoSpaceDN w:val="0"/>
              <w:adjustRightInd w:val="0"/>
              <w:spacing w:before="60" w:after="60" w:line="276" w:lineRule="auto"/>
              <w:jc w:val="right"/>
              <w:rPr>
                <w:b/>
                <w:color w:val="000000"/>
                <w:highlight w:val="yellow"/>
              </w:rPr>
            </w:pPr>
            <w:r>
              <w:rPr>
                <w:b/>
                <w:color w:val="000000"/>
                <w:lang w:val="el-GR"/>
              </w:rPr>
              <w:t>Ημερομηνία Ανάρτησης στο</w:t>
            </w:r>
            <w:r w:rsidR="00C82832" w:rsidRPr="00EA6B87">
              <w:rPr>
                <w:b/>
                <w:color w:val="000000"/>
              </w:rPr>
              <w:t xml:space="preserve"> ΕΣΗΔΗΣ</w:t>
            </w:r>
          </w:p>
        </w:tc>
        <w:tc>
          <w:tcPr>
            <w:tcW w:w="2444" w:type="dxa"/>
            <w:shd w:val="clear" w:color="auto" w:fill="auto"/>
            <w:vAlign w:val="center"/>
          </w:tcPr>
          <w:p w14:paraId="4556DC49" w14:textId="75B68E91" w:rsidR="00C82832" w:rsidRPr="00EA6B87" w:rsidDel="005977E7" w:rsidRDefault="005E2C2C" w:rsidP="00B32624">
            <w:pPr>
              <w:autoSpaceDE w:val="0"/>
              <w:autoSpaceDN w:val="0"/>
              <w:adjustRightInd w:val="0"/>
              <w:spacing w:before="60" w:after="60" w:line="276" w:lineRule="auto"/>
              <w:jc w:val="left"/>
              <w:rPr>
                <w:b/>
                <w:color w:val="000000"/>
                <w:highlight w:val="green"/>
              </w:rPr>
            </w:pPr>
            <w:r w:rsidRPr="005E2C2C">
              <w:rPr>
                <w:b/>
                <w:color w:val="000000"/>
              </w:rPr>
              <w:t>22-10-2024</w:t>
            </w:r>
          </w:p>
        </w:tc>
      </w:tr>
      <w:tr w:rsidR="00C82832" w:rsidRPr="00EA6B87" w:rsidDel="005977E7" w14:paraId="495E9DAA" w14:textId="77777777" w:rsidTr="009D57EF">
        <w:tc>
          <w:tcPr>
            <w:tcW w:w="7332" w:type="dxa"/>
            <w:gridSpan w:val="2"/>
            <w:tcBorders>
              <w:bottom w:val="single" w:sz="4" w:space="0" w:color="auto"/>
            </w:tcBorders>
            <w:shd w:val="clear" w:color="auto" w:fill="auto"/>
            <w:vAlign w:val="center"/>
          </w:tcPr>
          <w:p w14:paraId="323F833D" w14:textId="77777777" w:rsidR="00C82832" w:rsidRPr="00EA6B87" w:rsidRDefault="00C82832" w:rsidP="00B32624">
            <w:pPr>
              <w:autoSpaceDE w:val="0"/>
              <w:autoSpaceDN w:val="0"/>
              <w:adjustRightInd w:val="0"/>
              <w:spacing w:before="60" w:after="60" w:line="276" w:lineRule="auto"/>
              <w:jc w:val="right"/>
              <w:rPr>
                <w:b/>
                <w:color w:val="000000"/>
                <w:lang w:val="el-GR"/>
              </w:rPr>
            </w:pPr>
            <w:r w:rsidRPr="00EA6B87">
              <w:rPr>
                <w:b/>
                <w:color w:val="000000"/>
                <w:lang w:val="el-GR"/>
              </w:rPr>
              <w:t>Ημερομηνία</w:t>
            </w:r>
            <w:r w:rsidRPr="00EA6B87">
              <w:rPr>
                <w:b/>
                <w:lang w:val="el-GR"/>
              </w:rPr>
              <w:t xml:space="preserve"> Αποστολής Διακήρυξης σε Ε.Ε. (Υπ. Επίσημων Εκδόσεων) </w:t>
            </w:r>
          </w:p>
        </w:tc>
        <w:tc>
          <w:tcPr>
            <w:tcW w:w="2444" w:type="dxa"/>
            <w:shd w:val="clear" w:color="auto" w:fill="auto"/>
            <w:vAlign w:val="center"/>
          </w:tcPr>
          <w:p w14:paraId="499A8EA1" w14:textId="4782CD61" w:rsidR="00C82832" w:rsidRPr="00EA6B87" w:rsidRDefault="00BB7DBC" w:rsidP="00B32624">
            <w:pPr>
              <w:autoSpaceDE w:val="0"/>
              <w:autoSpaceDN w:val="0"/>
              <w:adjustRightInd w:val="0"/>
              <w:spacing w:before="60" w:after="60" w:line="276" w:lineRule="auto"/>
              <w:jc w:val="left"/>
              <w:rPr>
                <w:b/>
                <w:color w:val="000000"/>
                <w:highlight w:val="green"/>
                <w:lang w:val="el-GR"/>
              </w:rPr>
            </w:pPr>
            <w:r>
              <w:rPr>
                <w:b/>
                <w:color w:val="000000"/>
              </w:rPr>
              <w:t>17</w:t>
            </w:r>
            <w:r w:rsidRPr="005E2C2C">
              <w:rPr>
                <w:b/>
                <w:color w:val="000000"/>
              </w:rPr>
              <w:t>-10-2024</w:t>
            </w:r>
          </w:p>
        </w:tc>
      </w:tr>
      <w:tr w:rsidR="009D57EF" w:rsidRPr="005E2C2C" w:rsidDel="005977E7" w14:paraId="6340AD42" w14:textId="77777777" w:rsidTr="009D57EF">
        <w:tc>
          <w:tcPr>
            <w:tcW w:w="7332" w:type="dxa"/>
            <w:gridSpan w:val="2"/>
            <w:tcBorders>
              <w:bottom w:val="single" w:sz="4" w:space="0" w:color="auto"/>
            </w:tcBorders>
            <w:shd w:val="clear" w:color="auto" w:fill="auto"/>
            <w:vAlign w:val="center"/>
          </w:tcPr>
          <w:p w14:paraId="51210C2C" w14:textId="4755EB4E" w:rsidR="009D57EF" w:rsidRPr="00EA6B87" w:rsidRDefault="009D57EF" w:rsidP="00B32624">
            <w:pPr>
              <w:autoSpaceDE w:val="0"/>
              <w:autoSpaceDN w:val="0"/>
              <w:adjustRightInd w:val="0"/>
              <w:spacing w:before="60" w:after="60" w:line="276" w:lineRule="auto"/>
              <w:jc w:val="right"/>
              <w:rPr>
                <w:b/>
                <w:color w:val="000000"/>
                <w:lang w:val="el-GR"/>
              </w:rPr>
            </w:pPr>
            <w:r w:rsidRPr="00EA6B87">
              <w:rPr>
                <w:b/>
                <w:color w:val="000000"/>
                <w:lang w:val="el-GR"/>
              </w:rPr>
              <w:t>Ημερομηνία</w:t>
            </w:r>
            <w:r w:rsidRPr="00EA6B87">
              <w:rPr>
                <w:b/>
                <w:lang w:val="el-GR"/>
              </w:rPr>
              <w:t xml:space="preserve"> </w:t>
            </w:r>
            <w:r>
              <w:rPr>
                <w:b/>
                <w:lang w:val="el-GR"/>
              </w:rPr>
              <w:t>Δημοσίευσης</w:t>
            </w:r>
            <w:r w:rsidRPr="00EA6B87">
              <w:rPr>
                <w:b/>
                <w:lang w:val="el-GR"/>
              </w:rPr>
              <w:t xml:space="preserve"> Διακήρυξης σε Ε.Ε.</w:t>
            </w:r>
          </w:p>
        </w:tc>
        <w:tc>
          <w:tcPr>
            <w:tcW w:w="2444" w:type="dxa"/>
            <w:shd w:val="clear" w:color="auto" w:fill="auto"/>
            <w:vAlign w:val="center"/>
          </w:tcPr>
          <w:p w14:paraId="7BDCDE14" w14:textId="0E601DEB" w:rsidR="009D57EF" w:rsidRPr="009D57EF" w:rsidRDefault="00BB7DBC" w:rsidP="00B32624">
            <w:pPr>
              <w:autoSpaceDE w:val="0"/>
              <w:autoSpaceDN w:val="0"/>
              <w:adjustRightInd w:val="0"/>
              <w:spacing w:before="60" w:after="60" w:line="276" w:lineRule="auto"/>
              <w:jc w:val="left"/>
              <w:rPr>
                <w:b/>
                <w:highlight w:val="green"/>
                <w:shd w:val="clear" w:color="auto" w:fill="F4B083" w:themeFill="accent2" w:themeFillTint="99"/>
                <w:lang w:val="el-GR"/>
              </w:rPr>
            </w:pPr>
            <w:r w:rsidRPr="005E2C2C">
              <w:rPr>
                <w:b/>
                <w:color w:val="000000"/>
              </w:rPr>
              <w:t>2</w:t>
            </w:r>
            <w:r>
              <w:rPr>
                <w:b/>
                <w:color w:val="000000"/>
              </w:rPr>
              <w:t>1</w:t>
            </w:r>
            <w:r w:rsidRPr="005E2C2C">
              <w:rPr>
                <w:b/>
                <w:color w:val="000000"/>
              </w:rPr>
              <w:t>-10-2024</w:t>
            </w:r>
          </w:p>
        </w:tc>
      </w:tr>
      <w:tr w:rsidR="00C82832" w:rsidRPr="00EA6B87" w:rsidDel="005977E7" w14:paraId="56137155" w14:textId="77777777" w:rsidTr="009D57EF">
        <w:tc>
          <w:tcPr>
            <w:tcW w:w="7332" w:type="dxa"/>
            <w:gridSpan w:val="2"/>
            <w:tcBorders>
              <w:bottom w:val="single" w:sz="4" w:space="0" w:color="auto"/>
            </w:tcBorders>
            <w:shd w:val="clear" w:color="auto" w:fill="auto"/>
            <w:vAlign w:val="center"/>
          </w:tcPr>
          <w:p w14:paraId="4DD3612B" w14:textId="4FA9E5D4" w:rsidR="00C82832" w:rsidRPr="00482A46" w:rsidRDefault="00C82832" w:rsidP="00B32624">
            <w:pPr>
              <w:autoSpaceDE w:val="0"/>
              <w:autoSpaceDN w:val="0"/>
              <w:adjustRightInd w:val="0"/>
              <w:spacing w:before="60" w:after="60" w:line="276" w:lineRule="auto"/>
              <w:jc w:val="right"/>
              <w:rPr>
                <w:b/>
                <w:color w:val="000000"/>
                <w:lang w:val="el-GR"/>
              </w:rPr>
            </w:pPr>
            <w:r w:rsidRPr="00EA6B87">
              <w:rPr>
                <w:b/>
                <w:color w:val="000000"/>
                <w:lang w:val="el-GR"/>
              </w:rPr>
              <w:t xml:space="preserve">Ημερομηνία Ανάρτησης στον Διαδικτυακό τόπο της Αναθέτουσας Αρχής </w:t>
            </w:r>
            <w:hyperlink r:id="rId11" w:history="1">
              <w:r w:rsidR="00482A46" w:rsidRPr="00BF53B9">
                <w:rPr>
                  <w:rStyle w:val="-"/>
                  <w:b/>
                </w:rPr>
                <w:t>www</w:t>
              </w:r>
              <w:r w:rsidR="00482A46" w:rsidRPr="00BF53B9">
                <w:rPr>
                  <w:rStyle w:val="-"/>
                  <w:b/>
                  <w:lang w:val="el-GR"/>
                </w:rPr>
                <w:t>.</w:t>
              </w:r>
              <w:r w:rsidR="00482A46" w:rsidRPr="00BF53B9">
                <w:rPr>
                  <w:rStyle w:val="-"/>
                  <w:b/>
                </w:rPr>
                <w:t>ktpae</w:t>
              </w:r>
              <w:r w:rsidR="00482A46" w:rsidRPr="00BF53B9">
                <w:rPr>
                  <w:rStyle w:val="-"/>
                  <w:b/>
                  <w:lang w:val="el-GR"/>
                </w:rPr>
                <w:t>.</w:t>
              </w:r>
              <w:r w:rsidR="00482A46" w:rsidRPr="00BF53B9">
                <w:rPr>
                  <w:rStyle w:val="-"/>
                  <w:b/>
                </w:rPr>
                <w:t>gr</w:t>
              </w:r>
            </w:hyperlink>
            <w:r w:rsidR="00482A46">
              <w:rPr>
                <w:b/>
                <w:color w:val="000000"/>
                <w:lang w:val="el-GR"/>
              </w:rPr>
              <w:t xml:space="preserve"> </w:t>
            </w:r>
          </w:p>
        </w:tc>
        <w:tc>
          <w:tcPr>
            <w:tcW w:w="2444" w:type="dxa"/>
            <w:shd w:val="clear" w:color="auto" w:fill="auto"/>
            <w:vAlign w:val="center"/>
          </w:tcPr>
          <w:p w14:paraId="4143835E" w14:textId="6713BC5E" w:rsidR="00C82832" w:rsidRPr="00EA6B87" w:rsidRDefault="00BB7DBC" w:rsidP="00B32624">
            <w:pPr>
              <w:autoSpaceDE w:val="0"/>
              <w:autoSpaceDN w:val="0"/>
              <w:adjustRightInd w:val="0"/>
              <w:spacing w:before="60" w:after="60" w:line="276" w:lineRule="auto"/>
              <w:jc w:val="left"/>
              <w:rPr>
                <w:b/>
                <w:highlight w:val="green"/>
                <w:lang w:val="el-GR"/>
              </w:rPr>
            </w:pPr>
            <w:r w:rsidRPr="005E2C2C">
              <w:rPr>
                <w:b/>
                <w:color w:val="000000"/>
              </w:rPr>
              <w:t>22-10-2024</w:t>
            </w:r>
          </w:p>
        </w:tc>
      </w:tr>
    </w:tbl>
    <w:p w14:paraId="7B809287" w14:textId="77777777" w:rsidR="00F22514" w:rsidRPr="00EA6B87" w:rsidRDefault="00F22514" w:rsidP="00374074">
      <w:pPr>
        <w:pStyle w:val="1"/>
        <w:numPr>
          <w:ilvl w:val="0"/>
          <w:numId w:val="0"/>
        </w:numPr>
        <w:spacing w:line="276" w:lineRule="auto"/>
        <w:ind w:left="432" w:hanging="432"/>
        <w:rPr>
          <w:rFonts w:cs="Tahoma"/>
        </w:rPr>
      </w:pPr>
      <w:bookmarkStart w:id="0" w:name="_Toc97194254"/>
      <w:bookmarkStart w:id="1" w:name="_Toc97194401"/>
      <w:bookmarkStart w:id="2" w:name="_Toc177459170"/>
      <w:bookmarkStart w:id="3" w:name="_Toc97194404"/>
      <w:r w:rsidRPr="00EA6B87">
        <w:rPr>
          <w:rFonts w:cs="Tahoma"/>
        </w:rPr>
        <w:lastRenderedPageBreak/>
        <w:t>ΓΕΝΙΚΕΣ ΠΛΗΡΟΦΟΡΙΕΣ</w:t>
      </w:r>
      <w:bookmarkEnd w:id="0"/>
      <w:bookmarkEnd w:id="1"/>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EA6B87" w14:paraId="37930908" w14:textId="77777777" w:rsidTr="0011560D">
        <w:trPr>
          <w:tblHeader/>
        </w:trPr>
        <w:tc>
          <w:tcPr>
            <w:tcW w:w="9855" w:type="dxa"/>
            <w:gridSpan w:val="2"/>
            <w:shd w:val="clear" w:color="auto" w:fill="E0E0E0"/>
            <w:vAlign w:val="center"/>
          </w:tcPr>
          <w:p w14:paraId="0E824B65" w14:textId="0305DB09" w:rsidR="00F22514" w:rsidRPr="00B22E2B" w:rsidRDefault="00B22E2B" w:rsidP="00374074">
            <w:pPr>
              <w:spacing w:line="276" w:lineRule="auto"/>
              <w:rPr>
                <w:b/>
                <w:bCs/>
                <w:lang w:val="el-GR"/>
              </w:rPr>
            </w:pPr>
            <w:r>
              <w:rPr>
                <w:b/>
                <w:bCs/>
                <w:lang w:val="el-GR"/>
              </w:rPr>
              <w:t>Συνοπτικά Στοιχεία του Έργου</w:t>
            </w:r>
          </w:p>
        </w:tc>
      </w:tr>
      <w:tr w:rsidR="00F22514" w:rsidRPr="00B32624" w14:paraId="34BC7C98" w14:textId="77777777" w:rsidTr="009D57EF">
        <w:tc>
          <w:tcPr>
            <w:tcW w:w="3708" w:type="dxa"/>
            <w:vAlign w:val="center"/>
          </w:tcPr>
          <w:p w14:paraId="1ECE393F" w14:textId="77777777" w:rsidR="00F22514" w:rsidRPr="00EA6B87" w:rsidRDefault="00F22514" w:rsidP="009D57EF">
            <w:pPr>
              <w:spacing w:before="60" w:after="60" w:line="276" w:lineRule="auto"/>
              <w:jc w:val="left"/>
              <w:rPr>
                <w:b/>
                <w:bCs/>
              </w:rPr>
            </w:pPr>
            <w:r w:rsidRPr="00EA6B87">
              <w:rPr>
                <w:b/>
                <w:bCs/>
              </w:rPr>
              <w:t>ΤΙΤΛΟΣ ΕΡΓΟΥ</w:t>
            </w:r>
          </w:p>
        </w:tc>
        <w:tc>
          <w:tcPr>
            <w:tcW w:w="6147" w:type="dxa"/>
            <w:vAlign w:val="center"/>
          </w:tcPr>
          <w:p w14:paraId="6876E859" w14:textId="5A83A406" w:rsidR="00F22514" w:rsidRPr="00DC0645" w:rsidRDefault="00C13563" w:rsidP="009D57EF">
            <w:pPr>
              <w:spacing w:before="60" w:after="60" w:line="276" w:lineRule="auto"/>
              <w:rPr>
                <w:lang w:val="el-GR"/>
              </w:rPr>
            </w:pPr>
            <w:r w:rsidRPr="00DC0645">
              <w:rPr>
                <w:lang w:val="el-GR"/>
              </w:rPr>
              <w:t>Σύστημα Διαπραγμάτευσης, Ηλεκτρονικών Προμηθειών και συναφών εφαρμογών για την Εθνική Κεντρική Αρχή Προμηθειών Υγείας Ε.Κ.Α.Π.Υ.</w:t>
            </w:r>
          </w:p>
        </w:tc>
      </w:tr>
      <w:tr w:rsidR="00F22514" w:rsidRPr="00EA6B87" w14:paraId="7A98706B" w14:textId="77777777" w:rsidTr="009D57EF">
        <w:tc>
          <w:tcPr>
            <w:tcW w:w="3708" w:type="dxa"/>
            <w:vAlign w:val="center"/>
          </w:tcPr>
          <w:p w14:paraId="3E049A07" w14:textId="77777777" w:rsidR="00F22514" w:rsidRPr="00EA6B87" w:rsidRDefault="00F22514" w:rsidP="009D57EF">
            <w:pPr>
              <w:spacing w:before="60" w:after="60" w:line="276" w:lineRule="auto"/>
              <w:jc w:val="left"/>
              <w:rPr>
                <w:b/>
                <w:bCs/>
              </w:rPr>
            </w:pPr>
            <w:r w:rsidRPr="00EA6B87">
              <w:rPr>
                <w:b/>
                <w:bCs/>
              </w:rPr>
              <w:t>ΑΝΑΘΕΤΟΥΣΑ ΑΡΧΗ</w:t>
            </w:r>
          </w:p>
        </w:tc>
        <w:tc>
          <w:tcPr>
            <w:tcW w:w="6147" w:type="dxa"/>
            <w:vAlign w:val="center"/>
          </w:tcPr>
          <w:p w14:paraId="5195CAF8" w14:textId="77777777" w:rsidR="00F22514" w:rsidRPr="00EA6B87" w:rsidRDefault="00F22514" w:rsidP="009D57EF">
            <w:pPr>
              <w:spacing w:before="60" w:after="60" w:line="276" w:lineRule="auto"/>
              <w:jc w:val="left"/>
              <w:rPr>
                <w:b/>
                <w:bCs/>
              </w:rPr>
            </w:pPr>
            <w:r w:rsidRPr="00EA6B87">
              <w:rPr>
                <w:b/>
                <w:bCs/>
                <w:lang w:val="el-GR"/>
              </w:rPr>
              <w:t xml:space="preserve">«Κοινωνία της Πληροφορίας Μ.Α.Ε.» </w:t>
            </w:r>
            <w:r w:rsidRPr="00EA6B87">
              <w:rPr>
                <w:b/>
                <w:bCs/>
              </w:rPr>
              <w:t>(ΚτΠ Μ.Α.Ε.)</w:t>
            </w:r>
          </w:p>
        </w:tc>
      </w:tr>
      <w:tr w:rsidR="00F22514" w:rsidRPr="00B32624" w14:paraId="50888D65" w14:textId="77777777" w:rsidTr="009D57EF">
        <w:tc>
          <w:tcPr>
            <w:tcW w:w="3708" w:type="dxa"/>
            <w:vAlign w:val="center"/>
          </w:tcPr>
          <w:p w14:paraId="451DC164" w14:textId="77777777" w:rsidR="00F22514" w:rsidRPr="00EA6B87" w:rsidRDefault="00F22514" w:rsidP="009D57EF">
            <w:pPr>
              <w:spacing w:before="60" w:after="60" w:line="276" w:lineRule="auto"/>
              <w:jc w:val="left"/>
              <w:rPr>
                <w:b/>
                <w:bCs/>
              </w:rPr>
            </w:pPr>
            <w:r w:rsidRPr="00EA6B87">
              <w:rPr>
                <w:b/>
                <w:bCs/>
              </w:rPr>
              <w:t>ΦΟΡΕΑΣ ΛΕΙΤΟΥΡΓΙΑΣ</w:t>
            </w:r>
          </w:p>
        </w:tc>
        <w:tc>
          <w:tcPr>
            <w:tcW w:w="6147" w:type="dxa"/>
            <w:vAlign w:val="center"/>
          </w:tcPr>
          <w:p w14:paraId="2190F15F" w14:textId="098D65BB" w:rsidR="00F22514" w:rsidRPr="00EA6B87" w:rsidRDefault="00C13563" w:rsidP="009D57EF">
            <w:pPr>
              <w:spacing w:before="60" w:after="60" w:line="276" w:lineRule="auto"/>
              <w:jc w:val="left"/>
              <w:rPr>
                <w:b/>
                <w:bCs/>
                <w:lang w:val="el-GR"/>
              </w:rPr>
            </w:pPr>
            <w:r w:rsidRPr="00EA6B87">
              <w:rPr>
                <w:b/>
                <w:bCs/>
                <w:lang w:val="el-GR"/>
              </w:rPr>
              <w:t>«Εθνική Κεντρική Αρχή Προμηθειών Υγείας» (Ε.Κ.Α.Π.Υ.)</w:t>
            </w:r>
          </w:p>
        </w:tc>
      </w:tr>
      <w:tr w:rsidR="00F22514" w:rsidRPr="00B32624" w14:paraId="3D4CF0F3" w14:textId="77777777" w:rsidTr="009D57EF">
        <w:tc>
          <w:tcPr>
            <w:tcW w:w="3708" w:type="dxa"/>
            <w:vAlign w:val="center"/>
          </w:tcPr>
          <w:p w14:paraId="21A54B43" w14:textId="77777777" w:rsidR="00F22514" w:rsidRPr="00EA6B87" w:rsidRDefault="00F22514" w:rsidP="009D57EF">
            <w:pPr>
              <w:spacing w:before="60" w:after="60" w:line="276" w:lineRule="auto"/>
              <w:jc w:val="left"/>
              <w:rPr>
                <w:b/>
                <w:bCs/>
              </w:rPr>
            </w:pPr>
            <w:r w:rsidRPr="00EA6B87">
              <w:rPr>
                <w:b/>
                <w:bCs/>
              </w:rPr>
              <w:t>ΚΥΡΙΟΣ ΤΟΥ ΕΡΓΟΥ</w:t>
            </w:r>
          </w:p>
        </w:tc>
        <w:tc>
          <w:tcPr>
            <w:tcW w:w="6147" w:type="dxa"/>
            <w:vAlign w:val="center"/>
          </w:tcPr>
          <w:p w14:paraId="5D450E92" w14:textId="2D3DCF38" w:rsidR="00F22514" w:rsidRPr="00EA6B87" w:rsidRDefault="00C13563" w:rsidP="009D57EF">
            <w:pPr>
              <w:spacing w:before="60" w:after="60" w:line="276" w:lineRule="auto"/>
              <w:jc w:val="left"/>
              <w:rPr>
                <w:b/>
                <w:bCs/>
                <w:lang w:val="el-GR"/>
              </w:rPr>
            </w:pPr>
            <w:r w:rsidRPr="00EA6B87">
              <w:rPr>
                <w:b/>
                <w:bCs/>
                <w:lang w:val="el-GR"/>
              </w:rPr>
              <w:t>«Εθνική Κεντρική Αρχή Προμηθειών Υγείας» (Ε.Κ.Α.Π.Υ.)</w:t>
            </w:r>
          </w:p>
        </w:tc>
      </w:tr>
      <w:tr w:rsidR="00F22514" w:rsidRPr="00B32624" w14:paraId="44E62EC7" w14:textId="77777777" w:rsidTr="009D57EF">
        <w:tc>
          <w:tcPr>
            <w:tcW w:w="3708" w:type="dxa"/>
            <w:vAlign w:val="center"/>
          </w:tcPr>
          <w:p w14:paraId="4BC4620F" w14:textId="77777777" w:rsidR="00F22514" w:rsidRPr="00EA6B87" w:rsidRDefault="00F22514" w:rsidP="009D57EF">
            <w:pPr>
              <w:spacing w:before="60" w:after="60" w:line="276" w:lineRule="auto"/>
              <w:jc w:val="left"/>
              <w:rPr>
                <w:b/>
                <w:bCs/>
              </w:rPr>
            </w:pPr>
            <w:r w:rsidRPr="00EA6B87">
              <w:rPr>
                <w:b/>
                <w:bCs/>
              </w:rPr>
              <w:t>ΦΟΡΕΑΣ ΧΡΗΜΑΤΟΔΟΤΗΣΗΣ</w:t>
            </w:r>
          </w:p>
        </w:tc>
        <w:tc>
          <w:tcPr>
            <w:tcW w:w="6147" w:type="dxa"/>
            <w:vAlign w:val="center"/>
          </w:tcPr>
          <w:p w14:paraId="47F2B3BD" w14:textId="01C7D99A" w:rsidR="00F22514" w:rsidRPr="00983BD7" w:rsidRDefault="00C84F79" w:rsidP="009D57EF">
            <w:pPr>
              <w:spacing w:before="60" w:after="60" w:line="276" w:lineRule="auto"/>
              <w:jc w:val="left"/>
              <w:rPr>
                <w:b/>
                <w:bCs/>
                <w:lang w:val="el-GR"/>
              </w:rPr>
            </w:pPr>
            <w:r>
              <w:rPr>
                <w:b/>
                <w:bCs/>
                <w:lang w:val="el-GR"/>
              </w:rPr>
              <w:t>«Υπουργείο Κλιματικής Κρίσης και Πολιτικής Προστασίας»</w:t>
            </w:r>
          </w:p>
        </w:tc>
      </w:tr>
      <w:tr w:rsidR="00F22514" w:rsidRPr="00B32624" w14:paraId="29A08054" w14:textId="77777777" w:rsidTr="009D57EF">
        <w:tc>
          <w:tcPr>
            <w:tcW w:w="3708" w:type="dxa"/>
            <w:vAlign w:val="center"/>
          </w:tcPr>
          <w:p w14:paraId="4D9D6F52" w14:textId="77777777" w:rsidR="00F22514" w:rsidRPr="00EA6B87" w:rsidRDefault="00F22514" w:rsidP="009D57EF">
            <w:pPr>
              <w:spacing w:before="60" w:after="60" w:line="276" w:lineRule="auto"/>
              <w:jc w:val="left"/>
              <w:rPr>
                <w:b/>
                <w:bCs/>
                <w:lang w:val="el-GR"/>
              </w:rPr>
            </w:pPr>
            <w:r w:rsidRPr="00EA6B87">
              <w:rPr>
                <w:b/>
                <w:bCs/>
                <w:lang w:val="el-GR"/>
              </w:rPr>
              <w:t>ΤΟΠΟΣ ΠΑΡΑΔΟΣΗΣ – ΤΟΠΟΣ ΠΑΡΟΧΗΣ ΥΠΗΡΕΣΙΩΝ</w:t>
            </w:r>
          </w:p>
        </w:tc>
        <w:tc>
          <w:tcPr>
            <w:tcW w:w="6147" w:type="dxa"/>
            <w:vAlign w:val="center"/>
          </w:tcPr>
          <w:p w14:paraId="2BC46D43" w14:textId="6DD5657B" w:rsidR="00F22514" w:rsidRPr="00EA6B87" w:rsidRDefault="00983BD7" w:rsidP="009D57EF">
            <w:pPr>
              <w:spacing w:before="60" w:after="60" w:line="276" w:lineRule="auto"/>
              <w:jc w:val="left"/>
              <w:rPr>
                <w:b/>
                <w:bCs/>
                <w:lang w:val="el-GR"/>
              </w:rPr>
            </w:pPr>
            <w:r w:rsidRPr="00EA6B87">
              <w:rPr>
                <w:b/>
                <w:bCs/>
                <w:lang w:val="el-GR"/>
              </w:rPr>
              <w:t>«Εθνική Κεντρική Αρχή Προμηθειών Υγείας» (Ε.Κ.Α.Π.Υ.)</w:t>
            </w:r>
          </w:p>
        </w:tc>
      </w:tr>
      <w:tr w:rsidR="00F22514" w:rsidRPr="00255A99" w14:paraId="678AC603" w14:textId="77777777" w:rsidTr="009D57EF">
        <w:tc>
          <w:tcPr>
            <w:tcW w:w="3708" w:type="dxa"/>
            <w:vAlign w:val="center"/>
          </w:tcPr>
          <w:p w14:paraId="0D67D9F4" w14:textId="77777777" w:rsidR="00F22514" w:rsidRPr="00EA6B87" w:rsidRDefault="00F22514" w:rsidP="009D57EF">
            <w:pPr>
              <w:spacing w:before="60" w:after="60" w:line="276" w:lineRule="auto"/>
              <w:jc w:val="left"/>
              <w:rPr>
                <w:b/>
                <w:bCs/>
              </w:rPr>
            </w:pPr>
            <w:r w:rsidRPr="00EA6B87">
              <w:rPr>
                <w:b/>
                <w:bCs/>
              </w:rPr>
              <w:t>ΕΙΔΟΣ ΣΥΜΒΑΣΗΣ</w:t>
            </w:r>
          </w:p>
        </w:tc>
        <w:tc>
          <w:tcPr>
            <w:tcW w:w="6147" w:type="dxa"/>
            <w:vAlign w:val="center"/>
          </w:tcPr>
          <w:p w14:paraId="00C41E4E" w14:textId="77777777" w:rsidR="00F22514" w:rsidRPr="00983BD7" w:rsidRDefault="00F22514" w:rsidP="00C26C0A">
            <w:pPr>
              <w:spacing w:line="276" w:lineRule="auto"/>
              <w:jc w:val="left"/>
              <w:rPr>
                <w:b/>
                <w:bCs/>
                <w:lang w:val="el-GR"/>
              </w:rPr>
            </w:pPr>
            <w:r w:rsidRPr="00EA6B87">
              <w:rPr>
                <w:b/>
                <w:bCs/>
              </w:rPr>
              <w:t>CPV</w:t>
            </w:r>
            <w:r w:rsidRPr="00983BD7">
              <w:rPr>
                <w:b/>
                <w:bCs/>
                <w:lang w:val="el-GR"/>
              </w:rPr>
              <w:t>:</w:t>
            </w:r>
          </w:p>
          <w:p w14:paraId="6DB2A3C0" w14:textId="33AEC53A" w:rsidR="00004AF0" w:rsidRPr="00C71AB7" w:rsidRDefault="00004AF0" w:rsidP="009D57EF">
            <w:pPr>
              <w:autoSpaceDE w:val="0"/>
              <w:autoSpaceDN w:val="0"/>
              <w:adjustRightInd w:val="0"/>
              <w:spacing w:before="120" w:after="0" w:line="276" w:lineRule="auto"/>
              <w:rPr>
                <w:b/>
                <w:color w:val="000000"/>
                <w:lang w:val="el-GR"/>
              </w:rPr>
            </w:pPr>
            <w:r w:rsidRPr="00004AF0">
              <w:rPr>
                <w:b/>
                <w:color w:val="000000"/>
                <w:lang w:val="el-GR"/>
              </w:rPr>
              <w:t>72000000-5: Υπηρεσίες τεχνολογίας των πληροφοριών: παροχή συμβουλών, ανάπτυξη λογισμικού, Διαδίκτυο και υποστήριξη</w:t>
            </w:r>
          </w:p>
          <w:p w14:paraId="440BA871" w14:textId="77777777" w:rsidR="00C71AB7" w:rsidRPr="00C71AB7" w:rsidRDefault="00C71AB7" w:rsidP="009D57EF">
            <w:pPr>
              <w:autoSpaceDE w:val="0"/>
              <w:autoSpaceDN w:val="0"/>
              <w:adjustRightInd w:val="0"/>
              <w:spacing w:before="120" w:line="276" w:lineRule="auto"/>
              <w:rPr>
                <w:b/>
                <w:color w:val="000000"/>
                <w:lang w:val="el-GR"/>
              </w:rPr>
            </w:pPr>
            <w:r w:rsidRPr="00C71AB7">
              <w:rPr>
                <w:b/>
                <w:color w:val="000000"/>
                <w:lang w:val="el-GR"/>
              </w:rPr>
              <w:t>48000000-8: Πακέτα λογισμικού και συστήματα πληροφορικής</w:t>
            </w:r>
          </w:p>
          <w:p w14:paraId="402976C6" w14:textId="77777777" w:rsidR="00C13563" w:rsidRPr="00160200" w:rsidRDefault="00C71AB7" w:rsidP="009D57EF">
            <w:pPr>
              <w:spacing w:line="276" w:lineRule="auto"/>
              <w:rPr>
                <w:b/>
                <w:color w:val="000000"/>
                <w:lang w:val="el-GR"/>
              </w:rPr>
            </w:pPr>
            <w:r w:rsidRPr="00C71AB7">
              <w:rPr>
                <w:b/>
                <w:color w:val="000000"/>
                <w:lang w:val="el-GR"/>
              </w:rPr>
              <w:t>80533100-0: Υπηρεσίες εκπαίδευσης στον τομέα της πληροφορικής</w:t>
            </w:r>
          </w:p>
          <w:p w14:paraId="64212B66" w14:textId="742F7446" w:rsidR="00EE4A78" w:rsidRPr="00160200" w:rsidRDefault="00B5436A" w:rsidP="009D57EF">
            <w:pPr>
              <w:spacing w:line="276" w:lineRule="auto"/>
              <w:rPr>
                <w:b/>
                <w:color w:val="000000"/>
                <w:lang w:val="en-US"/>
              </w:rPr>
            </w:pPr>
            <w:r w:rsidRPr="00B5436A">
              <w:rPr>
                <w:b/>
                <w:color w:val="000000"/>
                <w:lang w:val="en-US"/>
              </w:rPr>
              <w:t>72262000-9: Υπηρεσίες ανάπτυξης λογισμικού</w:t>
            </w:r>
          </w:p>
        </w:tc>
      </w:tr>
      <w:tr w:rsidR="00F22514" w:rsidRPr="00B32624" w14:paraId="1BD401DE" w14:textId="77777777" w:rsidTr="009D57EF">
        <w:tc>
          <w:tcPr>
            <w:tcW w:w="3708" w:type="dxa"/>
            <w:vAlign w:val="center"/>
          </w:tcPr>
          <w:p w14:paraId="51DB58C0" w14:textId="77777777" w:rsidR="00F22514" w:rsidRPr="00EA6B87" w:rsidRDefault="00F22514" w:rsidP="009D57EF">
            <w:pPr>
              <w:spacing w:before="60" w:after="60" w:line="276" w:lineRule="auto"/>
              <w:jc w:val="left"/>
              <w:rPr>
                <w:b/>
                <w:bCs/>
              </w:rPr>
            </w:pPr>
            <w:r w:rsidRPr="00EA6B87">
              <w:rPr>
                <w:b/>
                <w:bCs/>
              </w:rPr>
              <w:t>ΕΙΔΟΣ ΔΙΑΔΙΚΑΣΙΑΣ</w:t>
            </w:r>
          </w:p>
        </w:tc>
        <w:tc>
          <w:tcPr>
            <w:tcW w:w="6147" w:type="dxa"/>
            <w:vAlign w:val="center"/>
          </w:tcPr>
          <w:p w14:paraId="104E02F4" w14:textId="554154B8" w:rsidR="00F22514" w:rsidRPr="00EA6B87" w:rsidRDefault="00F22514" w:rsidP="009D57EF">
            <w:pPr>
              <w:spacing w:before="60" w:after="60" w:line="276" w:lineRule="auto"/>
              <w:rPr>
                <w:lang w:val="el-GR"/>
              </w:rPr>
            </w:pPr>
            <w:r w:rsidRPr="00EA6B87">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F22514" w:rsidRPr="00B32624" w14:paraId="19A5A0C5" w14:textId="77777777" w:rsidTr="009D57EF">
        <w:tc>
          <w:tcPr>
            <w:tcW w:w="3708" w:type="dxa"/>
            <w:vAlign w:val="center"/>
          </w:tcPr>
          <w:p w14:paraId="2F58501B" w14:textId="77777777" w:rsidR="00F22514" w:rsidRPr="00EA6B87" w:rsidRDefault="00F22514" w:rsidP="009D57EF">
            <w:pPr>
              <w:spacing w:before="60" w:after="60" w:line="276" w:lineRule="auto"/>
              <w:jc w:val="left"/>
              <w:rPr>
                <w:b/>
                <w:bCs/>
              </w:rPr>
            </w:pPr>
            <w:r w:rsidRPr="00EA6B87">
              <w:rPr>
                <w:b/>
                <w:bCs/>
              </w:rPr>
              <w:t>ΕΚΤΙΜΩΜΕΝΗ ΑΞΙΑ ΣΥΜΒΑΣΗΣ</w:t>
            </w:r>
          </w:p>
        </w:tc>
        <w:tc>
          <w:tcPr>
            <w:tcW w:w="6147" w:type="dxa"/>
            <w:vAlign w:val="center"/>
          </w:tcPr>
          <w:p w14:paraId="2F2C6ECC" w14:textId="56A34985" w:rsidR="009D57EF" w:rsidRDefault="00F22514" w:rsidP="009D57EF">
            <w:pPr>
              <w:pStyle w:val="aff"/>
              <w:numPr>
                <w:ilvl w:val="0"/>
                <w:numId w:val="356"/>
              </w:numPr>
              <w:spacing w:before="120" w:after="240" w:line="276" w:lineRule="auto"/>
              <w:ind w:left="287" w:hanging="283"/>
              <w:rPr>
                <w:lang w:val="el-GR"/>
              </w:rPr>
            </w:pPr>
            <w:r w:rsidRPr="00826B00">
              <w:rPr>
                <w:lang w:val="el-GR"/>
              </w:rPr>
              <w:t xml:space="preserve">Εκτιμώμενη αξία παρούσας σύμβασης </w:t>
            </w:r>
            <w:r w:rsidR="00CA5654" w:rsidRPr="00826B00">
              <w:rPr>
                <w:b/>
                <w:bCs/>
                <w:lang w:val="el-GR"/>
              </w:rPr>
              <w:t>4.000.000</w:t>
            </w:r>
            <w:r w:rsidR="00AA5F1E" w:rsidRPr="00826B00">
              <w:rPr>
                <w:b/>
                <w:bCs/>
                <w:lang w:val="el-GR"/>
              </w:rPr>
              <w:t>,</w:t>
            </w:r>
            <w:r w:rsidR="00CA5654" w:rsidRPr="00826B00">
              <w:rPr>
                <w:b/>
                <w:bCs/>
                <w:lang w:val="el-GR"/>
              </w:rPr>
              <w:t xml:space="preserve">00 </w:t>
            </w:r>
            <w:r w:rsidRPr="00826B00">
              <w:rPr>
                <w:b/>
                <w:bCs/>
                <w:lang w:val="el-GR"/>
              </w:rPr>
              <w:t>€</w:t>
            </w:r>
            <w:r w:rsidRPr="00826B00">
              <w:rPr>
                <w:lang w:val="el-GR"/>
              </w:rPr>
              <w:t xml:space="preserve"> μη περιλαμβανομένου ΦΠΑ (Εκτιμώμενη αξία με ΦΠΑ:  </w:t>
            </w:r>
            <w:r w:rsidR="00CA5654" w:rsidRPr="00826B00">
              <w:rPr>
                <w:b/>
                <w:bCs/>
                <w:lang w:val="el-GR"/>
              </w:rPr>
              <w:t>4.960.000</w:t>
            </w:r>
            <w:r w:rsidR="00AA5F1E" w:rsidRPr="00826B00">
              <w:rPr>
                <w:b/>
                <w:bCs/>
                <w:lang w:val="el-GR"/>
              </w:rPr>
              <w:t>,</w:t>
            </w:r>
            <w:r w:rsidR="00CA5654" w:rsidRPr="00826B00">
              <w:rPr>
                <w:b/>
                <w:bCs/>
                <w:lang w:val="el-GR"/>
              </w:rPr>
              <w:t>00 €</w:t>
            </w:r>
            <w:r w:rsidRPr="00826B00">
              <w:rPr>
                <w:lang w:val="el-GR"/>
              </w:rPr>
              <w:t>, ΦΠΑ 24%</w:t>
            </w:r>
            <w:r w:rsidR="009D57EF">
              <w:rPr>
                <w:lang w:val="el-GR"/>
              </w:rPr>
              <w:t>:</w:t>
            </w:r>
            <w:r w:rsidRPr="00826B00">
              <w:rPr>
                <w:lang w:val="el-GR"/>
              </w:rPr>
              <w:t xml:space="preserve">  </w:t>
            </w:r>
            <w:r w:rsidR="00CA5654" w:rsidRPr="00826B00">
              <w:rPr>
                <w:b/>
                <w:bCs/>
                <w:lang w:val="el-GR"/>
              </w:rPr>
              <w:t>960.000</w:t>
            </w:r>
            <w:r w:rsidR="00AA5F1E" w:rsidRPr="00826B00">
              <w:rPr>
                <w:b/>
                <w:bCs/>
                <w:lang w:val="el-GR"/>
              </w:rPr>
              <w:t>,</w:t>
            </w:r>
            <w:r w:rsidR="00CA5654" w:rsidRPr="00826B00">
              <w:rPr>
                <w:b/>
                <w:bCs/>
                <w:lang w:val="el-GR"/>
              </w:rPr>
              <w:t>00 €</w:t>
            </w:r>
            <w:r w:rsidRPr="00826B00">
              <w:rPr>
                <w:lang w:val="el-GR"/>
              </w:rPr>
              <w:t>)</w:t>
            </w:r>
          </w:p>
          <w:p w14:paraId="11CEE7A5" w14:textId="5148631C" w:rsidR="00F22514" w:rsidRPr="00826B00" w:rsidRDefault="00F22514" w:rsidP="009D57EF">
            <w:pPr>
              <w:pStyle w:val="aff"/>
              <w:numPr>
                <w:ilvl w:val="0"/>
                <w:numId w:val="356"/>
              </w:numPr>
              <w:spacing w:line="276" w:lineRule="auto"/>
              <w:ind w:left="287" w:hanging="283"/>
              <w:rPr>
                <w:lang w:val="el-GR"/>
              </w:rPr>
            </w:pPr>
            <w:r w:rsidRPr="00826B00">
              <w:rPr>
                <w:lang w:val="el-GR"/>
              </w:rPr>
              <w:t xml:space="preserve">Εκτιμώμενη αξία σύμβασης δικαιώματος προαίρεσης υπηρεσιών συντήρησης: έως </w:t>
            </w:r>
            <w:r w:rsidR="00CA5654" w:rsidRPr="00826B00">
              <w:rPr>
                <w:b/>
                <w:bCs/>
                <w:lang w:val="el-GR"/>
              </w:rPr>
              <w:t>500.000</w:t>
            </w:r>
            <w:r w:rsidR="00AA5F1E" w:rsidRPr="00826B00">
              <w:rPr>
                <w:b/>
                <w:bCs/>
                <w:lang w:val="el-GR"/>
              </w:rPr>
              <w:t>,</w:t>
            </w:r>
            <w:r w:rsidR="00CA5654" w:rsidRPr="00826B00">
              <w:rPr>
                <w:b/>
                <w:bCs/>
                <w:lang w:val="el-GR"/>
              </w:rPr>
              <w:t xml:space="preserve">00 € </w:t>
            </w:r>
            <w:r w:rsidRPr="00826B00">
              <w:rPr>
                <w:lang w:val="el-GR"/>
              </w:rPr>
              <w:t xml:space="preserve">μη περιλαμβανομένου ΦΠΑ (Εκτιμώμενη αξία με ΦΠΑ:  </w:t>
            </w:r>
            <w:r w:rsidR="00CA5654" w:rsidRPr="00826B00">
              <w:rPr>
                <w:b/>
                <w:bCs/>
                <w:lang w:val="el-GR"/>
              </w:rPr>
              <w:t>620.000</w:t>
            </w:r>
            <w:r w:rsidR="00AA5F1E" w:rsidRPr="00826B00">
              <w:rPr>
                <w:b/>
                <w:bCs/>
                <w:lang w:val="el-GR"/>
              </w:rPr>
              <w:t>,</w:t>
            </w:r>
            <w:r w:rsidR="00CA5654" w:rsidRPr="00826B00">
              <w:rPr>
                <w:b/>
                <w:bCs/>
                <w:lang w:val="el-GR"/>
              </w:rPr>
              <w:t>00 €</w:t>
            </w:r>
            <w:r w:rsidRPr="00826B00">
              <w:rPr>
                <w:lang w:val="el-GR"/>
              </w:rPr>
              <w:t>, ΦΠΑ 24%</w:t>
            </w:r>
            <w:r w:rsidR="009D57EF">
              <w:rPr>
                <w:lang w:val="el-GR"/>
              </w:rPr>
              <w:t>:</w:t>
            </w:r>
            <w:r w:rsidRPr="00826B00">
              <w:rPr>
                <w:lang w:val="el-GR"/>
              </w:rPr>
              <w:t xml:space="preserve">  </w:t>
            </w:r>
            <w:r w:rsidR="00CA5654" w:rsidRPr="00826B00">
              <w:rPr>
                <w:b/>
                <w:bCs/>
                <w:lang w:val="el-GR"/>
              </w:rPr>
              <w:t>120.000</w:t>
            </w:r>
            <w:r w:rsidR="00AA5F1E" w:rsidRPr="00826B00">
              <w:rPr>
                <w:b/>
                <w:bCs/>
                <w:lang w:val="el-GR"/>
              </w:rPr>
              <w:t>,</w:t>
            </w:r>
            <w:r w:rsidR="00CA5654" w:rsidRPr="00826B00">
              <w:rPr>
                <w:b/>
                <w:bCs/>
                <w:lang w:val="el-GR"/>
              </w:rPr>
              <w:t>00 €</w:t>
            </w:r>
            <w:r w:rsidRPr="00826B00">
              <w:rPr>
                <w:lang w:val="el-GR"/>
              </w:rPr>
              <w:t xml:space="preserve">) </w:t>
            </w:r>
          </w:p>
          <w:p w14:paraId="4999502D" w14:textId="3D697472" w:rsidR="00F22514" w:rsidRPr="00EA6B87" w:rsidRDefault="00F22514" w:rsidP="00374074">
            <w:pPr>
              <w:spacing w:line="276" w:lineRule="auto"/>
              <w:rPr>
                <w:lang w:val="el-GR"/>
              </w:rPr>
            </w:pPr>
            <w:r w:rsidRPr="00EA6B87">
              <w:rPr>
                <w:lang w:val="el-GR"/>
              </w:rPr>
              <w:t xml:space="preserve">Η συνολική εκτιμώμενη αξία σύμβασης ανέρχεται στο ποσό των </w:t>
            </w:r>
            <w:r w:rsidR="00826B00" w:rsidRPr="00EA6B87">
              <w:rPr>
                <w:b/>
                <w:bCs/>
                <w:lang w:val="el-GR"/>
              </w:rPr>
              <w:t>τεσσ</w:t>
            </w:r>
            <w:r w:rsidR="00826B00">
              <w:rPr>
                <w:b/>
                <w:bCs/>
                <w:lang w:val="el-GR"/>
              </w:rPr>
              <w:t>άρων</w:t>
            </w:r>
            <w:r w:rsidR="00826B00" w:rsidRPr="00EA6B87">
              <w:rPr>
                <w:b/>
                <w:bCs/>
                <w:lang w:val="el-GR"/>
              </w:rPr>
              <w:t xml:space="preserve"> </w:t>
            </w:r>
            <w:r w:rsidR="00CA5654" w:rsidRPr="00EA6B87">
              <w:rPr>
                <w:b/>
                <w:bCs/>
                <w:lang w:val="el-GR"/>
              </w:rPr>
              <w:t>εκατομμυρίων</w:t>
            </w:r>
            <w:r w:rsidR="00826B00">
              <w:rPr>
                <w:b/>
                <w:bCs/>
                <w:lang w:val="el-GR"/>
              </w:rPr>
              <w:t xml:space="preserve"> πεντακοσίων χιλιάδων</w:t>
            </w:r>
            <w:r w:rsidRPr="00EA6B87">
              <w:rPr>
                <w:b/>
                <w:bCs/>
                <w:lang w:val="el-GR"/>
              </w:rPr>
              <w:t xml:space="preserve"> ευρώ</w:t>
            </w:r>
            <w:r w:rsidRPr="00EA6B87">
              <w:rPr>
                <w:lang w:val="el-GR"/>
              </w:rPr>
              <w:t xml:space="preserve">, </w:t>
            </w:r>
            <w:r w:rsidR="00CA5654" w:rsidRPr="00EA6B87">
              <w:rPr>
                <w:b/>
                <w:bCs/>
                <w:lang w:val="el-GR"/>
              </w:rPr>
              <w:t>4.500.000</w:t>
            </w:r>
            <w:r w:rsidR="00AA5F1E">
              <w:rPr>
                <w:b/>
                <w:bCs/>
                <w:lang w:val="el-GR"/>
              </w:rPr>
              <w:t>,</w:t>
            </w:r>
            <w:r w:rsidR="00CA5654" w:rsidRPr="00EA6B87">
              <w:rPr>
                <w:b/>
                <w:bCs/>
                <w:lang w:val="el-GR"/>
              </w:rPr>
              <w:t>00 €</w:t>
            </w:r>
            <w:r w:rsidR="00CA5654" w:rsidRPr="00EA6B87">
              <w:rPr>
                <w:lang w:val="el-GR"/>
              </w:rPr>
              <w:t xml:space="preserve"> </w:t>
            </w:r>
            <w:r w:rsidRPr="00EA6B87">
              <w:rPr>
                <w:lang w:val="el-GR"/>
              </w:rPr>
              <w:t xml:space="preserve">μη περιλαμβανομένου ΦΠΑ </w:t>
            </w:r>
            <w:r w:rsidRPr="00EA6B87">
              <w:rPr>
                <w:lang w:val="el-GR"/>
              </w:rPr>
              <w:lastRenderedPageBreak/>
              <w:t>(</w:t>
            </w:r>
            <w:r w:rsidR="00AC46CF" w:rsidRPr="00236B34">
              <w:rPr>
                <w:lang w:val="el-GR"/>
              </w:rPr>
              <w:t>Εκτιμώμενη αξία</w:t>
            </w:r>
            <w:r w:rsidR="00AC46CF" w:rsidRPr="00EA6B87" w:rsidDel="00AC46CF">
              <w:rPr>
                <w:lang w:val="el-GR"/>
              </w:rPr>
              <w:t xml:space="preserve"> </w:t>
            </w:r>
            <w:r w:rsidRPr="00EA6B87">
              <w:rPr>
                <w:lang w:val="el-GR"/>
              </w:rPr>
              <w:t xml:space="preserve">με ΦΠΑ:  </w:t>
            </w:r>
            <w:r w:rsidR="00CA5654" w:rsidRPr="00EA6B87">
              <w:rPr>
                <w:b/>
                <w:bCs/>
                <w:lang w:val="el-GR"/>
              </w:rPr>
              <w:t>5.580.000</w:t>
            </w:r>
            <w:r w:rsidR="00AA5F1E">
              <w:rPr>
                <w:b/>
                <w:bCs/>
                <w:lang w:val="el-GR"/>
              </w:rPr>
              <w:t>,</w:t>
            </w:r>
            <w:r w:rsidR="00CA5654" w:rsidRPr="00EA6B87">
              <w:rPr>
                <w:b/>
                <w:bCs/>
                <w:lang w:val="el-GR"/>
              </w:rPr>
              <w:t>00 €</w:t>
            </w:r>
            <w:r w:rsidRPr="00EA6B87">
              <w:rPr>
                <w:lang w:val="el-GR"/>
              </w:rPr>
              <w:t>, ΦΠΑ 24%</w:t>
            </w:r>
            <w:r w:rsidR="009D57EF">
              <w:rPr>
                <w:lang w:val="el-GR"/>
              </w:rPr>
              <w:t>:</w:t>
            </w:r>
            <w:r w:rsidRPr="00EA6B87">
              <w:rPr>
                <w:lang w:val="el-GR"/>
              </w:rPr>
              <w:t xml:space="preserve">  </w:t>
            </w:r>
            <w:r w:rsidR="00CA5654" w:rsidRPr="00EA6B87">
              <w:rPr>
                <w:b/>
                <w:bCs/>
                <w:lang w:val="el-GR"/>
              </w:rPr>
              <w:t>1.080.000</w:t>
            </w:r>
            <w:r w:rsidR="00AA5F1E">
              <w:rPr>
                <w:b/>
                <w:bCs/>
                <w:lang w:val="el-GR"/>
              </w:rPr>
              <w:t>,</w:t>
            </w:r>
            <w:r w:rsidR="00CA5654" w:rsidRPr="00EA6B87">
              <w:rPr>
                <w:b/>
                <w:bCs/>
                <w:lang w:val="el-GR"/>
              </w:rPr>
              <w:t>00 €</w:t>
            </w:r>
            <w:r w:rsidRPr="00EA6B87">
              <w:rPr>
                <w:lang w:val="el-GR"/>
              </w:rPr>
              <w:t>)</w:t>
            </w:r>
          </w:p>
        </w:tc>
      </w:tr>
      <w:tr w:rsidR="00F22514" w:rsidRPr="00B32624" w14:paraId="7E3840E2" w14:textId="77777777" w:rsidTr="0011560D">
        <w:tc>
          <w:tcPr>
            <w:tcW w:w="3708" w:type="dxa"/>
            <w:vAlign w:val="center"/>
          </w:tcPr>
          <w:p w14:paraId="021577EB" w14:textId="77777777" w:rsidR="00F22514" w:rsidRPr="00EA6B87" w:rsidRDefault="00F22514" w:rsidP="003023E3">
            <w:pPr>
              <w:spacing w:before="60" w:after="60" w:line="360" w:lineRule="auto"/>
              <w:rPr>
                <w:b/>
                <w:bCs/>
              </w:rPr>
            </w:pPr>
            <w:r w:rsidRPr="00EA6B87">
              <w:rPr>
                <w:b/>
                <w:bCs/>
              </w:rPr>
              <w:lastRenderedPageBreak/>
              <w:t>ΧΡΗΜΑΤΟΔΟΤΗΣΗ ΕΡΓΟΥ</w:t>
            </w:r>
          </w:p>
        </w:tc>
        <w:tc>
          <w:tcPr>
            <w:tcW w:w="6147" w:type="dxa"/>
            <w:vAlign w:val="center"/>
          </w:tcPr>
          <w:p w14:paraId="47C225FD" w14:textId="3D4FD263" w:rsidR="00F22514" w:rsidRPr="00EA6B87" w:rsidRDefault="00331C3C" w:rsidP="003023E3">
            <w:pPr>
              <w:pStyle w:val="normalwithoutspacing"/>
              <w:spacing w:before="60" w:line="276" w:lineRule="auto"/>
              <w:rPr>
                <w:bCs/>
                <w:highlight w:val="yellow"/>
              </w:rPr>
            </w:pPr>
            <w:bookmarkStart w:id="4" w:name="_Hlk159832424"/>
            <w:r>
              <w:rPr>
                <w:bCs/>
              </w:rPr>
              <w:t>Το Έργο</w:t>
            </w:r>
            <w:r w:rsidR="00CA5654" w:rsidRPr="00983BD7">
              <w:rPr>
                <w:bCs/>
              </w:rPr>
              <w:t xml:space="preserve"> χρηματοδοτείται από το Εθνικό Πρόγραμμα Πολιτικής Προστασίας «ΑΙΓΙΣ».</w:t>
            </w:r>
            <w:bookmarkEnd w:id="4"/>
            <w:r w:rsidR="00C84F79">
              <w:rPr>
                <w:bCs/>
              </w:rPr>
              <w:t xml:space="preserve"> Οι δαπάνες του Έργου θα βαρύνουν το Πρόγραμμα Δημοσίων Επενδύσεων (ΠΔΕ) και συγκεκριμένα από τη ΣΑΕ </w:t>
            </w:r>
            <w:r w:rsidR="002F4D1B" w:rsidRPr="002F4D1B">
              <w:rPr>
                <w:bCs/>
              </w:rPr>
              <w:t>0532/0</w:t>
            </w:r>
            <w:r w:rsidR="002F4D1B">
              <w:rPr>
                <w:bCs/>
              </w:rPr>
              <w:t xml:space="preserve"> </w:t>
            </w:r>
            <w:r w:rsidR="00C84F79">
              <w:rPr>
                <w:bCs/>
              </w:rPr>
              <w:t xml:space="preserve">με </w:t>
            </w:r>
            <w:r w:rsidR="006F66D6">
              <w:rPr>
                <w:bCs/>
              </w:rPr>
              <w:t xml:space="preserve">Ενάριθμο </w:t>
            </w:r>
            <w:r w:rsidR="00C84F79">
              <w:rPr>
                <w:bCs/>
              </w:rPr>
              <w:t xml:space="preserve">κωδικό </w:t>
            </w:r>
            <w:r w:rsidR="00C84F79" w:rsidRPr="00C84F79">
              <w:rPr>
                <w:bCs/>
              </w:rPr>
              <w:t>2022ΣΕ05320000</w:t>
            </w:r>
            <w:r w:rsidR="00C84F79">
              <w:rPr>
                <w:bCs/>
              </w:rPr>
              <w:t>.</w:t>
            </w:r>
          </w:p>
        </w:tc>
      </w:tr>
      <w:tr w:rsidR="00F22514" w:rsidRPr="00EA6B87" w14:paraId="47070433" w14:textId="77777777" w:rsidTr="0011560D">
        <w:tc>
          <w:tcPr>
            <w:tcW w:w="3708" w:type="dxa"/>
            <w:vAlign w:val="center"/>
          </w:tcPr>
          <w:p w14:paraId="4F1E2678" w14:textId="77777777" w:rsidR="00F22514" w:rsidRPr="00EA6B87" w:rsidDel="00CD2F0B" w:rsidRDefault="00F22514" w:rsidP="003023E3">
            <w:pPr>
              <w:spacing w:before="60" w:after="60" w:line="360" w:lineRule="auto"/>
              <w:rPr>
                <w:b/>
                <w:bCs/>
              </w:rPr>
            </w:pPr>
            <w:r w:rsidRPr="00EA6B87">
              <w:rPr>
                <w:b/>
                <w:bCs/>
              </w:rPr>
              <w:t xml:space="preserve">ΔΙΑΡΚΕΙΑ ΣΥΜΒΑΣΗΣ </w:t>
            </w:r>
          </w:p>
        </w:tc>
        <w:tc>
          <w:tcPr>
            <w:tcW w:w="6147" w:type="dxa"/>
            <w:vAlign w:val="center"/>
          </w:tcPr>
          <w:p w14:paraId="52B6B9E9" w14:textId="587EC5E5" w:rsidR="00F22514" w:rsidRPr="00EA6B87" w:rsidRDefault="00CA5654" w:rsidP="003023E3">
            <w:pPr>
              <w:spacing w:before="60" w:after="60" w:line="276" w:lineRule="auto"/>
              <w:rPr>
                <w:b/>
                <w:bCs/>
                <w:highlight w:val="cyan"/>
                <w:lang w:val="el-GR"/>
              </w:rPr>
            </w:pPr>
            <w:r w:rsidRPr="00EA6B87">
              <w:rPr>
                <w:b/>
                <w:bCs/>
                <w:lang w:val="el-GR"/>
              </w:rPr>
              <w:t>Δέκα οκτώ μήνες</w:t>
            </w:r>
            <w:r w:rsidR="00C75D89">
              <w:rPr>
                <w:b/>
                <w:bCs/>
                <w:lang w:val="el-GR"/>
              </w:rPr>
              <w:t xml:space="preserve"> </w:t>
            </w:r>
            <w:r w:rsidR="00C75D89" w:rsidRPr="00EA6B87">
              <w:rPr>
                <w:b/>
                <w:bCs/>
                <w:lang w:val="el-GR"/>
              </w:rPr>
              <w:t>(18)</w:t>
            </w:r>
          </w:p>
        </w:tc>
      </w:tr>
      <w:tr w:rsidR="00F22514" w:rsidRPr="00EA6B87" w14:paraId="750DC804" w14:textId="77777777" w:rsidTr="0011560D">
        <w:tc>
          <w:tcPr>
            <w:tcW w:w="3708" w:type="dxa"/>
            <w:vAlign w:val="center"/>
          </w:tcPr>
          <w:p w14:paraId="7338E939" w14:textId="77777777" w:rsidR="00F22514" w:rsidRPr="00EA6B87" w:rsidRDefault="00F22514" w:rsidP="003023E3">
            <w:pPr>
              <w:spacing w:before="60" w:after="60" w:line="360" w:lineRule="auto"/>
              <w:rPr>
                <w:b/>
                <w:bCs/>
              </w:rPr>
            </w:pPr>
            <w:r w:rsidRPr="00EA6B87">
              <w:rPr>
                <w:b/>
                <w:bCs/>
              </w:rPr>
              <w:t>ΗΜΕΡΟΜΗΝΙΑ ΔΙΑΚΗΡΥΞΗΣ</w:t>
            </w:r>
          </w:p>
        </w:tc>
        <w:tc>
          <w:tcPr>
            <w:tcW w:w="6147" w:type="dxa"/>
            <w:vAlign w:val="center"/>
          </w:tcPr>
          <w:p w14:paraId="69582199" w14:textId="09593EB0" w:rsidR="00F22514" w:rsidRPr="00EA6B87" w:rsidRDefault="002E369A" w:rsidP="003023E3">
            <w:pPr>
              <w:spacing w:before="60" w:after="60" w:line="276" w:lineRule="auto"/>
              <w:rPr>
                <w:b/>
                <w:bCs/>
                <w:highlight w:val="green"/>
              </w:rPr>
            </w:pPr>
            <w:r>
              <w:rPr>
                <w:b/>
                <w:color w:val="000000"/>
              </w:rPr>
              <w:t>17</w:t>
            </w:r>
            <w:r w:rsidRPr="005E2C2C">
              <w:rPr>
                <w:b/>
                <w:color w:val="000000"/>
              </w:rPr>
              <w:t>-10-2024</w:t>
            </w:r>
          </w:p>
        </w:tc>
      </w:tr>
      <w:tr w:rsidR="00F22514" w:rsidRPr="00EA6B87" w14:paraId="743F3B2E" w14:textId="77777777" w:rsidTr="0011560D">
        <w:tc>
          <w:tcPr>
            <w:tcW w:w="3708" w:type="dxa"/>
            <w:vAlign w:val="center"/>
          </w:tcPr>
          <w:p w14:paraId="2CBF2EB3" w14:textId="77777777" w:rsidR="00F22514" w:rsidRPr="00EA6B87" w:rsidRDefault="00F22514" w:rsidP="003023E3">
            <w:pPr>
              <w:spacing w:before="60" w:after="60" w:line="360" w:lineRule="auto"/>
              <w:rPr>
                <w:b/>
                <w:bCs/>
                <w:lang w:val="el-GR"/>
              </w:rPr>
            </w:pPr>
            <w:r w:rsidRPr="00EA6B87">
              <w:rPr>
                <w:b/>
                <w:bCs/>
                <w:lang w:val="el-GR"/>
              </w:rPr>
              <w:t>ΠΡΟΘΕΣΜΙΑ ΓΙΑ ΥΠΟΒΟΛΗ ΔΙΕΥΚΡΙΝΙΣΕΩΝ ΕΠΙ ΤΩΝ ΟΡΩΝ ΤΗΣ ΔΙΑΚΗΡΥΞΗΣ</w:t>
            </w:r>
          </w:p>
        </w:tc>
        <w:tc>
          <w:tcPr>
            <w:tcW w:w="6147" w:type="dxa"/>
            <w:vAlign w:val="center"/>
          </w:tcPr>
          <w:p w14:paraId="3D6F5C93" w14:textId="3820636E" w:rsidR="00F22514" w:rsidRPr="00EA6B87" w:rsidRDefault="002E369A" w:rsidP="003023E3">
            <w:pPr>
              <w:spacing w:before="60" w:after="60" w:line="276" w:lineRule="auto"/>
              <w:rPr>
                <w:b/>
                <w:bCs/>
                <w:highlight w:val="green"/>
              </w:rPr>
            </w:pPr>
            <w:r>
              <w:rPr>
                <w:b/>
                <w:color w:val="000000"/>
              </w:rPr>
              <w:t>04</w:t>
            </w:r>
            <w:r w:rsidRPr="005E2C2C">
              <w:rPr>
                <w:b/>
                <w:color w:val="000000"/>
              </w:rPr>
              <w:t>-1</w:t>
            </w:r>
            <w:r>
              <w:rPr>
                <w:b/>
                <w:color w:val="000000"/>
              </w:rPr>
              <w:t>1</w:t>
            </w:r>
            <w:r w:rsidRPr="005E2C2C">
              <w:rPr>
                <w:b/>
                <w:color w:val="000000"/>
              </w:rPr>
              <w:t>-2024</w:t>
            </w:r>
          </w:p>
        </w:tc>
      </w:tr>
      <w:tr w:rsidR="00F22514" w:rsidRPr="005E2C2C" w14:paraId="07078CD2" w14:textId="77777777" w:rsidTr="0011560D">
        <w:tc>
          <w:tcPr>
            <w:tcW w:w="3708" w:type="dxa"/>
            <w:vAlign w:val="center"/>
          </w:tcPr>
          <w:p w14:paraId="38CE545D" w14:textId="77777777" w:rsidR="00F22514" w:rsidRPr="00EA6B87" w:rsidRDefault="00F22514" w:rsidP="003023E3">
            <w:pPr>
              <w:spacing w:before="60" w:after="60" w:line="360" w:lineRule="auto"/>
              <w:rPr>
                <w:b/>
                <w:bCs/>
                <w:lang w:val="el-GR"/>
              </w:rPr>
            </w:pPr>
            <w:r w:rsidRPr="00EA6B87">
              <w:rPr>
                <w:b/>
                <w:bCs/>
                <w:lang w:val="el-GR"/>
              </w:rPr>
              <w:t>ΗΜΕΡΟΜΗΝΙΑ ΈΝΑΡΞΗΣ ΗΛΕΚΤΡΟΝΙΚΗΣ ΥΠΟΒΟΛΗΣ ΠΡΟΣΦΟΡΩΝ</w:t>
            </w:r>
          </w:p>
        </w:tc>
        <w:tc>
          <w:tcPr>
            <w:tcW w:w="6147" w:type="dxa"/>
            <w:vAlign w:val="center"/>
          </w:tcPr>
          <w:p w14:paraId="5E8748FA" w14:textId="02DB9F7B" w:rsidR="00F22514" w:rsidRPr="00EA6B87" w:rsidRDefault="002E369A" w:rsidP="003023E3">
            <w:pPr>
              <w:spacing w:before="60" w:after="60" w:line="276" w:lineRule="auto"/>
              <w:rPr>
                <w:highlight w:val="magenta"/>
                <w:lang w:val="el-GR"/>
              </w:rPr>
            </w:pPr>
            <w:r w:rsidRPr="005E2C2C">
              <w:rPr>
                <w:b/>
                <w:color w:val="000000"/>
              </w:rPr>
              <w:t>22-10-2024</w:t>
            </w:r>
          </w:p>
        </w:tc>
      </w:tr>
      <w:tr w:rsidR="00F22514" w:rsidRPr="005E2C2C" w14:paraId="2611E572" w14:textId="77777777" w:rsidTr="0011560D">
        <w:tc>
          <w:tcPr>
            <w:tcW w:w="3708" w:type="dxa"/>
            <w:vAlign w:val="center"/>
          </w:tcPr>
          <w:p w14:paraId="47B1FA47" w14:textId="77777777" w:rsidR="00F22514" w:rsidRPr="00EA6B87" w:rsidRDefault="00F22514" w:rsidP="003023E3">
            <w:pPr>
              <w:spacing w:before="60" w:after="60" w:line="360" w:lineRule="auto"/>
              <w:rPr>
                <w:b/>
                <w:bCs/>
                <w:lang w:val="el-GR"/>
              </w:rPr>
            </w:pPr>
            <w:r w:rsidRPr="00EA6B87">
              <w:rPr>
                <w:b/>
                <w:bCs/>
                <w:lang w:val="el-GR"/>
              </w:rPr>
              <w:t>ΚΑΤΑΛΗΚΤΙΚΗ ΗΜΕΡΟΜΗΝΙΑ ΚΑΙ ΩΡΑ ΥΠΟΒΟΛΗΣ ΠΡΟΣΦΟΡΩΝ</w:t>
            </w:r>
          </w:p>
        </w:tc>
        <w:tc>
          <w:tcPr>
            <w:tcW w:w="6147" w:type="dxa"/>
            <w:vAlign w:val="center"/>
          </w:tcPr>
          <w:p w14:paraId="11DB5328" w14:textId="58218BC5" w:rsidR="00F22514" w:rsidRPr="002E369A" w:rsidRDefault="002E369A" w:rsidP="003023E3">
            <w:pPr>
              <w:spacing w:before="60" w:after="60" w:line="276" w:lineRule="auto"/>
              <w:rPr>
                <w:lang w:val="el-GR"/>
              </w:rPr>
            </w:pPr>
            <w:r w:rsidRPr="005E2C2C">
              <w:rPr>
                <w:b/>
                <w:color w:val="000000"/>
              </w:rPr>
              <w:t>2</w:t>
            </w:r>
            <w:r>
              <w:rPr>
                <w:b/>
                <w:color w:val="000000"/>
              </w:rPr>
              <w:t>5</w:t>
            </w:r>
            <w:r w:rsidRPr="005E2C2C">
              <w:rPr>
                <w:b/>
                <w:color w:val="000000"/>
              </w:rPr>
              <w:t>-1</w:t>
            </w:r>
            <w:r>
              <w:rPr>
                <w:b/>
                <w:color w:val="000000"/>
              </w:rPr>
              <w:t>1</w:t>
            </w:r>
            <w:r w:rsidRPr="005E2C2C">
              <w:rPr>
                <w:b/>
                <w:color w:val="000000"/>
              </w:rPr>
              <w:t>-2024</w:t>
            </w:r>
            <w:r w:rsidRPr="002E369A">
              <w:rPr>
                <w:bCs/>
                <w:color w:val="000000"/>
              </w:rPr>
              <w:t xml:space="preserve">, </w:t>
            </w:r>
            <w:r w:rsidRPr="002E369A">
              <w:rPr>
                <w:bCs/>
                <w:color w:val="000000"/>
                <w:lang w:val="el-GR"/>
              </w:rPr>
              <w:t>ημέρα</w:t>
            </w:r>
            <w:r>
              <w:rPr>
                <w:b/>
                <w:color w:val="000000"/>
                <w:lang w:val="el-GR"/>
              </w:rPr>
              <w:t xml:space="preserve"> Δευτέρα </w:t>
            </w:r>
            <w:r w:rsidRPr="002E369A">
              <w:rPr>
                <w:bCs/>
                <w:color w:val="000000"/>
                <w:lang w:val="el-GR"/>
              </w:rPr>
              <w:t>και ώρα</w:t>
            </w:r>
            <w:r>
              <w:rPr>
                <w:b/>
                <w:color w:val="000000"/>
                <w:lang w:val="el-GR"/>
              </w:rPr>
              <w:t xml:space="preserve"> 14:00</w:t>
            </w:r>
          </w:p>
        </w:tc>
      </w:tr>
      <w:tr w:rsidR="00F22514" w:rsidRPr="00B32624" w14:paraId="6C062D45" w14:textId="77777777" w:rsidTr="0011560D">
        <w:tc>
          <w:tcPr>
            <w:tcW w:w="3708" w:type="dxa"/>
            <w:vAlign w:val="center"/>
          </w:tcPr>
          <w:p w14:paraId="179C1DEF" w14:textId="77777777" w:rsidR="00F22514" w:rsidRPr="00EA6B87" w:rsidRDefault="00F22514" w:rsidP="003023E3">
            <w:pPr>
              <w:spacing w:before="60" w:after="60" w:line="360" w:lineRule="auto"/>
              <w:rPr>
                <w:b/>
                <w:bCs/>
              </w:rPr>
            </w:pPr>
            <w:r w:rsidRPr="00EA6B87">
              <w:rPr>
                <w:b/>
                <w:bCs/>
              </w:rPr>
              <w:t>ΤΟΠΟΣ &amp; ΤΡΟΠΟΣ ΚΑΤΑΘΕΣΗΣ ΠΡΟΣΦΟΡΩΝ</w:t>
            </w:r>
          </w:p>
        </w:tc>
        <w:tc>
          <w:tcPr>
            <w:tcW w:w="6147" w:type="dxa"/>
            <w:vAlign w:val="center"/>
          </w:tcPr>
          <w:p w14:paraId="5B35134B" w14:textId="77777777" w:rsidR="00F22514" w:rsidRPr="00EA6B87" w:rsidRDefault="00F22514" w:rsidP="003023E3">
            <w:pPr>
              <w:spacing w:before="60" w:line="276" w:lineRule="auto"/>
              <w:rPr>
                <w:lang w:val="el-GR"/>
              </w:rPr>
            </w:pPr>
            <w:r w:rsidRPr="00EA6B87">
              <w:rPr>
                <w:lang w:val="el-GR"/>
              </w:rPr>
              <w:t>Ηλεκτρονική Υποβολή:</w:t>
            </w:r>
          </w:p>
          <w:p w14:paraId="2AEAB654" w14:textId="1CC0ACC4" w:rsidR="00F22514" w:rsidRDefault="00F22514" w:rsidP="003023E3">
            <w:pPr>
              <w:spacing w:after="0" w:line="276" w:lineRule="auto"/>
              <w:rPr>
                <w:lang w:val="el-GR"/>
              </w:rPr>
            </w:pPr>
            <w:r w:rsidRPr="00EA6B87">
              <w:rPr>
                <w:lang w:val="el-GR"/>
              </w:rPr>
              <w:t xml:space="preserve">Στη διαδικτυακή πύλη </w:t>
            </w:r>
            <w:hyperlink r:id="rId12" w:history="1">
              <w:r w:rsidR="00331C3C" w:rsidRPr="00CA2F4E">
                <w:rPr>
                  <w:rStyle w:val="-"/>
                </w:rPr>
                <w:t>www</w:t>
              </w:r>
              <w:r w:rsidR="00331C3C" w:rsidRPr="00CA2F4E">
                <w:rPr>
                  <w:rStyle w:val="-"/>
                  <w:lang w:val="el-GR"/>
                </w:rPr>
                <w:t>.</w:t>
              </w:r>
              <w:r w:rsidR="00331C3C" w:rsidRPr="00CA2F4E">
                <w:rPr>
                  <w:rStyle w:val="-"/>
                </w:rPr>
                <w:t>promitheus</w:t>
              </w:r>
              <w:r w:rsidR="00331C3C" w:rsidRPr="00CA2F4E">
                <w:rPr>
                  <w:rStyle w:val="-"/>
                  <w:lang w:val="el-GR"/>
                </w:rPr>
                <w:t>.</w:t>
              </w:r>
              <w:r w:rsidR="00331C3C" w:rsidRPr="00CA2F4E">
                <w:rPr>
                  <w:rStyle w:val="-"/>
                </w:rPr>
                <w:t>gov</w:t>
              </w:r>
              <w:r w:rsidR="00331C3C" w:rsidRPr="00CA2F4E">
                <w:rPr>
                  <w:rStyle w:val="-"/>
                  <w:lang w:val="el-GR"/>
                </w:rPr>
                <w:t>.</w:t>
              </w:r>
              <w:r w:rsidR="00331C3C" w:rsidRPr="00CA2F4E">
                <w:rPr>
                  <w:rStyle w:val="-"/>
                </w:rPr>
                <w:t>gr</w:t>
              </w:r>
            </w:hyperlink>
            <w:r w:rsidR="00331C3C">
              <w:rPr>
                <w:lang w:val="el-GR"/>
              </w:rPr>
              <w:t xml:space="preserve"> </w:t>
            </w:r>
            <w:r w:rsidRPr="00EA6B87">
              <w:rPr>
                <w:lang w:val="el-GR"/>
              </w:rPr>
              <w:t>του</w:t>
            </w:r>
            <w:r w:rsidR="003023E3">
              <w:rPr>
                <w:lang w:val="el-GR"/>
              </w:rPr>
              <w:t xml:space="preserve"> </w:t>
            </w:r>
            <w:r w:rsidRPr="00EA6B87">
              <w:rPr>
                <w:lang w:val="el-GR"/>
              </w:rPr>
              <w:t>Εθνικού Συστήματος Ηλεκτρονικών Δημοσίων Συμβάσεων</w:t>
            </w:r>
            <w:r w:rsidR="003023E3">
              <w:rPr>
                <w:lang w:val="el-GR"/>
              </w:rPr>
              <w:t xml:space="preserve"> </w:t>
            </w:r>
            <w:r w:rsidRPr="00EA6B87">
              <w:rPr>
                <w:lang w:val="el-GR"/>
              </w:rPr>
              <w:t>(ΕΣΗΔΗΣ) (ηλεκτρονική μορφή)</w:t>
            </w:r>
          </w:p>
          <w:p w14:paraId="4FA9A96A" w14:textId="77777777" w:rsidR="003023E3" w:rsidRPr="00EA6B87" w:rsidRDefault="003023E3" w:rsidP="00134E02">
            <w:pPr>
              <w:spacing w:after="0" w:line="276" w:lineRule="auto"/>
              <w:rPr>
                <w:lang w:val="el-GR"/>
              </w:rPr>
            </w:pPr>
          </w:p>
          <w:p w14:paraId="09617316" w14:textId="77777777" w:rsidR="00F22514" w:rsidRPr="00EA6B87" w:rsidRDefault="00F22514" w:rsidP="003023E3">
            <w:pPr>
              <w:spacing w:line="276" w:lineRule="auto"/>
              <w:rPr>
                <w:lang w:val="el-GR"/>
              </w:rPr>
            </w:pPr>
            <w:r w:rsidRPr="00EA6B87">
              <w:rPr>
                <w:lang w:val="el-GR"/>
              </w:rPr>
              <w:t>Έντυπη Υποβολή:</w:t>
            </w:r>
          </w:p>
          <w:p w14:paraId="7A88C54E" w14:textId="77777777" w:rsidR="00F22514" w:rsidRPr="00EA6B87" w:rsidRDefault="00F22514" w:rsidP="003023E3">
            <w:pPr>
              <w:spacing w:after="60" w:line="276" w:lineRule="auto"/>
              <w:rPr>
                <w:lang w:val="el-GR"/>
              </w:rPr>
            </w:pPr>
            <w:r w:rsidRPr="00EA6B87">
              <w:rPr>
                <w:lang w:val="el-GR"/>
              </w:rPr>
              <w:t>Η έδρα της ΚτΠ Μ.Α.Ε.</w:t>
            </w:r>
          </w:p>
        </w:tc>
      </w:tr>
      <w:tr w:rsidR="00F22514" w:rsidRPr="00EA6B87" w14:paraId="3B881328" w14:textId="77777777" w:rsidTr="0011560D">
        <w:tc>
          <w:tcPr>
            <w:tcW w:w="3708" w:type="dxa"/>
          </w:tcPr>
          <w:p w14:paraId="44038FE6" w14:textId="77777777" w:rsidR="00F22514" w:rsidRPr="00EA6B87" w:rsidRDefault="00F22514" w:rsidP="003023E3">
            <w:pPr>
              <w:spacing w:before="60" w:after="60" w:line="360" w:lineRule="auto"/>
              <w:rPr>
                <w:b/>
                <w:bCs/>
                <w:lang w:val="el-GR"/>
              </w:rPr>
            </w:pPr>
            <w:r w:rsidRPr="00EA6B87">
              <w:rPr>
                <w:b/>
                <w:bCs/>
                <w:lang w:val="el-GR"/>
              </w:rPr>
              <w:t>ΗΜΕΡΟΜΗΝΙΑ ΑΝΑΡΤΗΣΗΣ ΣΤΗ ΔΙΑΔΙΚΤΥΑΚΗ ΠΥΛΗ ΤΟΥ ΕΣΗΔΗΣ</w:t>
            </w:r>
          </w:p>
        </w:tc>
        <w:tc>
          <w:tcPr>
            <w:tcW w:w="6147" w:type="dxa"/>
            <w:vAlign w:val="center"/>
          </w:tcPr>
          <w:p w14:paraId="57B450AE" w14:textId="2CD115B0" w:rsidR="00F22514" w:rsidRPr="00EA6B87" w:rsidRDefault="002E369A" w:rsidP="003023E3">
            <w:pPr>
              <w:spacing w:before="60" w:after="60" w:line="276" w:lineRule="auto"/>
              <w:rPr>
                <w:b/>
                <w:bCs/>
              </w:rPr>
            </w:pPr>
            <w:r w:rsidRPr="005E2C2C">
              <w:rPr>
                <w:b/>
                <w:color w:val="000000"/>
              </w:rPr>
              <w:t>22-10-2024</w:t>
            </w:r>
          </w:p>
        </w:tc>
      </w:tr>
      <w:tr w:rsidR="00F22514" w:rsidRPr="005E2C2C" w14:paraId="382EC0AC" w14:textId="77777777" w:rsidTr="0011560D">
        <w:tc>
          <w:tcPr>
            <w:tcW w:w="3708" w:type="dxa"/>
            <w:vAlign w:val="center"/>
          </w:tcPr>
          <w:p w14:paraId="6E53A73E" w14:textId="77777777" w:rsidR="00F22514" w:rsidRPr="00EA6B87" w:rsidRDefault="00F22514" w:rsidP="003023E3">
            <w:pPr>
              <w:spacing w:before="60" w:after="60" w:line="360" w:lineRule="auto"/>
              <w:rPr>
                <w:b/>
                <w:bCs/>
                <w:lang w:val="el-GR"/>
              </w:rPr>
            </w:pPr>
            <w:r w:rsidRPr="00EA6B87">
              <w:rPr>
                <w:b/>
                <w:bCs/>
                <w:lang w:val="el-GR"/>
              </w:rPr>
              <w:t>ΗΜΕΡΟΜΗΝΙΑ ΚΑΙ ΩΡΑ ΑΠΟΣΦΡΑΓΙΣΗΣ ΠΡΟΣΦΟΡΩΝ</w:t>
            </w:r>
          </w:p>
        </w:tc>
        <w:tc>
          <w:tcPr>
            <w:tcW w:w="6147" w:type="dxa"/>
            <w:vAlign w:val="center"/>
          </w:tcPr>
          <w:p w14:paraId="1A43DAD4" w14:textId="20BE352B" w:rsidR="00F22514" w:rsidRPr="00EA6B87" w:rsidRDefault="002E369A" w:rsidP="003023E3">
            <w:pPr>
              <w:spacing w:before="60" w:after="60" w:line="276" w:lineRule="auto"/>
              <w:rPr>
                <w:lang w:val="el-GR"/>
              </w:rPr>
            </w:pPr>
            <w:r w:rsidRPr="005E2C2C">
              <w:rPr>
                <w:b/>
                <w:color w:val="000000"/>
              </w:rPr>
              <w:t>2</w:t>
            </w:r>
            <w:r>
              <w:rPr>
                <w:b/>
                <w:color w:val="000000"/>
                <w:lang w:val="el-GR"/>
              </w:rPr>
              <w:t>6</w:t>
            </w:r>
            <w:r w:rsidRPr="005E2C2C">
              <w:rPr>
                <w:b/>
                <w:color w:val="000000"/>
              </w:rPr>
              <w:t>-1</w:t>
            </w:r>
            <w:r>
              <w:rPr>
                <w:b/>
                <w:color w:val="000000"/>
              </w:rPr>
              <w:t>1</w:t>
            </w:r>
            <w:r w:rsidRPr="005E2C2C">
              <w:rPr>
                <w:b/>
                <w:color w:val="000000"/>
              </w:rPr>
              <w:t>-2024</w:t>
            </w:r>
            <w:r w:rsidRPr="002E369A">
              <w:rPr>
                <w:bCs/>
                <w:color w:val="000000"/>
              </w:rPr>
              <w:t xml:space="preserve">, </w:t>
            </w:r>
            <w:r w:rsidRPr="002E369A">
              <w:rPr>
                <w:bCs/>
                <w:color w:val="000000"/>
                <w:lang w:val="el-GR"/>
              </w:rPr>
              <w:t>ημέρα</w:t>
            </w:r>
            <w:r>
              <w:rPr>
                <w:b/>
                <w:color w:val="000000"/>
                <w:lang w:val="el-GR"/>
              </w:rPr>
              <w:t xml:space="preserve"> Τρίτη </w:t>
            </w:r>
            <w:r w:rsidRPr="002E369A">
              <w:rPr>
                <w:bCs/>
                <w:color w:val="000000"/>
                <w:lang w:val="el-GR"/>
              </w:rPr>
              <w:t>και ώρα</w:t>
            </w:r>
            <w:r>
              <w:rPr>
                <w:b/>
                <w:color w:val="000000"/>
                <w:lang w:val="el-GR"/>
              </w:rPr>
              <w:t xml:space="preserve"> 14:00</w:t>
            </w:r>
          </w:p>
        </w:tc>
      </w:tr>
    </w:tbl>
    <w:p w14:paraId="74A24F29" w14:textId="77777777" w:rsidR="00F22514" w:rsidRPr="00EA6B87" w:rsidRDefault="00F22514" w:rsidP="00F73DE9">
      <w:pPr>
        <w:spacing w:line="360" w:lineRule="auto"/>
        <w:rPr>
          <w:lang w:val="el-GR"/>
        </w:rPr>
        <w:sectPr w:rsidR="00F22514" w:rsidRPr="00EA6B87" w:rsidSect="00F0717E">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165B6EB4" w:rsidR="00F22514" w:rsidRPr="005B28E4" w:rsidRDefault="005B28E4" w:rsidP="00F73DE9">
          <w:pPr>
            <w:spacing w:line="360" w:lineRule="auto"/>
            <w:rPr>
              <w:b/>
              <w:bCs/>
              <w:color w:val="333399"/>
              <w:sz w:val="24"/>
              <w:szCs w:val="24"/>
              <w:lang w:val="el-GR"/>
            </w:rPr>
          </w:pPr>
          <w:r>
            <w:rPr>
              <w:b/>
              <w:bCs/>
              <w:color w:val="333399"/>
              <w:sz w:val="24"/>
              <w:szCs w:val="24"/>
              <w:lang w:val="el-GR"/>
            </w:rPr>
            <w:t>Περιεχόμενα</w:t>
          </w:r>
        </w:p>
        <w:p w14:paraId="58D53788" w14:textId="2C00F4C5" w:rsidR="007D003C" w:rsidRDefault="00F22514">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EA6B87">
            <w:fldChar w:fldCharType="begin"/>
          </w:r>
          <w:r w:rsidRPr="00EA6B87">
            <w:instrText xml:space="preserve"> TOC \o "1-7" \h \z \u </w:instrText>
          </w:r>
          <w:r w:rsidRPr="00EA6B87">
            <w:fldChar w:fldCharType="separate"/>
          </w:r>
          <w:hyperlink w:anchor="_Toc177459170" w:history="1">
            <w:r w:rsidR="007D003C" w:rsidRPr="00835FE7">
              <w:rPr>
                <w:rStyle w:val="-"/>
                <w:noProof/>
              </w:rPr>
              <w:t>ΓΕΝΙΚΕΣ ΠΛΗΡΟΦΟΡΙΕΣ</w:t>
            </w:r>
            <w:r w:rsidR="007D003C">
              <w:rPr>
                <w:noProof/>
                <w:webHidden/>
              </w:rPr>
              <w:tab/>
            </w:r>
            <w:r w:rsidR="007D003C">
              <w:rPr>
                <w:noProof/>
                <w:webHidden/>
              </w:rPr>
              <w:fldChar w:fldCharType="begin"/>
            </w:r>
            <w:r w:rsidR="007D003C">
              <w:rPr>
                <w:noProof/>
                <w:webHidden/>
              </w:rPr>
              <w:instrText xml:space="preserve"> PAGEREF _Toc177459170 \h </w:instrText>
            </w:r>
            <w:r w:rsidR="007D003C">
              <w:rPr>
                <w:noProof/>
                <w:webHidden/>
              </w:rPr>
            </w:r>
            <w:r w:rsidR="007D003C">
              <w:rPr>
                <w:noProof/>
                <w:webHidden/>
              </w:rPr>
              <w:fldChar w:fldCharType="separate"/>
            </w:r>
            <w:r w:rsidR="00F27B40">
              <w:rPr>
                <w:noProof/>
                <w:webHidden/>
              </w:rPr>
              <w:t>2</w:t>
            </w:r>
            <w:r w:rsidR="007D003C">
              <w:rPr>
                <w:noProof/>
                <w:webHidden/>
              </w:rPr>
              <w:fldChar w:fldCharType="end"/>
            </w:r>
          </w:hyperlink>
        </w:p>
        <w:p w14:paraId="06C0405D" w14:textId="7D4520D0" w:rsidR="007D003C" w:rsidRDefault="00F27B4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7459171" w:history="1">
            <w:r w:rsidR="007D003C" w:rsidRPr="00835FE7">
              <w:rPr>
                <w:rStyle w:val="-"/>
                <w:noProof/>
                <w:lang w:val="el-GR"/>
                <w14:scene3d>
                  <w14:camera w14:prst="orthographicFront"/>
                  <w14:lightRig w14:rig="threePt" w14:dir="t">
                    <w14:rot w14:lat="0" w14:lon="0" w14:rev="0"/>
                  </w14:lightRig>
                </w14:scene3d>
              </w:rPr>
              <w:t>1.</w:t>
            </w:r>
            <w:r w:rsidR="007D003C">
              <w:rPr>
                <w:rFonts w:asciiTheme="minorHAnsi" w:eastAsiaTheme="minorEastAsia" w:hAnsiTheme="minorHAnsi" w:cstheme="minorBidi"/>
                <w:b w:val="0"/>
                <w:bCs w:val="0"/>
                <w:caps w:val="0"/>
                <w:noProof/>
                <w:kern w:val="2"/>
                <w:sz w:val="24"/>
                <w:szCs w:val="24"/>
                <w:lang w:val="el-GR" w:eastAsia="el-GR"/>
                <w14:ligatures w14:val="standardContextual"/>
              </w:rPr>
              <w:tab/>
            </w:r>
            <w:r w:rsidR="007D003C" w:rsidRPr="00835FE7">
              <w:rPr>
                <w:rStyle w:val="-"/>
                <w:noProof/>
                <w:lang w:val="el-GR"/>
              </w:rPr>
              <w:t>ΑΝΑΘΕΤΟΥΣΑ ΑΡΧΗ ΚΑΙ ΑΝΤΙΚΕΙΜΕΝΟ ΣΥΜΒΑΣΗΣ</w:t>
            </w:r>
            <w:r w:rsidR="007D003C">
              <w:rPr>
                <w:noProof/>
                <w:webHidden/>
              </w:rPr>
              <w:tab/>
            </w:r>
            <w:r w:rsidR="007D003C">
              <w:rPr>
                <w:noProof/>
                <w:webHidden/>
              </w:rPr>
              <w:fldChar w:fldCharType="begin"/>
            </w:r>
            <w:r w:rsidR="007D003C">
              <w:rPr>
                <w:noProof/>
                <w:webHidden/>
              </w:rPr>
              <w:instrText xml:space="preserve"> PAGEREF _Toc177459171 \h </w:instrText>
            </w:r>
            <w:r w:rsidR="007D003C">
              <w:rPr>
                <w:noProof/>
                <w:webHidden/>
              </w:rPr>
            </w:r>
            <w:r w:rsidR="007D003C">
              <w:rPr>
                <w:noProof/>
                <w:webHidden/>
              </w:rPr>
              <w:fldChar w:fldCharType="separate"/>
            </w:r>
            <w:r>
              <w:rPr>
                <w:noProof/>
                <w:webHidden/>
              </w:rPr>
              <w:t>8</w:t>
            </w:r>
            <w:r w:rsidR="007D003C">
              <w:rPr>
                <w:noProof/>
                <w:webHidden/>
              </w:rPr>
              <w:fldChar w:fldCharType="end"/>
            </w:r>
          </w:hyperlink>
        </w:p>
        <w:p w14:paraId="1871EF1A" w14:textId="5344489F"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72" w:history="1">
            <w:r w:rsidR="007D003C" w:rsidRPr="00835FE7">
              <w:rPr>
                <w:rStyle w:val="-"/>
                <w:bCs/>
                <w:noProof/>
                <w:lang w:val="el-GR"/>
              </w:rPr>
              <w:t>1.1</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Στοιχεία Αναθέτουσας Αρχής</w:t>
            </w:r>
            <w:r w:rsidR="007D003C">
              <w:rPr>
                <w:noProof/>
                <w:webHidden/>
              </w:rPr>
              <w:tab/>
            </w:r>
            <w:r w:rsidR="007D003C">
              <w:rPr>
                <w:noProof/>
                <w:webHidden/>
              </w:rPr>
              <w:fldChar w:fldCharType="begin"/>
            </w:r>
            <w:r w:rsidR="007D003C">
              <w:rPr>
                <w:noProof/>
                <w:webHidden/>
              </w:rPr>
              <w:instrText xml:space="preserve"> PAGEREF _Toc177459172 \h </w:instrText>
            </w:r>
            <w:r w:rsidR="007D003C">
              <w:rPr>
                <w:noProof/>
                <w:webHidden/>
              </w:rPr>
            </w:r>
            <w:r w:rsidR="007D003C">
              <w:rPr>
                <w:noProof/>
                <w:webHidden/>
              </w:rPr>
              <w:fldChar w:fldCharType="separate"/>
            </w:r>
            <w:r>
              <w:rPr>
                <w:noProof/>
                <w:webHidden/>
              </w:rPr>
              <w:t>8</w:t>
            </w:r>
            <w:r w:rsidR="007D003C">
              <w:rPr>
                <w:noProof/>
                <w:webHidden/>
              </w:rPr>
              <w:fldChar w:fldCharType="end"/>
            </w:r>
          </w:hyperlink>
        </w:p>
        <w:p w14:paraId="65EE7E94" w14:textId="1D8CF4BC"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73" w:history="1">
            <w:r w:rsidR="007D003C" w:rsidRPr="00835FE7">
              <w:rPr>
                <w:rStyle w:val="-"/>
                <w:bCs/>
                <w:noProof/>
                <w:lang w:val="el-GR"/>
              </w:rPr>
              <w:t>1.2</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Στοιχεία Δ</w:t>
            </w:r>
            <w:r w:rsidR="007D003C" w:rsidRPr="00835FE7">
              <w:rPr>
                <w:rStyle w:val="-"/>
                <w:noProof/>
                <w:lang w:val="el-GR"/>
              </w:rPr>
              <w:t>ι</w:t>
            </w:r>
            <w:r w:rsidR="007D003C" w:rsidRPr="00835FE7">
              <w:rPr>
                <w:rStyle w:val="-"/>
                <w:noProof/>
                <w:lang w:val="el-GR"/>
              </w:rPr>
              <w:t>αδικασίας - Χρηματοδότηση</w:t>
            </w:r>
            <w:r w:rsidR="007D003C">
              <w:rPr>
                <w:noProof/>
                <w:webHidden/>
              </w:rPr>
              <w:tab/>
            </w:r>
            <w:r w:rsidR="007D003C">
              <w:rPr>
                <w:noProof/>
                <w:webHidden/>
              </w:rPr>
              <w:fldChar w:fldCharType="begin"/>
            </w:r>
            <w:r w:rsidR="007D003C">
              <w:rPr>
                <w:noProof/>
                <w:webHidden/>
              </w:rPr>
              <w:instrText xml:space="preserve"> PAGEREF _Toc177459173 \h </w:instrText>
            </w:r>
            <w:r w:rsidR="007D003C">
              <w:rPr>
                <w:noProof/>
                <w:webHidden/>
              </w:rPr>
            </w:r>
            <w:r w:rsidR="007D003C">
              <w:rPr>
                <w:noProof/>
                <w:webHidden/>
              </w:rPr>
              <w:fldChar w:fldCharType="separate"/>
            </w:r>
            <w:r>
              <w:rPr>
                <w:noProof/>
                <w:webHidden/>
              </w:rPr>
              <w:t>9</w:t>
            </w:r>
            <w:r w:rsidR="007D003C">
              <w:rPr>
                <w:noProof/>
                <w:webHidden/>
              </w:rPr>
              <w:fldChar w:fldCharType="end"/>
            </w:r>
          </w:hyperlink>
        </w:p>
        <w:p w14:paraId="097ACE35" w14:textId="3D383B51"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74" w:history="1">
            <w:r w:rsidR="007D003C" w:rsidRPr="00835FE7">
              <w:rPr>
                <w:rStyle w:val="-"/>
                <w:bCs/>
                <w:noProof/>
                <w:lang w:val="el-GR"/>
              </w:rPr>
              <w:t>1.3</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Συνοπτική Περιγραφή φυσικού και οικονομικού αντικειμένου της σύμβασης</w:t>
            </w:r>
            <w:r w:rsidR="007D003C">
              <w:rPr>
                <w:noProof/>
                <w:webHidden/>
              </w:rPr>
              <w:tab/>
            </w:r>
            <w:r w:rsidR="007D003C">
              <w:rPr>
                <w:noProof/>
                <w:webHidden/>
              </w:rPr>
              <w:fldChar w:fldCharType="begin"/>
            </w:r>
            <w:r w:rsidR="007D003C">
              <w:rPr>
                <w:noProof/>
                <w:webHidden/>
              </w:rPr>
              <w:instrText xml:space="preserve"> PAGEREF _Toc177459174 \h </w:instrText>
            </w:r>
            <w:r w:rsidR="007D003C">
              <w:rPr>
                <w:noProof/>
                <w:webHidden/>
              </w:rPr>
            </w:r>
            <w:r w:rsidR="007D003C">
              <w:rPr>
                <w:noProof/>
                <w:webHidden/>
              </w:rPr>
              <w:fldChar w:fldCharType="separate"/>
            </w:r>
            <w:r>
              <w:rPr>
                <w:noProof/>
                <w:webHidden/>
              </w:rPr>
              <w:t>9</w:t>
            </w:r>
            <w:r w:rsidR="007D003C">
              <w:rPr>
                <w:noProof/>
                <w:webHidden/>
              </w:rPr>
              <w:fldChar w:fldCharType="end"/>
            </w:r>
          </w:hyperlink>
        </w:p>
        <w:p w14:paraId="474583F2" w14:textId="42131881"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75" w:history="1">
            <w:r w:rsidR="007D003C" w:rsidRPr="00835FE7">
              <w:rPr>
                <w:rStyle w:val="-"/>
                <w:bCs/>
                <w:noProof/>
                <w:lang w:val="el-GR"/>
              </w:rPr>
              <w:t>1.4</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706512">
              <w:rPr>
                <w:rStyle w:val="-"/>
                <w:noProof/>
                <w:lang w:val="el-GR"/>
              </w:rPr>
              <w:t>Θεσμικό πλαίσιο</w:t>
            </w:r>
            <w:r w:rsidR="007D003C">
              <w:rPr>
                <w:noProof/>
                <w:webHidden/>
              </w:rPr>
              <w:tab/>
            </w:r>
            <w:r w:rsidR="007D003C">
              <w:rPr>
                <w:noProof/>
                <w:webHidden/>
              </w:rPr>
              <w:fldChar w:fldCharType="begin"/>
            </w:r>
            <w:r w:rsidR="007D003C">
              <w:rPr>
                <w:noProof/>
                <w:webHidden/>
              </w:rPr>
              <w:instrText xml:space="preserve"> PAGEREF _Toc177459175 \h </w:instrText>
            </w:r>
            <w:r w:rsidR="007D003C">
              <w:rPr>
                <w:noProof/>
                <w:webHidden/>
              </w:rPr>
            </w:r>
            <w:r w:rsidR="007D003C">
              <w:rPr>
                <w:noProof/>
                <w:webHidden/>
              </w:rPr>
              <w:fldChar w:fldCharType="separate"/>
            </w:r>
            <w:r>
              <w:rPr>
                <w:noProof/>
                <w:webHidden/>
              </w:rPr>
              <w:t>12</w:t>
            </w:r>
            <w:r w:rsidR="007D003C">
              <w:rPr>
                <w:noProof/>
                <w:webHidden/>
              </w:rPr>
              <w:fldChar w:fldCharType="end"/>
            </w:r>
          </w:hyperlink>
        </w:p>
        <w:p w14:paraId="50E3B9B3" w14:textId="04573416"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76" w:history="1">
            <w:r w:rsidR="007D003C" w:rsidRPr="00835FE7">
              <w:rPr>
                <w:rStyle w:val="-"/>
                <w:bCs/>
                <w:noProof/>
                <w:lang w:val="el-GR"/>
              </w:rPr>
              <w:t>1.5</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Προθεσμία παραλαβής προσφορών και διενέργεια διαγωνισμού</w:t>
            </w:r>
            <w:r w:rsidR="007D003C">
              <w:rPr>
                <w:noProof/>
                <w:webHidden/>
              </w:rPr>
              <w:tab/>
            </w:r>
            <w:r w:rsidR="007D003C">
              <w:rPr>
                <w:noProof/>
                <w:webHidden/>
              </w:rPr>
              <w:fldChar w:fldCharType="begin"/>
            </w:r>
            <w:r w:rsidR="007D003C">
              <w:rPr>
                <w:noProof/>
                <w:webHidden/>
              </w:rPr>
              <w:instrText xml:space="preserve"> PAGEREF _Toc177459176 \h </w:instrText>
            </w:r>
            <w:r w:rsidR="007D003C">
              <w:rPr>
                <w:noProof/>
                <w:webHidden/>
              </w:rPr>
            </w:r>
            <w:r w:rsidR="007D003C">
              <w:rPr>
                <w:noProof/>
                <w:webHidden/>
              </w:rPr>
              <w:fldChar w:fldCharType="separate"/>
            </w:r>
            <w:r>
              <w:rPr>
                <w:noProof/>
                <w:webHidden/>
              </w:rPr>
              <w:t>16</w:t>
            </w:r>
            <w:r w:rsidR="007D003C">
              <w:rPr>
                <w:noProof/>
                <w:webHidden/>
              </w:rPr>
              <w:fldChar w:fldCharType="end"/>
            </w:r>
          </w:hyperlink>
        </w:p>
        <w:p w14:paraId="4B57D940" w14:textId="3DCA8D63"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77" w:history="1">
            <w:r w:rsidR="007D003C" w:rsidRPr="00835FE7">
              <w:rPr>
                <w:rStyle w:val="-"/>
                <w:bCs/>
                <w:noProof/>
                <w:lang w:val="el-GR"/>
              </w:rPr>
              <w:t>1.6</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Δημοσιότητα</w:t>
            </w:r>
            <w:r w:rsidR="007D003C">
              <w:rPr>
                <w:noProof/>
                <w:webHidden/>
              </w:rPr>
              <w:tab/>
            </w:r>
            <w:r w:rsidR="007D003C">
              <w:rPr>
                <w:noProof/>
                <w:webHidden/>
              </w:rPr>
              <w:fldChar w:fldCharType="begin"/>
            </w:r>
            <w:r w:rsidR="007D003C">
              <w:rPr>
                <w:noProof/>
                <w:webHidden/>
              </w:rPr>
              <w:instrText xml:space="preserve"> PAGEREF _Toc177459177 \h </w:instrText>
            </w:r>
            <w:r w:rsidR="007D003C">
              <w:rPr>
                <w:noProof/>
                <w:webHidden/>
              </w:rPr>
            </w:r>
            <w:r w:rsidR="007D003C">
              <w:rPr>
                <w:noProof/>
                <w:webHidden/>
              </w:rPr>
              <w:fldChar w:fldCharType="separate"/>
            </w:r>
            <w:r>
              <w:rPr>
                <w:noProof/>
                <w:webHidden/>
              </w:rPr>
              <w:t>17</w:t>
            </w:r>
            <w:r w:rsidR="007D003C">
              <w:rPr>
                <w:noProof/>
                <w:webHidden/>
              </w:rPr>
              <w:fldChar w:fldCharType="end"/>
            </w:r>
          </w:hyperlink>
        </w:p>
        <w:p w14:paraId="04364232" w14:textId="4299F1F2"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78" w:history="1">
            <w:r w:rsidR="007D003C" w:rsidRPr="00835FE7">
              <w:rPr>
                <w:rStyle w:val="-"/>
                <w:bCs/>
                <w:noProof/>
                <w:lang w:val="el-GR"/>
              </w:rPr>
              <w:t>1.7</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Αρχές εφαρμοζόμενες στη διαδικασία σύναψης</w:t>
            </w:r>
            <w:r w:rsidR="007D003C">
              <w:rPr>
                <w:noProof/>
                <w:webHidden/>
              </w:rPr>
              <w:tab/>
            </w:r>
            <w:r w:rsidR="007D003C">
              <w:rPr>
                <w:noProof/>
                <w:webHidden/>
              </w:rPr>
              <w:fldChar w:fldCharType="begin"/>
            </w:r>
            <w:r w:rsidR="007D003C">
              <w:rPr>
                <w:noProof/>
                <w:webHidden/>
              </w:rPr>
              <w:instrText xml:space="preserve"> PAGEREF _Toc177459178 \h </w:instrText>
            </w:r>
            <w:r w:rsidR="007D003C">
              <w:rPr>
                <w:noProof/>
                <w:webHidden/>
              </w:rPr>
            </w:r>
            <w:r w:rsidR="007D003C">
              <w:rPr>
                <w:noProof/>
                <w:webHidden/>
              </w:rPr>
              <w:fldChar w:fldCharType="separate"/>
            </w:r>
            <w:r>
              <w:rPr>
                <w:noProof/>
                <w:webHidden/>
              </w:rPr>
              <w:t>17</w:t>
            </w:r>
            <w:r w:rsidR="007D003C">
              <w:rPr>
                <w:noProof/>
                <w:webHidden/>
              </w:rPr>
              <w:fldChar w:fldCharType="end"/>
            </w:r>
          </w:hyperlink>
        </w:p>
        <w:p w14:paraId="309638C1" w14:textId="1619EE76" w:rsidR="007D003C" w:rsidRDefault="00F27B4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7459179" w:history="1">
            <w:r w:rsidR="007D003C" w:rsidRPr="00835FE7">
              <w:rPr>
                <w:rStyle w:val="-"/>
                <w:noProof/>
                <w14:scene3d>
                  <w14:camera w14:prst="orthographicFront"/>
                  <w14:lightRig w14:rig="threePt" w14:dir="t">
                    <w14:rot w14:lat="0" w14:lon="0" w14:rev="0"/>
                  </w14:lightRig>
                </w14:scene3d>
              </w:rPr>
              <w:t>2.</w:t>
            </w:r>
            <w:r w:rsidR="007D003C">
              <w:rPr>
                <w:rFonts w:asciiTheme="minorHAnsi" w:eastAsiaTheme="minorEastAsia" w:hAnsiTheme="minorHAnsi" w:cstheme="minorBidi"/>
                <w:b w:val="0"/>
                <w:bCs w:val="0"/>
                <w:caps w:val="0"/>
                <w:noProof/>
                <w:kern w:val="2"/>
                <w:sz w:val="24"/>
                <w:szCs w:val="24"/>
                <w:lang w:val="el-GR" w:eastAsia="el-GR"/>
                <w14:ligatures w14:val="standardContextual"/>
              </w:rPr>
              <w:tab/>
            </w:r>
            <w:r w:rsidR="007D003C" w:rsidRPr="00835FE7">
              <w:rPr>
                <w:rStyle w:val="-"/>
                <w:noProof/>
              </w:rPr>
              <w:t>ΓΕΝΙΚΟΙ ΚΑΙ ΕΙΔΙΚΟΙ ΟΡΟΙ ΣΥΜΜΕΤΟΧΗΣ</w:t>
            </w:r>
            <w:r w:rsidR="007D003C">
              <w:rPr>
                <w:noProof/>
                <w:webHidden/>
              </w:rPr>
              <w:tab/>
            </w:r>
            <w:r w:rsidR="007D003C">
              <w:rPr>
                <w:noProof/>
                <w:webHidden/>
              </w:rPr>
              <w:fldChar w:fldCharType="begin"/>
            </w:r>
            <w:r w:rsidR="007D003C">
              <w:rPr>
                <w:noProof/>
                <w:webHidden/>
              </w:rPr>
              <w:instrText xml:space="preserve"> PAGEREF _Toc177459179 \h </w:instrText>
            </w:r>
            <w:r w:rsidR="007D003C">
              <w:rPr>
                <w:noProof/>
                <w:webHidden/>
              </w:rPr>
            </w:r>
            <w:r w:rsidR="007D003C">
              <w:rPr>
                <w:noProof/>
                <w:webHidden/>
              </w:rPr>
              <w:fldChar w:fldCharType="separate"/>
            </w:r>
            <w:r>
              <w:rPr>
                <w:noProof/>
                <w:webHidden/>
              </w:rPr>
              <w:t>19</w:t>
            </w:r>
            <w:r w:rsidR="007D003C">
              <w:rPr>
                <w:noProof/>
                <w:webHidden/>
              </w:rPr>
              <w:fldChar w:fldCharType="end"/>
            </w:r>
          </w:hyperlink>
        </w:p>
        <w:p w14:paraId="0E0C0D9F" w14:textId="1432BDFC"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80" w:history="1">
            <w:r w:rsidR="007D003C" w:rsidRPr="00835FE7">
              <w:rPr>
                <w:rStyle w:val="-"/>
                <w:bCs/>
                <w:noProof/>
                <w:lang w:val="el-GR"/>
              </w:rPr>
              <w:t>2.1</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Γενικές Πληροφορίες</w:t>
            </w:r>
            <w:r w:rsidR="007D003C">
              <w:rPr>
                <w:noProof/>
                <w:webHidden/>
              </w:rPr>
              <w:tab/>
            </w:r>
            <w:r w:rsidR="007D003C">
              <w:rPr>
                <w:noProof/>
                <w:webHidden/>
              </w:rPr>
              <w:fldChar w:fldCharType="begin"/>
            </w:r>
            <w:r w:rsidR="007D003C">
              <w:rPr>
                <w:noProof/>
                <w:webHidden/>
              </w:rPr>
              <w:instrText xml:space="preserve"> PAGEREF _Toc177459180 \h </w:instrText>
            </w:r>
            <w:r w:rsidR="007D003C">
              <w:rPr>
                <w:noProof/>
                <w:webHidden/>
              </w:rPr>
            </w:r>
            <w:r w:rsidR="007D003C">
              <w:rPr>
                <w:noProof/>
                <w:webHidden/>
              </w:rPr>
              <w:fldChar w:fldCharType="separate"/>
            </w:r>
            <w:r>
              <w:rPr>
                <w:noProof/>
                <w:webHidden/>
              </w:rPr>
              <w:t>19</w:t>
            </w:r>
            <w:r w:rsidR="007D003C">
              <w:rPr>
                <w:noProof/>
                <w:webHidden/>
              </w:rPr>
              <w:fldChar w:fldCharType="end"/>
            </w:r>
          </w:hyperlink>
        </w:p>
        <w:p w14:paraId="7F734781" w14:textId="3B02B334"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1" w:history="1">
            <w:r w:rsidR="007D003C" w:rsidRPr="00835FE7">
              <w:rPr>
                <w:rStyle w:val="-"/>
                <w:noProof/>
                <w:lang w:val="el-GR"/>
              </w:rPr>
              <w:t>2.1.1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Έγγραφα της σύμβασης</w:t>
            </w:r>
            <w:r w:rsidR="007D003C">
              <w:rPr>
                <w:noProof/>
                <w:webHidden/>
              </w:rPr>
              <w:tab/>
            </w:r>
            <w:r w:rsidR="007D003C">
              <w:rPr>
                <w:noProof/>
                <w:webHidden/>
              </w:rPr>
              <w:fldChar w:fldCharType="begin"/>
            </w:r>
            <w:r w:rsidR="007D003C">
              <w:rPr>
                <w:noProof/>
                <w:webHidden/>
              </w:rPr>
              <w:instrText xml:space="preserve"> PAGEREF _Toc177459181 \h </w:instrText>
            </w:r>
            <w:r w:rsidR="007D003C">
              <w:rPr>
                <w:noProof/>
                <w:webHidden/>
              </w:rPr>
            </w:r>
            <w:r w:rsidR="007D003C">
              <w:rPr>
                <w:noProof/>
                <w:webHidden/>
              </w:rPr>
              <w:fldChar w:fldCharType="separate"/>
            </w:r>
            <w:r>
              <w:rPr>
                <w:noProof/>
                <w:webHidden/>
              </w:rPr>
              <w:t>19</w:t>
            </w:r>
            <w:r w:rsidR="007D003C">
              <w:rPr>
                <w:noProof/>
                <w:webHidden/>
              </w:rPr>
              <w:fldChar w:fldCharType="end"/>
            </w:r>
          </w:hyperlink>
        </w:p>
        <w:p w14:paraId="048B094B" w14:textId="61FC92A3"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2" w:history="1">
            <w:r w:rsidR="007D003C" w:rsidRPr="00835FE7">
              <w:rPr>
                <w:rStyle w:val="-"/>
                <w:noProof/>
                <w:lang w:val="el-GR"/>
              </w:rPr>
              <w:t>2.1.2</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Επικοινωνία – Πρόσβαση στα έγγραφα της Σύμβασης</w:t>
            </w:r>
            <w:r w:rsidR="007D003C">
              <w:rPr>
                <w:noProof/>
                <w:webHidden/>
              </w:rPr>
              <w:tab/>
            </w:r>
            <w:r w:rsidR="007D003C">
              <w:rPr>
                <w:noProof/>
                <w:webHidden/>
              </w:rPr>
              <w:fldChar w:fldCharType="begin"/>
            </w:r>
            <w:r w:rsidR="007D003C">
              <w:rPr>
                <w:noProof/>
                <w:webHidden/>
              </w:rPr>
              <w:instrText xml:space="preserve"> PAGEREF _Toc177459182 \h </w:instrText>
            </w:r>
            <w:r w:rsidR="007D003C">
              <w:rPr>
                <w:noProof/>
                <w:webHidden/>
              </w:rPr>
            </w:r>
            <w:r w:rsidR="007D003C">
              <w:rPr>
                <w:noProof/>
                <w:webHidden/>
              </w:rPr>
              <w:fldChar w:fldCharType="separate"/>
            </w:r>
            <w:r>
              <w:rPr>
                <w:noProof/>
                <w:webHidden/>
              </w:rPr>
              <w:t>19</w:t>
            </w:r>
            <w:r w:rsidR="007D003C">
              <w:rPr>
                <w:noProof/>
                <w:webHidden/>
              </w:rPr>
              <w:fldChar w:fldCharType="end"/>
            </w:r>
          </w:hyperlink>
        </w:p>
        <w:p w14:paraId="64F0253C" w14:textId="2CB1615B"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3" w:history="1">
            <w:r w:rsidR="007D003C" w:rsidRPr="00835FE7">
              <w:rPr>
                <w:rStyle w:val="-"/>
                <w:noProof/>
                <w:lang w:val="el-GR"/>
              </w:rPr>
              <w:t>2.1.3</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Παροχή Διευκρινίσεων</w:t>
            </w:r>
            <w:r w:rsidR="007D003C">
              <w:rPr>
                <w:noProof/>
                <w:webHidden/>
              </w:rPr>
              <w:tab/>
            </w:r>
            <w:r w:rsidR="007D003C">
              <w:rPr>
                <w:noProof/>
                <w:webHidden/>
              </w:rPr>
              <w:fldChar w:fldCharType="begin"/>
            </w:r>
            <w:r w:rsidR="007D003C">
              <w:rPr>
                <w:noProof/>
                <w:webHidden/>
              </w:rPr>
              <w:instrText xml:space="preserve"> PAGEREF _Toc177459183 \h </w:instrText>
            </w:r>
            <w:r w:rsidR="007D003C">
              <w:rPr>
                <w:noProof/>
                <w:webHidden/>
              </w:rPr>
            </w:r>
            <w:r w:rsidR="007D003C">
              <w:rPr>
                <w:noProof/>
                <w:webHidden/>
              </w:rPr>
              <w:fldChar w:fldCharType="separate"/>
            </w:r>
            <w:r>
              <w:rPr>
                <w:noProof/>
                <w:webHidden/>
              </w:rPr>
              <w:t>19</w:t>
            </w:r>
            <w:r w:rsidR="007D003C">
              <w:rPr>
                <w:noProof/>
                <w:webHidden/>
              </w:rPr>
              <w:fldChar w:fldCharType="end"/>
            </w:r>
          </w:hyperlink>
        </w:p>
        <w:p w14:paraId="6BD16854" w14:textId="52DDEF89"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4" w:history="1">
            <w:r w:rsidR="007D003C" w:rsidRPr="00835FE7">
              <w:rPr>
                <w:rStyle w:val="-"/>
                <w:noProof/>
                <w:lang w:val="el-GR"/>
              </w:rPr>
              <w:t>2.1.4</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Γλώσσα</w:t>
            </w:r>
            <w:r w:rsidR="007D003C">
              <w:rPr>
                <w:noProof/>
                <w:webHidden/>
              </w:rPr>
              <w:tab/>
            </w:r>
            <w:r w:rsidR="007D003C">
              <w:rPr>
                <w:noProof/>
                <w:webHidden/>
              </w:rPr>
              <w:fldChar w:fldCharType="begin"/>
            </w:r>
            <w:r w:rsidR="007D003C">
              <w:rPr>
                <w:noProof/>
                <w:webHidden/>
              </w:rPr>
              <w:instrText xml:space="preserve"> PAGEREF _Toc177459184 \h </w:instrText>
            </w:r>
            <w:r w:rsidR="007D003C">
              <w:rPr>
                <w:noProof/>
                <w:webHidden/>
              </w:rPr>
            </w:r>
            <w:r w:rsidR="007D003C">
              <w:rPr>
                <w:noProof/>
                <w:webHidden/>
              </w:rPr>
              <w:fldChar w:fldCharType="separate"/>
            </w:r>
            <w:r>
              <w:rPr>
                <w:noProof/>
                <w:webHidden/>
              </w:rPr>
              <w:t>20</w:t>
            </w:r>
            <w:r w:rsidR="007D003C">
              <w:rPr>
                <w:noProof/>
                <w:webHidden/>
              </w:rPr>
              <w:fldChar w:fldCharType="end"/>
            </w:r>
          </w:hyperlink>
        </w:p>
        <w:p w14:paraId="5B9C502E" w14:textId="456CA6AF"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5" w:history="1">
            <w:r w:rsidR="007D003C" w:rsidRPr="00835FE7">
              <w:rPr>
                <w:rStyle w:val="-"/>
                <w:noProof/>
                <w:lang w:val="el-GR"/>
              </w:rPr>
              <w:t>2.1.5</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Εγγυήσεις</w:t>
            </w:r>
            <w:r w:rsidR="007D003C">
              <w:rPr>
                <w:noProof/>
                <w:webHidden/>
              </w:rPr>
              <w:tab/>
            </w:r>
            <w:r w:rsidR="007D003C">
              <w:rPr>
                <w:noProof/>
                <w:webHidden/>
              </w:rPr>
              <w:fldChar w:fldCharType="begin"/>
            </w:r>
            <w:r w:rsidR="007D003C">
              <w:rPr>
                <w:noProof/>
                <w:webHidden/>
              </w:rPr>
              <w:instrText xml:space="preserve"> PAGEREF _Toc177459185 \h </w:instrText>
            </w:r>
            <w:r w:rsidR="007D003C">
              <w:rPr>
                <w:noProof/>
                <w:webHidden/>
              </w:rPr>
            </w:r>
            <w:r w:rsidR="007D003C">
              <w:rPr>
                <w:noProof/>
                <w:webHidden/>
              </w:rPr>
              <w:fldChar w:fldCharType="separate"/>
            </w:r>
            <w:r>
              <w:rPr>
                <w:noProof/>
                <w:webHidden/>
              </w:rPr>
              <w:t>21</w:t>
            </w:r>
            <w:r w:rsidR="007D003C">
              <w:rPr>
                <w:noProof/>
                <w:webHidden/>
              </w:rPr>
              <w:fldChar w:fldCharType="end"/>
            </w:r>
          </w:hyperlink>
        </w:p>
        <w:p w14:paraId="16BCE3AF" w14:textId="546DA79C"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6" w:history="1">
            <w:r w:rsidR="007D003C" w:rsidRPr="00835FE7">
              <w:rPr>
                <w:rStyle w:val="-"/>
                <w:noProof/>
                <w:lang w:val="el-GR"/>
              </w:rPr>
              <w:t>2.1.6</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Προστασία Προσωπικών Δεδομένων</w:t>
            </w:r>
            <w:r w:rsidR="007D003C">
              <w:rPr>
                <w:noProof/>
                <w:webHidden/>
              </w:rPr>
              <w:tab/>
            </w:r>
            <w:r w:rsidR="007D003C">
              <w:rPr>
                <w:noProof/>
                <w:webHidden/>
              </w:rPr>
              <w:fldChar w:fldCharType="begin"/>
            </w:r>
            <w:r w:rsidR="007D003C">
              <w:rPr>
                <w:noProof/>
                <w:webHidden/>
              </w:rPr>
              <w:instrText xml:space="preserve"> PAGEREF _Toc177459186 \h </w:instrText>
            </w:r>
            <w:r w:rsidR="007D003C">
              <w:rPr>
                <w:noProof/>
                <w:webHidden/>
              </w:rPr>
            </w:r>
            <w:r w:rsidR="007D003C">
              <w:rPr>
                <w:noProof/>
                <w:webHidden/>
              </w:rPr>
              <w:fldChar w:fldCharType="separate"/>
            </w:r>
            <w:r>
              <w:rPr>
                <w:noProof/>
                <w:webHidden/>
              </w:rPr>
              <w:t>22</w:t>
            </w:r>
            <w:r w:rsidR="007D003C">
              <w:rPr>
                <w:noProof/>
                <w:webHidden/>
              </w:rPr>
              <w:fldChar w:fldCharType="end"/>
            </w:r>
          </w:hyperlink>
        </w:p>
        <w:p w14:paraId="6777646C" w14:textId="7A750715"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187" w:history="1">
            <w:r w:rsidR="007D003C" w:rsidRPr="00835FE7">
              <w:rPr>
                <w:rStyle w:val="-"/>
                <w:bCs/>
                <w:noProof/>
                <w:lang w:val="el-GR"/>
              </w:rPr>
              <w:t>2.2</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Δικαίωμα Συμμετοχής - Κριτήρια Ποιοτικής Επιλογής</w:t>
            </w:r>
            <w:r w:rsidR="007D003C">
              <w:rPr>
                <w:noProof/>
                <w:webHidden/>
              </w:rPr>
              <w:tab/>
            </w:r>
            <w:r w:rsidR="007D003C">
              <w:rPr>
                <w:noProof/>
                <w:webHidden/>
              </w:rPr>
              <w:fldChar w:fldCharType="begin"/>
            </w:r>
            <w:r w:rsidR="007D003C">
              <w:rPr>
                <w:noProof/>
                <w:webHidden/>
              </w:rPr>
              <w:instrText xml:space="preserve"> PAGEREF _Toc177459187 \h </w:instrText>
            </w:r>
            <w:r w:rsidR="007D003C">
              <w:rPr>
                <w:noProof/>
                <w:webHidden/>
              </w:rPr>
            </w:r>
            <w:r w:rsidR="007D003C">
              <w:rPr>
                <w:noProof/>
                <w:webHidden/>
              </w:rPr>
              <w:fldChar w:fldCharType="separate"/>
            </w:r>
            <w:r>
              <w:rPr>
                <w:noProof/>
                <w:webHidden/>
              </w:rPr>
              <w:t>23</w:t>
            </w:r>
            <w:r w:rsidR="007D003C">
              <w:rPr>
                <w:noProof/>
                <w:webHidden/>
              </w:rPr>
              <w:fldChar w:fldCharType="end"/>
            </w:r>
          </w:hyperlink>
        </w:p>
        <w:p w14:paraId="6A5477BF" w14:textId="32D86CD7"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8" w:history="1">
            <w:r w:rsidR="007D003C" w:rsidRPr="00835FE7">
              <w:rPr>
                <w:rStyle w:val="-"/>
                <w:noProof/>
                <w:lang w:val="el-GR"/>
              </w:rPr>
              <w:t>2.2.1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Δικαιούμενοι συμμετοχής</w:t>
            </w:r>
            <w:r w:rsidR="007D003C">
              <w:rPr>
                <w:noProof/>
                <w:webHidden/>
              </w:rPr>
              <w:tab/>
            </w:r>
            <w:r w:rsidR="007D003C">
              <w:rPr>
                <w:noProof/>
                <w:webHidden/>
              </w:rPr>
              <w:fldChar w:fldCharType="begin"/>
            </w:r>
            <w:r w:rsidR="007D003C">
              <w:rPr>
                <w:noProof/>
                <w:webHidden/>
              </w:rPr>
              <w:instrText xml:space="preserve"> PAGEREF _Toc177459188 \h </w:instrText>
            </w:r>
            <w:r w:rsidR="007D003C">
              <w:rPr>
                <w:noProof/>
                <w:webHidden/>
              </w:rPr>
            </w:r>
            <w:r w:rsidR="007D003C">
              <w:rPr>
                <w:noProof/>
                <w:webHidden/>
              </w:rPr>
              <w:fldChar w:fldCharType="separate"/>
            </w:r>
            <w:r>
              <w:rPr>
                <w:noProof/>
                <w:webHidden/>
              </w:rPr>
              <w:t>23</w:t>
            </w:r>
            <w:r w:rsidR="007D003C">
              <w:rPr>
                <w:noProof/>
                <w:webHidden/>
              </w:rPr>
              <w:fldChar w:fldCharType="end"/>
            </w:r>
          </w:hyperlink>
        </w:p>
        <w:p w14:paraId="4582C589" w14:textId="212D86DC"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89" w:history="1">
            <w:r w:rsidR="007D003C" w:rsidRPr="00835FE7">
              <w:rPr>
                <w:rStyle w:val="-"/>
                <w:noProof/>
                <w:lang w:val="el-GR"/>
              </w:rPr>
              <w:t>2.2.2</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Εγγύηση συμμετοχής</w:t>
            </w:r>
            <w:r w:rsidR="007D003C">
              <w:rPr>
                <w:noProof/>
                <w:webHidden/>
              </w:rPr>
              <w:tab/>
            </w:r>
            <w:r w:rsidR="007D003C">
              <w:rPr>
                <w:noProof/>
                <w:webHidden/>
              </w:rPr>
              <w:fldChar w:fldCharType="begin"/>
            </w:r>
            <w:r w:rsidR="007D003C">
              <w:rPr>
                <w:noProof/>
                <w:webHidden/>
              </w:rPr>
              <w:instrText xml:space="preserve"> PAGEREF _Toc177459189 \h </w:instrText>
            </w:r>
            <w:r w:rsidR="007D003C">
              <w:rPr>
                <w:noProof/>
                <w:webHidden/>
              </w:rPr>
            </w:r>
            <w:r w:rsidR="007D003C">
              <w:rPr>
                <w:noProof/>
                <w:webHidden/>
              </w:rPr>
              <w:fldChar w:fldCharType="separate"/>
            </w:r>
            <w:r>
              <w:rPr>
                <w:noProof/>
                <w:webHidden/>
              </w:rPr>
              <w:t>24</w:t>
            </w:r>
            <w:r w:rsidR="007D003C">
              <w:rPr>
                <w:noProof/>
                <w:webHidden/>
              </w:rPr>
              <w:fldChar w:fldCharType="end"/>
            </w:r>
          </w:hyperlink>
        </w:p>
        <w:p w14:paraId="44E0E8DE" w14:textId="20D9F7A1"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90" w:history="1">
            <w:r w:rsidR="007D003C" w:rsidRPr="00835FE7">
              <w:rPr>
                <w:rStyle w:val="-"/>
                <w:noProof/>
                <w:lang w:val="el-GR"/>
              </w:rPr>
              <w:t>2.2.3</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Λόγοι αποκλεισμού</w:t>
            </w:r>
            <w:r w:rsidR="007D003C">
              <w:rPr>
                <w:noProof/>
                <w:webHidden/>
              </w:rPr>
              <w:tab/>
            </w:r>
            <w:r w:rsidR="007D003C">
              <w:rPr>
                <w:noProof/>
                <w:webHidden/>
              </w:rPr>
              <w:fldChar w:fldCharType="begin"/>
            </w:r>
            <w:r w:rsidR="007D003C">
              <w:rPr>
                <w:noProof/>
                <w:webHidden/>
              </w:rPr>
              <w:instrText xml:space="preserve"> PAGEREF _Toc177459190 \h </w:instrText>
            </w:r>
            <w:r w:rsidR="007D003C">
              <w:rPr>
                <w:noProof/>
                <w:webHidden/>
              </w:rPr>
            </w:r>
            <w:r w:rsidR="007D003C">
              <w:rPr>
                <w:noProof/>
                <w:webHidden/>
              </w:rPr>
              <w:fldChar w:fldCharType="separate"/>
            </w:r>
            <w:r>
              <w:rPr>
                <w:noProof/>
                <w:webHidden/>
              </w:rPr>
              <w:t>26</w:t>
            </w:r>
            <w:r w:rsidR="007D003C">
              <w:rPr>
                <w:noProof/>
                <w:webHidden/>
              </w:rPr>
              <w:fldChar w:fldCharType="end"/>
            </w:r>
          </w:hyperlink>
        </w:p>
        <w:p w14:paraId="03526D29" w14:textId="53B34EC7" w:rsidR="007D003C" w:rsidRDefault="00F27B40">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91" w:history="1">
            <w:r w:rsidR="007D003C" w:rsidRPr="00835FE7">
              <w:rPr>
                <w:rStyle w:val="-"/>
                <w:noProof/>
                <w:lang w:val="el-GR"/>
              </w:rPr>
              <w:t>Κριτήρια Ποιοτικής Επιλογής &amp; αποδεικτά στοιχεία</w:t>
            </w:r>
            <w:r w:rsidR="007D003C">
              <w:rPr>
                <w:noProof/>
                <w:webHidden/>
              </w:rPr>
              <w:tab/>
            </w:r>
            <w:r w:rsidR="007D003C">
              <w:rPr>
                <w:noProof/>
                <w:webHidden/>
              </w:rPr>
              <w:fldChar w:fldCharType="begin"/>
            </w:r>
            <w:r w:rsidR="007D003C">
              <w:rPr>
                <w:noProof/>
                <w:webHidden/>
              </w:rPr>
              <w:instrText xml:space="preserve"> PAGEREF _Toc177459191 \h </w:instrText>
            </w:r>
            <w:r w:rsidR="007D003C">
              <w:rPr>
                <w:noProof/>
                <w:webHidden/>
              </w:rPr>
            </w:r>
            <w:r w:rsidR="007D003C">
              <w:rPr>
                <w:noProof/>
                <w:webHidden/>
              </w:rPr>
              <w:fldChar w:fldCharType="separate"/>
            </w:r>
            <w:r>
              <w:rPr>
                <w:noProof/>
                <w:webHidden/>
              </w:rPr>
              <w:t>33</w:t>
            </w:r>
            <w:r w:rsidR="007D003C">
              <w:rPr>
                <w:noProof/>
                <w:webHidden/>
              </w:rPr>
              <w:fldChar w:fldCharType="end"/>
            </w:r>
          </w:hyperlink>
        </w:p>
        <w:p w14:paraId="0C326F93" w14:textId="44AC7C54"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92" w:history="1">
            <w:r w:rsidR="007D003C" w:rsidRPr="00835FE7">
              <w:rPr>
                <w:rStyle w:val="-"/>
                <w:noProof/>
                <w:lang w:val="el-GR"/>
              </w:rPr>
              <w:t>2.2.4</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Καταλληλόλητα άσκησης επαγγελματικής δραστηριότητας</w:t>
            </w:r>
            <w:r w:rsidR="007D003C">
              <w:rPr>
                <w:noProof/>
                <w:webHidden/>
              </w:rPr>
              <w:tab/>
            </w:r>
            <w:r w:rsidR="007D003C">
              <w:rPr>
                <w:noProof/>
                <w:webHidden/>
              </w:rPr>
              <w:fldChar w:fldCharType="begin"/>
            </w:r>
            <w:r w:rsidR="007D003C">
              <w:rPr>
                <w:noProof/>
                <w:webHidden/>
              </w:rPr>
              <w:instrText xml:space="preserve"> PAGEREF _Toc177459192 \h </w:instrText>
            </w:r>
            <w:r w:rsidR="007D003C">
              <w:rPr>
                <w:noProof/>
                <w:webHidden/>
              </w:rPr>
            </w:r>
            <w:r w:rsidR="007D003C">
              <w:rPr>
                <w:noProof/>
                <w:webHidden/>
              </w:rPr>
              <w:fldChar w:fldCharType="separate"/>
            </w:r>
            <w:r>
              <w:rPr>
                <w:noProof/>
                <w:webHidden/>
              </w:rPr>
              <w:t>33</w:t>
            </w:r>
            <w:r w:rsidR="007D003C">
              <w:rPr>
                <w:noProof/>
                <w:webHidden/>
              </w:rPr>
              <w:fldChar w:fldCharType="end"/>
            </w:r>
          </w:hyperlink>
        </w:p>
        <w:p w14:paraId="05EF1E4B" w14:textId="7022BEF6"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93" w:history="1">
            <w:r w:rsidR="007D003C" w:rsidRPr="00835FE7">
              <w:rPr>
                <w:rStyle w:val="-"/>
                <w:noProof/>
                <w:lang w:val="el-GR"/>
              </w:rPr>
              <w:t>2.2.5</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Οικονομική και χρηματοοικονομική επάρκεια</w:t>
            </w:r>
            <w:r w:rsidR="007D003C">
              <w:rPr>
                <w:noProof/>
                <w:webHidden/>
              </w:rPr>
              <w:tab/>
            </w:r>
            <w:r w:rsidR="007D003C">
              <w:rPr>
                <w:noProof/>
                <w:webHidden/>
              </w:rPr>
              <w:fldChar w:fldCharType="begin"/>
            </w:r>
            <w:r w:rsidR="007D003C">
              <w:rPr>
                <w:noProof/>
                <w:webHidden/>
              </w:rPr>
              <w:instrText xml:space="preserve"> PAGEREF _Toc177459193 \h </w:instrText>
            </w:r>
            <w:r w:rsidR="007D003C">
              <w:rPr>
                <w:noProof/>
                <w:webHidden/>
              </w:rPr>
            </w:r>
            <w:r w:rsidR="007D003C">
              <w:rPr>
                <w:noProof/>
                <w:webHidden/>
              </w:rPr>
              <w:fldChar w:fldCharType="separate"/>
            </w:r>
            <w:r>
              <w:rPr>
                <w:noProof/>
                <w:webHidden/>
              </w:rPr>
              <w:t>34</w:t>
            </w:r>
            <w:r w:rsidR="007D003C">
              <w:rPr>
                <w:noProof/>
                <w:webHidden/>
              </w:rPr>
              <w:fldChar w:fldCharType="end"/>
            </w:r>
          </w:hyperlink>
        </w:p>
        <w:p w14:paraId="4169DD15" w14:textId="0A315DB9"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94" w:history="1">
            <w:r w:rsidR="007D003C" w:rsidRPr="00835FE7">
              <w:rPr>
                <w:rStyle w:val="-"/>
                <w:noProof/>
                <w:lang w:val="el-GR"/>
              </w:rPr>
              <w:t>2.2.6</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Τεχνική και επαγγελματική ικανότητα</w:t>
            </w:r>
            <w:r w:rsidR="007D003C">
              <w:rPr>
                <w:noProof/>
                <w:webHidden/>
              </w:rPr>
              <w:tab/>
            </w:r>
            <w:r w:rsidR="007D003C">
              <w:rPr>
                <w:noProof/>
                <w:webHidden/>
              </w:rPr>
              <w:fldChar w:fldCharType="begin"/>
            </w:r>
            <w:r w:rsidR="007D003C">
              <w:rPr>
                <w:noProof/>
                <w:webHidden/>
              </w:rPr>
              <w:instrText xml:space="preserve"> PAGEREF _Toc177459194 \h </w:instrText>
            </w:r>
            <w:r w:rsidR="007D003C">
              <w:rPr>
                <w:noProof/>
                <w:webHidden/>
              </w:rPr>
            </w:r>
            <w:r w:rsidR="007D003C">
              <w:rPr>
                <w:noProof/>
                <w:webHidden/>
              </w:rPr>
              <w:fldChar w:fldCharType="separate"/>
            </w:r>
            <w:r>
              <w:rPr>
                <w:noProof/>
                <w:webHidden/>
              </w:rPr>
              <w:t>34</w:t>
            </w:r>
            <w:r w:rsidR="007D003C">
              <w:rPr>
                <w:noProof/>
                <w:webHidden/>
              </w:rPr>
              <w:fldChar w:fldCharType="end"/>
            </w:r>
          </w:hyperlink>
        </w:p>
        <w:p w14:paraId="155341E8" w14:textId="1D73A893"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195" w:history="1">
            <w:r w:rsidR="007D003C" w:rsidRPr="00835FE7">
              <w:rPr>
                <w:rStyle w:val="-"/>
                <w:noProof/>
                <w:lang w:val="el-GR" w:eastAsia="en-US"/>
              </w:rPr>
              <w:t>2.2.6.1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eastAsia="en-US"/>
              </w:rPr>
              <w:t>Τεχνική Ικανότητα</w:t>
            </w:r>
            <w:r w:rsidR="007D003C">
              <w:rPr>
                <w:noProof/>
                <w:webHidden/>
              </w:rPr>
              <w:tab/>
            </w:r>
            <w:r w:rsidR="007D003C">
              <w:rPr>
                <w:noProof/>
                <w:webHidden/>
              </w:rPr>
              <w:fldChar w:fldCharType="begin"/>
            </w:r>
            <w:r w:rsidR="007D003C">
              <w:rPr>
                <w:noProof/>
                <w:webHidden/>
              </w:rPr>
              <w:instrText xml:space="preserve"> PAGEREF _Toc177459195 \h </w:instrText>
            </w:r>
            <w:r w:rsidR="007D003C">
              <w:rPr>
                <w:noProof/>
                <w:webHidden/>
              </w:rPr>
            </w:r>
            <w:r w:rsidR="007D003C">
              <w:rPr>
                <w:noProof/>
                <w:webHidden/>
              </w:rPr>
              <w:fldChar w:fldCharType="separate"/>
            </w:r>
            <w:r>
              <w:rPr>
                <w:noProof/>
                <w:webHidden/>
              </w:rPr>
              <w:t>34</w:t>
            </w:r>
            <w:r w:rsidR="007D003C">
              <w:rPr>
                <w:noProof/>
                <w:webHidden/>
              </w:rPr>
              <w:fldChar w:fldCharType="end"/>
            </w:r>
          </w:hyperlink>
        </w:p>
        <w:p w14:paraId="3614149C" w14:textId="75136E32"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196" w:history="1">
            <w:r w:rsidR="007D003C" w:rsidRPr="00835FE7">
              <w:rPr>
                <w:rStyle w:val="-"/>
                <w:noProof/>
                <w:lang w:val="el-GR" w:eastAsia="en-US"/>
              </w:rPr>
              <w:t>2.2.6.2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eastAsia="en-US"/>
              </w:rPr>
              <w:t>Επαγγελματική Ικανότητα – Ομάδα Έργου</w:t>
            </w:r>
            <w:r w:rsidR="007D003C">
              <w:rPr>
                <w:noProof/>
                <w:webHidden/>
              </w:rPr>
              <w:tab/>
            </w:r>
            <w:r w:rsidR="007D003C">
              <w:rPr>
                <w:noProof/>
                <w:webHidden/>
              </w:rPr>
              <w:fldChar w:fldCharType="begin"/>
            </w:r>
            <w:r w:rsidR="007D003C">
              <w:rPr>
                <w:noProof/>
                <w:webHidden/>
              </w:rPr>
              <w:instrText xml:space="preserve"> PAGEREF _Toc177459196 \h </w:instrText>
            </w:r>
            <w:r w:rsidR="007D003C">
              <w:rPr>
                <w:noProof/>
                <w:webHidden/>
              </w:rPr>
            </w:r>
            <w:r w:rsidR="007D003C">
              <w:rPr>
                <w:noProof/>
                <w:webHidden/>
              </w:rPr>
              <w:fldChar w:fldCharType="separate"/>
            </w:r>
            <w:r>
              <w:rPr>
                <w:noProof/>
                <w:webHidden/>
              </w:rPr>
              <w:t>35</w:t>
            </w:r>
            <w:r w:rsidR="007D003C">
              <w:rPr>
                <w:noProof/>
                <w:webHidden/>
              </w:rPr>
              <w:fldChar w:fldCharType="end"/>
            </w:r>
          </w:hyperlink>
        </w:p>
        <w:p w14:paraId="3B676868" w14:textId="48FE5B0F"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97" w:history="1">
            <w:r w:rsidR="007D003C" w:rsidRPr="00835FE7">
              <w:rPr>
                <w:rStyle w:val="-"/>
                <w:noProof/>
                <w:lang w:val="el-GR"/>
              </w:rPr>
              <w:t>2.2.7</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Πρότυπα διασφάλισης ποιότητας και πρότυπα περιβαλλοντικής διαχείρισης</w:t>
            </w:r>
            <w:r w:rsidR="007D003C">
              <w:rPr>
                <w:noProof/>
                <w:webHidden/>
              </w:rPr>
              <w:tab/>
            </w:r>
            <w:r w:rsidR="007D003C">
              <w:rPr>
                <w:noProof/>
                <w:webHidden/>
              </w:rPr>
              <w:fldChar w:fldCharType="begin"/>
            </w:r>
            <w:r w:rsidR="007D003C">
              <w:rPr>
                <w:noProof/>
                <w:webHidden/>
              </w:rPr>
              <w:instrText xml:space="preserve"> PAGEREF _Toc177459197 \h </w:instrText>
            </w:r>
            <w:r w:rsidR="007D003C">
              <w:rPr>
                <w:noProof/>
                <w:webHidden/>
              </w:rPr>
            </w:r>
            <w:r w:rsidR="007D003C">
              <w:rPr>
                <w:noProof/>
                <w:webHidden/>
              </w:rPr>
              <w:fldChar w:fldCharType="separate"/>
            </w:r>
            <w:r>
              <w:rPr>
                <w:noProof/>
                <w:webHidden/>
              </w:rPr>
              <w:t>36</w:t>
            </w:r>
            <w:r w:rsidR="007D003C">
              <w:rPr>
                <w:noProof/>
                <w:webHidden/>
              </w:rPr>
              <w:fldChar w:fldCharType="end"/>
            </w:r>
          </w:hyperlink>
        </w:p>
        <w:p w14:paraId="091D3F6B" w14:textId="09E91859"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198" w:history="1">
            <w:r w:rsidR="007D003C" w:rsidRPr="00835FE7">
              <w:rPr>
                <w:rStyle w:val="-"/>
                <w:noProof/>
                <w:lang w:val="el-GR"/>
              </w:rPr>
              <w:t>2.2.8</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Στήριξη στην ικανότητα τρίτων – Υπεργολαβία</w:t>
            </w:r>
            <w:r w:rsidR="007D003C">
              <w:rPr>
                <w:noProof/>
                <w:webHidden/>
              </w:rPr>
              <w:tab/>
            </w:r>
            <w:r w:rsidR="007D003C">
              <w:rPr>
                <w:noProof/>
                <w:webHidden/>
              </w:rPr>
              <w:fldChar w:fldCharType="begin"/>
            </w:r>
            <w:r w:rsidR="007D003C">
              <w:rPr>
                <w:noProof/>
                <w:webHidden/>
              </w:rPr>
              <w:instrText xml:space="preserve"> PAGEREF _Toc177459198 \h </w:instrText>
            </w:r>
            <w:r w:rsidR="007D003C">
              <w:rPr>
                <w:noProof/>
                <w:webHidden/>
              </w:rPr>
            </w:r>
            <w:r w:rsidR="007D003C">
              <w:rPr>
                <w:noProof/>
                <w:webHidden/>
              </w:rPr>
              <w:fldChar w:fldCharType="separate"/>
            </w:r>
            <w:r>
              <w:rPr>
                <w:noProof/>
                <w:webHidden/>
              </w:rPr>
              <w:t>37</w:t>
            </w:r>
            <w:r w:rsidR="007D003C">
              <w:rPr>
                <w:noProof/>
                <w:webHidden/>
              </w:rPr>
              <w:fldChar w:fldCharType="end"/>
            </w:r>
          </w:hyperlink>
        </w:p>
        <w:p w14:paraId="421692FC" w14:textId="10383706"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199" w:history="1">
            <w:r w:rsidR="007D003C" w:rsidRPr="00835FE7">
              <w:rPr>
                <w:rStyle w:val="-"/>
                <w:noProof/>
                <w:lang w:val="el-GR"/>
              </w:rPr>
              <w:t>2.2.8.1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Στήριξη στην ικανότητα τρίτων</w:t>
            </w:r>
            <w:r w:rsidR="007D003C">
              <w:rPr>
                <w:noProof/>
                <w:webHidden/>
              </w:rPr>
              <w:tab/>
            </w:r>
            <w:r w:rsidR="007D003C">
              <w:rPr>
                <w:noProof/>
                <w:webHidden/>
              </w:rPr>
              <w:fldChar w:fldCharType="begin"/>
            </w:r>
            <w:r w:rsidR="007D003C">
              <w:rPr>
                <w:noProof/>
                <w:webHidden/>
              </w:rPr>
              <w:instrText xml:space="preserve"> PAGEREF _Toc177459199 \h </w:instrText>
            </w:r>
            <w:r w:rsidR="007D003C">
              <w:rPr>
                <w:noProof/>
                <w:webHidden/>
              </w:rPr>
            </w:r>
            <w:r w:rsidR="007D003C">
              <w:rPr>
                <w:noProof/>
                <w:webHidden/>
              </w:rPr>
              <w:fldChar w:fldCharType="separate"/>
            </w:r>
            <w:r>
              <w:rPr>
                <w:noProof/>
                <w:webHidden/>
              </w:rPr>
              <w:t>37</w:t>
            </w:r>
            <w:r w:rsidR="007D003C">
              <w:rPr>
                <w:noProof/>
                <w:webHidden/>
              </w:rPr>
              <w:fldChar w:fldCharType="end"/>
            </w:r>
          </w:hyperlink>
        </w:p>
        <w:p w14:paraId="7711A057" w14:textId="323E2151"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00" w:history="1">
            <w:r w:rsidR="007D003C" w:rsidRPr="00835FE7">
              <w:rPr>
                <w:rStyle w:val="-"/>
                <w:noProof/>
                <w:lang w:val="el-GR"/>
              </w:rPr>
              <w:t>2.2.8.2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Υπεργολαβία</w:t>
            </w:r>
            <w:r w:rsidR="007D003C">
              <w:rPr>
                <w:noProof/>
                <w:webHidden/>
              </w:rPr>
              <w:tab/>
            </w:r>
            <w:r w:rsidR="007D003C">
              <w:rPr>
                <w:noProof/>
                <w:webHidden/>
              </w:rPr>
              <w:fldChar w:fldCharType="begin"/>
            </w:r>
            <w:r w:rsidR="007D003C">
              <w:rPr>
                <w:noProof/>
                <w:webHidden/>
              </w:rPr>
              <w:instrText xml:space="preserve"> PAGEREF _Toc177459200 \h </w:instrText>
            </w:r>
            <w:r w:rsidR="007D003C">
              <w:rPr>
                <w:noProof/>
                <w:webHidden/>
              </w:rPr>
            </w:r>
            <w:r w:rsidR="007D003C">
              <w:rPr>
                <w:noProof/>
                <w:webHidden/>
              </w:rPr>
              <w:fldChar w:fldCharType="separate"/>
            </w:r>
            <w:r>
              <w:rPr>
                <w:noProof/>
                <w:webHidden/>
              </w:rPr>
              <w:t>38</w:t>
            </w:r>
            <w:r w:rsidR="007D003C">
              <w:rPr>
                <w:noProof/>
                <w:webHidden/>
              </w:rPr>
              <w:fldChar w:fldCharType="end"/>
            </w:r>
          </w:hyperlink>
        </w:p>
        <w:p w14:paraId="7A411ECA" w14:textId="6640E693"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01" w:history="1">
            <w:r w:rsidR="007D003C" w:rsidRPr="00835FE7">
              <w:rPr>
                <w:rStyle w:val="-"/>
                <w:noProof/>
                <w:lang w:val="el-GR"/>
              </w:rPr>
              <w:t>2.2.9</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Κανόνες απόδειξης ποιοτικής επιλογής</w:t>
            </w:r>
            <w:r w:rsidR="007D003C">
              <w:rPr>
                <w:noProof/>
                <w:webHidden/>
              </w:rPr>
              <w:tab/>
            </w:r>
            <w:r w:rsidR="007D003C">
              <w:rPr>
                <w:noProof/>
                <w:webHidden/>
              </w:rPr>
              <w:fldChar w:fldCharType="begin"/>
            </w:r>
            <w:r w:rsidR="007D003C">
              <w:rPr>
                <w:noProof/>
                <w:webHidden/>
              </w:rPr>
              <w:instrText xml:space="preserve"> PAGEREF _Toc177459201 \h </w:instrText>
            </w:r>
            <w:r w:rsidR="007D003C">
              <w:rPr>
                <w:noProof/>
                <w:webHidden/>
              </w:rPr>
            </w:r>
            <w:r w:rsidR="007D003C">
              <w:rPr>
                <w:noProof/>
                <w:webHidden/>
              </w:rPr>
              <w:fldChar w:fldCharType="separate"/>
            </w:r>
            <w:r>
              <w:rPr>
                <w:noProof/>
                <w:webHidden/>
              </w:rPr>
              <w:t>39</w:t>
            </w:r>
            <w:r w:rsidR="007D003C">
              <w:rPr>
                <w:noProof/>
                <w:webHidden/>
              </w:rPr>
              <w:fldChar w:fldCharType="end"/>
            </w:r>
          </w:hyperlink>
        </w:p>
        <w:p w14:paraId="2F472EE2" w14:textId="73E0456F"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02" w:history="1">
            <w:r w:rsidR="007D003C" w:rsidRPr="00835FE7">
              <w:rPr>
                <w:rStyle w:val="-"/>
                <w:noProof/>
                <w:lang w:val="el-GR"/>
              </w:rPr>
              <w:t>2.2.9.1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Προκαταρκτική απόδειξη κατά την υποβολή προσφορών</w:t>
            </w:r>
            <w:r w:rsidR="007D003C">
              <w:rPr>
                <w:noProof/>
                <w:webHidden/>
              </w:rPr>
              <w:tab/>
            </w:r>
            <w:r w:rsidR="007D003C">
              <w:rPr>
                <w:noProof/>
                <w:webHidden/>
              </w:rPr>
              <w:fldChar w:fldCharType="begin"/>
            </w:r>
            <w:r w:rsidR="007D003C">
              <w:rPr>
                <w:noProof/>
                <w:webHidden/>
              </w:rPr>
              <w:instrText xml:space="preserve"> PAGEREF _Toc177459202 \h </w:instrText>
            </w:r>
            <w:r w:rsidR="007D003C">
              <w:rPr>
                <w:noProof/>
                <w:webHidden/>
              </w:rPr>
            </w:r>
            <w:r w:rsidR="007D003C">
              <w:rPr>
                <w:noProof/>
                <w:webHidden/>
              </w:rPr>
              <w:fldChar w:fldCharType="separate"/>
            </w:r>
            <w:r>
              <w:rPr>
                <w:noProof/>
                <w:webHidden/>
              </w:rPr>
              <w:t>40</w:t>
            </w:r>
            <w:r w:rsidR="007D003C">
              <w:rPr>
                <w:noProof/>
                <w:webHidden/>
              </w:rPr>
              <w:fldChar w:fldCharType="end"/>
            </w:r>
          </w:hyperlink>
        </w:p>
        <w:p w14:paraId="58DE658C" w14:textId="7A0A16CF"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03" w:history="1">
            <w:r w:rsidR="007D003C" w:rsidRPr="00835FE7">
              <w:rPr>
                <w:rStyle w:val="-"/>
                <w:noProof/>
                <w:lang w:val="el-GR"/>
              </w:rPr>
              <w:t>2.2.9.2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Αποδεικτικά μέσα - Δικαιολογητικά προσωρινού αναδόχου</w:t>
            </w:r>
            <w:r w:rsidR="007D003C">
              <w:rPr>
                <w:noProof/>
                <w:webHidden/>
              </w:rPr>
              <w:tab/>
            </w:r>
            <w:r w:rsidR="007D003C">
              <w:rPr>
                <w:noProof/>
                <w:webHidden/>
              </w:rPr>
              <w:fldChar w:fldCharType="begin"/>
            </w:r>
            <w:r w:rsidR="007D003C">
              <w:rPr>
                <w:noProof/>
                <w:webHidden/>
              </w:rPr>
              <w:instrText xml:space="preserve"> PAGEREF _Toc177459203 \h </w:instrText>
            </w:r>
            <w:r w:rsidR="007D003C">
              <w:rPr>
                <w:noProof/>
                <w:webHidden/>
              </w:rPr>
            </w:r>
            <w:r w:rsidR="007D003C">
              <w:rPr>
                <w:noProof/>
                <w:webHidden/>
              </w:rPr>
              <w:fldChar w:fldCharType="separate"/>
            </w:r>
            <w:r>
              <w:rPr>
                <w:noProof/>
                <w:webHidden/>
              </w:rPr>
              <w:t>42</w:t>
            </w:r>
            <w:r w:rsidR="007D003C">
              <w:rPr>
                <w:noProof/>
                <w:webHidden/>
              </w:rPr>
              <w:fldChar w:fldCharType="end"/>
            </w:r>
          </w:hyperlink>
        </w:p>
        <w:p w14:paraId="66EA96B4" w14:textId="125A40A0"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04" w:history="1">
            <w:r w:rsidR="007D003C" w:rsidRPr="00835FE7">
              <w:rPr>
                <w:rStyle w:val="-"/>
                <w:bCs/>
                <w:noProof/>
                <w:lang w:val="el-GR"/>
              </w:rPr>
              <w:t>2.3</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Κριτήρια Ανάθεσης</w:t>
            </w:r>
            <w:r w:rsidR="007D003C">
              <w:rPr>
                <w:noProof/>
                <w:webHidden/>
              </w:rPr>
              <w:tab/>
            </w:r>
            <w:r w:rsidR="007D003C">
              <w:rPr>
                <w:noProof/>
                <w:webHidden/>
              </w:rPr>
              <w:fldChar w:fldCharType="begin"/>
            </w:r>
            <w:r w:rsidR="007D003C">
              <w:rPr>
                <w:noProof/>
                <w:webHidden/>
              </w:rPr>
              <w:instrText xml:space="preserve"> PAGEREF _Toc177459204 \h </w:instrText>
            </w:r>
            <w:r w:rsidR="007D003C">
              <w:rPr>
                <w:noProof/>
                <w:webHidden/>
              </w:rPr>
            </w:r>
            <w:r w:rsidR="007D003C">
              <w:rPr>
                <w:noProof/>
                <w:webHidden/>
              </w:rPr>
              <w:fldChar w:fldCharType="separate"/>
            </w:r>
            <w:r>
              <w:rPr>
                <w:noProof/>
                <w:webHidden/>
              </w:rPr>
              <w:t>56</w:t>
            </w:r>
            <w:r w:rsidR="007D003C">
              <w:rPr>
                <w:noProof/>
                <w:webHidden/>
              </w:rPr>
              <w:fldChar w:fldCharType="end"/>
            </w:r>
          </w:hyperlink>
        </w:p>
        <w:p w14:paraId="50A47857" w14:textId="6C9D0BFE"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05" w:history="1">
            <w:r w:rsidR="007D003C" w:rsidRPr="00835FE7">
              <w:rPr>
                <w:rStyle w:val="-"/>
                <w:noProof/>
                <w:lang w:val="el-GR"/>
              </w:rPr>
              <w:t>2.3.1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Κριτήριο ανάθεσης</w:t>
            </w:r>
            <w:r w:rsidR="007D003C">
              <w:rPr>
                <w:noProof/>
                <w:webHidden/>
              </w:rPr>
              <w:tab/>
            </w:r>
            <w:r w:rsidR="007D003C">
              <w:rPr>
                <w:noProof/>
                <w:webHidden/>
              </w:rPr>
              <w:fldChar w:fldCharType="begin"/>
            </w:r>
            <w:r w:rsidR="007D003C">
              <w:rPr>
                <w:noProof/>
                <w:webHidden/>
              </w:rPr>
              <w:instrText xml:space="preserve"> PAGEREF _Toc177459205 \h </w:instrText>
            </w:r>
            <w:r w:rsidR="007D003C">
              <w:rPr>
                <w:noProof/>
                <w:webHidden/>
              </w:rPr>
            </w:r>
            <w:r w:rsidR="007D003C">
              <w:rPr>
                <w:noProof/>
                <w:webHidden/>
              </w:rPr>
              <w:fldChar w:fldCharType="separate"/>
            </w:r>
            <w:r>
              <w:rPr>
                <w:noProof/>
                <w:webHidden/>
              </w:rPr>
              <w:t>56</w:t>
            </w:r>
            <w:r w:rsidR="007D003C">
              <w:rPr>
                <w:noProof/>
                <w:webHidden/>
              </w:rPr>
              <w:fldChar w:fldCharType="end"/>
            </w:r>
          </w:hyperlink>
        </w:p>
        <w:p w14:paraId="50A99299" w14:textId="48202C50"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06" w:history="1">
            <w:r w:rsidR="007D003C" w:rsidRPr="00835FE7">
              <w:rPr>
                <w:rStyle w:val="-"/>
                <w:noProof/>
                <w:lang w:val="el-GR"/>
              </w:rPr>
              <w:t>2.3.2</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Βαθμολόγηση και κατάταξη προσφορών</w:t>
            </w:r>
            <w:r w:rsidR="007D003C">
              <w:rPr>
                <w:noProof/>
                <w:webHidden/>
              </w:rPr>
              <w:tab/>
            </w:r>
            <w:r w:rsidR="007D003C">
              <w:rPr>
                <w:noProof/>
                <w:webHidden/>
              </w:rPr>
              <w:fldChar w:fldCharType="begin"/>
            </w:r>
            <w:r w:rsidR="007D003C">
              <w:rPr>
                <w:noProof/>
                <w:webHidden/>
              </w:rPr>
              <w:instrText xml:space="preserve"> PAGEREF _Toc177459206 \h </w:instrText>
            </w:r>
            <w:r w:rsidR="007D003C">
              <w:rPr>
                <w:noProof/>
                <w:webHidden/>
              </w:rPr>
            </w:r>
            <w:r w:rsidR="007D003C">
              <w:rPr>
                <w:noProof/>
                <w:webHidden/>
              </w:rPr>
              <w:fldChar w:fldCharType="separate"/>
            </w:r>
            <w:r>
              <w:rPr>
                <w:noProof/>
                <w:webHidden/>
              </w:rPr>
              <w:t>61</w:t>
            </w:r>
            <w:r w:rsidR="007D003C">
              <w:rPr>
                <w:noProof/>
                <w:webHidden/>
              </w:rPr>
              <w:fldChar w:fldCharType="end"/>
            </w:r>
          </w:hyperlink>
        </w:p>
        <w:p w14:paraId="1469CE21" w14:textId="72BCDFEA"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07" w:history="1">
            <w:r w:rsidR="007D003C" w:rsidRPr="00835FE7">
              <w:rPr>
                <w:rStyle w:val="-"/>
                <w:noProof/>
                <w:lang w:val="el-GR"/>
              </w:rPr>
              <w:t>2.3.2.1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Βαθμολόγηση Τεχνικών Προσφορών</w:t>
            </w:r>
            <w:r w:rsidR="007D003C">
              <w:rPr>
                <w:noProof/>
                <w:webHidden/>
              </w:rPr>
              <w:tab/>
            </w:r>
            <w:r w:rsidR="007D003C">
              <w:rPr>
                <w:noProof/>
                <w:webHidden/>
              </w:rPr>
              <w:fldChar w:fldCharType="begin"/>
            </w:r>
            <w:r w:rsidR="007D003C">
              <w:rPr>
                <w:noProof/>
                <w:webHidden/>
              </w:rPr>
              <w:instrText xml:space="preserve"> PAGEREF _Toc177459207 \h </w:instrText>
            </w:r>
            <w:r w:rsidR="007D003C">
              <w:rPr>
                <w:noProof/>
                <w:webHidden/>
              </w:rPr>
            </w:r>
            <w:r w:rsidR="007D003C">
              <w:rPr>
                <w:noProof/>
                <w:webHidden/>
              </w:rPr>
              <w:fldChar w:fldCharType="separate"/>
            </w:r>
            <w:r>
              <w:rPr>
                <w:noProof/>
                <w:webHidden/>
              </w:rPr>
              <w:t>61</w:t>
            </w:r>
            <w:r w:rsidR="007D003C">
              <w:rPr>
                <w:noProof/>
                <w:webHidden/>
              </w:rPr>
              <w:fldChar w:fldCharType="end"/>
            </w:r>
          </w:hyperlink>
        </w:p>
        <w:p w14:paraId="3A157399" w14:textId="08B9C926"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08" w:history="1">
            <w:r w:rsidR="007D003C" w:rsidRPr="00835FE7">
              <w:rPr>
                <w:rStyle w:val="-"/>
                <w:noProof/>
                <w:lang w:val="el-GR"/>
              </w:rPr>
              <w:t>2.3.2.2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Α. Κατάταξη προσφορών</w:t>
            </w:r>
            <w:r w:rsidR="007D003C">
              <w:rPr>
                <w:noProof/>
                <w:webHidden/>
              </w:rPr>
              <w:tab/>
            </w:r>
            <w:r w:rsidR="007D003C">
              <w:rPr>
                <w:noProof/>
                <w:webHidden/>
              </w:rPr>
              <w:fldChar w:fldCharType="begin"/>
            </w:r>
            <w:r w:rsidR="007D003C">
              <w:rPr>
                <w:noProof/>
                <w:webHidden/>
              </w:rPr>
              <w:instrText xml:space="preserve"> PAGEREF _Toc177459208 \h </w:instrText>
            </w:r>
            <w:r w:rsidR="007D003C">
              <w:rPr>
                <w:noProof/>
                <w:webHidden/>
              </w:rPr>
            </w:r>
            <w:r w:rsidR="007D003C">
              <w:rPr>
                <w:noProof/>
                <w:webHidden/>
              </w:rPr>
              <w:fldChar w:fldCharType="separate"/>
            </w:r>
            <w:r>
              <w:rPr>
                <w:noProof/>
                <w:webHidden/>
              </w:rPr>
              <w:t>62</w:t>
            </w:r>
            <w:r w:rsidR="007D003C">
              <w:rPr>
                <w:noProof/>
                <w:webHidden/>
              </w:rPr>
              <w:fldChar w:fldCharType="end"/>
            </w:r>
          </w:hyperlink>
        </w:p>
        <w:p w14:paraId="6400837B" w14:textId="4E9EE274"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09" w:history="1">
            <w:r w:rsidR="007D003C" w:rsidRPr="00835FE7">
              <w:rPr>
                <w:rStyle w:val="-"/>
                <w:noProof/>
                <w:lang w:val="el-GR"/>
              </w:rPr>
              <w:t>2.3.2.3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Διαμόρφωση συγκριτικού κόστους Προσφοράς</w:t>
            </w:r>
            <w:r w:rsidR="007D003C">
              <w:rPr>
                <w:noProof/>
                <w:webHidden/>
              </w:rPr>
              <w:tab/>
            </w:r>
            <w:r w:rsidR="007D003C">
              <w:rPr>
                <w:noProof/>
                <w:webHidden/>
              </w:rPr>
              <w:fldChar w:fldCharType="begin"/>
            </w:r>
            <w:r w:rsidR="007D003C">
              <w:rPr>
                <w:noProof/>
                <w:webHidden/>
              </w:rPr>
              <w:instrText xml:space="preserve"> PAGEREF _Toc177459209 \h </w:instrText>
            </w:r>
            <w:r w:rsidR="007D003C">
              <w:rPr>
                <w:noProof/>
                <w:webHidden/>
              </w:rPr>
            </w:r>
            <w:r w:rsidR="007D003C">
              <w:rPr>
                <w:noProof/>
                <w:webHidden/>
              </w:rPr>
              <w:fldChar w:fldCharType="separate"/>
            </w:r>
            <w:r>
              <w:rPr>
                <w:noProof/>
                <w:webHidden/>
              </w:rPr>
              <w:t>62</w:t>
            </w:r>
            <w:r w:rsidR="007D003C">
              <w:rPr>
                <w:noProof/>
                <w:webHidden/>
              </w:rPr>
              <w:fldChar w:fldCharType="end"/>
            </w:r>
          </w:hyperlink>
        </w:p>
        <w:p w14:paraId="02C0E9CB" w14:textId="0A79E936"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10" w:history="1">
            <w:r w:rsidR="007D003C" w:rsidRPr="00835FE7">
              <w:rPr>
                <w:rStyle w:val="-"/>
                <w:bCs/>
                <w:noProof/>
                <w:lang w:val="el-GR"/>
              </w:rPr>
              <w:t>2.4</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Κατάρτιση - Περιεχόμενο Προσφορών</w:t>
            </w:r>
            <w:r w:rsidR="007D003C">
              <w:rPr>
                <w:noProof/>
                <w:webHidden/>
              </w:rPr>
              <w:tab/>
            </w:r>
            <w:r w:rsidR="007D003C">
              <w:rPr>
                <w:noProof/>
                <w:webHidden/>
              </w:rPr>
              <w:fldChar w:fldCharType="begin"/>
            </w:r>
            <w:r w:rsidR="007D003C">
              <w:rPr>
                <w:noProof/>
                <w:webHidden/>
              </w:rPr>
              <w:instrText xml:space="preserve"> PAGEREF _Toc177459210 \h </w:instrText>
            </w:r>
            <w:r w:rsidR="007D003C">
              <w:rPr>
                <w:noProof/>
                <w:webHidden/>
              </w:rPr>
            </w:r>
            <w:r w:rsidR="007D003C">
              <w:rPr>
                <w:noProof/>
                <w:webHidden/>
              </w:rPr>
              <w:fldChar w:fldCharType="separate"/>
            </w:r>
            <w:r>
              <w:rPr>
                <w:noProof/>
                <w:webHidden/>
              </w:rPr>
              <w:t>62</w:t>
            </w:r>
            <w:r w:rsidR="007D003C">
              <w:rPr>
                <w:noProof/>
                <w:webHidden/>
              </w:rPr>
              <w:fldChar w:fldCharType="end"/>
            </w:r>
          </w:hyperlink>
        </w:p>
        <w:p w14:paraId="3DD5B7A2" w14:textId="4F5D7213"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11" w:history="1">
            <w:r w:rsidR="007D003C" w:rsidRPr="00835FE7">
              <w:rPr>
                <w:rStyle w:val="-"/>
                <w:noProof/>
                <w:lang w:val="el-GR"/>
              </w:rPr>
              <w:t>2.4.1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Γενικοί όροι υποβολής προσφορών</w:t>
            </w:r>
            <w:r w:rsidR="007D003C">
              <w:rPr>
                <w:noProof/>
                <w:webHidden/>
              </w:rPr>
              <w:tab/>
            </w:r>
            <w:r w:rsidR="007D003C">
              <w:rPr>
                <w:noProof/>
                <w:webHidden/>
              </w:rPr>
              <w:fldChar w:fldCharType="begin"/>
            </w:r>
            <w:r w:rsidR="007D003C">
              <w:rPr>
                <w:noProof/>
                <w:webHidden/>
              </w:rPr>
              <w:instrText xml:space="preserve"> PAGEREF _Toc177459211 \h </w:instrText>
            </w:r>
            <w:r w:rsidR="007D003C">
              <w:rPr>
                <w:noProof/>
                <w:webHidden/>
              </w:rPr>
            </w:r>
            <w:r w:rsidR="007D003C">
              <w:rPr>
                <w:noProof/>
                <w:webHidden/>
              </w:rPr>
              <w:fldChar w:fldCharType="separate"/>
            </w:r>
            <w:r>
              <w:rPr>
                <w:noProof/>
                <w:webHidden/>
              </w:rPr>
              <w:t>62</w:t>
            </w:r>
            <w:r w:rsidR="007D003C">
              <w:rPr>
                <w:noProof/>
                <w:webHidden/>
              </w:rPr>
              <w:fldChar w:fldCharType="end"/>
            </w:r>
          </w:hyperlink>
        </w:p>
        <w:p w14:paraId="4AF2A61C" w14:textId="7AFF09F6"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12" w:history="1">
            <w:r w:rsidR="007D003C" w:rsidRPr="00835FE7">
              <w:rPr>
                <w:rStyle w:val="-"/>
                <w:noProof/>
                <w:lang w:val="el-GR"/>
              </w:rPr>
              <w:t>2.4.2</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Χρόνος και Τρόπος υποβολής προσφορών</w:t>
            </w:r>
            <w:r w:rsidR="007D003C">
              <w:rPr>
                <w:noProof/>
                <w:webHidden/>
              </w:rPr>
              <w:tab/>
            </w:r>
            <w:r w:rsidR="007D003C">
              <w:rPr>
                <w:noProof/>
                <w:webHidden/>
              </w:rPr>
              <w:fldChar w:fldCharType="begin"/>
            </w:r>
            <w:r w:rsidR="007D003C">
              <w:rPr>
                <w:noProof/>
                <w:webHidden/>
              </w:rPr>
              <w:instrText xml:space="preserve"> PAGEREF _Toc177459212 \h </w:instrText>
            </w:r>
            <w:r w:rsidR="007D003C">
              <w:rPr>
                <w:noProof/>
                <w:webHidden/>
              </w:rPr>
            </w:r>
            <w:r w:rsidR="007D003C">
              <w:rPr>
                <w:noProof/>
                <w:webHidden/>
              </w:rPr>
              <w:fldChar w:fldCharType="separate"/>
            </w:r>
            <w:r>
              <w:rPr>
                <w:noProof/>
                <w:webHidden/>
              </w:rPr>
              <w:t>63</w:t>
            </w:r>
            <w:r w:rsidR="007D003C">
              <w:rPr>
                <w:noProof/>
                <w:webHidden/>
              </w:rPr>
              <w:fldChar w:fldCharType="end"/>
            </w:r>
          </w:hyperlink>
        </w:p>
        <w:p w14:paraId="59DB4C00" w14:textId="3542E462"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13" w:history="1">
            <w:r w:rsidR="007D003C" w:rsidRPr="00835FE7">
              <w:rPr>
                <w:rStyle w:val="-"/>
                <w:noProof/>
                <w:lang w:val="el-GR"/>
              </w:rPr>
              <w:t>2.4.3</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Περιεχόμενα Φακέλου «Δικαιολογητικά Συμμετοχής - Τεχνική Προσφορά»</w:t>
            </w:r>
            <w:r w:rsidR="007D003C">
              <w:rPr>
                <w:noProof/>
                <w:webHidden/>
              </w:rPr>
              <w:tab/>
            </w:r>
            <w:r w:rsidR="007D003C">
              <w:rPr>
                <w:noProof/>
                <w:webHidden/>
              </w:rPr>
              <w:fldChar w:fldCharType="begin"/>
            </w:r>
            <w:r w:rsidR="007D003C">
              <w:rPr>
                <w:noProof/>
                <w:webHidden/>
              </w:rPr>
              <w:instrText xml:space="preserve"> PAGEREF _Toc177459213 \h </w:instrText>
            </w:r>
            <w:r w:rsidR="007D003C">
              <w:rPr>
                <w:noProof/>
                <w:webHidden/>
              </w:rPr>
            </w:r>
            <w:r w:rsidR="007D003C">
              <w:rPr>
                <w:noProof/>
                <w:webHidden/>
              </w:rPr>
              <w:fldChar w:fldCharType="separate"/>
            </w:r>
            <w:r>
              <w:rPr>
                <w:noProof/>
                <w:webHidden/>
              </w:rPr>
              <w:t>68</w:t>
            </w:r>
            <w:r w:rsidR="007D003C">
              <w:rPr>
                <w:noProof/>
                <w:webHidden/>
              </w:rPr>
              <w:fldChar w:fldCharType="end"/>
            </w:r>
          </w:hyperlink>
        </w:p>
        <w:p w14:paraId="4CFF6EF2" w14:textId="07094A97"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14" w:history="1">
            <w:r w:rsidR="007D003C" w:rsidRPr="00835FE7">
              <w:rPr>
                <w:rStyle w:val="-"/>
                <w:noProof/>
              </w:rPr>
              <w:t>2.4.3.1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Δικαιολογητικά Συμμετοχής</w:t>
            </w:r>
            <w:r w:rsidR="007D003C">
              <w:rPr>
                <w:noProof/>
                <w:webHidden/>
              </w:rPr>
              <w:tab/>
            </w:r>
            <w:r w:rsidR="007D003C">
              <w:rPr>
                <w:noProof/>
                <w:webHidden/>
              </w:rPr>
              <w:fldChar w:fldCharType="begin"/>
            </w:r>
            <w:r w:rsidR="007D003C">
              <w:rPr>
                <w:noProof/>
                <w:webHidden/>
              </w:rPr>
              <w:instrText xml:space="preserve"> PAGEREF _Toc177459214 \h </w:instrText>
            </w:r>
            <w:r w:rsidR="007D003C">
              <w:rPr>
                <w:noProof/>
                <w:webHidden/>
              </w:rPr>
            </w:r>
            <w:r w:rsidR="007D003C">
              <w:rPr>
                <w:noProof/>
                <w:webHidden/>
              </w:rPr>
              <w:fldChar w:fldCharType="separate"/>
            </w:r>
            <w:r>
              <w:rPr>
                <w:noProof/>
                <w:webHidden/>
              </w:rPr>
              <w:t>68</w:t>
            </w:r>
            <w:r w:rsidR="007D003C">
              <w:rPr>
                <w:noProof/>
                <w:webHidden/>
              </w:rPr>
              <w:fldChar w:fldCharType="end"/>
            </w:r>
          </w:hyperlink>
        </w:p>
        <w:p w14:paraId="7E5016AC" w14:textId="05AA68B8" w:rsidR="007D003C" w:rsidRDefault="00F27B4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15" w:history="1">
            <w:r w:rsidR="007D003C" w:rsidRPr="00835FE7">
              <w:rPr>
                <w:rStyle w:val="-"/>
                <w:noProof/>
                <w:lang w:val="el-GR"/>
              </w:rPr>
              <w:t>2.4.3.2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Τεχνική Προσφορά</w:t>
            </w:r>
            <w:r w:rsidR="007D003C">
              <w:rPr>
                <w:noProof/>
                <w:webHidden/>
              </w:rPr>
              <w:tab/>
            </w:r>
            <w:r w:rsidR="007D003C">
              <w:rPr>
                <w:noProof/>
                <w:webHidden/>
              </w:rPr>
              <w:fldChar w:fldCharType="begin"/>
            </w:r>
            <w:r w:rsidR="007D003C">
              <w:rPr>
                <w:noProof/>
                <w:webHidden/>
              </w:rPr>
              <w:instrText xml:space="preserve"> PAGEREF _Toc177459215 \h </w:instrText>
            </w:r>
            <w:r w:rsidR="007D003C">
              <w:rPr>
                <w:noProof/>
                <w:webHidden/>
              </w:rPr>
            </w:r>
            <w:r w:rsidR="007D003C">
              <w:rPr>
                <w:noProof/>
                <w:webHidden/>
              </w:rPr>
              <w:fldChar w:fldCharType="separate"/>
            </w:r>
            <w:r>
              <w:rPr>
                <w:noProof/>
                <w:webHidden/>
              </w:rPr>
              <w:t>70</w:t>
            </w:r>
            <w:r w:rsidR="007D003C">
              <w:rPr>
                <w:noProof/>
                <w:webHidden/>
              </w:rPr>
              <w:fldChar w:fldCharType="end"/>
            </w:r>
          </w:hyperlink>
        </w:p>
        <w:p w14:paraId="6182BFBD" w14:textId="007A7D1F"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16" w:history="1">
            <w:r w:rsidR="007D003C" w:rsidRPr="00835FE7">
              <w:rPr>
                <w:rStyle w:val="-"/>
                <w:noProof/>
                <w:lang w:val="el-GR"/>
              </w:rPr>
              <w:t>2.4.4</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Περιεχόμενα Φακέλου «Οικονομική Προσφορά» / Τρόπος σύνταξης και υποβολής οικονομικών προσφορών</w:t>
            </w:r>
            <w:r w:rsidR="007D003C">
              <w:rPr>
                <w:noProof/>
                <w:webHidden/>
              </w:rPr>
              <w:tab/>
            </w:r>
            <w:r w:rsidR="007D003C">
              <w:rPr>
                <w:noProof/>
                <w:webHidden/>
              </w:rPr>
              <w:fldChar w:fldCharType="begin"/>
            </w:r>
            <w:r w:rsidR="007D003C">
              <w:rPr>
                <w:noProof/>
                <w:webHidden/>
              </w:rPr>
              <w:instrText xml:space="preserve"> PAGEREF _Toc177459216 \h </w:instrText>
            </w:r>
            <w:r w:rsidR="007D003C">
              <w:rPr>
                <w:noProof/>
                <w:webHidden/>
              </w:rPr>
            </w:r>
            <w:r w:rsidR="007D003C">
              <w:rPr>
                <w:noProof/>
                <w:webHidden/>
              </w:rPr>
              <w:fldChar w:fldCharType="separate"/>
            </w:r>
            <w:r>
              <w:rPr>
                <w:noProof/>
                <w:webHidden/>
              </w:rPr>
              <w:t>71</w:t>
            </w:r>
            <w:r w:rsidR="007D003C">
              <w:rPr>
                <w:noProof/>
                <w:webHidden/>
              </w:rPr>
              <w:fldChar w:fldCharType="end"/>
            </w:r>
          </w:hyperlink>
        </w:p>
        <w:p w14:paraId="7002AE38" w14:textId="5C205A08"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17" w:history="1">
            <w:r w:rsidR="007D003C" w:rsidRPr="00835FE7">
              <w:rPr>
                <w:rStyle w:val="-"/>
                <w:noProof/>
                <w:lang w:val="el-GR"/>
              </w:rPr>
              <w:t>2.4.5</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Χρόνος ισχύος των προσφορών</w:t>
            </w:r>
            <w:r w:rsidR="007D003C">
              <w:rPr>
                <w:noProof/>
                <w:webHidden/>
              </w:rPr>
              <w:tab/>
            </w:r>
            <w:r w:rsidR="007D003C">
              <w:rPr>
                <w:noProof/>
                <w:webHidden/>
              </w:rPr>
              <w:fldChar w:fldCharType="begin"/>
            </w:r>
            <w:r w:rsidR="007D003C">
              <w:rPr>
                <w:noProof/>
                <w:webHidden/>
              </w:rPr>
              <w:instrText xml:space="preserve"> PAGEREF _Toc177459217 \h </w:instrText>
            </w:r>
            <w:r w:rsidR="007D003C">
              <w:rPr>
                <w:noProof/>
                <w:webHidden/>
              </w:rPr>
            </w:r>
            <w:r w:rsidR="007D003C">
              <w:rPr>
                <w:noProof/>
                <w:webHidden/>
              </w:rPr>
              <w:fldChar w:fldCharType="separate"/>
            </w:r>
            <w:r>
              <w:rPr>
                <w:noProof/>
                <w:webHidden/>
              </w:rPr>
              <w:t>72</w:t>
            </w:r>
            <w:r w:rsidR="007D003C">
              <w:rPr>
                <w:noProof/>
                <w:webHidden/>
              </w:rPr>
              <w:fldChar w:fldCharType="end"/>
            </w:r>
          </w:hyperlink>
        </w:p>
        <w:p w14:paraId="31E27E26" w14:textId="656DC5BC"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18" w:history="1">
            <w:r w:rsidR="007D003C" w:rsidRPr="00835FE7">
              <w:rPr>
                <w:rStyle w:val="-"/>
                <w:noProof/>
                <w:lang w:val="el-GR"/>
              </w:rPr>
              <w:t>2.4.6</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Λόγοι απόρριψης προσφορών</w:t>
            </w:r>
            <w:r w:rsidR="007D003C">
              <w:rPr>
                <w:noProof/>
                <w:webHidden/>
              </w:rPr>
              <w:tab/>
            </w:r>
            <w:r w:rsidR="007D003C">
              <w:rPr>
                <w:noProof/>
                <w:webHidden/>
              </w:rPr>
              <w:fldChar w:fldCharType="begin"/>
            </w:r>
            <w:r w:rsidR="007D003C">
              <w:rPr>
                <w:noProof/>
                <w:webHidden/>
              </w:rPr>
              <w:instrText xml:space="preserve"> PAGEREF _Toc177459218 \h </w:instrText>
            </w:r>
            <w:r w:rsidR="007D003C">
              <w:rPr>
                <w:noProof/>
                <w:webHidden/>
              </w:rPr>
            </w:r>
            <w:r w:rsidR="007D003C">
              <w:rPr>
                <w:noProof/>
                <w:webHidden/>
              </w:rPr>
              <w:fldChar w:fldCharType="separate"/>
            </w:r>
            <w:r>
              <w:rPr>
                <w:noProof/>
                <w:webHidden/>
              </w:rPr>
              <w:t>73</w:t>
            </w:r>
            <w:r w:rsidR="007D003C">
              <w:rPr>
                <w:noProof/>
                <w:webHidden/>
              </w:rPr>
              <w:fldChar w:fldCharType="end"/>
            </w:r>
          </w:hyperlink>
        </w:p>
        <w:p w14:paraId="590E4F8B" w14:textId="3B81468C" w:rsidR="007D003C" w:rsidRDefault="00F27B4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7459219" w:history="1">
            <w:r w:rsidR="007D003C" w:rsidRPr="00835FE7">
              <w:rPr>
                <w:rStyle w:val="-"/>
                <w:noProof/>
                <w14:scene3d>
                  <w14:camera w14:prst="orthographicFront"/>
                  <w14:lightRig w14:rig="threePt" w14:dir="t">
                    <w14:rot w14:lat="0" w14:lon="0" w14:rev="0"/>
                  </w14:lightRig>
                </w14:scene3d>
              </w:rPr>
              <w:t>3.</w:t>
            </w:r>
            <w:r w:rsidR="007D003C">
              <w:rPr>
                <w:rFonts w:asciiTheme="minorHAnsi" w:eastAsiaTheme="minorEastAsia" w:hAnsiTheme="minorHAnsi" w:cstheme="minorBidi"/>
                <w:b w:val="0"/>
                <w:bCs w:val="0"/>
                <w:caps w:val="0"/>
                <w:noProof/>
                <w:kern w:val="2"/>
                <w:sz w:val="24"/>
                <w:szCs w:val="24"/>
                <w:lang w:val="el-GR" w:eastAsia="el-GR"/>
                <w14:ligatures w14:val="standardContextual"/>
              </w:rPr>
              <w:tab/>
            </w:r>
            <w:r w:rsidR="007D003C" w:rsidRPr="00835FE7">
              <w:rPr>
                <w:rStyle w:val="-"/>
                <w:noProof/>
              </w:rPr>
              <w:t>ΔΙΕΝΕΡΓΕΙΑ ΔΙΑΔΙΚΑΣΙΑΣ - ΑΞΙΟΛΟΓΗΣΗ ΠΡΟΣΦΟΡΩΝ</w:t>
            </w:r>
            <w:r w:rsidR="007D003C">
              <w:rPr>
                <w:noProof/>
                <w:webHidden/>
              </w:rPr>
              <w:tab/>
            </w:r>
            <w:r w:rsidR="007D003C">
              <w:rPr>
                <w:noProof/>
                <w:webHidden/>
              </w:rPr>
              <w:fldChar w:fldCharType="begin"/>
            </w:r>
            <w:r w:rsidR="007D003C">
              <w:rPr>
                <w:noProof/>
                <w:webHidden/>
              </w:rPr>
              <w:instrText xml:space="preserve"> PAGEREF _Toc177459219 \h </w:instrText>
            </w:r>
            <w:r w:rsidR="007D003C">
              <w:rPr>
                <w:noProof/>
                <w:webHidden/>
              </w:rPr>
            </w:r>
            <w:r w:rsidR="007D003C">
              <w:rPr>
                <w:noProof/>
                <w:webHidden/>
              </w:rPr>
              <w:fldChar w:fldCharType="separate"/>
            </w:r>
            <w:r>
              <w:rPr>
                <w:noProof/>
                <w:webHidden/>
              </w:rPr>
              <w:t>75</w:t>
            </w:r>
            <w:r w:rsidR="007D003C">
              <w:rPr>
                <w:noProof/>
                <w:webHidden/>
              </w:rPr>
              <w:fldChar w:fldCharType="end"/>
            </w:r>
          </w:hyperlink>
        </w:p>
        <w:p w14:paraId="150E7C3D" w14:textId="4A0E2049"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20" w:history="1">
            <w:r w:rsidR="007D003C" w:rsidRPr="00835FE7">
              <w:rPr>
                <w:rStyle w:val="-"/>
                <w:bCs/>
                <w:noProof/>
                <w:lang w:val="el-GR"/>
              </w:rPr>
              <w:t>3.1</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Αποσφράγιση και αξιολόγηση προσφορών</w:t>
            </w:r>
            <w:r w:rsidR="007D003C">
              <w:rPr>
                <w:noProof/>
                <w:webHidden/>
              </w:rPr>
              <w:tab/>
            </w:r>
            <w:r w:rsidR="007D003C">
              <w:rPr>
                <w:noProof/>
                <w:webHidden/>
              </w:rPr>
              <w:fldChar w:fldCharType="begin"/>
            </w:r>
            <w:r w:rsidR="007D003C">
              <w:rPr>
                <w:noProof/>
                <w:webHidden/>
              </w:rPr>
              <w:instrText xml:space="preserve"> PAGEREF _Toc177459220 \h </w:instrText>
            </w:r>
            <w:r w:rsidR="007D003C">
              <w:rPr>
                <w:noProof/>
                <w:webHidden/>
              </w:rPr>
            </w:r>
            <w:r w:rsidR="007D003C">
              <w:rPr>
                <w:noProof/>
                <w:webHidden/>
              </w:rPr>
              <w:fldChar w:fldCharType="separate"/>
            </w:r>
            <w:r>
              <w:rPr>
                <w:noProof/>
                <w:webHidden/>
              </w:rPr>
              <w:t>75</w:t>
            </w:r>
            <w:r w:rsidR="007D003C">
              <w:rPr>
                <w:noProof/>
                <w:webHidden/>
              </w:rPr>
              <w:fldChar w:fldCharType="end"/>
            </w:r>
          </w:hyperlink>
        </w:p>
        <w:p w14:paraId="67C0E37C" w14:textId="31F82F79"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21" w:history="1">
            <w:r w:rsidR="007D003C" w:rsidRPr="00835FE7">
              <w:rPr>
                <w:rStyle w:val="-"/>
                <w:noProof/>
                <w:lang w:val="el-GR"/>
              </w:rPr>
              <w:t>3.1.1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Ηλεκτρονική αποσφράγιση προσφορών</w:t>
            </w:r>
            <w:r w:rsidR="007D003C">
              <w:rPr>
                <w:noProof/>
                <w:webHidden/>
              </w:rPr>
              <w:tab/>
            </w:r>
            <w:r w:rsidR="007D003C">
              <w:rPr>
                <w:noProof/>
                <w:webHidden/>
              </w:rPr>
              <w:fldChar w:fldCharType="begin"/>
            </w:r>
            <w:r w:rsidR="007D003C">
              <w:rPr>
                <w:noProof/>
                <w:webHidden/>
              </w:rPr>
              <w:instrText xml:space="preserve"> PAGEREF _Toc177459221 \h </w:instrText>
            </w:r>
            <w:r w:rsidR="007D003C">
              <w:rPr>
                <w:noProof/>
                <w:webHidden/>
              </w:rPr>
            </w:r>
            <w:r w:rsidR="007D003C">
              <w:rPr>
                <w:noProof/>
                <w:webHidden/>
              </w:rPr>
              <w:fldChar w:fldCharType="separate"/>
            </w:r>
            <w:r>
              <w:rPr>
                <w:noProof/>
                <w:webHidden/>
              </w:rPr>
              <w:t>75</w:t>
            </w:r>
            <w:r w:rsidR="007D003C">
              <w:rPr>
                <w:noProof/>
                <w:webHidden/>
              </w:rPr>
              <w:fldChar w:fldCharType="end"/>
            </w:r>
          </w:hyperlink>
        </w:p>
        <w:p w14:paraId="6DE3F625" w14:textId="78D92252"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22" w:history="1">
            <w:r w:rsidR="007D003C" w:rsidRPr="00835FE7">
              <w:rPr>
                <w:rStyle w:val="-"/>
                <w:noProof/>
                <w:lang w:val="el-GR"/>
              </w:rPr>
              <w:t>3.1.2</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Αξιολόγηση προσφορών</w:t>
            </w:r>
            <w:r w:rsidR="007D003C">
              <w:rPr>
                <w:noProof/>
                <w:webHidden/>
              </w:rPr>
              <w:tab/>
            </w:r>
            <w:r w:rsidR="007D003C">
              <w:rPr>
                <w:noProof/>
                <w:webHidden/>
              </w:rPr>
              <w:fldChar w:fldCharType="begin"/>
            </w:r>
            <w:r w:rsidR="007D003C">
              <w:rPr>
                <w:noProof/>
                <w:webHidden/>
              </w:rPr>
              <w:instrText xml:space="preserve"> PAGEREF _Toc177459222 \h </w:instrText>
            </w:r>
            <w:r w:rsidR="007D003C">
              <w:rPr>
                <w:noProof/>
                <w:webHidden/>
              </w:rPr>
            </w:r>
            <w:r w:rsidR="007D003C">
              <w:rPr>
                <w:noProof/>
                <w:webHidden/>
              </w:rPr>
              <w:fldChar w:fldCharType="separate"/>
            </w:r>
            <w:r>
              <w:rPr>
                <w:noProof/>
                <w:webHidden/>
              </w:rPr>
              <w:t>75</w:t>
            </w:r>
            <w:r w:rsidR="007D003C">
              <w:rPr>
                <w:noProof/>
                <w:webHidden/>
              </w:rPr>
              <w:fldChar w:fldCharType="end"/>
            </w:r>
          </w:hyperlink>
        </w:p>
        <w:p w14:paraId="5D66CB12" w14:textId="061B2C73"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23" w:history="1">
            <w:r w:rsidR="007D003C" w:rsidRPr="00835FE7">
              <w:rPr>
                <w:rStyle w:val="-"/>
                <w:bCs/>
                <w:noProof/>
                <w:lang w:val="el-GR"/>
              </w:rPr>
              <w:t>3.2</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Πρόσκληση υποβολής δικαιολογητικών προσωρινού αναδόχου - Δικαιολογητικά προσωρινού αναδόχου</w:t>
            </w:r>
            <w:r w:rsidR="007D003C">
              <w:rPr>
                <w:noProof/>
                <w:webHidden/>
              </w:rPr>
              <w:tab/>
            </w:r>
            <w:r w:rsidR="007D003C">
              <w:rPr>
                <w:noProof/>
                <w:webHidden/>
              </w:rPr>
              <w:fldChar w:fldCharType="begin"/>
            </w:r>
            <w:r w:rsidR="007D003C">
              <w:rPr>
                <w:noProof/>
                <w:webHidden/>
              </w:rPr>
              <w:instrText xml:space="preserve"> PAGEREF _Toc177459223 \h </w:instrText>
            </w:r>
            <w:r w:rsidR="007D003C">
              <w:rPr>
                <w:noProof/>
                <w:webHidden/>
              </w:rPr>
            </w:r>
            <w:r w:rsidR="007D003C">
              <w:rPr>
                <w:noProof/>
                <w:webHidden/>
              </w:rPr>
              <w:fldChar w:fldCharType="separate"/>
            </w:r>
            <w:r>
              <w:rPr>
                <w:noProof/>
                <w:webHidden/>
              </w:rPr>
              <w:t>79</w:t>
            </w:r>
            <w:r w:rsidR="007D003C">
              <w:rPr>
                <w:noProof/>
                <w:webHidden/>
              </w:rPr>
              <w:fldChar w:fldCharType="end"/>
            </w:r>
          </w:hyperlink>
        </w:p>
        <w:p w14:paraId="4B896574" w14:textId="07D26DB3"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24" w:history="1">
            <w:r w:rsidR="007D003C" w:rsidRPr="00835FE7">
              <w:rPr>
                <w:rStyle w:val="-"/>
                <w:bCs/>
                <w:noProof/>
                <w:lang w:val="el-GR"/>
              </w:rPr>
              <w:t>3.3</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Κατακύρωση - σύναψη σύμβασης</w:t>
            </w:r>
            <w:r w:rsidR="007D003C">
              <w:rPr>
                <w:noProof/>
                <w:webHidden/>
              </w:rPr>
              <w:tab/>
            </w:r>
            <w:r w:rsidR="007D003C">
              <w:rPr>
                <w:noProof/>
                <w:webHidden/>
              </w:rPr>
              <w:fldChar w:fldCharType="begin"/>
            </w:r>
            <w:r w:rsidR="007D003C">
              <w:rPr>
                <w:noProof/>
                <w:webHidden/>
              </w:rPr>
              <w:instrText xml:space="preserve"> PAGEREF _Toc177459224 \h </w:instrText>
            </w:r>
            <w:r w:rsidR="007D003C">
              <w:rPr>
                <w:noProof/>
                <w:webHidden/>
              </w:rPr>
            </w:r>
            <w:r w:rsidR="007D003C">
              <w:rPr>
                <w:noProof/>
                <w:webHidden/>
              </w:rPr>
              <w:fldChar w:fldCharType="separate"/>
            </w:r>
            <w:r>
              <w:rPr>
                <w:noProof/>
                <w:webHidden/>
              </w:rPr>
              <w:t>81</w:t>
            </w:r>
            <w:r w:rsidR="007D003C">
              <w:rPr>
                <w:noProof/>
                <w:webHidden/>
              </w:rPr>
              <w:fldChar w:fldCharType="end"/>
            </w:r>
          </w:hyperlink>
        </w:p>
        <w:p w14:paraId="7105ECE7" w14:textId="10C9ED40"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25" w:history="1">
            <w:r w:rsidR="007D003C" w:rsidRPr="00835FE7">
              <w:rPr>
                <w:rStyle w:val="-"/>
                <w:bCs/>
                <w:noProof/>
                <w:lang w:val="el-GR"/>
              </w:rPr>
              <w:t>3.4</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Προδικαστικές Προσφυγές - Προσωρινή και Οριστική Δικαστική Προστασία</w:t>
            </w:r>
            <w:r w:rsidR="007D003C">
              <w:rPr>
                <w:noProof/>
                <w:webHidden/>
              </w:rPr>
              <w:tab/>
            </w:r>
            <w:r w:rsidR="007D003C">
              <w:rPr>
                <w:noProof/>
                <w:webHidden/>
              </w:rPr>
              <w:fldChar w:fldCharType="begin"/>
            </w:r>
            <w:r w:rsidR="007D003C">
              <w:rPr>
                <w:noProof/>
                <w:webHidden/>
              </w:rPr>
              <w:instrText xml:space="preserve"> PAGEREF _Toc177459225 \h </w:instrText>
            </w:r>
            <w:r w:rsidR="007D003C">
              <w:rPr>
                <w:noProof/>
                <w:webHidden/>
              </w:rPr>
            </w:r>
            <w:r w:rsidR="007D003C">
              <w:rPr>
                <w:noProof/>
                <w:webHidden/>
              </w:rPr>
              <w:fldChar w:fldCharType="separate"/>
            </w:r>
            <w:r>
              <w:rPr>
                <w:noProof/>
                <w:webHidden/>
              </w:rPr>
              <w:t>83</w:t>
            </w:r>
            <w:r w:rsidR="007D003C">
              <w:rPr>
                <w:noProof/>
                <w:webHidden/>
              </w:rPr>
              <w:fldChar w:fldCharType="end"/>
            </w:r>
          </w:hyperlink>
        </w:p>
        <w:p w14:paraId="0B5E4AFD" w14:textId="507E5F86"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26" w:history="1">
            <w:r w:rsidR="007D003C" w:rsidRPr="00835FE7">
              <w:rPr>
                <w:rStyle w:val="-"/>
                <w:bCs/>
                <w:noProof/>
                <w:lang w:val="el-GR"/>
              </w:rPr>
              <w:t>3.5</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Ματαίωση Διαδικασίας</w:t>
            </w:r>
            <w:r w:rsidR="007D003C">
              <w:rPr>
                <w:noProof/>
                <w:webHidden/>
              </w:rPr>
              <w:tab/>
            </w:r>
            <w:r w:rsidR="007D003C">
              <w:rPr>
                <w:noProof/>
                <w:webHidden/>
              </w:rPr>
              <w:fldChar w:fldCharType="begin"/>
            </w:r>
            <w:r w:rsidR="007D003C">
              <w:rPr>
                <w:noProof/>
                <w:webHidden/>
              </w:rPr>
              <w:instrText xml:space="preserve"> PAGEREF _Toc177459226 \h </w:instrText>
            </w:r>
            <w:r w:rsidR="007D003C">
              <w:rPr>
                <w:noProof/>
                <w:webHidden/>
              </w:rPr>
            </w:r>
            <w:r w:rsidR="007D003C">
              <w:rPr>
                <w:noProof/>
                <w:webHidden/>
              </w:rPr>
              <w:fldChar w:fldCharType="separate"/>
            </w:r>
            <w:r>
              <w:rPr>
                <w:noProof/>
                <w:webHidden/>
              </w:rPr>
              <w:t>88</w:t>
            </w:r>
            <w:r w:rsidR="007D003C">
              <w:rPr>
                <w:noProof/>
                <w:webHidden/>
              </w:rPr>
              <w:fldChar w:fldCharType="end"/>
            </w:r>
          </w:hyperlink>
        </w:p>
        <w:p w14:paraId="3B6F8322" w14:textId="588142E7" w:rsidR="007D003C" w:rsidRDefault="00F27B4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7459227" w:history="1">
            <w:r w:rsidR="007D003C" w:rsidRPr="00835FE7">
              <w:rPr>
                <w:rStyle w:val="-"/>
                <w:noProof/>
                <w14:scene3d>
                  <w14:camera w14:prst="orthographicFront"/>
                  <w14:lightRig w14:rig="threePt" w14:dir="t">
                    <w14:rot w14:lat="0" w14:lon="0" w14:rev="0"/>
                  </w14:lightRig>
                </w14:scene3d>
              </w:rPr>
              <w:t>4.</w:t>
            </w:r>
            <w:r w:rsidR="007D003C">
              <w:rPr>
                <w:rFonts w:asciiTheme="minorHAnsi" w:eastAsiaTheme="minorEastAsia" w:hAnsiTheme="minorHAnsi" w:cstheme="minorBidi"/>
                <w:b w:val="0"/>
                <w:bCs w:val="0"/>
                <w:caps w:val="0"/>
                <w:noProof/>
                <w:kern w:val="2"/>
                <w:sz w:val="24"/>
                <w:szCs w:val="24"/>
                <w:lang w:val="el-GR" w:eastAsia="el-GR"/>
                <w14:ligatures w14:val="standardContextual"/>
              </w:rPr>
              <w:tab/>
            </w:r>
            <w:r w:rsidR="007D003C" w:rsidRPr="00835FE7">
              <w:rPr>
                <w:rStyle w:val="-"/>
                <w:noProof/>
              </w:rPr>
              <w:t>ΟΡΟΙ ΕΚΤΕΛΕΣΗΣ ΤΗΣ ΣΥΜΒΑΣΗΣ</w:t>
            </w:r>
            <w:r w:rsidR="007D003C">
              <w:rPr>
                <w:noProof/>
                <w:webHidden/>
              </w:rPr>
              <w:tab/>
            </w:r>
            <w:r w:rsidR="007D003C">
              <w:rPr>
                <w:noProof/>
                <w:webHidden/>
              </w:rPr>
              <w:fldChar w:fldCharType="begin"/>
            </w:r>
            <w:r w:rsidR="007D003C">
              <w:rPr>
                <w:noProof/>
                <w:webHidden/>
              </w:rPr>
              <w:instrText xml:space="preserve"> PAGEREF _Toc177459227 \h </w:instrText>
            </w:r>
            <w:r w:rsidR="007D003C">
              <w:rPr>
                <w:noProof/>
                <w:webHidden/>
              </w:rPr>
            </w:r>
            <w:r w:rsidR="007D003C">
              <w:rPr>
                <w:noProof/>
                <w:webHidden/>
              </w:rPr>
              <w:fldChar w:fldCharType="separate"/>
            </w:r>
            <w:r>
              <w:rPr>
                <w:noProof/>
                <w:webHidden/>
              </w:rPr>
              <w:t>89</w:t>
            </w:r>
            <w:r w:rsidR="007D003C">
              <w:rPr>
                <w:noProof/>
                <w:webHidden/>
              </w:rPr>
              <w:fldChar w:fldCharType="end"/>
            </w:r>
          </w:hyperlink>
        </w:p>
        <w:p w14:paraId="4006842C" w14:textId="3E52938B"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28" w:history="1">
            <w:r w:rsidR="007D003C" w:rsidRPr="00835FE7">
              <w:rPr>
                <w:rStyle w:val="-"/>
                <w:bCs/>
                <w:noProof/>
                <w:lang w:val="el-GR"/>
              </w:rPr>
              <w:t>4.1</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Εγγυήσεις (καλής εκτέλεσης, προκαταβολής, καλής λειτουργίας)</w:t>
            </w:r>
            <w:r w:rsidR="007D003C">
              <w:rPr>
                <w:noProof/>
                <w:webHidden/>
              </w:rPr>
              <w:tab/>
            </w:r>
            <w:r w:rsidR="007D003C">
              <w:rPr>
                <w:noProof/>
                <w:webHidden/>
              </w:rPr>
              <w:fldChar w:fldCharType="begin"/>
            </w:r>
            <w:r w:rsidR="007D003C">
              <w:rPr>
                <w:noProof/>
                <w:webHidden/>
              </w:rPr>
              <w:instrText xml:space="preserve"> PAGEREF _Toc177459228 \h </w:instrText>
            </w:r>
            <w:r w:rsidR="007D003C">
              <w:rPr>
                <w:noProof/>
                <w:webHidden/>
              </w:rPr>
            </w:r>
            <w:r w:rsidR="007D003C">
              <w:rPr>
                <w:noProof/>
                <w:webHidden/>
              </w:rPr>
              <w:fldChar w:fldCharType="separate"/>
            </w:r>
            <w:r>
              <w:rPr>
                <w:noProof/>
                <w:webHidden/>
              </w:rPr>
              <w:t>89</w:t>
            </w:r>
            <w:r w:rsidR="007D003C">
              <w:rPr>
                <w:noProof/>
                <w:webHidden/>
              </w:rPr>
              <w:fldChar w:fldCharType="end"/>
            </w:r>
          </w:hyperlink>
        </w:p>
        <w:p w14:paraId="55095723" w14:textId="323847C9"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29" w:history="1">
            <w:r w:rsidR="007D003C" w:rsidRPr="00835FE7">
              <w:rPr>
                <w:rStyle w:val="-"/>
                <w:bCs/>
                <w:noProof/>
                <w:lang w:val="el-GR"/>
              </w:rPr>
              <w:t>4.2</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Συμβατικό πλαίσιο – Εφαρμοστέα νομοθεσία</w:t>
            </w:r>
            <w:r w:rsidR="007D003C">
              <w:rPr>
                <w:noProof/>
                <w:webHidden/>
              </w:rPr>
              <w:tab/>
            </w:r>
            <w:r w:rsidR="007D003C">
              <w:rPr>
                <w:noProof/>
                <w:webHidden/>
              </w:rPr>
              <w:fldChar w:fldCharType="begin"/>
            </w:r>
            <w:r w:rsidR="007D003C">
              <w:rPr>
                <w:noProof/>
                <w:webHidden/>
              </w:rPr>
              <w:instrText xml:space="preserve"> PAGEREF _Toc177459229 \h </w:instrText>
            </w:r>
            <w:r w:rsidR="007D003C">
              <w:rPr>
                <w:noProof/>
                <w:webHidden/>
              </w:rPr>
            </w:r>
            <w:r w:rsidR="007D003C">
              <w:rPr>
                <w:noProof/>
                <w:webHidden/>
              </w:rPr>
              <w:fldChar w:fldCharType="separate"/>
            </w:r>
            <w:r>
              <w:rPr>
                <w:noProof/>
                <w:webHidden/>
              </w:rPr>
              <w:t>90</w:t>
            </w:r>
            <w:r w:rsidR="007D003C">
              <w:rPr>
                <w:noProof/>
                <w:webHidden/>
              </w:rPr>
              <w:fldChar w:fldCharType="end"/>
            </w:r>
          </w:hyperlink>
        </w:p>
        <w:p w14:paraId="6260BAAC" w14:textId="59023632"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0" w:history="1">
            <w:r w:rsidR="007D003C" w:rsidRPr="00835FE7">
              <w:rPr>
                <w:rStyle w:val="-"/>
                <w:bCs/>
                <w:noProof/>
                <w:lang w:val="el-GR"/>
              </w:rPr>
              <w:t>4.3</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Όροι εκτέλεσης της σύμβασης</w:t>
            </w:r>
            <w:r w:rsidR="007D003C">
              <w:rPr>
                <w:noProof/>
                <w:webHidden/>
              </w:rPr>
              <w:tab/>
            </w:r>
            <w:r w:rsidR="007D003C">
              <w:rPr>
                <w:noProof/>
                <w:webHidden/>
              </w:rPr>
              <w:fldChar w:fldCharType="begin"/>
            </w:r>
            <w:r w:rsidR="007D003C">
              <w:rPr>
                <w:noProof/>
                <w:webHidden/>
              </w:rPr>
              <w:instrText xml:space="preserve"> PAGEREF _Toc177459230 \h </w:instrText>
            </w:r>
            <w:r w:rsidR="007D003C">
              <w:rPr>
                <w:noProof/>
                <w:webHidden/>
              </w:rPr>
            </w:r>
            <w:r w:rsidR="007D003C">
              <w:rPr>
                <w:noProof/>
                <w:webHidden/>
              </w:rPr>
              <w:fldChar w:fldCharType="separate"/>
            </w:r>
            <w:r>
              <w:rPr>
                <w:noProof/>
                <w:webHidden/>
              </w:rPr>
              <w:t>91</w:t>
            </w:r>
            <w:r w:rsidR="007D003C">
              <w:rPr>
                <w:noProof/>
                <w:webHidden/>
              </w:rPr>
              <w:fldChar w:fldCharType="end"/>
            </w:r>
          </w:hyperlink>
        </w:p>
        <w:p w14:paraId="33E633F9" w14:textId="4FC373AF"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1" w:history="1">
            <w:r w:rsidR="007D003C" w:rsidRPr="00835FE7">
              <w:rPr>
                <w:rStyle w:val="-"/>
                <w:bCs/>
                <w:noProof/>
                <w:lang w:val="el-GR"/>
              </w:rPr>
              <w:t>4.4</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Υπεργολαβία</w:t>
            </w:r>
            <w:r w:rsidR="007D003C">
              <w:rPr>
                <w:noProof/>
                <w:webHidden/>
              </w:rPr>
              <w:tab/>
            </w:r>
            <w:r w:rsidR="007D003C">
              <w:rPr>
                <w:noProof/>
                <w:webHidden/>
              </w:rPr>
              <w:fldChar w:fldCharType="begin"/>
            </w:r>
            <w:r w:rsidR="007D003C">
              <w:rPr>
                <w:noProof/>
                <w:webHidden/>
              </w:rPr>
              <w:instrText xml:space="preserve"> PAGEREF _Toc177459231 \h </w:instrText>
            </w:r>
            <w:r w:rsidR="007D003C">
              <w:rPr>
                <w:noProof/>
                <w:webHidden/>
              </w:rPr>
            </w:r>
            <w:r w:rsidR="007D003C">
              <w:rPr>
                <w:noProof/>
                <w:webHidden/>
              </w:rPr>
              <w:fldChar w:fldCharType="separate"/>
            </w:r>
            <w:r>
              <w:rPr>
                <w:noProof/>
                <w:webHidden/>
              </w:rPr>
              <w:t>95</w:t>
            </w:r>
            <w:r w:rsidR="007D003C">
              <w:rPr>
                <w:noProof/>
                <w:webHidden/>
              </w:rPr>
              <w:fldChar w:fldCharType="end"/>
            </w:r>
          </w:hyperlink>
        </w:p>
        <w:p w14:paraId="2164A8FB" w14:textId="638125A4"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2" w:history="1">
            <w:r w:rsidR="007D003C" w:rsidRPr="00835FE7">
              <w:rPr>
                <w:rStyle w:val="-"/>
                <w:bCs/>
                <w:noProof/>
                <w:lang w:val="el-GR"/>
              </w:rPr>
              <w:t>4.5</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Τροποποίηση σύμβασης κατά τη διάρκειά της</w:t>
            </w:r>
            <w:r w:rsidR="007D003C">
              <w:rPr>
                <w:noProof/>
                <w:webHidden/>
              </w:rPr>
              <w:tab/>
            </w:r>
            <w:r w:rsidR="007D003C">
              <w:rPr>
                <w:noProof/>
                <w:webHidden/>
              </w:rPr>
              <w:fldChar w:fldCharType="begin"/>
            </w:r>
            <w:r w:rsidR="007D003C">
              <w:rPr>
                <w:noProof/>
                <w:webHidden/>
              </w:rPr>
              <w:instrText xml:space="preserve"> PAGEREF _Toc177459232 \h </w:instrText>
            </w:r>
            <w:r w:rsidR="007D003C">
              <w:rPr>
                <w:noProof/>
                <w:webHidden/>
              </w:rPr>
            </w:r>
            <w:r w:rsidR="007D003C">
              <w:rPr>
                <w:noProof/>
                <w:webHidden/>
              </w:rPr>
              <w:fldChar w:fldCharType="separate"/>
            </w:r>
            <w:r>
              <w:rPr>
                <w:noProof/>
                <w:webHidden/>
              </w:rPr>
              <w:t>96</w:t>
            </w:r>
            <w:r w:rsidR="007D003C">
              <w:rPr>
                <w:noProof/>
                <w:webHidden/>
              </w:rPr>
              <w:fldChar w:fldCharType="end"/>
            </w:r>
          </w:hyperlink>
        </w:p>
        <w:p w14:paraId="2DB370A3" w14:textId="1156790A" w:rsidR="007D003C" w:rsidRDefault="00F27B4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33" w:history="1">
            <w:r w:rsidR="007D003C" w:rsidRPr="00835FE7">
              <w:rPr>
                <w:rStyle w:val="-"/>
                <w:noProof/>
                <w:lang w:val="el-GR"/>
              </w:rPr>
              <w:t>4.5.1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Δικαιώματα προαίρεσης</w:t>
            </w:r>
            <w:r w:rsidR="007D003C">
              <w:rPr>
                <w:noProof/>
                <w:webHidden/>
              </w:rPr>
              <w:tab/>
            </w:r>
            <w:r w:rsidR="007D003C">
              <w:rPr>
                <w:noProof/>
                <w:webHidden/>
              </w:rPr>
              <w:fldChar w:fldCharType="begin"/>
            </w:r>
            <w:r w:rsidR="007D003C">
              <w:rPr>
                <w:noProof/>
                <w:webHidden/>
              </w:rPr>
              <w:instrText xml:space="preserve"> PAGEREF _Toc177459233 \h </w:instrText>
            </w:r>
            <w:r w:rsidR="007D003C">
              <w:rPr>
                <w:noProof/>
                <w:webHidden/>
              </w:rPr>
            </w:r>
            <w:r w:rsidR="007D003C">
              <w:rPr>
                <w:noProof/>
                <w:webHidden/>
              </w:rPr>
              <w:fldChar w:fldCharType="separate"/>
            </w:r>
            <w:r>
              <w:rPr>
                <w:noProof/>
                <w:webHidden/>
              </w:rPr>
              <w:t>97</w:t>
            </w:r>
            <w:r w:rsidR="007D003C">
              <w:rPr>
                <w:noProof/>
                <w:webHidden/>
              </w:rPr>
              <w:fldChar w:fldCharType="end"/>
            </w:r>
          </w:hyperlink>
        </w:p>
        <w:p w14:paraId="57F4F3AE" w14:textId="5BEFBA0B"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4" w:history="1">
            <w:r w:rsidR="007D003C" w:rsidRPr="00835FE7">
              <w:rPr>
                <w:rStyle w:val="-"/>
                <w:bCs/>
                <w:noProof/>
                <w:lang w:val="el-GR"/>
              </w:rPr>
              <w:t>4.6</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Δικαίωμα μονομερούς λύσης της σύμβασης</w:t>
            </w:r>
            <w:r w:rsidR="007D003C">
              <w:rPr>
                <w:noProof/>
                <w:webHidden/>
              </w:rPr>
              <w:tab/>
            </w:r>
            <w:r w:rsidR="007D003C">
              <w:rPr>
                <w:noProof/>
                <w:webHidden/>
              </w:rPr>
              <w:fldChar w:fldCharType="begin"/>
            </w:r>
            <w:r w:rsidR="007D003C">
              <w:rPr>
                <w:noProof/>
                <w:webHidden/>
              </w:rPr>
              <w:instrText xml:space="preserve"> PAGEREF _Toc177459234 \h </w:instrText>
            </w:r>
            <w:r w:rsidR="007D003C">
              <w:rPr>
                <w:noProof/>
                <w:webHidden/>
              </w:rPr>
            </w:r>
            <w:r w:rsidR="007D003C">
              <w:rPr>
                <w:noProof/>
                <w:webHidden/>
              </w:rPr>
              <w:fldChar w:fldCharType="separate"/>
            </w:r>
            <w:r>
              <w:rPr>
                <w:noProof/>
                <w:webHidden/>
              </w:rPr>
              <w:t>97</w:t>
            </w:r>
            <w:r w:rsidR="007D003C">
              <w:rPr>
                <w:noProof/>
                <w:webHidden/>
              </w:rPr>
              <w:fldChar w:fldCharType="end"/>
            </w:r>
          </w:hyperlink>
        </w:p>
        <w:p w14:paraId="6B354B93" w14:textId="16F70F67" w:rsidR="007D003C" w:rsidRDefault="00F27B4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7459235" w:history="1">
            <w:r w:rsidR="007D003C" w:rsidRPr="00835FE7">
              <w:rPr>
                <w:rStyle w:val="-"/>
                <w:noProof/>
                <w:lang w:val="el-GR"/>
                <w14:scene3d>
                  <w14:camera w14:prst="orthographicFront"/>
                  <w14:lightRig w14:rig="threePt" w14:dir="t">
                    <w14:rot w14:lat="0" w14:lon="0" w14:rev="0"/>
                  </w14:lightRig>
                </w14:scene3d>
              </w:rPr>
              <w:t>5.</w:t>
            </w:r>
            <w:r w:rsidR="007D003C">
              <w:rPr>
                <w:rFonts w:asciiTheme="minorHAnsi" w:eastAsiaTheme="minorEastAsia" w:hAnsiTheme="minorHAnsi" w:cstheme="minorBidi"/>
                <w:b w:val="0"/>
                <w:bCs w:val="0"/>
                <w:caps w:val="0"/>
                <w:noProof/>
                <w:kern w:val="2"/>
                <w:sz w:val="24"/>
                <w:szCs w:val="24"/>
                <w:lang w:val="el-GR" w:eastAsia="el-GR"/>
                <w14:ligatures w14:val="standardContextual"/>
              </w:rPr>
              <w:tab/>
            </w:r>
            <w:r w:rsidR="007D003C" w:rsidRPr="00835FE7">
              <w:rPr>
                <w:rStyle w:val="-"/>
                <w:noProof/>
                <w:lang w:val="el-GR"/>
              </w:rPr>
              <w:t>ΕΙΔΙΚΟΙ ΟΡΟΙ ΕΚΤΕΛΕΣΗΣ ΤΗΣ ΣΥΜΒΑΣΗΣ</w:t>
            </w:r>
            <w:r w:rsidR="007D003C">
              <w:rPr>
                <w:noProof/>
                <w:webHidden/>
              </w:rPr>
              <w:tab/>
            </w:r>
            <w:r w:rsidR="007D003C">
              <w:rPr>
                <w:noProof/>
                <w:webHidden/>
              </w:rPr>
              <w:fldChar w:fldCharType="begin"/>
            </w:r>
            <w:r w:rsidR="007D003C">
              <w:rPr>
                <w:noProof/>
                <w:webHidden/>
              </w:rPr>
              <w:instrText xml:space="preserve"> PAGEREF _Toc177459235 \h </w:instrText>
            </w:r>
            <w:r w:rsidR="007D003C">
              <w:rPr>
                <w:noProof/>
                <w:webHidden/>
              </w:rPr>
            </w:r>
            <w:r w:rsidR="007D003C">
              <w:rPr>
                <w:noProof/>
                <w:webHidden/>
              </w:rPr>
              <w:fldChar w:fldCharType="separate"/>
            </w:r>
            <w:r>
              <w:rPr>
                <w:noProof/>
                <w:webHidden/>
              </w:rPr>
              <w:t>99</w:t>
            </w:r>
            <w:r w:rsidR="007D003C">
              <w:rPr>
                <w:noProof/>
                <w:webHidden/>
              </w:rPr>
              <w:fldChar w:fldCharType="end"/>
            </w:r>
          </w:hyperlink>
        </w:p>
        <w:p w14:paraId="76A13FC8" w14:textId="63D041A9"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6" w:history="1">
            <w:r w:rsidR="007D003C" w:rsidRPr="00835FE7">
              <w:rPr>
                <w:rStyle w:val="-"/>
                <w:bCs/>
                <w:noProof/>
                <w:lang w:val="el-GR"/>
              </w:rPr>
              <w:t>5.1</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Τρόπος πληρωμής</w:t>
            </w:r>
            <w:r w:rsidR="007D003C">
              <w:rPr>
                <w:noProof/>
                <w:webHidden/>
              </w:rPr>
              <w:tab/>
            </w:r>
            <w:r w:rsidR="007D003C">
              <w:rPr>
                <w:noProof/>
                <w:webHidden/>
              </w:rPr>
              <w:fldChar w:fldCharType="begin"/>
            </w:r>
            <w:r w:rsidR="007D003C">
              <w:rPr>
                <w:noProof/>
                <w:webHidden/>
              </w:rPr>
              <w:instrText xml:space="preserve"> PAGEREF _Toc177459236 \h </w:instrText>
            </w:r>
            <w:r w:rsidR="007D003C">
              <w:rPr>
                <w:noProof/>
                <w:webHidden/>
              </w:rPr>
            </w:r>
            <w:r w:rsidR="007D003C">
              <w:rPr>
                <w:noProof/>
                <w:webHidden/>
              </w:rPr>
              <w:fldChar w:fldCharType="separate"/>
            </w:r>
            <w:r>
              <w:rPr>
                <w:noProof/>
                <w:webHidden/>
              </w:rPr>
              <w:t>99</w:t>
            </w:r>
            <w:r w:rsidR="007D003C">
              <w:rPr>
                <w:noProof/>
                <w:webHidden/>
              </w:rPr>
              <w:fldChar w:fldCharType="end"/>
            </w:r>
          </w:hyperlink>
        </w:p>
        <w:p w14:paraId="2318E5C0" w14:textId="35E4CE09"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7" w:history="1">
            <w:r w:rsidR="007D003C" w:rsidRPr="00835FE7">
              <w:rPr>
                <w:rStyle w:val="-"/>
                <w:bCs/>
                <w:noProof/>
                <w:lang w:val="el-GR"/>
              </w:rPr>
              <w:t>5.2</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Κήρυξη οικονομικού φορέα έκπτωτου - Κυρώσεις</w:t>
            </w:r>
            <w:r w:rsidR="007D003C">
              <w:rPr>
                <w:noProof/>
                <w:webHidden/>
              </w:rPr>
              <w:tab/>
            </w:r>
            <w:r w:rsidR="007D003C">
              <w:rPr>
                <w:noProof/>
                <w:webHidden/>
              </w:rPr>
              <w:fldChar w:fldCharType="begin"/>
            </w:r>
            <w:r w:rsidR="007D003C">
              <w:rPr>
                <w:noProof/>
                <w:webHidden/>
              </w:rPr>
              <w:instrText xml:space="preserve"> PAGEREF _Toc177459237 \h </w:instrText>
            </w:r>
            <w:r w:rsidR="007D003C">
              <w:rPr>
                <w:noProof/>
                <w:webHidden/>
              </w:rPr>
            </w:r>
            <w:r w:rsidR="007D003C">
              <w:rPr>
                <w:noProof/>
                <w:webHidden/>
              </w:rPr>
              <w:fldChar w:fldCharType="separate"/>
            </w:r>
            <w:r>
              <w:rPr>
                <w:noProof/>
                <w:webHidden/>
              </w:rPr>
              <w:t>103</w:t>
            </w:r>
            <w:r w:rsidR="007D003C">
              <w:rPr>
                <w:noProof/>
                <w:webHidden/>
              </w:rPr>
              <w:fldChar w:fldCharType="end"/>
            </w:r>
          </w:hyperlink>
        </w:p>
        <w:p w14:paraId="0D32C79A" w14:textId="26F3086A"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8" w:history="1">
            <w:r w:rsidR="007D003C" w:rsidRPr="00835FE7">
              <w:rPr>
                <w:rStyle w:val="-"/>
                <w:bCs/>
                <w:noProof/>
                <w:lang w:val="el-GR"/>
              </w:rPr>
              <w:t>5.3</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Διοικητικές προσφυγές κατά τη διαδικασία εκτέλεσης</w:t>
            </w:r>
            <w:r w:rsidR="007D003C">
              <w:rPr>
                <w:noProof/>
                <w:webHidden/>
              </w:rPr>
              <w:tab/>
            </w:r>
            <w:r w:rsidR="007D003C">
              <w:rPr>
                <w:noProof/>
                <w:webHidden/>
              </w:rPr>
              <w:fldChar w:fldCharType="begin"/>
            </w:r>
            <w:r w:rsidR="007D003C">
              <w:rPr>
                <w:noProof/>
                <w:webHidden/>
              </w:rPr>
              <w:instrText xml:space="preserve"> PAGEREF _Toc177459238 \h </w:instrText>
            </w:r>
            <w:r w:rsidR="007D003C">
              <w:rPr>
                <w:noProof/>
                <w:webHidden/>
              </w:rPr>
            </w:r>
            <w:r w:rsidR="007D003C">
              <w:rPr>
                <w:noProof/>
                <w:webHidden/>
              </w:rPr>
              <w:fldChar w:fldCharType="separate"/>
            </w:r>
            <w:r>
              <w:rPr>
                <w:noProof/>
                <w:webHidden/>
              </w:rPr>
              <w:t>105</w:t>
            </w:r>
            <w:r w:rsidR="007D003C">
              <w:rPr>
                <w:noProof/>
                <w:webHidden/>
              </w:rPr>
              <w:fldChar w:fldCharType="end"/>
            </w:r>
          </w:hyperlink>
        </w:p>
        <w:p w14:paraId="7020120B" w14:textId="68F7B461"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39" w:history="1">
            <w:r w:rsidR="007D003C" w:rsidRPr="00835FE7">
              <w:rPr>
                <w:rStyle w:val="-"/>
                <w:bCs/>
                <w:noProof/>
                <w:lang w:val="el-GR"/>
              </w:rPr>
              <w:t>5.4</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Δικαστική επίλυση διαφορών</w:t>
            </w:r>
            <w:r w:rsidR="007D003C">
              <w:rPr>
                <w:noProof/>
                <w:webHidden/>
              </w:rPr>
              <w:tab/>
            </w:r>
            <w:r w:rsidR="007D003C">
              <w:rPr>
                <w:noProof/>
                <w:webHidden/>
              </w:rPr>
              <w:fldChar w:fldCharType="begin"/>
            </w:r>
            <w:r w:rsidR="007D003C">
              <w:rPr>
                <w:noProof/>
                <w:webHidden/>
              </w:rPr>
              <w:instrText xml:space="preserve"> PAGEREF _Toc177459239 \h </w:instrText>
            </w:r>
            <w:r w:rsidR="007D003C">
              <w:rPr>
                <w:noProof/>
                <w:webHidden/>
              </w:rPr>
            </w:r>
            <w:r w:rsidR="007D003C">
              <w:rPr>
                <w:noProof/>
                <w:webHidden/>
              </w:rPr>
              <w:fldChar w:fldCharType="separate"/>
            </w:r>
            <w:r>
              <w:rPr>
                <w:noProof/>
                <w:webHidden/>
              </w:rPr>
              <w:t>105</w:t>
            </w:r>
            <w:r w:rsidR="007D003C">
              <w:rPr>
                <w:noProof/>
                <w:webHidden/>
              </w:rPr>
              <w:fldChar w:fldCharType="end"/>
            </w:r>
          </w:hyperlink>
        </w:p>
        <w:p w14:paraId="19612B8E" w14:textId="59DB2FEE" w:rsidR="007D003C" w:rsidRDefault="00F27B4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7459240" w:history="1">
            <w:r w:rsidR="007D003C" w:rsidRPr="00835FE7">
              <w:rPr>
                <w:rStyle w:val="-"/>
                <w:noProof/>
                <w14:scene3d>
                  <w14:camera w14:prst="orthographicFront"/>
                  <w14:lightRig w14:rig="threePt" w14:dir="t">
                    <w14:rot w14:lat="0" w14:lon="0" w14:rev="0"/>
                  </w14:lightRig>
                </w14:scene3d>
              </w:rPr>
              <w:t>6.</w:t>
            </w:r>
            <w:r w:rsidR="007D003C">
              <w:rPr>
                <w:rFonts w:asciiTheme="minorHAnsi" w:eastAsiaTheme="minorEastAsia" w:hAnsiTheme="minorHAnsi" w:cstheme="minorBidi"/>
                <w:b w:val="0"/>
                <w:bCs w:val="0"/>
                <w:caps w:val="0"/>
                <w:noProof/>
                <w:kern w:val="2"/>
                <w:sz w:val="24"/>
                <w:szCs w:val="24"/>
                <w:lang w:val="el-GR" w:eastAsia="el-GR"/>
                <w14:ligatures w14:val="standardContextual"/>
              </w:rPr>
              <w:tab/>
            </w:r>
            <w:r w:rsidR="007D003C" w:rsidRPr="00835FE7">
              <w:rPr>
                <w:rStyle w:val="-"/>
                <w:noProof/>
              </w:rPr>
              <w:t>ΧΡΟΝΟΣ ΚΑΙ ΤΡΟΠΟΣ ΕΚΤΕΛΕΣΗΣ</w:t>
            </w:r>
            <w:r w:rsidR="007D003C">
              <w:rPr>
                <w:noProof/>
                <w:webHidden/>
              </w:rPr>
              <w:tab/>
            </w:r>
            <w:r w:rsidR="007D003C">
              <w:rPr>
                <w:noProof/>
                <w:webHidden/>
              </w:rPr>
              <w:fldChar w:fldCharType="begin"/>
            </w:r>
            <w:r w:rsidR="007D003C">
              <w:rPr>
                <w:noProof/>
                <w:webHidden/>
              </w:rPr>
              <w:instrText xml:space="preserve"> PAGEREF _Toc177459240 \h </w:instrText>
            </w:r>
            <w:r w:rsidR="007D003C">
              <w:rPr>
                <w:noProof/>
                <w:webHidden/>
              </w:rPr>
            </w:r>
            <w:r w:rsidR="007D003C">
              <w:rPr>
                <w:noProof/>
                <w:webHidden/>
              </w:rPr>
              <w:fldChar w:fldCharType="separate"/>
            </w:r>
            <w:r>
              <w:rPr>
                <w:noProof/>
                <w:webHidden/>
              </w:rPr>
              <w:t>107</w:t>
            </w:r>
            <w:r w:rsidR="007D003C">
              <w:rPr>
                <w:noProof/>
                <w:webHidden/>
              </w:rPr>
              <w:fldChar w:fldCharType="end"/>
            </w:r>
          </w:hyperlink>
        </w:p>
        <w:p w14:paraId="3FD0AE4B" w14:textId="2D4D0D90"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41" w:history="1">
            <w:r w:rsidR="007D003C" w:rsidRPr="00835FE7">
              <w:rPr>
                <w:rStyle w:val="-"/>
                <w:bCs/>
                <w:noProof/>
                <w:lang w:val="el-GR"/>
              </w:rPr>
              <w:t>6.1</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Παρακολούθηση της σύμβασης</w:t>
            </w:r>
            <w:r w:rsidR="007D003C">
              <w:rPr>
                <w:noProof/>
                <w:webHidden/>
              </w:rPr>
              <w:tab/>
            </w:r>
            <w:r w:rsidR="007D003C">
              <w:rPr>
                <w:noProof/>
                <w:webHidden/>
              </w:rPr>
              <w:fldChar w:fldCharType="begin"/>
            </w:r>
            <w:r w:rsidR="007D003C">
              <w:rPr>
                <w:noProof/>
                <w:webHidden/>
              </w:rPr>
              <w:instrText xml:space="preserve"> PAGEREF _Toc177459241 \h </w:instrText>
            </w:r>
            <w:r w:rsidR="007D003C">
              <w:rPr>
                <w:noProof/>
                <w:webHidden/>
              </w:rPr>
            </w:r>
            <w:r w:rsidR="007D003C">
              <w:rPr>
                <w:noProof/>
                <w:webHidden/>
              </w:rPr>
              <w:fldChar w:fldCharType="separate"/>
            </w:r>
            <w:r>
              <w:rPr>
                <w:noProof/>
                <w:webHidden/>
              </w:rPr>
              <w:t>107</w:t>
            </w:r>
            <w:r w:rsidR="007D003C">
              <w:rPr>
                <w:noProof/>
                <w:webHidden/>
              </w:rPr>
              <w:fldChar w:fldCharType="end"/>
            </w:r>
          </w:hyperlink>
        </w:p>
        <w:p w14:paraId="43BB4691" w14:textId="1390475C"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42" w:history="1">
            <w:r w:rsidR="007D003C" w:rsidRPr="00835FE7">
              <w:rPr>
                <w:rStyle w:val="-"/>
                <w:bCs/>
                <w:noProof/>
                <w:lang w:val="el-GR"/>
              </w:rPr>
              <w:t>6.2</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Διάρκεια σύμβασης</w:t>
            </w:r>
            <w:r w:rsidR="007D003C">
              <w:rPr>
                <w:noProof/>
                <w:webHidden/>
              </w:rPr>
              <w:tab/>
            </w:r>
            <w:r w:rsidR="007D003C">
              <w:rPr>
                <w:noProof/>
                <w:webHidden/>
              </w:rPr>
              <w:fldChar w:fldCharType="begin"/>
            </w:r>
            <w:r w:rsidR="007D003C">
              <w:rPr>
                <w:noProof/>
                <w:webHidden/>
              </w:rPr>
              <w:instrText xml:space="preserve"> PAGEREF _Toc177459242 \h </w:instrText>
            </w:r>
            <w:r w:rsidR="007D003C">
              <w:rPr>
                <w:noProof/>
                <w:webHidden/>
              </w:rPr>
            </w:r>
            <w:r w:rsidR="007D003C">
              <w:rPr>
                <w:noProof/>
                <w:webHidden/>
              </w:rPr>
              <w:fldChar w:fldCharType="separate"/>
            </w:r>
            <w:r>
              <w:rPr>
                <w:noProof/>
                <w:webHidden/>
              </w:rPr>
              <w:t>108</w:t>
            </w:r>
            <w:r w:rsidR="007D003C">
              <w:rPr>
                <w:noProof/>
                <w:webHidden/>
              </w:rPr>
              <w:fldChar w:fldCharType="end"/>
            </w:r>
          </w:hyperlink>
        </w:p>
        <w:p w14:paraId="028F01EB" w14:textId="1F6A3124"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43" w:history="1">
            <w:r w:rsidR="007D003C" w:rsidRPr="00835FE7">
              <w:rPr>
                <w:rStyle w:val="-"/>
                <w:bCs/>
                <w:noProof/>
                <w:lang w:val="el-GR"/>
              </w:rPr>
              <w:t>6.3</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Παραλαβή του αντικειμένου της σύμβασης</w:t>
            </w:r>
            <w:r w:rsidR="007D003C">
              <w:rPr>
                <w:noProof/>
                <w:webHidden/>
              </w:rPr>
              <w:tab/>
            </w:r>
            <w:r w:rsidR="007D003C">
              <w:rPr>
                <w:noProof/>
                <w:webHidden/>
              </w:rPr>
              <w:fldChar w:fldCharType="begin"/>
            </w:r>
            <w:r w:rsidR="007D003C">
              <w:rPr>
                <w:noProof/>
                <w:webHidden/>
              </w:rPr>
              <w:instrText xml:space="preserve"> PAGEREF _Toc177459243 \h </w:instrText>
            </w:r>
            <w:r w:rsidR="007D003C">
              <w:rPr>
                <w:noProof/>
                <w:webHidden/>
              </w:rPr>
            </w:r>
            <w:r w:rsidR="007D003C">
              <w:rPr>
                <w:noProof/>
                <w:webHidden/>
              </w:rPr>
              <w:fldChar w:fldCharType="separate"/>
            </w:r>
            <w:r>
              <w:rPr>
                <w:noProof/>
                <w:webHidden/>
              </w:rPr>
              <w:t>108</w:t>
            </w:r>
            <w:r w:rsidR="007D003C">
              <w:rPr>
                <w:noProof/>
                <w:webHidden/>
              </w:rPr>
              <w:fldChar w:fldCharType="end"/>
            </w:r>
          </w:hyperlink>
        </w:p>
        <w:p w14:paraId="434954A9" w14:textId="7A08BFBD"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44" w:history="1">
            <w:r w:rsidR="007D003C" w:rsidRPr="00835FE7">
              <w:rPr>
                <w:rStyle w:val="-"/>
                <w:bCs/>
                <w:noProof/>
                <w:lang w:val="el-GR"/>
              </w:rPr>
              <w:t>6.4</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Απόρριψη παραδοτέων – Αντικατάσταση</w:t>
            </w:r>
            <w:r w:rsidR="007D003C">
              <w:rPr>
                <w:noProof/>
                <w:webHidden/>
              </w:rPr>
              <w:tab/>
            </w:r>
            <w:r w:rsidR="007D003C">
              <w:rPr>
                <w:noProof/>
                <w:webHidden/>
              </w:rPr>
              <w:fldChar w:fldCharType="begin"/>
            </w:r>
            <w:r w:rsidR="007D003C">
              <w:rPr>
                <w:noProof/>
                <w:webHidden/>
              </w:rPr>
              <w:instrText xml:space="preserve"> PAGEREF _Toc177459244 \h </w:instrText>
            </w:r>
            <w:r w:rsidR="007D003C">
              <w:rPr>
                <w:noProof/>
                <w:webHidden/>
              </w:rPr>
            </w:r>
            <w:r w:rsidR="007D003C">
              <w:rPr>
                <w:noProof/>
                <w:webHidden/>
              </w:rPr>
              <w:fldChar w:fldCharType="separate"/>
            </w:r>
            <w:r>
              <w:rPr>
                <w:noProof/>
                <w:webHidden/>
              </w:rPr>
              <w:t>110</w:t>
            </w:r>
            <w:r w:rsidR="007D003C">
              <w:rPr>
                <w:noProof/>
                <w:webHidden/>
              </w:rPr>
              <w:fldChar w:fldCharType="end"/>
            </w:r>
          </w:hyperlink>
        </w:p>
        <w:p w14:paraId="6F41AB64" w14:textId="026D0692" w:rsidR="007D003C" w:rsidRDefault="00F27B4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45" w:history="1">
            <w:r w:rsidR="007D003C" w:rsidRPr="00835FE7">
              <w:rPr>
                <w:rStyle w:val="-"/>
                <w:bCs/>
                <w:noProof/>
                <w:lang w:val="el-GR"/>
              </w:rPr>
              <w:t>6.5</w:t>
            </w:r>
            <w:r w:rsidR="007D003C">
              <w:rPr>
                <w:rFonts w:asciiTheme="minorHAnsi" w:eastAsiaTheme="minorEastAsia" w:hAnsiTheme="minorHAnsi" w:cstheme="minorBidi"/>
                <w:smallCaps w:val="0"/>
                <w:noProof/>
                <w:kern w:val="2"/>
                <w:sz w:val="24"/>
                <w:szCs w:val="24"/>
                <w:lang w:val="el-GR" w:eastAsia="el-GR"/>
                <w14:ligatures w14:val="standardContextual"/>
              </w:rPr>
              <w:tab/>
            </w:r>
            <w:r w:rsidR="007D003C" w:rsidRPr="00835FE7">
              <w:rPr>
                <w:rStyle w:val="-"/>
                <w:noProof/>
                <w:lang w:val="el-GR"/>
              </w:rPr>
              <w:t>Αναπροσαρμογή τιμής</w:t>
            </w:r>
            <w:r w:rsidR="007D003C">
              <w:rPr>
                <w:noProof/>
                <w:webHidden/>
              </w:rPr>
              <w:tab/>
            </w:r>
            <w:r w:rsidR="007D003C">
              <w:rPr>
                <w:noProof/>
                <w:webHidden/>
              </w:rPr>
              <w:fldChar w:fldCharType="begin"/>
            </w:r>
            <w:r w:rsidR="007D003C">
              <w:rPr>
                <w:noProof/>
                <w:webHidden/>
              </w:rPr>
              <w:instrText xml:space="preserve"> PAGEREF _Toc177459245 \h </w:instrText>
            </w:r>
            <w:r w:rsidR="007D003C">
              <w:rPr>
                <w:noProof/>
                <w:webHidden/>
              </w:rPr>
            </w:r>
            <w:r w:rsidR="007D003C">
              <w:rPr>
                <w:noProof/>
                <w:webHidden/>
              </w:rPr>
              <w:fldChar w:fldCharType="separate"/>
            </w:r>
            <w:r>
              <w:rPr>
                <w:noProof/>
                <w:webHidden/>
              </w:rPr>
              <w:t>110</w:t>
            </w:r>
            <w:r w:rsidR="007D003C">
              <w:rPr>
                <w:noProof/>
                <w:webHidden/>
              </w:rPr>
              <w:fldChar w:fldCharType="end"/>
            </w:r>
          </w:hyperlink>
        </w:p>
        <w:p w14:paraId="4558FD8F" w14:textId="336F01BB" w:rsidR="007D003C" w:rsidRDefault="00F27B40">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77459246" w:history="1">
            <w:r w:rsidR="007D003C" w:rsidRPr="00835FE7">
              <w:rPr>
                <w:rStyle w:val="-"/>
                <w:noProof/>
                <w:lang w:val="el-GR"/>
              </w:rPr>
              <w:t>ΠΑΡΑΡΤΗΜΑΤΑ</w:t>
            </w:r>
            <w:r w:rsidR="007D003C">
              <w:rPr>
                <w:noProof/>
                <w:webHidden/>
              </w:rPr>
              <w:tab/>
            </w:r>
            <w:r w:rsidR="007D003C">
              <w:rPr>
                <w:noProof/>
                <w:webHidden/>
              </w:rPr>
              <w:fldChar w:fldCharType="begin"/>
            </w:r>
            <w:r w:rsidR="007D003C">
              <w:rPr>
                <w:noProof/>
                <w:webHidden/>
              </w:rPr>
              <w:instrText xml:space="preserve"> PAGEREF _Toc177459246 \h </w:instrText>
            </w:r>
            <w:r w:rsidR="007D003C">
              <w:rPr>
                <w:noProof/>
                <w:webHidden/>
              </w:rPr>
            </w:r>
            <w:r w:rsidR="007D003C">
              <w:rPr>
                <w:noProof/>
                <w:webHidden/>
              </w:rPr>
              <w:fldChar w:fldCharType="separate"/>
            </w:r>
            <w:r>
              <w:rPr>
                <w:noProof/>
                <w:webHidden/>
              </w:rPr>
              <w:t>111</w:t>
            </w:r>
            <w:r w:rsidR="007D003C">
              <w:rPr>
                <w:noProof/>
                <w:webHidden/>
              </w:rPr>
              <w:fldChar w:fldCharType="end"/>
            </w:r>
          </w:hyperlink>
        </w:p>
        <w:p w14:paraId="020435E3" w14:textId="27E8E1E7"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247" w:history="1">
            <w:r w:rsidR="007D003C" w:rsidRPr="00835FE7">
              <w:rPr>
                <w:rStyle w:val="-"/>
                <w:noProof/>
                <w:lang w:val="el-GR"/>
              </w:rPr>
              <w:t>ΠΑΡΑΡΤΗΜΑ Ι – Αναλυτική Περιγραφή Φυσικού και Οικονομικού Αντικειμένου της Σύμβασης</w:t>
            </w:r>
            <w:r w:rsidR="007D003C">
              <w:rPr>
                <w:noProof/>
                <w:webHidden/>
              </w:rPr>
              <w:tab/>
            </w:r>
            <w:r w:rsidR="007D003C">
              <w:rPr>
                <w:noProof/>
                <w:webHidden/>
              </w:rPr>
              <w:fldChar w:fldCharType="begin"/>
            </w:r>
            <w:r w:rsidR="007D003C">
              <w:rPr>
                <w:noProof/>
                <w:webHidden/>
              </w:rPr>
              <w:instrText xml:space="preserve"> PAGEREF _Toc177459247 \h </w:instrText>
            </w:r>
            <w:r w:rsidR="007D003C">
              <w:rPr>
                <w:noProof/>
                <w:webHidden/>
              </w:rPr>
            </w:r>
            <w:r w:rsidR="007D003C">
              <w:rPr>
                <w:noProof/>
                <w:webHidden/>
              </w:rPr>
              <w:fldChar w:fldCharType="separate"/>
            </w:r>
            <w:r>
              <w:rPr>
                <w:noProof/>
                <w:webHidden/>
              </w:rPr>
              <w:t>111</w:t>
            </w:r>
            <w:r w:rsidR="007D003C">
              <w:rPr>
                <w:noProof/>
                <w:webHidden/>
              </w:rPr>
              <w:fldChar w:fldCharType="end"/>
            </w:r>
          </w:hyperlink>
        </w:p>
        <w:p w14:paraId="7693FE42" w14:textId="0972CA6A"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48" w:history="1">
            <w:r w:rsidR="007D003C" w:rsidRPr="00835FE7">
              <w:rPr>
                <w:rStyle w:val="-"/>
                <w:noProof/>
                <w:lang w:val="el-GR"/>
              </w:rPr>
              <w:t>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Περιβάλλον της Σύμβασης</w:t>
            </w:r>
            <w:r w:rsidR="007D003C">
              <w:rPr>
                <w:noProof/>
                <w:webHidden/>
              </w:rPr>
              <w:tab/>
            </w:r>
            <w:r w:rsidR="007D003C">
              <w:rPr>
                <w:noProof/>
                <w:webHidden/>
              </w:rPr>
              <w:fldChar w:fldCharType="begin"/>
            </w:r>
            <w:r w:rsidR="007D003C">
              <w:rPr>
                <w:noProof/>
                <w:webHidden/>
              </w:rPr>
              <w:instrText xml:space="preserve"> PAGEREF _Toc177459248 \h </w:instrText>
            </w:r>
            <w:r w:rsidR="007D003C">
              <w:rPr>
                <w:noProof/>
                <w:webHidden/>
              </w:rPr>
            </w:r>
            <w:r w:rsidR="007D003C">
              <w:rPr>
                <w:noProof/>
                <w:webHidden/>
              </w:rPr>
              <w:fldChar w:fldCharType="separate"/>
            </w:r>
            <w:r>
              <w:rPr>
                <w:noProof/>
                <w:webHidden/>
              </w:rPr>
              <w:t>111</w:t>
            </w:r>
            <w:r w:rsidR="007D003C">
              <w:rPr>
                <w:noProof/>
                <w:webHidden/>
              </w:rPr>
              <w:fldChar w:fldCharType="end"/>
            </w:r>
          </w:hyperlink>
        </w:p>
        <w:p w14:paraId="268E1E0B" w14:textId="1D2EE022"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49" w:history="1">
            <w:r w:rsidR="007D003C" w:rsidRPr="00835FE7">
              <w:rPr>
                <w:rStyle w:val="-"/>
                <w:rFonts w:eastAsia="SimSun"/>
                <w:noProof/>
                <w:lang w:val="el-GR"/>
              </w:rPr>
              <w:t>1.1.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Εμπλεκόμενοι στην υλοποίηση της Σύμβασης</w:t>
            </w:r>
            <w:r w:rsidR="007D003C">
              <w:rPr>
                <w:noProof/>
                <w:webHidden/>
              </w:rPr>
              <w:tab/>
            </w:r>
            <w:r w:rsidR="007D003C">
              <w:rPr>
                <w:noProof/>
                <w:webHidden/>
              </w:rPr>
              <w:fldChar w:fldCharType="begin"/>
            </w:r>
            <w:r w:rsidR="007D003C">
              <w:rPr>
                <w:noProof/>
                <w:webHidden/>
              </w:rPr>
              <w:instrText xml:space="preserve"> PAGEREF _Toc177459249 \h </w:instrText>
            </w:r>
            <w:r w:rsidR="007D003C">
              <w:rPr>
                <w:noProof/>
                <w:webHidden/>
              </w:rPr>
            </w:r>
            <w:r w:rsidR="007D003C">
              <w:rPr>
                <w:noProof/>
                <w:webHidden/>
              </w:rPr>
              <w:fldChar w:fldCharType="separate"/>
            </w:r>
            <w:r>
              <w:rPr>
                <w:noProof/>
                <w:webHidden/>
              </w:rPr>
              <w:t>111</w:t>
            </w:r>
            <w:r w:rsidR="007D003C">
              <w:rPr>
                <w:noProof/>
                <w:webHidden/>
              </w:rPr>
              <w:fldChar w:fldCharType="end"/>
            </w:r>
          </w:hyperlink>
        </w:p>
        <w:p w14:paraId="35236456" w14:textId="46AAE429"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0" w:history="1">
            <w:r w:rsidR="007D003C" w:rsidRPr="00835FE7">
              <w:rPr>
                <w:rStyle w:val="-"/>
                <w:rFonts w:eastAsia="SimSun"/>
                <w:noProof/>
              </w:rPr>
              <w:t>1.1.1.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bCs/>
                <w:noProof/>
                <w:lang w:val="el-GR"/>
              </w:rPr>
              <w:t>Φορέας Υλοποίησης</w:t>
            </w:r>
            <w:r w:rsidR="007D003C" w:rsidRPr="00835FE7">
              <w:rPr>
                <w:rStyle w:val="-"/>
                <w:rFonts w:eastAsia="SimSun"/>
                <w:bCs/>
                <w:noProof/>
              </w:rPr>
              <w:t xml:space="preserve"> – </w:t>
            </w:r>
            <w:r w:rsidR="007D003C" w:rsidRPr="00835FE7">
              <w:rPr>
                <w:rStyle w:val="-"/>
                <w:rFonts w:eastAsia="SimSun"/>
                <w:bCs/>
                <w:noProof/>
                <w:lang w:val="el-GR"/>
              </w:rPr>
              <w:t>Αναθέτουσα Αρχή</w:t>
            </w:r>
            <w:r w:rsidR="007D003C">
              <w:rPr>
                <w:noProof/>
                <w:webHidden/>
              </w:rPr>
              <w:tab/>
            </w:r>
            <w:r w:rsidR="007D003C">
              <w:rPr>
                <w:noProof/>
                <w:webHidden/>
              </w:rPr>
              <w:fldChar w:fldCharType="begin"/>
            </w:r>
            <w:r w:rsidR="007D003C">
              <w:rPr>
                <w:noProof/>
                <w:webHidden/>
              </w:rPr>
              <w:instrText xml:space="preserve"> PAGEREF _Toc177459250 \h </w:instrText>
            </w:r>
            <w:r w:rsidR="007D003C">
              <w:rPr>
                <w:noProof/>
                <w:webHidden/>
              </w:rPr>
            </w:r>
            <w:r w:rsidR="007D003C">
              <w:rPr>
                <w:noProof/>
                <w:webHidden/>
              </w:rPr>
              <w:fldChar w:fldCharType="separate"/>
            </w:r>
            <w:r>
              <w:rPr>
                <w:noProof/>
                <w:webHidden/>
              </w:rPr>
              <w:t>111</w:t>
            </w:r>
            <w:r w:rsidR="007D003C">
              <w:rPr>
                <w:noProof/>
                <w:webHidden/>
              </w:rPr>
              <w:fldChar w:fldCharType="end"/>
            </w:r>
          </w:hyperlink>
        </w:p>
        <w:p w14:paraId="29CD1701" w14:textId="637E8092"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1" w:history="1">
            <w:r w:rsidR="007D003C" w:rsidRPr="00835FE7">
              <w:rPr>
                <w:rStyle w:val="-"/>
                <w:rFonts w:eastAsia="SimSun"/>
                <w:noProof/>
              </w:rPr>
              <w:t>1.1.2.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bCs/>
                <w:noProof/>
                <w:lang w:val="el-GR"/>
              </w:rPr>
              <w:t>Φορέας Χρηματοδότησης</w:t>
            </w:r>
            <w:r w:rsidR="007D003C">
              <w:rPr>
                <w:noProof/>
                <w:webHidden/>
              </w:rPr>
              <w:tab/>
            </w:r>
            <w:r w:rsidR="007D003C">
              <w:rPr>
                <w:noProof/>
                <w:webHidden/>
              </w:rPr>
              <w:fldChar w:fldCharType="begin"/>
            </w:r>
            <w:r w:rsidR="007D003C">
              <w:rPr>
                <w:noProof/>
                <w:webHidden/>
              </w:rPr>
              <w:instrText xml:space="preserve"> PAGEREF _Toc177459251 \h </w:instrText>
            </w:r>
            <w:r w:rsidR="007D003C">
              <w:rPr>
                <w:noProof/>
                <w:webHidden/>
              </w:rPr>
            </w:r>
            <w:r w:rsidR="007D003C">
              <w:rPr>
                <w:noProof/>
                <w:webHidden/>
              </w:rPr>
              <w:fldChar w:fldCharType="separate"/>
            </w:r>
            <w:r>
              <w:rPr>
                <w:noProof/>
                <w:webHidden/>
              </w:rPr>
              <w:t>113</w:t>
            </w:r>
            <w:r w:rsidR="007D003C">
              <w:rPr>
                <w:noProof/>
                <w:webHidden/>
              </w:rPr>
              <w:fldChar w:fldCharType="end"/>
            </w:r>
          </w:hyperlink>
        </w:p>
        <w:p w14:paraId="3BF83A16" w14:textId="5D28CC0F"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2" w:history="1">
            <w:r w:rsidR="007D003C" w:rsidRPr="00835FE7">
              <w:rPr>
                <w:rStyle w:val="-"/>
                <w:rFonts w:eastAsia="SimSun"/>
                <w:noProof/>
              </w:rPr>
              <w:t>1.1.3.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Υπουργείο Κλιματικής Κρίσης και Πολιτικής Προστασίας (βλ. παρ. 1.1.2)</w:t>
            </w:r>
            <w:r w:rsidR="007D003C" w:rsidRPr="00835FE7">
              <w:rPr>
                <w:rStyle w:val="-"/>
                <w:rFonts w:eastAsia="SimSun"/>
                <w:noProof/>
              </w:rPr>
              <w:t xml:space="preserve"> </w:t>
            </w:r>
            <w:r w:rsidR="007D003C" w:rsidRPr="00835FE7">
              <w:rPr>
                <w:rStyle w:val="-"/>
                <w:rFonts w:eastAsia="SimSun"/>
                <w:bCs/>
                <w:noProof/>
              </w:rPr>
              <w:t>Κύριος του Έργου – Φορέας Λειτουργίας</w:t>
            </w:r>
            <w:r w:rsidR="007D003C">
              <w:rPr>
                <w:noProof/>
                <w:webHidden/>
              </w:rPr>
              <w:tab/>
            </w:r>
            <w:r w:rsidR="007D003C">
              <w:rPr>
                <w:noProof/>
                <w:webHidden/>
              </w:rPr>
              <w:fldChar w:fldCharType="begin"/>
            </w:r>
            <w:r w:rsidR="007D003C">
              <w:rPr>
                <w:noProof/>
                <w:webHidden/>
              </w:rPr>
              <w:instrText xml:space="preserve"> PAGEREF _Toc177459252 \h </w:instrText>
            </w:r>
            <w:r w:rsidR="007D003C">
              <w:rPr>
                <w:noProof/>
                <w:webHidden/>
              </w:rPr>
            </w:r>
            <w:r w:rsidR="007D003C">
              <w:rPr>
                <w:noProof/>
                <w:webHidden/>
              </w:rPr>
              <w:fldChar w:fldCharType="separate"/>
            </w:r>
            <w:r>
              <w:rPr>
                <w:noProof/>
                <w:webHidden/>
              </w:rPr>
              <w:t>113</w:t>
            </w:r>
            <w:r w:rsidR="007D003C">
              <w:rPr>
                <w:noProof/>
                <w:webHidden/>
              </w:rPr>
              <w:fldChar w:fldCharType="end"/>
            </w:r>
          </w:hyperlink>
        </w:p>
        <w:p w14:paraId="3CD924BA" w14:textId="55CCF772"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3" w:history="1">
            <w:r w:rsidR="007D003C" w:rsidRPr="00835FE7">
              <w:rPr>
                <w:rStyle w:val="-"/>
                <w:rFonts w:eastAsia="SimSun"/>
                <w:noProof/>
                <w:lang w:val="el-GR"/>
              </w:rPr>
              <w:t>1.1.4.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bCs/>
                <w:noProof/>
                <w:lang w:val="el-GR"/>
              </w:rPr>
              <w:t>Όργανα &amp; Επιτροπές Παρακολούθησης, Διακυβέρνησης και Ελέγχου του Έργου</w:t>
            </w:r>
            <w:r w:rsidR="007D003C">
              <w:rPr>
                <w:noProof/>
                <w:webHidden/>
              </w:rPr>
              <w:tab/>
            </w:r>
            <w:r w:rsidR="007D003C">
              <w:rPr>
                <w:noProof/>
                <w:webHidden/>
              </w:rPr>
              <w:fldChar w:fldCharType="begin"/>
            </w:r>
            <w:r w:rsidR="007D003C">
              <w:rPr>
                <w:noProof/>
                <w:webHidden/>
              </w:rPr>
              <w:instrText xml:space="preserve"> PAGEREF _Toc177459253 \h </w:instrText>
            </w:r>
            <w:r w:rsidR="007D003C">
              <w:rPr>
                <w:noProof/>
                <w:webHidden/>
              </w:rPr>
            </w:r>
            <w:r w:rsidR="007D003C">
              <w:rPr>
                <w:noProof/>
                <w:webHidden/>
              </w:rPr>
              <w:fldChar w:fldCharType="separate"/>
            </w:r>
            <w:r>
              <w:rPr>
                <w:noProof/>
                <w:webHidden/>
              </w:rPr>
              <w:t>115</w:t>
            </w:r>
            <w:r w:rsidR="007D003C">
              <w:rPr>
                <w:noProof/>
                <w:webHidden/>
              </w:rPr>
              <w:fldChar w:fldCharType="end"/>
            </w:r>
          </w:hyperlink>
        </w:p>
        <w:p w14:paraId="7162B907" w14:textId="0B2B5137"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4" w:history="1">
            <w:r w:rsidR="007D003C" w:rsidRPr="00835FE7">
              <w:rPr>
                <w:rStyle w:val="-"/>
                <w:rFonts w:eastAsia="SimSun"/>
                <w:noProof/>
                <w:lang w:val="el-GR"/>
              </w:rPr>
              <w:t>1.2.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Υφιστάμενη Κατάσταση</w:t>
            </w:r>
            <w:r w:rsidR="007D003C">
              <w:rPr>
                <w:noProof/>
                <w:webHidden/>
              </w:rPr>
              <w:tab/>
            </w:r>
            <w:r w:rsidR="007D003C">
              <w:rPr>
                <w:noProof/>
                <w:webHidden/>
              </w:rPr>
              <w:fldChar w:fldCharType="begin"/>
            </w:r>
            <w:r w:rsidR="007D003C">
              <w:rPr>
                <w:noProof/>
                <w:webHidden/>
              </w:rPr>
              <w:instrText xml:space="preserve"> PAGEREF _Toc177459254 \h </w:instrText>
            </w:r>
            <w:r w:rsidR="007D003C">
              <w:rPr>
                <w:noProof/>
                <w:webHidden/>
              </w:rPr>
            </w:r>
            <w:r w:rsidR="007D003C">
              <w:rPr>
                <w:noProof/>
                <w:webHidden/>
              </w:rPr>
              <w:fldChar w:fldCharType="separate"/>
            </w:r>
            <w:r>
              <w:rPr>
                <w:noProof/>
                <w:webHidden/>
              </w:rPr>
              <w:t>116</w:t>
            </w:r>
            <w:r w:rsidR="007D003C">
              <w:rPr>
                <w:noProof/>
                <w:webHidden/>
              </w:rPr>
              <w:fldChar w:fldCharType="end"/>
            </w:r>
          </w:hyperlink>
        </w:p>
        <w:p w14:paraId="736129FD" w14:textId="1328A6D2"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5" w:history="1">
            <w:r w:rsidR="007D003C" w:rsidRPr="00835FE7">
              <w:rPr>
                <w:rStyle w:val="-"/>
                <w:rFonts w:eastAsia="SimSun"/>
                <w:noProof/>
                <w:lang w:val="el-GR"/>
              </w:rPr>
              <w:t>1.2.1.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bCs/>
                <w:noProof/>
                <w:lang w:val="el-GR"/>
              </w:rPr>
              <w:t>Το Κυβερνητικό Υπολογιστικό Νέφος (</w:t>
            </w:r>
            <w:r w:rsidR="007D003C" w:rsidRPr="00835FE7">
              <w:rPr>
                <w:rStyle w:val="-"/>
                <w:rFonts w:eastAsia="SimSun"/>
                <w:bCs/>
                <w:noProof/>
              </w:rPr>
              <w:t>G</w:t>
            </w:r>
            <w:r w:rsidR="007D003C" w:rsidRPr="00835FE7">
              <w:rPr>
                <w:rStyle w:val="-"/>
                <w:rFonts w:eastAsia="SimSun"/>
                <w:bCs/>
                <w:noProof/>
                <w:lang w:val="el-GR"/>
              </w:rPr>
              <w:t>-</w:t>
            </w:r>
            <w:r w:rsidR="007D003C" w:rsidRPr="00835FE7">
              <w:rPr>
                <w:rStyle w:val="-"/>
                <w:rFonts w:eastAsia="SimSun"/>
                <w:bCs/>
                <w:noProof/>
              </w:rPr>
              <w:t>Cloud</w:t>
            </w:r>
            <w:r w:rsidR="007D003C" w:rsidRPr="00835FE7">
              <w:rPr>
                <w:rStyle w:val="-"/>
                <w:rFonts w:eastAsia="SimSun"/>
                <w:bCs/>
                <w:noProof/>
                <w:lang w:val="el-GR"/>
              </w:rPr>
              <w:t>)</w:t>
            </w:r>
            <w:r w:rsidR="007D003C">
              <w:rPr>
                <w:noProof/>
                <w:webHidden/>
              </w:rPr>
              <w:tab/>
            </w:r>
            <w:r w:rsidR="007D003C">
              <w:rPr>
                <w:noProof/>
                <w:webHidden/>
              </w:rPr>
              <w:fldChar w:fldCharType="begin"/>
            </w:r>
            <w:r w:rsidR="007D003C">
              <w:rPr>
                <w:noProof/>
                <w:webHidden/>
              </w:rPr>
              <w:instrText xml:space="preserve"> PAGEREF _Toc177459255 \h </w:instrText>
            </w:r>
            <w:r w:rsidR="007D003C">
              <w:rPr>
                <w:noProof/>
                <w:webHidden/>
              </w:rPr>
            </w:r>
            <w:r w:rsidR="007D003C">
              <w:rPr>
                <w:noProof/>
                <w:webHidden/>
              </w:rPr>
              <w:fldChar w:fldCharType="separate"/>
            </w:r>
            <w:r>
              <w:rPr>
                <w:noProof/>
                <w:webHidden/>
              </w:rPr>
              <w:t>117</w:t>
            </w:r>
            <w:r w:rsidR="007D003C">
              <w:rPr>
                <w:noProof/>
                <w:webHidden/>
              </w:rPr>
              <w:fldChar w:fldCharType="end"/>
            </w:r>
          </w:hyperlink>
        </w:p>
        <w:p w14:paraId="7194D734" w14:textId="67B924EC"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6" w:history="1">
            <w:r w:rsidR="007D003C" w:rsidRPr="00835FE7">
              <w:rPr>
                <w:rStyle w:val="-"/>
                <w:rFonts w:eastAsia="SimSun"/>
                <w:bCs/>
                <w:noProof/>
                <w:lang w:val="el-GR"/>
              </w:rPr>
              <w:t>1.2.1.1.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bCs/>
                <w:noProof/>
                <w:lang w:val="el-GR"/>
              </w:rPr>
              <w:t>Περιγραφή</w:t>
            </w:r>
            <w:r w:rsidR="007D003C">
              <w:rPr>
                <w:noProof/>
                <w:webHidden/>
              </w:rPr>
              <w:tab/>
            </w:r>
            <w:r w:rsidR="007D003C">
              <w:rPr>
                <w:noProof/>
                <w:webHidden/>
              </w:rPr>
              <w:fldChar w:fldCharType="begin"/>
            </w:r>
            <w:r w:rsidR="007D003C">
              <w:rPr>
                <w:noProof/>
                <w:webHidden/>
              </w:rPr>
              <w:instrText xml:space="preserve"> PAGEREF _Toc177459256 \h </w:instrText>
            </w:r>
            <w:r w:rsidR="007D003C">
              <w:rPr>
                <w:noProof/>
                <w:webHidden/>
              </w:rPr>
            </w:r>
            <w:r w:rsidR="007D003C">
              <w:rPr>
                <w:noProof/>
                <w:webHidden/>
              </w:rPr>
              <w:fldChar w:fldCharType="separate"/>
            </w:r>
            <w:r>
              <w:rPr>
                <w:noProof/>
                <w:webHidden/>
              </w:rPr>
              <w:t>117</w:t>
            </w:r>
            <w:r w:rsidR="007D003C">
              <w:rPr>
                <w:noProof/>
                <w:webHidden/>
              </w:rPr>
              <w:fldChar w:fldCharType="end"/>
            </w:r>
          </w:hyperlink>
        </w:p>
        <w:p w14:paraId="7610CF50" w14:textId="316DA855"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57" w:history="1">
            <w:r w:rsidR="007D003C" w:rsidRPr="00835FE7">
              <w:rPr>
                <w:rStyle w:val="-"/>
                <w:noProof/>
                <w:lang w:val="el-GR"/>
              </w:rPr>
              <w:t>2.</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Περιγραφή Φυσικού Αντικειμένου της Σύμβασης</w:t>
            </w:r>
            <w:r w:rsidR="007D003C">
              <w:rPr>
                <w:noProof/>
                <w:webHidden/>
              </w:rPr>
              <w:tab/>
            </w:r>
            <w:r w:rsidR="007D003C">
              <w:rPr>
                <w:noProof/>
                <w:webHidden/>
              </w:rPr>
              <w:fldChar w:fldCharType="begin"/>
            </w:r>
            <w:r w:rsidR="007D003C">
              <w:rPr>
                <w:noProof/>
                <w:webHidden/>
              </w:rPr>
              <w:instrText xml:space="preserve"> PAGEREF _Toc177459257 \h </w:instrText>
            </w:r>
            <w:r w:rsidR="007D003C">
              <w:rPr>
                <w:noProof/>
                <w:webHidden/>
              </w:rPr>
            </w:r>
            <w:r w:rsidR="007D003C">
              <w:rPr>
                <w:noProof/>
                <w:webHidden/>
              </w:rPr>
              <w:fldChar w:fldCharType="separate"/>
            </w:r>
            <w:r>
              <w:rPr>
                <w:noProof/>
                <w:webHidden/>
              </w:rPr>
              <w:t>122</w:t>
            </w:r>
            <w:r w:rsidR="007D003C">
              <w:rPr>
                <w:noProof/>
                <w:webHidden/>
              </w:rPr>
              <w:fldChar w:fldCharType="end"/>
            </w:r>
          </w:hyperlink>
        </w:p>
        <w:p w14:paraId="7DEE1FC7" w14:textId="48EC0824"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58" w:history="1">
            <w:r w:rsidR="007D003C" w:rsidRPr="00835FE7">
              <w:rPr>
                <w:rStyle w:val="-"/>
                <w:noProof/>
                <w:lang w:val="el-GR"/>
              </w:rPr>
              <w:t>2.1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Αντικείμενο της Σύμβασης</w:t>
            </w:r>
            <w:r w:rsidR="007D003C">
              <w:rPr>
                <w:noProof/>
                <w:webHidden/>
              </w:rPr>
              <w:tab/>
            </w:r>
            <w:r w:rsidR="007D003C">
              <w:rPr>
                <w:noProof/>
                <w:webHidden/>
              </w:rPr>
              <w:fldChar w:fldCharType="begin"/>
            </w:r>
            <w:r w:rsidR="007D003C">
              <w:rPr>
                <w:noProof/>
                <w:webHidden/>
              </w:rPr>
              <w:instrText xml:space="preserve"> PAGEREF _Toc177459258 \h </w:instrText>
            </w:r>
            <w:r w:rsidR="007D003C">
              <w:rPr>
                <w:noProof/>
                <w:webHidden/>
              </w:rPr>
            </w:r>
            <w:r w:rsidR="007D003C">
              <w:rPr>
                <w:noProof/>
                <w:webHidden/>
              </w:rPr>
              <w:fldChar w:fldCharType="separate"/>
            </w:r>
            <w:r>
              <w:rPr>
                <w:noProof/>
                <w:webHidden/>
              </w:rPr>
              <w:t>122</w:t>
            </w:r>
            <w:r w:rsidR="007D003C">
              <w:rPr>
                <w:noProof/>
                <w:webHidden/>
              </w:rPr>
              <w:fldChar w:fldCharType="end"/>
            </w:r>
          </w:hyperlink>
        </w:p>
        <w:p w14:paraId="33460EE7" w14:textId="64FE4BB8"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59" w:history="1">
            <w:r w:rsidR="007D003C" w:rsidRPr="00835FE7">
              <w:rPr>
                <w:rStyle w:val="-"/>
                <w:noProof/>
                <w:lang w:val="el-GR"/>
              </w:rPr>
              <w:t>3.</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Αρχιτεκτονική</w:t>
            </w:r>
            <w:r w:rsidR="007D003C">
              <w:rPr>
                <w:noProof/>
                <w:webHidden/>
              </w:rPr>
              <w:tab/>
            </w:r>
            <w:r w:rsidR="007D003C">
              <w:rPr>
                <w:noProof/>
                <w:webHidden/>
              </w:rPr>
              <w:fldChar w:fldCharType="begin"/>
            </w:r>
            <w:r w:rsidR="007D003C">
              <w:rPr>
                <w:noProof/>
                <w:webHidden/>
              </w:rPr>
              <w:instrText xml:space="preserve"> PAGEREF _Toc177459259 \h </w:instrText>
            </w:r>
            <w:r w:rsidR="007D003C">
              <w:rPr>
                <w:noProof/>
                <w:webHidden/>
              </w:rPr>
            </w:r>
            <w:r w:rsidR="007D003C">
              <w:rPr>
                <w:noProof/>
                <w:webHidden/>
              </w:rPr>
              <w:fldChar w:fldCharType="separate"/>
            </w:r>
            <w:r>
              <w:rPr>
                <w:noProof/>
                <w:webHidden/>
              </w:rPr>
              <w:t>123</w:t>
            </w:r>
            <w:r w:rsidR="007D003C">
              <w:rPr>
                <w:noProof/>
                <w:webHidden/>
              </w:rPr>
              <w:fldChar w:fldCharType="end"/>
            </w:r>
          </w:hyperlink>
        </w:p>
        <w:p w14:paraId="21B68644" w14:textId="7FB53774"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0" w:history="1">
            <w:r w:rsidR="007D003C" w:rsidRPr="00835FE7">
              <w:rPr>
                <w:rStyle w:val="-"/>
                <w:noProof/>
                <w:lang w:val="el-GR"/>
              </w:rPr>
              <w:t>3.1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Γενικές Αρχές Σχεδιασμού Συστήματος</w:t>
            </w:r>
            <w:r w:rsidR="007D003C">
              <w:rPr>
                <w:noProof/>
                <w:webHidden/>
              </w:rPr>
              <w:tab/>
            </w:r>
            <w:r w:rsidR="007D003C">
              <w:rPr>
                <w:noProof/>
                <w:webHidden/>
              </w:rPr>
              <w:fldChar w:fldCharType="begin"/>
            </w:r>
            <w:r w:rsidR="007D003C">
              <w:rPr>
                <w:noProof/>
                <w:webHidden/>
              </w:rPr>
              <w:instrText xml:space="preserve"> PAGEREF _Toc177459260 \h </w:instrText>
            </w:r>
            <w:r w:rsidR="007D003C">
              <w:rPr>
                <w:noProof/>
                <w:webHidden/>
              </w:rPr>
            </w:r>
            <w:r w:rsidR="007D003C">
              <w:rPr>
                <w:noProof/>
                <w:webHidden/>
              </w:rPr>
              <w:fldChar w:fldCharType="separate"/>
            </w:r>
            <w:r>
              <w:rPr>
                <w:noProof/>
                <w:webHidden/>
              </w:rPr>
              <w:t>123</w:t>
            </w:r>
            <w:r w:rsidR="007D003C">
              <w:rPr>
                <w:noProof/>
                <w:webHidden/>
              </w:rPr>
              <w:fldChar w:fldCharType="end"/>
            </w:r>
          </w:hyperlink>
        </w:p>
        <w:p w14:paraId="7249AA14" w14:textId="699EE771"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1" w:history="1">
            <w:r w:rsidR="007D003C" w:rsidRPr="00835FE7">
              <w:rPr>
                <w:rStyle w:val="-"/>
                <w:noProof/>
                <w:lang w:val="el-GR"/>
              </w:rPr>
              <w:t>3.2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Λογική Αρχιτεκτονική</w:t>
            </w:r>
            <w:r w:rsidR="007D003C">
              <w:rPr>
                <w:noProof/>
                <w:webHidden/>
              </w:rPr>
              <w:tab/>
            </w:r>
            <w:r w:rsidR="007D003C">
              <w:rPr>
                <w:noProof/>
                <w:webHidden/>
              </w:rPr>
              <w:fldChar w:fldCharType="begin"/>
            </w:r>
            <w:r w:rsidR="007D003C">
              <w:rPr>
                <w:noProof/>
                <w:webHidden/>
              </w:rPr>
              <w:instrText xml:space="preserve"> PAGEREF _Toc177459261 \h </w:instrText>
            </w:r>
            <w:r w:rsidR="007D003C">
              <w:rPr>
                <w:noProof/>
                <w:webHidden/>
              </w:rPr>
            </w:r>
            <w:r w:rsidR="007D003C">
              <w:rPr>
                <w:noProof/>
                <w:webHidden/>
              </w:rPr>
              <w:fldChar w:fldCharType="separate"/>
            </w:r>
            <w:r>
              <w:rPr>
                <w:noProof/>
                <w:webHidden/>
              </w:rPr>
              <w:t>125</w:t>
            </w:r>
            <w:r w:rsidR="007D003C">
              <w:rPr>
                <w:noProof/>
                <w:webHidden/>
              </w:rPr>
              <w:fldChar w:fldCharType="end"/>
            </w:r>
          </w:hyperlink>
        </w:p>
        <w:p w14:paraId="0F0EB722" w14:textId="4334B371"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62" w:history="1">
            <w:r w:rsidR="007D003C" w:rsidRPr="00835FE7">
              <w:rPr>
                <w:rStyle w:val="-"/>
                <w:noProof/>
                <w:lang w:val="el-GR"/>
              </w:rPr>
              <w:t>4.</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Λειτουργικές &amp; Τεχνικές Απαιτήσεις</w:t>
            </w:r>
            <w:r w:rsidR="007D003C">
              <w:rPr>
                <w:noProof/>
                <w:webHidden/>
              </w:rPr>
              <w:tab/>
            </w:r>
            <w:r w:rsidR="007D003C">
              <w:rPr>
                <w:noProof/>
                <w:webHidden/>
              </w:rPr>
              <w:fldChar w:fldCharType="begin"/>
            </w:r>
            <w:r w:rsidR="007D003C">
              <w:rPr>
                <w:noProof/>
                <w:webHidden/>
              </w:rPr>
              <w:instrText xml:space="preserve"> PAGEREF _Toc177459262 \h </w:instrText>
            </w:r>
            <w:r w:rsidR="007D003C">
              <w:rPr>
                <w:noProof/>
                <w:webHidden/>
              </w:rPr>
            </w:r>
            <w:r w:rsidR="007D003C">
              <w:rPr>
                <w:noProof/>
                <w:webHidden/>
              </w:rPr>
              <w:fldChar w:fldCharType="separate"/>
            </w:r>
            <w:r>
              <w:rPr>
                <w:noProof/>
                <w:webHidden/>
              </w:rPr>
              <w:t>126</w:t>
            </w:r>
            <w:r w:rsidR="007D003C">
              <w:rPr>
                <w:noProof/>
                <w:webHidden/>
              </w:rPr>
              <w:fldChar w:fldCharType="end"/>
            </w:r>
          </w:hyperlink>
        </w:p>
        <w:p w14:paraId="42943C30" w14:textId="35A468A4" w:rsidR="007D003C" w:rsidRDefault="00F27B4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63" w:history="1">
            <w:r w:rsidR="007D003C" w:rsidRPr="00835FE7">
              <w:rPr>
                <w:rStyle w:val="-"/>
                <w:noProof/>
                <w:lang w:val="el-GR"/>
              </w:rPr>
              <w:t>4.1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Λειτουργικές Απαιτήσεις Υποσυστημάτων – Εφαρμογών</w:t>
            </w:r>
            <w:r w:rsidR="007D003C">
              <w:rPr>
                <w:noProof/>
                <w:webHidden/>
              </w:rPr>
              <w:tab/>
            </w:r>
            <w:r w:rsidR="007D003C">
              <w:rPr>
                <w:noProof/>
                <w:webHidden/>
              </w:rPr>
              <w:fldChar w:fldCharType="begin"/>
            </w:r>
            <w:r w:rsidR="007D003C">
              <w:rPr>
                <w:noProof/>
                <w:webHidden/>
              </w:rPr>
              <w:instrText xml:space="preserve"> PAGEREF _Toc177459263 \h </w:instrText>
            </w:r>
            <w:r w:rsidR="007D003C">
              <w:rPr>
                <w:noProof/>
                <w:webHidden/>
              </w:rPr>
            </w:r>
            <w:r w:rsidR="007D003C">
              <w:rPr>
                <w:noProof/>
                <w:webHidden/>
              </w:rPr>
              <w:fldChar w:fldCharType="separate"/>
            </w:r>
            <w:r>
              <w:rPr>
                <w:noProof/>
                <w:webHidden/>
              </w:rPr>
              <w:t>126</w:t>
            </w:r>
            <w:r w:rsidR="007D003C">
              <w:rPr>
                <w:noProof/>
                <w:webHidden/>
              </w:rPr>
              <w:fldChar w:fldCharType="end"/>
            </w:r>
          </w:hyperlink>
        </w:p>
        <w:p w14:paraId="4BD5D70D" w14:textId="55A9B8D4"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4" w:history="1">
            <w:r w:rsidR="007D003C" w:rsidRPr="00835FE7">
              <w:rPr>
                <w:rStyle w:val="-"/>
                <w:noProof/>
                <w:lang w:val="el-GR"/>
              </w:rPr>
              <w:t>4.1.1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Υποσύστημα Ηλεκτρονικών Προμηθειών (</w:t>
            </w:r>
            <w:r w:rsidR="007D003C" w:rsidRPr="00835FE7">
              <w:rPr>
                <w:rStyle w:val="-"/>
                <w:noProof/>
                <w:lang w:val="en-US"/>
              </w:rPr>
              <w:t>e</w:t>
            </w:r>
            <w:r w:rsidR="007D003C" w:rsidRPr="00835FE7">
              <w:rPr>
                <w:rStyle w:val="-"/>
                <w:noProof/>
                <w:lang w:val="el-GR"/>
              </w:rPr>
              <w:t xml:space="preserve"> – </w:t>
            </w:r>
            <w:r w:rsidR="007D003C" w:rsidRPr="00835FE7">
              <w:rPr>
                <w:rStyle w:val="-"/>
                <w:noProof/>
                <w:lang w:val="en-US"/>
              </w:rPr>
              <w:t>marketplace</w:t>
            </w:r>
            <w:r w:rsidR="007D003C" w:rsidRPr="00835FE7">
              <w:rPr>
                <w:rStyle w:val="-"/>
                <w:noProof/>
                <w:lang w:val="el-GR"/>
              </w:rPr>
              <w:t xml:space="preserve"> )</w:t>
            </w:r>
            <w:r w:rsidR="007D003C">
              <w:rPr>
                <w:noProof/>
                <w:webHidden/>
              </w:rPr>
              <w:tab/>
            </w:r>
            <w:r w:rsidR="007D003C">
              <w:rPr>
                <w:noProof/>
                <w:webHidden/>
              </w:rPr>
              <w:fldChar w:fldCharType="begin"/>
            </w:r>
            <w:r w:rsidR="007D003C">
              <w:rPr>
                <w:noProof/>
                <w:webHidden/>
              </w:rPr>
              <w:instrText xml:space="preserve"> PAGEREF _Toc177459264 \h </w:instrText>
            </w:r>
            <w:r w:rsidR="007D003C">
              <w:rPr>
                <w:noProof/>
                <w:webHidden/>
              </w:rPr>
            </w:r>
            <w:r w:rsidR="007D003C">
              <w:rPr>
                <w:noProof/>
                <w:webHidden/>
              </w:rPr>
              <w:fldChar w:fldCharType="separate"/>
            </w:r>
            <w:r>
              <w:rPr>
                <w:noProof/>
                <w:webHidden/>
              </w:rPr>
              <w:t>126</w:t>
            </w:r>
            <w:r w:rsidR="007D003C">
              <w:rPr>
                <w:noProof/>
                <w:webHidden/>
              </w:rPr>
              <w:fldChar w:fldCharType="end"/>
            </w:r>
          </w:hyperlink>
        </w:p>
        <w:p w14:paraId="65A7F0DA" w14:textId="2A9D9649"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5" w:history="1">
            <w:r w:rsidR="007D003C" w:rsidRPr="00835FE7">
              <w:rPr>
                <w:rStyle w:val="-"/>
                <w:noProof/>
                <w:lang w:val="el-GR"/>
              </w:rPr>
              <w:t>4.1.2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Υποσύστημα Ηλεκτρονικής Διαπραγμάτευσης</w:t>
            </w:r>
            <w:r w:rsidR="007D003C">
              <w:rPr>
                <w:noProof/>
                <w:webHidden/>
              </w:rPr>
              <w:tab/>
            </w:r>
            <w:r w:rsidR="007D003C">
              <w:rPr>
                <w:noProof/>
                <w:webHidden/>
              </w:rPr>
              <w:fldChar w:fldCharType="begin"/>
            </w:r>
            <w:r w:rsidR="007D003C">
              <w:rPr>
                <w:noProof/>
                <w:webHidden/>
              </w:rPr>
              <w:instrText xml:space="preserve"> PAGEREF _Toc177459265 \h </w:instrText>
            </w:r>
            <w:r w:rsidR="007D003C">
              <w:rPr>
                <w:noProof/>
                <w:webHidden/>
              </w:rPr>
            </w:r>
            <w:r w:rsidR="007D003C">
              <w:rPr>
                <w:noProof/>
                <w:webHidden/>
              </w:rPr>
              <w:fldChar w:fldCharType="separate"/>
            </w:r>
            <w:r>
              <w:rPr>
                <w:noProof/>
                <w:webHidden/>
              </w:rPr>
              <w:t>127</w:t>
            </w:r>
            <w:r w:rsidR="007D003C">
              <w:rPr>
                <w:noProof/>
                <w:webHidden/>
              </w:rPr>
              <w:fldChar w:fldCharType="end"/>
            </w:r>
          </w:hyperlink>
        </w:p>
        <w:p w14:paraId="76CFC0F2" w14:textId="33E46945"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6" w:history="1">
            <w:r w:rsidR="007D003C" w:rsidRPr="00835FE7">
              <w:rPr>
                <w:rStyle w:val="-"/>
                <w:noProof/>
                <w:lang w:val="el-GR"/>
              </w:rPr>
              <w:t>4.1.3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Υποσύστημα Διαδικτυακής Πύλης</w:t>
            </w:r>
            <w:r w:rsidR="007D003C">
              <w:rPr>
                <w:noProof/>
                <w:webHidden/>
              </w:rPr>
              <w:tab/>
            </w:r>
            <w:r w:rsidR="007D003C">
              <w:rPr>
                <w:noProof/>
                <w:webHidden/>
              </w:rPr>
              <w:fldChar w:fldCharType="begin"/>
            </w:r>
            <w:r w:rsidR="007D003C">
              <w:rPr>
                <w:noProof/>
                <w:webHidden/>
              </w:rPr>
              <w:instrText xml:space="preserve"> PAGEREF _Toc177459266 \h </w:instrText>
            </w:r>
            <w:r w:rsidR="007D003C">
              <w:rPr>
                <w:noProof/>
                <w:webHidden/>
              </w:rPr>
            </w:r>
            <w:r w:rsidR="007D003C">
              <w:rPr>
                <w:noProof/>
                <w:webHidden/>
              </w:rPr>
              <w:fldChar w:fldCharType="separate"/>
            </w:r>
            <w:r>
              <w:rPr>
                <w:noProof/>
                <w:webHidden/>
              </w:rPr>
              <w:t>129</w:t>
            </w:r>
            <w:r w:rsidR="007D003C">
              <w:rPr>
                <w:noProof/>
                <w:webHidden/>
              </w:rPr>
              <w:fldChar w:fldCharType="end"/>
            </w:r>
          </w:hyperlink>
        </w:p>
        <w:p w14:paraId="1B29F762" w14:textId="661E2F8B"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7" w:history="1">
            <w:r w:rsidR="007D003C" w:rsidRPr="00835FE7">
              <w:rPr>
                <w:rStyle w:val="-"/>
                <w:noProof/>
                <w:lang w:val="el-GR"/>
              </w:rPr>
              <w:t>4.1.4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Υποσύστημα Δημιουργίας Αναφορών</w:t>
            </w:r>
            <w:r w:rsidR="007D003C">
              <w:rPr>
                <w:noProof/>
                <w:webHidden/>
              </w:rPr>
              <w:tab/>
            </w:r>
            <w:r w:rsidR="007D003C">
              <w:rPr>
                <w:noProof/>
                <w:webHidden/>
              </w:rPr>
              <w:fldChar w:fldCharType="begin"/>
            </w:r>
            <w:r w:rsidR="007D003C">
              <w:rPr>
                <w:noProof/>
                <w:webHidden/>
              </w:rPr>
              <w:instrText xml:space="preserve"> PAGEREF _Toc177459267 \h </w:instrText>
            </w:r>
            <w:r w:rsidR="007D003C">
              <w:rPr>
                <w:noProof/>
                <w:webHidden/>
              </w:rPr>
            </w:r>
            <w:r w:rsidR="007D003C">
              <w:rPr>
                <w:noProof/>
                <w:webHidden/>
              </w:rPr>
              <w:fldChar w:fldCharType="separate"/>
            </w:r>
            <w:r>
              <w:rPr>
                <w:noProof/>
                <w:webHidden/>
              </w:rPr>
              <w:t>131</w:t>
            </w:r>
            <w:r w:rsidR="007D003C">
              <w:rPr>
                <w:noProof/>
                <w:webHidden/>
              </w:rPr>
              <w:fldChar w:fldCharType="end"/>
            </w:r>
          </w:hyperlink>
        </w:p>
        <w:p w14:paraId="34041AA2" w14:textId="6DC8FB46"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8" w:history="1">
            <w:r w:rsidR="007D003C" w:rsidRPr="00835FE7">
              <w:rPr>
                <w:rStyle w:val="-"/>
                <w:noProof/>
                <w:lang w:val="el-GR"/>
              </w:rPr>
              <w:t>4.1.5</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Υποσύστημα Διαχείρισης Χρηστών</w:t>
            </w:r>
            <w:r w:rsidR="007D003C">
              <w:rPr>
                <w:noProof/>
                <w:webHidden/>
              </w:rPr>
              <w:tab/>
            </w:r>
            <w:r w:rsidR="007D003C">
              <w:rPr>
                <w:noProof/>
                <w:webHidden/>
              </w:rPr>
              <w:fldChar w:fldCharType="begin"/>
            </w:r>
            <w:r w:rsidR="007D003C">
              <w:rPr>
                <w:noProof/>
                <w:webHidden/>
              </w:rPr>
              <w:instrText xml:space="preserve"> PAGEREF _Toc177459268 \h </w:instrText>
            </w:r>
            <w:r w:rsidR="007D003C">
              <w:rPr>
                <w:noProof/>
                <w:webHidden/>
              </w:rPr>
            </w:r>
            <w:r w:rsidR="007D003C">
              <w:rPr>
                <w:noProof/>
                <w:webHidden/>
              </w:rPr>
              <w:fldChar w:fldCharType="separate"/>
            </w:r>
            <w:r>
              <w:rPr>
                <w:noProof/>
                <w:webHidden/>
              </w:rPr>
              <w:t>134</w:t>
            </w:r>
            <w:r w:rsidR="007D003C">
              <w:rPr>
                <w:noProof/>
                <w:webHidden/>
              </w:rPr>
              <w:fldChar w:fldCharType="end"/>
            </w:r>
          </w:hyperlink>
        </w:p>
        <w:p w14:paraId="1C7E7CE4" w14:textId="5EDA75BD"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69" w:history="1">
            <w:r w:rsidR="007D003C" w:rsidRPr="00835FE7">
              <w:rPr>
                <w:rStyle w:val="-"/>
                <w:noProof/>
                <w:lang w:val="el-GR"/>
              </w:rPr>
              <w:t>4.1.6</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Υποσύστημα Διαλειτουργικότητας με τρίτα συστήματα</w:t>
            </w:r>
            <w:r w:rsidR="007D003C">
              <w:rPr>
                <w:noProof/>
                <w:webHidden/>
              </w:rPr>
              <w:tab/>
            </w:r>
            <w:r w:rsidR="007D003C">
              <w:rPr>
                <w:noProof/>
                <w:webHidden/>
              </w:rPr>
              <w:fldChar w:fldCharType="begin"/>
            </w:r>
            <w:r w:rsidR="007D003C">
              <w:rPr>
                <w:noProof/>
                <w:webHidden/>
              </w:rPr>
              <w:instrText xml:space="preserve"> PAGEREF _Toc177459269 \h </w:instrText>
            </w:r>
            <w:r w:rsidR="007D003C">
              <w:rPr>
                <w:noProof/>
                <w:webHidden/>
              </w:rPr>
            </w:r>
            <w:r w:rsidR="007D003C">
              <w:rPr>
                <w:noProof/>
                <w:webHidden/>
              </w:rPr>
              <w:fldChar w:fldCharType="separate"/>
            </w:r>
            <w:r>
              <w:rPr>
                <w:noProof/>
                <w:webHidden/>
              </w:rPr>
              <w:t>135</w:t>
            </w:r>
            <w:r w:rsidR="007D003C">
              <w:rPr>
                <w:noProof/>
                <w:webHidden/>
              </w:rPr>
              <w:fldChar w:fldCharType="end"/>
            </w:r>
          </w:hyperlink>
        </w:p>
        <w:p w14:paraId="3B89E79B" w14:textId="495D50CC"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70" w:history="1">
            <w:r w:rsidR="007D003C" w:rsidRPr="00835FE7">
              <w:rPr>
                <w:rStyle w:val="-"/>
                <w:noProof/>
                <w:lang w:val="el-GR"/>
              </w:rPr>
              <w:t>5.</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Οριζόντιες Απαιτήσεις</w:t>
            </w:r>
            <w:r w:rsidR="007D003C">
              <w:rPr>
                <w:noProof/>
                <w:webHidden/>
              </w:rPr>
              <w:tab/>
            </w:r>
            <w:r w:rsidR="007D003C">
              <w:rPr>
                <w:noProof/>
                <w:webHidden/>
              </w:rPr>
              <w:fldChar w:fldCharType="begin"/>
            </w:r>
            <w:r w:rsidR="007D003C">
              <w:rPr>
                <w:noProof/>
                <w:webHidden/>
              </w:rPr>
              <w:instrText xml:space="preserve"> PAGEREF _Toc177459270 \h </w:instrText>
            </w:r>
            <w:r w:rsidR="007D003C">
              <w:rPr>
                <w:noProof/>
                <w:webHidden/>
              </w:rPr>
            </w:r>
            <w:r w:rsidR="007D003C">
              <w:rPr>
                <w:noProof/>
                <w:webHidden/>
              </w:rPr>
              <w:fldChar w:fldCharType="separate"/>
            </w:r>
            <w:r>
              <w:rPr>
                <w:noProof/>
                <w:webHidden/>
              </w:rPr>
              <w:t>137</w:t>
            </w:r>
            <w:r w:rsidR="007D003C">
              <w:rPr>
                <w:noProof/>
                <w:webHidden/>
              </w:rPr>
              <w:fldChar w:fldCharType="end"/>
            </w:r>
          </w:hyperlink>
        </w:p>
        <w:p w14:paraId="348708AA" w14:textId="1C1B401F"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1" w:history="1">
            <w:r w:rsidR="007D003C" w:rsidRPr="00835FE7">
              <w:rPr>
                <w:rStyle w:val="-"/>
                <w:noProof/>
                <w:lang w:val="el-GR"/>
              </w:rPr>
              <w:t>5.1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 xml:space="preserve">Συμβατότητα με </w:t>
            </w:r>
            <w:r w:rsidR="007D003C" w:rsidRPr="00835FE7">
              <w:rPr>
                <w:rStyle w:val="-"/>
                <w:noProof/>
                <w:lang w:val="en-US"/>
              </w:rPr>
              <w:t>G- Cloud</w:t>
            </w:r>
            <w:r w:rsidR="007D003C">
              <w:rPr>
                <w:noProof/>
                <w:webHidden/>
              </w:rPr>
              <w:tab/>
            </w:r>
            <w:r w:rsidR="007D003C">
              <w:rPr>
                <w:noProof/>
                <w:webHidden/>
              </w:rPr>
              <w:fldChar w:fldCharType="begin"/>
            </w:r>
            <w:r w:rsidR="007D003C">
              <w:rPr>
                <w:noProof/>
                <w:webHidden/>
              </w:rPr>
              <w:instrText xml:space="preserve"> PAGEREF _Toc177459271 \h </w:instrText>
            </w:r>
            <w:r w:rsidR="007D003C">
              <w:rPr>
                <w:noProof/>
                <w:webHidden/>
              </w:rPr>
            </w:r>
            <w:r w:rsidR="007D003C">
              <w:rPr>
                <w:noProof/>
                <w:webHidden/>
              </w:rPr>
              <w:fldChar w:fldCharType="separate"/>
            </w:r>
            <w:r>
              <w:rPr>
                <w:noProof/>
                <w:webHidden/>
              </w:rPr>
              <w:t>137</w:t>
            </w:r>
            <w:r w:rsidR="007D003C">
              <w:rPr>
                <w:noProof/>
                <w:webHidden/>
              </w:rPr>
              <w:fldChar w:fldCharType="end"/>
            </w:r>
          </w:hyperlink>
        </w:p>
        <w:p w14:paraId="3B64360E" w14:textId="6DA9EFA9"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2" w:history="1">
            <w:r w:rsidR="007D003C" w:rsidRPr="00835FE7">
              <w:rPr>
                <w:rStyle w:val="-"/>
                <w:noProof/>
                <w:lang w:val="el-GR"/>
              </w:rPr>
              <w:t>5.2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Διαλειτουργικότητα</w:t>
            </w:r>
            <w:r w:rsidR="007D003C">
              <w:rPr>
                <w:noProof/>
                <w:webHidden/>
              </w:rPr>
              <w:tab/>
            </w:r>
            <w:r w:rsidR="007D003C">
              <w:rPr>
                <w:noProof/>
                <w:webHidden/>
              </w:rPr>
              <w:fldChar w:fldCharType="begin"/>
            </w:r>
            <w:r w:rsidR="007D003C">
              <w:rPr>
                <w:noProof/>
                <w:webHidden/>
              </w:rPr>
              <w:instrText xml:space="preserve"> PAGEREF _Toc177459272 \h </w:instrText>
            </w:r>
            <w:r w:rsidR="007D003C">
              <w:rPr>
                <w:noProof/>
                <w:webHidden/>
              </w:rPr>
            </w:r>
            <w:r w:rsidR="007D003C">
              <w:rPr>
                <w:noProof/>
                <w:webHidden/>
              </w:rPr>
              <w:fldChar w:fldCharType="separate"/>
            </w:r>
            <w:r>
              <w:rPr>
                <w:noProof/>
                <w:webHidden/>
              </w:rPr>
              <w:t>139</w:t>
            </w:r>
            <w:r w:rsidR="007D003C">
              <w:rPr>
                <w:noProof/>
                <w:webHidden/>
              </w:rPr>
              <w:fldChar w:fldCharType="end"/>
            </w:r>
          </w:hyperlink>
        </w:p>
        <w:p w14:paraId="0E7A77D4" w14:textId="0FD516ED"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3" w:history="1">
            <w:r w:rsidR="007D003C" w:rsidRPr="00835FE7">
              <w:rPr>
                <w:rStyle w:val="-"/>
                <w:noProof/>
                <w:lang w:val="en-US"/>
              </w:rPr>
              <w:t>5.3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Μοναδική</w:t>
            </w:r>
            <w:r w:rsidR="007D003C" w:rsidRPr="00835FE7">
              <w:rPr>
                <w:rStyle w:val="-"/>
                <w:noProof/>
                <w:lang w:val="en-US"/>
              </w:rPr>
              <w:t xml:space="preserve"> </w:t>
            </w:r>
            <w:r w:rsidR="007D003C" w:rsidRPr="00835FE7">
              <w:rPr>
                <w:rStyle w:val="-"/>
                <w:noProof/>
                <w:lang w:val="el-GR"/>
              </w:rPr>
              <w:t>Πρόσβαση</w:t>
            </w:r>
            <w:r w:rsidR="007D003C" w:rsidRPr="00835FE7">
              <w:rPr>
                <w:rStyle w:val="-"/>
                <w:noProof/>
                <w:lang w:val="en-US"/>
              </w:rPr>
              <w:t xml:space="preserve"> – Single Sign On</w:t>
            </w:r>
            <w:r w:rsidR="007D003C">
              <w:rPr>
                <w:noProof/>
                <w:webHidden/>
              </w:rPr>
              <w:tab/>
            </w:r>
            <w:r w:rsidR="007D003C">
              <w:rPr>
                <w:noProof/>
                <w:webHidden/>
              </w:rPr>
              <w:fldChar w:fldCharType="begin"/>
            </w:r>
            <w:r w:rsidR="007D003C">
              <w:rPr>
                <w:noProof/>
                <w:webHidden/>
              </w:rPr>
              <w:instrText xml:space="preserve"> PAGEREF _Toc177459273 \h </w:instrText>
            </w:r>
            <w:r w:rsidR="007D003C">
              <w:rPr>
                <w:noProof/>
                <w:webHidden/>
              </w:rPr>
            </w:r>
            <w:r w:rsidR="007D003C">
              <w:rPr>
                <w:noProof/>
                <w:webHidden/>
              </w:rPr>
              <w:fldChar w:fldCharType="separate"/>
            </w:r>
            <w:r>
              <w:rPr>
                <w:noProof/>
                <w:webHidden/>
              </w:rPr>
              <w:t>141</w:t>
            </w:r>
            <w:r w:rsidR="007D003C">
              <w:rPr>
                <w:noProof/>
                <w:webHidden/>
              </w:rPr>
              <w:fldChar w:fldCharType="end"/>
            </w:r>
          </w:hyperlink>
        </w:p>
        <w:p w14:paraId="0B53B119" w14:textId="4A391A0D"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4" w:history="1">
            <w:r w:rsidR="007D003C" w:rsidRPr="00835FE7">
              <w:rPr>
                <w:rStyle w:val="-"/>
                <w:noProof/>
                <w:lang w:val="el-GR"/>
              </w:rPr>
              <w:t>5.4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Εμπιστευτικότητα</w:t>
            </w:r>
            <w:r w:rsidR="007D003C">
              <w:rPr>
                <w:noProof/>
                <w:webHidden/>
              </w:rPr>
              <w:tab/>
            </w:r>
            <w:r w:rsidR="007D003C">
              <w:rPr>
                <w:noProof/>
                <w:webHidden/>
              </w:rPr>
              <w:fldChar w:fldCharType="begin"/>
            </w:r>
            <w:r w:rsidR="007D003C">
              <w:rPr>
                <w:noProof/>
                <w:webHidden/>
              </w:rPr>
              <w:instrText xml:space="preserve"> PAGEREF _Toc177459274 \h </w:instrText>
            </w:r>
            <w:r w:rsidR="007D003C">
              <w:rPr>
                <w:noProof/>
                <w:webHidden/>
              </w:rPr>
            </w:r>
            <w:r w:rsidR="007D003C">
              <w:rPr>
                <w:noProof/>
                <w:webHidden/>
              </w:rPr>
              <w:fldChar w:fldCharType="separate"/>
            </w:r>
            <w:r>
              <w:rPr>
                <w:noProof/>
                <w:webHidden/>
              </w:rPr>
              <w:t>141</w:t>
            </w:r>
            <w:r w:rsidR="007D003C">
              <w:rPr>
                <w:noProof/>
                <w:webHidden/>
              </w:rPr>
              <w:fldChar w:fldCharType="end"/>
            </w:r>
          </w:hyperlink>
        </w:p>
        <w:p w14:paraId="24BDBE96" w14:textId="2F164585"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5" w:history="1">
            <w:r w:rsidR="007D003C" w:rsidRPr="00835FE7">
              <w:rPr>
                <w:rStyle w:val="-"/>
                <w:noProof/>
                <w:lang w:val="el-GR"/>
              </w:rPr>
              <w:t>5.5</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Ακεραιότητα Δεδομένων</w:t>
            </w:r>
            <w:r w:rsidR="007D003C">
              <w:rPr>
                <w:noProof/>
                <w:webHidden/>
              </w:rPr>
              <w:tab/>
            </w:r>
            <w:r w:rsidR="007D003C">
              <w:rPr>
                <w:noProof/>
                <w:webHidden/>
              </w:rPr>
              <w:fldChar w:fldCharType="begin"/>
            </w:r>
            <w:r w:rsidR="007D003C">
              <w:rPr>
                <w:noProof/>
                <w:webHidden/>
              </w:rPr>
              <w:instrText xml:space="preserve"> PAGEREF _Toc177459275 \h </w:instrText>
            </w:r>
            <w:r w:rsidR="007D003C">
              <w:rPr>
                <w:noProof/>
                <w:webHidden/>
              </w:rPr>
            </w:r>
            <w:r w:rsidR="007D003C">
              <w:rPr>
                <w:noProof/>
                <w:webHidden/>
              </w:rPr>
              <w:fldChar w:fldCharType="separate"/>
            </w:r>
            <w:r>
              <w:rPr>
                <w:noProof/>
                <w:webHidden/>
              </w:rPr>
              <w:t>143</w:t>
            </w:r>
            <w:r w:rsidR="007D003C">
              <w:rPr>
                <w:noProof/>
                <w:webHidden/>
              </w:rPr>
              <w:fldChar w:fldCharType="end"/>
            </w:r>
          </w:hyperlink>
        </w:p>
        <w:p w14:paraId="1E45444E" w14:textId="08E65422"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6" w:history="1">
            <w:r w:rsidR="007D003C" w:rsidRPr="00835FE7">
              <w:rPr>
                <w:rStyle w:val="-"/>
                <w:noProof/>
                <w:lang w:val="el-GR"/>
              </w:rPr>
              <w:t>5.6</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Διαθεσιμότητα Δεδομένων</w:t>
            </w:r>
            <w:r w:rsidR="007D003C">
              <w:rPr>
                <w:noProof/>
                <w:webHidden/>
              </w:rPr>
              <w:tab/>
            </w:r>
            <w:r w:rsidR="007D003C">
              <w:rPr>
                <w:noProof/>
                <w:webHidden/>
              </w:rPr>
              <w:fldChar w:fldCharType="begin"/>
            </w:r>
            <w:r w:rsidR="007D003C">
              <w:rPr>
                <w:noProof/>
                <w:webHidden/>
              </w:rPr>
              <w:instrText xml:space="preserve"> PAGEREF _Toc177459276 \h </w:instrText>
            </w:r>
            <w:r w:rsidR="007D003C">
              <w:rPr>
                <w:noProof/>
                <w:webHidden/>
              </w:rPr>
            </w:r>
            <w:r w:rsidR="007D003C">
              <w:rPr>
                <w:noProof/>
                <w:webHidden/>
              </w:rPr>
              <w:fldChar w:fldCharType="separate"/>
            </w:r>
            <w:r>
              <w:rPr>
                <w:noProof/>
                <w:webHidden/>
              </w:rPr>
              <w:t>143</w:t>
            </w:r>
            <w:r w:rsidR="007D003C">
              <w:rPr>
                <w:noProof/>
                <w:webHidden/>
              </w:rPr>
              <w:fldChar w:fldCharType="end"/>
            </w:r>
          </w:hyperlink>
        </w:p>
        <w:p w14:paraId="625A2692" w14:textId="1F2972D1"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7" w:history="1">
            <w:r w:rsidR="007D003C" w:rsidRPr="00835FE7">
              <w:rPr>
                <w:rStyle w:val="-"/>
                <w:noProof/>
                <w:lang w:val="el-GR"/>
              </w:rPr>
              <w:t>5.7</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Ευχρηστία</w:t>
            </w:r>
            <w:r w:rsidR="007D003C">
              <w:rPr>
                <w:noProof/>
                <w:webHidden/>
              </w:rPr>
              <w:tab/>
            </w:r>
            <w:r w:rsidR="007D003C">
              <w:rPr>
                <w:noProof/>
                <w:webHidden/>
              </w:rPr>
              <w:fldChar w:fldCharType="begin"/>
            </w:r>
            <w:r w:rsidR="007D003C">
              <w:rPr>
                <w:noProof/>
                <w:webHidden/>
              </w:rPr>
              <w:instrText xml:space="preserve"> PAGEREF _Toc177459277 \h </w:instrText>
            </w:r>
            <w:r w:rsidR="007D003C">
              <w:rPr>
                <w:noProof/>
                <w:webHidden/>
              </w:rPr>
            </w:r>
            <w:r w:rsidR="007D003C">
              <w:rPr>
                <w:noProof/>
                <w:webHidden/>
              </w:rPr>
              <w:fldChar w:fldCharType="separate"/>
            </w:r>
            <w:r>
              <w:rPr>
                <w:noProof/>
                <w:webHidden/>
              </w:rPr>
              <w:t>144</w:t>
            </w:r>
            <w:r w:rsidR="007D003C">
              <w:rPr>
                <w:noProof/>
                <w:webHidden/>
              </w:rPr>
              <w:fldChar w:fldCharType="end"/>
            </w:r>
          </w:hyperlink>
        </w:p>
        <w:p w14:paraId="37869EC2" w14:textId="7F661146"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8" w:history="1">
            <w:r w:rsidR="007D003C" w:rsidRPr="00835FE7">
              <w:rPr>
                <w:rStyle w:val="-"/>
                <w:noProof/>
                <w:lang w:val="el-GR"/>
              </w:rPr>
              <w:t>5.8</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Επεκτασιμότητα</w:t>
            </w:r>
            <w:r w:rsidR="007D003C">
              <w:rPr>
                <w:noProof/>
                <w:webHidden/>
              </w:rPr>
              <w:tab/>
            </w:r>
            <w:r w:rsidR="007D003C">
              <w:rPr>
                <w:noProof/>
                <w:webHidden/>
              </w:rPr>
              <w:fldChar w:fldCharType="begin"/>
            </w:r>
            <w:r w:rsidR="007D003C">
              <w:rPr>
                <w:noProof/>
                <w:webHidden/>
              </w:rPr>
              <w:instrText xml:space="preserve"> PAGEREF _Toc177459278 \h </w:instrText>
            </w:r>
            <w:r w:rsidR="007D003C">
              <w:rPr>
                <w:noProof/>
                <w:webHidden/>
              </w:rPr>
            </w:r>
            <w:r w:rsidR="007D003C">
              <w:rPr>
                <w:noProof/>
                <w:webHidden/>
              </w:rPr>
              <w:fldChar w:fldCharType="separate"/>
            </w:r>
            <w:r>
              <w:rPr>
                <w:noProof/>
                <w:webHidden/>
              </w:rPr>
              <w:t>146</w:t>
            </w:r>
            <w:r w:rsidR="007D003C">
              <w:rPr>
                <w:noProof/>
                <w:webHidden/>
              </w:rPr>
              <w:fldChar w:fldCharType="end"/>
            </w:r>
          </w:hyperlink>
        </w:p>
        <w:p w14:paraId="42854BA6" w14:textId="5CF0A170"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79" w:history="1">
            <w:r w:rsidR="007D003C" w:rsidRPr="00835FE7">
              <w:rPr>
                <w:rStyle w:val="-"/>
                <w:noProof/>
                <w:lang w:val="el-GR"/>
              </w:rPr>
              <w:t>5.9</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Συμμόρφωση με τον Γενικό Κανονισμό για την Προστασία Δεδομένων (GDPR)</w:t>
            </w:r>
            <w:r w:rsidR="007D003C">
              <w:rPr>
                <w:noProof/>
                <w:webHidden/>
              </w:rPr>
              <w:tab/>
            </w:r>
            <w:r w:rsidR="007D003C">
              <w:rPr>
                <w:noProof/>
                <w:webHidden/>
              </w:rPr>
              <w:fldChar w:fldCharType="begin"/>
            </w:r>
            <w:r w:rsidR="007D003C">
              <w:rPr>
                <w:noProof/>
                <w:webHidden/>
              </w:rPr>
              <w:instrText xml:space="preserve"> PAGEREF _Toc177459279 \h </w:instrText>
            </w:r>
            <w:r w:rsidR="007D003C">
              <w:rPr>
                <w:noProof/>
                <w:webHidden/>
              </w:rPr>
            </w:r>
            <w:r w:rsidR="007D003C">
              <w:rPr>
                <w:noProof/>
                <w:webHidden/>
              </w:rPr>
              <w:fldChar w:fldCharType="separate"/>
            </w:r>
            <w:r>
              <w:rPr>
                <w:noProof/>
                <w:webHidden/>
              </w:rPr>
              <w:t>147</w:t>
            </w:r>
            <w:r w:rsidR="007D003C">
              <w:rPr>
                <w:noProof/>
                <w:webHidden/>
              </w:rPr>
              <w:fldChar w:fldCharType="end"/>
            </w:r>
          </w:hyperlink>
        </w:p>
        <w:p w14:paraId="0EB3EA9C" w14:textId="7403CD45"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80" w:history="1">
            <w:r w:rsidR="007D003C" w:rsidRPr="00835FE7">
              <w:rPr>
                <w:rStyle w:val="-"/>
                <w:noProof/>
                <w:lang w:val="el-GR"/>
              </w:rPr>
              <w:t>6.</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Οριζόντιες Υπηρεσίες</w:t>
            </w:r>
            <w:r w:rsidR="007D003C">
              <w:rPr>
                <w:noProof/>
                <w:webHidden/>
              </w:rPr>
              <w:tab/>
            </w:r>
            <w:r w:rsidR="007D003C">
              <w:rPr>
                <w:noProof/>
                <w:webHidden/>
              </w:rPr>
              <w:fldChar w:fldCharType="begin"/>
            </w:r>
            <w:r w:rsidR="007D003C">
              <w:rPr>
                <w:noProof/>
                <w:webHidden/>
              </w:rPr>
              <w:instrText xml:space="preserve"> PAGEREF _Toc177459280 \h </w:instrText>
            </w:r>
            <w:r w:rsidR="007D003C">
              <w:rPr>
                <w:noProof/>
                <w:webHidden/>
              </w:rPr>
            </w:r>
            <w:r w:rsidR="007D003C">
              <w:rPr>
                <w:noProof/>
                <w:webHidden/>
              </w:rPr>
              <w:fldChar w:fldCharType="separate"/>
            </w:r>
            <w:r>
              <w:rPr>
                <w:noProof/>
                <w:webHidden/>
              </w:rPr>
              <w:t>147</w:t>
            </w:r>
            <w:r w:rsidR="007D003C">
              <w:rPr>
                <w:noProof/>
                <w:webHidden/>
              </w:rPr>
              <w:fldChar w:fldCharType="end"/>
            </w:r>
          </w:hyperlink>
        </w:p>
        <w:p w14:paraId="273C2B34" w14:textId="74BC74BC"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1" w:history="1">
            <w:r w:rsidR="007D003C" w:rsidRPr="00835FE7">
              <w:rPr>
                <w:rStyle w:val="-"/>
                <w:noProof/>
                <w:lang w:val="el-GR"/>
              </w:rPr>
              <w:t>6.1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Μελέτη Εφαρμογής - Ανάλυση Απαιτήσεων</w:t>
            </w:r>
            <w:r w:rsidR="007D003C">
              <w:rPr>
                <w:noProof/>
                <w:webHidden/>
              </w:rPr>
              <w:tab/>
            </w:r>
            <w:r w:rsidR="007D003C">
              <w:rPr>
                <w:noProof/>
                <w:webHidden/>
              </w:rPr>
              <w:fldChar w:fldCharType="begin"/>
            </w:r>
            <w:r w:rsidR="007D003C">
              <w:rPr>
                <w:noProof/>
                <w:webHidden/>
              </w:rPr>
              <w:instrText xml:space="preserve"> PAGEREF _Toc177459281 \h </w:instrText>
            </w:r>
            <w:r w:rsidR="007D003C">
              <w:rPr>
                <w:noProof/>
                <w:webHidden/>
              </w:rPr>
            </w:r>
            <w:r w:rsidR="007D003C">
              <w:rPr>
                <w:noProof/>
                <w:webHidden/>
              </w:rPr>
              <w:fldChar w:fldCharType="separate"/>
            </w:r>
            <w:r>
              <w:rPr>
                <w:noProof/>
                <w:webHidden/>
              </w:rPr>
              <w:t>147</w:t>
            </w:r>
            <w:r w:rsidR="007D003C">
              <w:rPr>
                <w:noProof/>
                <w:webHidden/>
              </w:rPr>
              <w:fldChar w:fldCharType="end"/>
            </w:r>
          </w:hyperlink>
        </w:p>
        <w:p w14:paraId="4A523D23" w14:textId="0C5921CA"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2" w:history="1">
            <w:r w:rsidR="007D003C" w:rsidRPr="00835FE7">
              <w:rPr>
                <w:rStyle w:val="-"/>
                <w:noProof/>
                <w:lang w:val="el-GR"/>
              </w:rPr>
              <w:t>6.2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Υπηρεσίες Εγκατάστασης, παραμετροποίησης και μετάπτωσης δεδομένων</w:t>
            </w:r>
            <w:r w:rsidR="007D003C">
              <w:rPr>
                <w:noProof/>
                <w:webHidden/>
              </w:rPr>
              <w:tab/>
            </w:r>
            <w:r w:rsidR="007D003C">
              <w:rPr>
                <w:noProof/>
                <w:webHidden/>
              </w:rPr>
              <w:fldChar w:fldCharType="begin"/>
            </w:r>
            <w:r w:rsidR="007D003C">
              <w:rPr>
                <w:noProof/>
                <w:webHidden/>
              </w:rPr>
              <w:instrText xml:space="preserve"> PAGEREF _Toc177459282 \h </w:instrText>
            </w:r>
            <w:r w:rsidR="007D003C">
              <w:rPr>
                <w:noProof/>
                <w:webHidden/>
              </w:rPr>
            </w:r>
            <w:r w:rsidR="007D003C">
              <w:rPr>
                <w:noProof/>
                <w:webHidden/>
              </w:rPr>
              <w:fldChar w:fldCharType="separate"/>
            </w:r>
            <w:r>
              <w:rPr>
                <w:noProof/>
                <w:webHidden/>
              </w:rPr>
              <w:t>149</w:t>
            </w:r>
            <w:r w:rsidR="007D003C">
              <w:rPr>
                <w:noProof/>
                <w:webHidden/>
              </w:rPr>
              <w:fldChar w:fldCharType="end"/>
            </w:r>
          </w:hyperlink>
        </w:p>
        <w:p w14:paraId="500039FC" w14:textId="6F8BB4EE"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3" w:history="1">
            <w:r w:rsidR="007D003C" w:rsidRPr="00835FE7">
              <w:rPr>
                <w:rStyle w:val="-"/>
                <w:noProof/>
                <w:lang w:val="el-GR"/>
              </w:rPr>
              <w:t>6.3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Υπηρεσίες ανάπτυξης και τροποποίησης υφιστάμενου λογισμικού εφαρμογών</w:t>
            </w:r>
            <w:r w:rsidR="007D003C">
              <w:rPr>
                <w:noProof/>
                <w:webHidden/>
              </w:rPr>
              <w:tab/>
            </w:r>
            <w:r w:rsidR="007D003C">
              <w:rPr>
                <w:noProof/>
                <w:webHidden/>
              </w:rPr>
              <w:fldChar w:fldCharType="begin"/>
            </w:r>
            <w:r w:rsidR="007D003C">
              <w:rPr>
                <w:noProof/>
                <w:webHidden/>
              </w:rPr>
              <w:instrText xml:space="preserve"> PAGEREF _Toc177459283 \h </w:instrText>
            </w:r>
            <w:r w:rsidR="007D003C">
              <w:rPr>
                <w:noProof/>
                <w:webHidden/>
              </w:rPr>
            </w:r>
            <w:r w:rsidR="007D003C">
              <w:rPr>
                <w:noProof/>
                <w:webHidden/>
              </w:rPr>
              <w:fldChar w:fldCharType="separate"/>
            </w:r>
            <w:r>
              <w:rPr>
                <w:noProof/>
                <w:webHidden/>
              </w:rPr>
              <w:t>150</w:t>
            </w:r>
            <w:r w:rsidR="007D003C">
              <w:rPr>
                <w:noProof/>
                <w:webHidden/>
              </w:rPr>
              <w:fldChar w:fldCharType="end"/>
            </w:r>
          </w:hyperlink>
        </w:p>
        <w:p w14:paraId="33BD6352" w14:textId="53A57400"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4" w:history="1">
            <w:r w:rsidR="007D003C" w:rsidRPr="00835FE7">
              <w:rPr>
                <w:rStyle w:val="-"/>
                <w:noProof/>
                <w:lang w:val="el-GR"/>
              </w:rPr>
              <w:t>6.3.1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Εργασίες ανάπτυξης / τροποποίησης λογισμικού / μετάπτωσης δεδομένων</w:t>
            </w:r>
            <w:r w:rsidR="007D003C">
              <w:rPr>
                <w:noProof/>
                <w:webHidden/>
              </w:rPr>
              <w:tab/>
            </w:r>
            <w:r w:rsidR="007D003C">
              <w:rPr>
                <w:noProof/>
                <w:webHidden/>
              </w:rPr>
              <w:fldChar w:fldCharType="begin"/>
            </w:r>
            <w:r w:rsidR="007D003C">
              <w:rPr>
                <w:noProof/>
                <w:webHidden/>
              </w:rPr>
              <w:instrText xml:space="preserve"> PAGEREF _Toc177459284 \h </w:instrText>
            </w:r>
            <w:r w:rsidR="007D003C">
              <w:rPr>
                <w:noProof/>
                <w:webHidden/>
              </w:rPr>
            </w:r>
            <w:r w:rsidR="007D003C">
              <w:rPr>
                <w:noProof/>
                <w:webHidden/>
              </w:rPr>
              <w:fldChar w:fldCharType="separate"/>
            </w:r>
            <w:r>
              <w:rPr>
                <w:noProof/>
                <w:webHidden/>
              </w:rPr>
              <w:t>150</w:t>
            </w:r>
            <w:r w:rsidR="007D003C">
              <w:rPr>
                <w:noProof/>
                <w:webHidden/>
              </w:rPr>
              <w:fldChar w:fldCharType="end"/>
            </w:r>
          </w:hyperlink>
        </w:p>
        <w:p w14:paraId="0398146A" w14:textId="2AB564C8"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5" w:history="1">
            <w:r w:rsidR="007D003C" w:rsidRPr="00835FE7">
              <w:rPr>
                <w:rStyle w:val="-"/>
                <w:noProof/>
                <w:lang w:val="el-GR"/>
              </w:rPr>
              <w:t>6.3.2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Διαδικασία ανάθεσης ανάπτυξης / τροποποιήσεων Λογισμικού / μετάπτωσης δεδομένων</w:t>
            </w:r>
            <w:r w:rsidR="007D003C">
              <w:rPr>
                <w:noProof/>
                <w:webHidden/>
              </w:rPr>
              <w:tab/>
            </w:r>
            <w:r w:rsidR="007D003C">
              <w:rPr>
                <w:noProof/>
                <w:webHidden/>
              </w:rPr>
              <w:fldChar w:fldCharType="begin"/>
            </w:r>
            <w:r w:rsidR="007D003C">
              <w:rPr>
                <w:noProof/>
                <w:webHidden/>
              </w:rPr>
              <w:instrText xml:space="preserve"> PAGEREF _Toc177459285 \h </w:instrText>
            </w:r>
            <w:r w:rsidR="007D003C">
              <w:rPr>
                <w:noProof/>
                <w:webHidden/>
              </w:rPr>
            </w:r>
            <w:r w:rsidR="007D003C">
              <w:rPr>
                <w:noProof/>
                <w:webHidden/>
              </w:rPr>
              <w:fldChar w:fldCharType="separate"/>
            </w:r>
            <w:r>
              <w:rPr>
                <w:noProof/>
                <w:webHidden/>
              </w:rPr>
              <w:t>152</w:t>
            </w:r>
            <w:r w:rsidR="007D003C">
              <w:rPr>
                <w:noProof/>
                <w:webHidden/>
              </w:rPr>
              <w:fldChar w:fldCharType="end"/>
            </w:r>
          </w:hyperlink>
        </w:p>
        <w:p w14:paraId="7C53CEE4" w14:textId="6318906E"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6" w:history="1">
            <w:r w:rsidR="007D003C" w:rsidRPr="00835FE7">
              <w:rPr>
                <w:rStyle w:val="-"/>
                <w:noProof/>
                <w:lang w:val="el-GR"/>
              </w:rPr>
              <w:t>6.3.3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Διαδικασία σχεδιασμού τροποποιήσεων λογισμικού</w:t>
            </w:r>
            <w:r w:rsidR="007D003C">
              <w:rPr>
                <w:noProof/>
                <w:webHidden/>
              </w:rPr>
              <w:tab/>
            </w:r>
            <w:r w:rsidR="007D003C">
              <w:rPr>
                <w:noProof/>
                <w:webHidden/>
              </w:rPr>
              <w:fldChar w:fldCharType="begin"/>
            </w:r>
            <w:r w:rsidR="007D003C">
              <w:rPr>
                <w:noProof/>
                <w:webHidden/>
              </w:rPr>
              <w:instrText xml:space="preserve"> PAGEREF _Toc177459286 \h </w:instrText>
            </w:r>
            <w:r w:rsidR="007D003C">
              <w:rPr>
                <w:noProof/>
                <w:webHidden/>
              </w:rPr>
            </w:r>
            <w:r w:rsidR="007D003C">
              <w:rPr>
                <w:noProof/>
                <w:webHidden/>
              </w:rPr>
              <w:fldChar w:fldCharType="separate"/>
            </w:r>
            <w:r>
              <w:rPr>
                <w:noProof/>
                <w:webHidden/>
              </w:rPr>
              <w:t>153</w:t>
            </w:r>
            <w:r w:rsidR="007D003C">
              <w:rPr>
                <w:noProof/>
                <w:webHidden/>
              </w:rPr>
              <w:fldChar w:fldCharType="end"/>
            </w:r>
          </w:hyperlink>
        </w:p>
        <w:p w14:paraId="3634FD5C" w14:textId="47425E35"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7" w:history="1">
            <w:r w:rsidR="007D003C" w:rsidRPr="00835FE7">
              <w:rPr>
                <w:rStyle w:val="-"/>
                <w:noProof/>
                <w:lang w:val="el-GR"/>
              </w:rPr>
              <w:t>6.3.4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Διαδικασία υλοποίησης τροποποιήσεων λογισμικού</w:t>
            </w:r>
            <w:r w:rsidR="007D003C">
              <w:rPr>
                <w:noProof/>
                <w:webHidden/>
              </w:rPr>
              <w:tab/>
            </w:r>
            <w:r w:rsidR="007D003C">
              <w:rPr>
                <w:noProof/>
                <w:webHidden/>
              </w:rPr>
              <w:fldChar w:fldCharType="begin"/>
            </w:r>
            <w:r w:rsidR="007D003C">
              <w:rPr>
                <w:noProof/>
                <w:webHidden/>
              </w:rPr>
              <w:instrText xml:space="preserve"> PAGEREF _Toc177459287 \h </w:instrText>
            </w:r>
            <w:r w:rsidR="007D003C">
              <w:rPr>
                <w:noProof/>
                <w:webHidden/>
              </w:rPr>
            </w:r>
            <w:r w:rsidR="007D003C">
              <w:rPr>
                <w:noProof/>
                <w:webHidden/>
              </w:rPr>
              <w:fldChar w:fldCharType="separate"/>
            </w:r>
            <w:r>
              <w:rPr>
                <w:noProof/>
                <w:webHidden/>
              </w:rPr>
              <w:t>153</w:t>
            </w:r>
            <w:r w:rsidR="007D003C">
              <w:rPr>
                <w:noProof/>
                <w:webHidden/>
              </w:rPr>
              <w:fldChar w:fldCharType="end"/>
            </w:r>
          </w:hyperlink>
        </w:p>
        <w:p w14:paraId="29E88811" w14:textId="2F4AF245"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8" w:history="1">
            <w:r w:rsidR="007D003C" w:rsidRPr="00835FE7">
              <w:rPr>
                <w:rStyle w:val="-"/>
                <w:noProof/>
                <w:lang w:val="el-GR"/>
              </w:rPr>
              <w:t>6.3.5</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Διαδικασία παραλαβής των τροποποιήσεων λογισμικού</w:t>
            </w:r>
            <w:r w:rsidR="007D003C">
              <w:rPr>
                <w:noProof/>
                <w:webHidden/>
              </w:rPr>
              <w:tab/>
            </w:r>
            <w:r w:rsidR="007D003C">
              <w:rPr>
                <w:noProof/>
                <w:webHidden/>
              </w:rPr>
              <w:fldChar w:fldCharType="begin"/>
            </w:r>
            <w:r w:rsidR="007D003C">
              <w:rPr>
                <w:noProof/>
                <w:webHidden/>
              </w:rPr>
              <w:instrText xml:space="preserve"> PAGEREF _Toc177459288 \h </w:instrText>
            </w:r>
            <w:r w:rsidR="007D003C">
              <w:rPr>
                <w:noProof/>
                <w:webHidden/>
              </w:rPr>
            </w:r>
            <w:r w:rsidR="007D003C">
              <w:rPr>
                <w:noProof/>
                <w:webHidden/>
              </w:rPr>
              <w:fldChar w:fldCharType="separate"/>
            </w:r>
            <w:r>
              <w:rPr>
                <w:noProof/>
                <w:webHidden/>
              </w:rPr>
              <w:t>154</w:t>
            </w:r>
            <w:r w:rsidR="007D003C">
              <w:rPr>
                <w:noProof/>
                <w:webHidden/>
              </w:rPr>
              <w:fldChar w:fldCharType="end"/>
            </w:r>
          </w:hyperlink>
        </w:p>
        <w:p w14:paraId="58B8BF41" w14:textId="0B4B3924"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89" w:history="1">
            <w:r w:rsidR="007D003C" w:rsidRPr="00835FE7">
              <w:rPr>
                <w:rStyle w:val="-"/>
                <w:noProof/>
                <w:lang w:val="el-GR"/>
              </w:rPr>
              <w:t>6.4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Υπηρεσίες Εκπαίδευσης</w:t>
            </w:r>
            <w:r w:rsidR="007D003C">
              <w:rPr>
                <w:noProof/>
                <w:webHidden/>
              </w:rPr>
              <w:tab/>
            </w:r>
            <w:r w:rsidR="007D003C">
              <w:rPr>
                <w:noProof/>
                <w:webHidden/>
              </w:rPr>
              <w:fldChar w:fldCharType="begin"/>
            </w:r>
            <w:r w:rsidR="007D003C">
              <w:rPr>
                <w:noProof/>
                <w:webHidden/>
              </w:rPr>
              <w:instrText xml:space="preserve"> PAGEREF _Toc177459289 \h </w:instrText>
            </w:r>
            <w:r w:rsidR="007D003C">
              <w:rPr>
                <w:noProof/>
                <w:webHidden/>
              </w:rPr>
            </w:r>
            <w:r w:rsidR="007D003C">
              <w:rPr>
                <w:noProof/>
                <w:webHidden/>
              </w:rPr>
              <w:fldChar w:fldCharType="separate"/>
            </w:r>
            <w:r>
              <w:rPr>
                <w:noProof/>
                <w:webHidden/>
              </w:rPr>
              <w:t>156</w:t>
            </w:r>
            <w:r w:rsidR="007D003C">
              <w:rPr>
                <w:noProof/>
                <w:webHidden/>
              </w:rPr>
              <w:fldChar w:fldCharType="end"/>
            </w:r>
          </w:hyperlink>
        </w:p>
        <w:p w14:paraId="428DFA9A" w14:textId="6535CE1E"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0" w:history="1">
            <w:r w:rsidR="007D003C" w:rsidRPr="00835FE7">
              <w:rPr>
                <w:rStyle w:val="-"/>
                <w:noProof/>
                <w:lang w:val="el-GR"/>
              </w:rPr>
              <w:t>6.5</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Υπηρεσίες Πιλοτικής Λειτουργίας</w:t>
            </w:r>
            <w:r w:rsidR="007D003C">
              <w:rPr>
                <w:noProof/>
                <w:webHidden/>
              </w:rPr>
              <w:tab/>
            </w:r>
            <w:r w:rsidR="007D003C">
              <w:rPr>
                <w:noProof/>
                <w:webHidden/>
              </w:rPr>
              <w:fldChar w:fldCharType="begin"/>
            </w:r>
            <w:r w:rsidR="007D003C">
              <w:rPr>
                <w:noProof/>
                <w:webHidden/>
              </w:rPr>
              <w:instrText xml:space="preserve"> PAGEREF _Toc177459290 \h </w:instrText>
            </w:r>
            <w:r w:rsidR="007D003C">
              <w:rPr>
                <w:noProof/>
                <w:webHidden/>
              </w:rPr>
            </w:r>
            <w:r w:rsidR="007D003C">
              <w:rPr>
                <w:noProof/>
                <w:webHidden/>
              </w:rPr>
              <w:fldChar w:fldCharType="separate"/>
            </w:r>
            <w:r>
              <w:rPr>
                <w:noProof/>
                <w:webHidden/>
              </w:rPr>
              <w:t>157</w:t>
            </w:r>
            <w:r w:rsidR="007D003C">
              <w:rPr>
                <w:noProof/>
                <w:webHidden/>
              </w:rPr>
              <w:fldChar w:fldCharType="end"/>
            </w:r>
          </w:hyperlink>
        </w:p>
        <w:p w14:paraId="5BD3C58D" w14:textId="7A5C14A9"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1" w:history="1">
            <w:r w:rsidR="007D003C" w:rsidRPr="00835FE7">
              <w:rPr>
                <w:rStyle w:val="-"/>
                <w:noProof/>
                <w:lang w:val="el-GR"/>
              </w:rPr>
              <w:t>6.6</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Υπηρεσίες Δοκιμαστικής Λειτουργίας</w:t>
            </w:r>
            <w:r w:rsidR="007D003C">
              <w:rPr>
                <w:noProof/>
                <w:webHidden/>
              </w:rPr>
              <w:tab/>
            </w:r>
            <w:r w:rsidR="007D003C">
              <w:rPr>
                <w:noProof/>
                <w:webHidden/>
              </w:rPr>
              <w:fldChar w:fldCharType="begin"/>
            </w:r>
            <w:r w:rsidR="007D003C">
              <w:rPr>
                <w:noProof/>
                <w:webHidden/>
              </w:rPr>
              <w:instrText xml:space="preserve"> PAGEREF _Toc177459291 \h </w:instrText>
            </w:r>
            <w:r w:rsidR="007D003C">
              <w:rPr>
                <w:noProof/>
                <w:webHidden/>
              </w:rPr>
            </w:r>
            <w:r w:rsidR="007D003C">
              <w:rPr>
                <w:noProof/>
                <w:webHidden/>
              </w:rPr>
              <w:fldChar w:fldCharType="separate"/>
            </w:r>
            <w:r>
              <w:rPr>
                <w:noProof/>
                <w:webHidden/>
              </w:rPr>
              <w:t>159</w:t>
            </w:r>
            <w:r w:rsidR="007D003C">
              <w:rPr>
                <w:noProof/>
                <w:webHidden/>
              </w:rPr>
              <w:fldChar w:fldCharType="end"/>
            </w:r>
          </w:hyperlink>
        </w:p>
        <w:p w14:paraId="664EA9BB" w14:textId="5EB984BB"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2" w:history="1">
            <w:r w:rsidR="007D003C" w:rsidRPr="00835FE7">
              <w:rPr>
                <w:rStyle w:val="-"/>
                <w:noProof/>
                <w:lang w:val="el-GR"/>
              </w:rPr>
              <w:t>6.7</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Υπηρεσίες Εγγύησης και Συντήρησης</w:t>
            </w:r>
            <w:r w:rsidR="007D003C">
              <w:rPr>
                <w:noProof/>
                <w:webHidden/>
              </w:rPr>
              <w:tab/>
            </w:r>
            <w:r w:rsidR="007D003C">
              <w:rPr>
                <w:noProof/>
                <w:webHidden/>
              </w:rPr>
              <w:fldChar w:fldCharType="begin"/>
            </w:r>
            <w:r w:rsidR="007D003C">
              <w:rPr>
                <w:noProof/>
                <w:webHidden/>
              </w:rPr>
              <w:instrText xml:space="preserve"> PAGEREF _Toc177459292 \h </w:instrText>
            </w:r>
            <w:r w:rsidR="007D003C">
              <w:rPr>
                <w:noProof/>
                <w:webHidden/>
              </w:rPr>
            </w:r>
            <w:r w:rsidR="007D003C">
              <w:rPr>
                <w:noProof/>
                <w:webHidden/>
              </w:rPr>
              <w:fldChar w:fldCharType="separate"/>
            </w:r>
            <w:r>
              <w:rPr>
                <w:noProof/>
                <w:webHidden/>
              </w:rPr>
              <w:t>160</w:t>
            </w:r>
            <w:r w:rsidR="007D003C">
              <w:rPr>
                <w:noProof/>
                <w:webHidden/>
              </w:rPr>
              <w:fldChar w:fldCharType="end"/>
            </w:r>
          </w:hyperlink>
        </w:p>
        <w:p w14:paraId="72D26045" w14:textId="5F495B80"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293" w:history="1">
            <w:r w:rsidR="007D003C" w:rsidRPr="00835FE7">
              <w:rPr>
                <w:rStyle w:val="-"/>
                <w:noProof/>
                <w:lang w:val="el-GR"/>
              </w:rPr>
              <w:t>7.</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Μεθοδολογία Υλοποίησης</w:t>
            </w:r>
            <w:r w:rsidR="007D003C">
              <w:rPr>
                <w:noProof/>
                <w:webHidden/>
              </w:rPr>
              <w:tab/>
            </w:r>
            <w:r w:rsidR="007D003C">
              <w:rPr>
                <w:noProof/>
                <w:webHidden/>
              </w:rPr>
              <w:fldChar w:fldCharType="begin"/>
            </w:r>
            <w:r w:rsidR="007D003C">
              <w:rPr>
                <w:noProof/>
                <w:webHidden/>
              </w:rPr>
              <w:instrText xml:space="preserve"> PAGEREF _Toc177459293 \h </w:instrText>
            </w:r>
            <w:r w:rsidR="007D003C">
              <w:rPr>
                <w:noProof/>
                <w:webHidden/>
              </w:rPr>
            </w:r>
            <w:r w:rsidR="007D003C">
              <w:rPr>
                <w:noProof/>
                <w:webHidden/>
              </w:rPr>
              <w:fldChar w:fldCharType="separate"/>
            </w:r>
            <w:r>
              <w:rPr>
                <w:noProof/>
                <w:webHidden/>
              </w:rPr>
              <w:t>161</w:t>
            </w:r>
            <w:r w:rsidR="007D003C">
              <w:rPr>
                <w:noProof/>
                <w:webHidden/>
              </w:rPr>
              <w:fldChar w:fldCharType="end"/>
            </w:r>
          </w:hyperlink>
        </w:p>
        <w:p w14:paraId="0BC42224" w14:textId="09D2F881"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4" w:history="1">
            <w:r w:rsidR="007D003C" w:rsidRPr="00835FE7">
              <w:rPr>
                <w:rStyle w:val="-"/>
                <w:noProof/>
                <w:lang w:val="el-GR"/>
              </w:rPr>
              <w:t>7.1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Χρονοδιάγραμμα</w:t>
            </w:r>
            <w:r w:rsidR="007D003C">
              <w:rPr>
                <w:noProof/>
                <w:webHidden/>
              </w:rPr>
              <w:tab/>
            </w:r>
            <w:r w:rsidR="007D003C">
              <w:rPr>
                <w:noProof/>
                <w:webHidden/>
              </w:rPr>
              <w:fldChar w:fldCharType="begin"/>
            </w:r>
            <w:r w:rsidR="007D003C">
              <w:rPr>
                <w:noProof/>
                <w:webHidden/>
              </w:rPr>
              <w:instrText xml:space="preserve"> PAGEREF _Toc177459294 \h </w:instrText>
            </w:r>
            <w:r w:rsidR="007D003C">
              <w:rPr>
                <w:noProof/>
                <w:webHidden/>
              </w:rPr>
            </w:r>
            <w:r w:rsidR="007D003C">
              <w:rPr>
                <w:noProof/>
                <w:webHidden/>
              </w:rPr>
              <w:fldChar w:fldCharType="separate"/>
            </w:r>
            <w:r>
              <w:rPr>
                <w:noProof/>
                <w:webHidden/>
              </w:rPr>
              <w:t>162</w:t>
            </w:r>
            <w:r w:rsidR="007D003C">
              <w:rPr>
                <w:noProof/>
                <w:webHidden/>
              </w:rPr>
              <w:fldChar w:fldCharType="end"/>
            </w:r>
          </w:hyperlink>
        </w:p>
        <w:p w14:paraId="7E5E8848" w14:textId="50A07D56"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5" w:history="1">
            <w:r w:rsidR="007D003C" w:rsidRPr="00835FE7">
              <w:rPr>
                <w:rStyle w:val="-"/>
                <w:noProof/>
                <w:lang w:val="el-GR"/>
              </w:rPr>
              <w:t>7.2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Φάσεις – Παραδοτέα</w:t>
            </w:r>
            <w:r w:rsidR="007D003C">
              <w:rPr>
                <w:noProof/>
                <w:webHidden/>
              </w:rPr>
              <w:tab/>
            </w:r>
            <w:r w:rsidR="007D003C">
              <w:rPr>
                <w:noProof/>
                <w:webHidden/>
              </w:rPr>
              <w:fldChar w:fldCharType="begin"/>
            </w:r>
            <w:r w:rsidR="007D003C">
              <w:rPr>
                <w:noProof/>
                <w:webHidden/>
              </w:rPr>
              <w:instrText xml:space="preserve"> PAGEREF _Toc177459295 \h </w:instrText>
            </w:r>
            <w:r w:rsidR="007D003C">
              <w:rPr>
                <w:noProof/>
                <w:webHidden/>
              </w:rPr>
            </w:r>
            <w:r w:rsidR="007D003C">
              <w:rPr>
                <w:noProof/>
                <w:webHidden/>
              </w:rPr>
              <w:fldChar w:fldCharType="separate"/>
            </w:r>
            <w:r>
              <w:rPr>
                <w:noProof/>
                <w:webHidden/>
              </w:rPr>
              <w:t>164</w:t>
            </w:r>
            <w:r w:rsidR="007D003C">
              <w:rPr>
                <w:noProof/>
                <w:webHidden/>
              </w:rPr>
              <w:fldChar w:fldCharType="end"/>
            </w:r>
          </w:hyperlink>
        </w:p>
        <w:p w14:paraId="0B9F1DC2" w14:textId="7E86AC8D"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6" w:history="1">
            <w:r w:rsidR="007D003C" w:rsidRPr="00835FE7">
              <w:rPr>
                <w:rStyle w:val="-"/>
                <w:rFonts w:eastAsia="SimSun"/>
                <w:noProof/>
                <w:lang w:val="el-GR"/>
              </w:rPr>
              <w:t>7.2.1.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Φάση 1: Μελέτη Εφαρμογής &amp; Λοιπές Μελέτες</w:t>
            </w:r>
            <w:r w:rsidR="007D003C">
              <w:rPr>
                <w:noProof/>
                <w:webHidden/>
              </w:rPr>
              <w:tab/>
            </w:r>
            <w:r w:rsidR="007D003C">
              <w:rPr>
                <w:noProof/>
                <w:webHidden/>
              </w:rPr>
              <w:fldChar w:fldCharType="begin"/>
            </w:r>
            <w:r w:rsidR="007D003C">
              <w:rPr>
                <w:noProof/>
                <w:webHidden/>
              </w:rPr>
              <w:instrText xml:space="preserve"> PAGEREF _Toc177459296 \h </w:instrText>
            </w:r>
            <w:r w:rsidR="007D003C">
              <w:rPr>
                <w:noProof/>
                <w:webHidden/>
              </w:rPr>
            </w:r>
            <w:r w:rsidR="007D003C">
              <w:rPr>
                <w:noProof/>
                <w:webHidden/>
              </w:rPr>
              <w:fldChar w:fldCharType="separate"/>
            </w:r>
            <w:r>
              <w:rPr>
                <w:noProof/>
                <w:webHidden/>
              </w:rPr>
              <w:t>164</w:t>
            </w:r>
            <w:r w:rsidR="007D003C">
              <w:rPr>
                <w:noProof/>
                <w:webHidden/>
              </w:rPr>
              <w:fldChar w:fldCharType="end"/>
            </w:r>
          </w:hyperlink>
        </w:p>
        <w:p w14:paraId="724548A8" w14:textId="2CC25206"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7" w:history="1">
            <w:r w:rsidR="007D003C" w:rsidRPr="00835FE7">
              <w:rPr>
                <w:rStyle w:val="-"/>
                <w:rFonts w:eastAsia="SimSun"/>
                <w:noProof/>
                <w:lang w:val="el-GR"/>
              </w:rPr>
              <w:t>7.2.2.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Φάση 2: Υλοποίηση Ολοκληρωμένου Συστήματος</w:t>
            </w:r>
            <w:r w:rsidR="007D003C">
              <w:rPr>
                <w:noProof/>
                <w:webHidden/>
              </w:rPr>
              <w:tab/>
            </w:r>
            <w:r w:rsidR="007D003C">
              <w:rPr>
                <w:noProof/>
                <w:webHidden/>
              </w:rPr>
              <w:fldChar w:fldCharType="begin"/>
            </w:r>
            <w:r w:rsidR="007D003C">
              <w:rPr>
                <w:noProof/>
                <w:webHidden/>
              </w:rPr>
              <w:instrText xml:space="preserve"> PAGEREF _Toc177459297 \h </w:instrText>
            </w:r>
            <w:r w:rsidR="007D003C">
              <w:rPr>
                <w:noProof/>
                <w:webHidden/>
              </w:rPr>
            </w:r>
            <w:r w:rsidR="007D003C">
              <w:rPr>
                <w:noProof/>
                <w:webHidden/>
              </w:rPr>
              <w:fldChar w:fldCharType="separate"/>
            </w:r>
            <w:r>
              <w:rPr>
                <w:noProof/>
                <w:webHidden/>
              </w:rPr>
              <w:t>165</w:t>
            </w:r>
            <w:r w:rsidR="007D003C">
              <w:rPr>
                <w:noProof/>
                <w:webHidden/>
              </w:rPr>
              <w:fldChar w:fldCharType="end"/>
            </w:r>
          </w:hyperlink>
        </w:p>
        <w:p w14:paraId="6701432C" w14:textId="260BD80A"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8" w:history="1">
            <w:r w:rsidR="007D003C" w:rsidRPr="00835FE7">
              <w:rPr>
                <w:rStyle w:val="-"/>
                <w:rFonts w:eastAsia="SimSun"/>
                <w:noProof/>
                <w:lang w:val="el-GR"/>
              </w:rPr>
              <w:t>7.2.3.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Φάση 3: Εγκατάσταση</w:t>
            </w:r>
            <w:r w:rsidR="007D003C">
              <w:rPr>
                <w:noProof/>
                <w:webHidden/>
              </w:rPr>
              <w:tab/>
            </w:r>
            <w:r w:rsidR="007D003C">
              <w:rPr>
                <w:noProof/>
                <w:webHidden/>
              </w:rPr>
              <w:fldChar w:fldCharType="begin"/>
            </w:r>
            <w:r w:rsidR="007D003C">
              <w:rPr>
                <w:noProof/>
                <w:webHidden/>
              </w:rPr>
              <w:instrText xml:space="preserve"> PAGEREF _Toc177459298 \h </w:instrText>
            </w:r>
            <w:r w:rsidR="007D003C">
              <w:rPr>
                <w:noProof/>
                <w:webHidden/>
              </w:rPr>
            </w:r>
            <w:r w:rsidR="007D003C">
              <w:rPr>
                <w:noProof/>
                <w:webHidden/>
              </w:rPr>
              <w:fldChar w:fldCharType="separate"/>
            </w:r>
            <w:r>
              <w:rPr>
                <w:noProof/>
                <w:webHidden/>
              </w:rPr>
              <w:t>166</w:t>
            </w:r>
            <w:r w:rsidR="007D003C">
              <w:rPr>
                <w:noProof/>
                <w:webHidden/>
              </w:rPr>
              <w:fldChar w:fldCharType="end"/>
            </w:r>
          </w:hyperlink>
        </w:p>
        <w:p w14:paraId="367AEFC9" w14:textId="70C45544"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299" w:history="1">
            <w:r w:rsidR="007D003C" w:rsidRPr="00835FE7">
              <w:rPr>
                <w:rStyle w:val="-"/>
                <w:rFonts w:eastAsia="SimSun"/>
                <w:noProof/>
                <w:lang w:val="el-GR"/>
              </w:rPr>
              <w:t>7.2.4.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Φάση 4: Παραμετροποίηση – Μετάπτωση Δεδομένων</w:t>
            </w:r>
            <w:r w:rsidR="007D003C">
              <w:rPr>
                <w:noProof/>
                <w:webHidden/>
              </w:rPr>
              <w:tab/>
            </w:r>
            <w:r w:rsidR="007D003C">
              <w:rPr>
                <w:noProof/>
                <w:webHidden/>
              </w:rPr>
              <w:fldChar w:fldCharType="begin"/>
            </w:r>
            <w:r w:rsidR="007D003C">
              <w:rPr>
                <w:noProof/>
                <w:webHidden/>
              </w:rPr>
              <w:instrText xml:space="preserve"> PAGEREF _Toc177459299 \h </w:instrText>
            </w:r>
            <w:r w:rsidR="007D003C">
              <w:rPr>
                <w:noProof/>
                <w:webHidden/>
              </w:rPr>
            </w:r>
            <w:r w:rsidR="007D003C">
              <w:rPr>
                <w:noProof/>
                <w:webHidden/>
              </w:rPr>
              <w:fldChar w:fldCharType="separate"/>
            </w:r>
            <w:r>
              <w:rPr>
                <w:noProof/>
                <w:webHidden/>
              </w:rPr>
              <w:t>166</w:t>
            </w:r>
            <w:r w:rsidR="007D003C">
              <w:rPr>
                <w:noProof/>
                <w:webHidden/>
              </w:rPr>
              <w:fldChar w:fldCharType="end"/>
            </w:r>
          </w:hyperlink>
        </w:p>
        <w:p w14:paraId="254DD514" w14:textId="415F6C8F"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0" w:history="1">
            <w:r w:rsidR="007D003C" w:rsidRPr="00835FE7">
              <w:rPr>
                <w:rStyle w:val="-"/>
                <w:rFonts w:eastAsia="SimSun"/>
                <w:noProof/>
                <w:lang w:val="el-GR"/>
              </w:rPr>
              <w:t>7.2.5.</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Φάση 5: Εκπαίδευση χρηστών</w:t>
            </w:r>
            <w:r w:rsidR="007D003C">
              <w:rPr>
                <w:noProof/>
                <w:webHidden/>
              </w:rPr>
              <w:tab/>
            </w:r>
            <w:r w:rsidR="007D003C">
              <w:rPr>
                <w:noProof/>
                <w:webHidden/>
              </w:rPr>
              <w:fldChar w:fldCharType="begin"/>
            </w:r>
            <w:r w:rsidR="007D003C">
              <w:rPr>
                <w:noProof/>
                <w:webHidden/>
              </w:rPr>
              <w:instrText xml:space="preserve"> PAGEREF _Toc177459300 \h </w:instrText>
            </w:r>
            <w:r w:rsidR="007D003C">
              <w:rPr>
                <w:noProof/>
                <w:webHidden/>
              </w:rPr>
            </w:r>
            <w:r w:rsidR="007D003C">
              <w:rPr>
                <w:noProof/>
                <w:webHidden/>
              </w:rPr>
              <w:fldChar w:fldCharType="separate"/>
            </w:r>
            <w:r>
              <w:rPr>
                <w:noProof/>
                <w:webHidden/>
              </w:rPr>
              <w:t>167</w:t>
            </w:r>
            <w:r w:rsidR="007D003C">
              <w:rPr>
                <w:noProof/>
                <w:webHidden/>
              </w:rPr>
              <w:fldChar w:fldCharType="end"/>
            </w:r>
          </w:hyperlink>
        </w:p>
        <w:p w14:paraId="35F418B0" w14:textId="290AC7E5"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1" w:history="1">
            <w:r w:rsidR="007D003C" w:rsidRPr="00835FE7">
              <w:rPr>
                <w:rStyle w:val="-"/>
                <w:rFonts w:eastAsia="SimSun"/>
                <w:noProof/>
                <w:lang w:val="el-GR"/>
              </w:rPr>
              <w:t>7.2.6.</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Φάση 6: Πιλοτική Λειτουργία</w:t>
            </w:r>
            <w:r w:rsidR="007D003C">
              <w:rPr>
                <w:noProof/>
                <w:webHidden/>
              </w:rPr>
              <w:tab/>
            </w:r>
            <w:r w:rsidR="007D003C">
              <w:rPr>
                <w:noProof/>
                <w:webHidden/>
              </w:rPr>
              <w:fldChar w:fldCharType="begin"/>
            </w:r>
            <w:r w:rsidR="007D003C">
              <w:rPr>
                <w:noProof/>
                <w:webHidden/>
              </w:rPr>
              <w:instrText xml:space="preserve"> PAGEREF _Toc177459301 \h </w:instrText>
            </w:r>
            <w:r w:rsidR="007D003C">
              <w:rPr>
                <w:noProof/>
                <w:webHidden/>
              </w:rPr>
            </w:r>
            <w:r w:rsidR="007D003C">
              <w:rPr>
                <w:noProof/>
                <w:webHidden/>
              </w:rPr>
              <w:fldChar w:fldCharType="separate"/>
            </w:r>
            <w:r>
              <w:rPr>
                <w:noProof/>
                <w:webHidden/>
              </w:rPr>
              <w:t>168</w:t>
            </w:r>
            <w:r w:rsidR="007D003C">
              <w:rPr>
                <w:noProof/>
                <w:webHidden/>
              </w:rPr>
              <w:fldChar w:fldCharType="end"/>
            </w:r>
          </w:hyperlink>
        </w:p>
        <w:p w14:paraId="7063E928" w14:textId="39B1C25D"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2" w:history="1">
            <w:r w:rsidR="007D003C" w:rsidRPr="00835FE7">
              <w:rPr>
                <w:rStyle w:val="-"/>
                <w:rFonts w:eastAsia="SimSun"/>
                <w:noProof/>
                <w:lang w:val="el-GR"/>
              </w:rPr>
              <w:t>7.2.7.</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Φάση 7: Δοκιμαστική Λειτουργία</w:t>
            </w:r>
            <w:r w:rsidR="007D003C">
              <w:rPr>
                <w:noProof/>
                <w:webHidden/>
              </w:rPr>
              <w:tab/>
            </w:r>
            <w:r w:rsidR="007D003C">
              <w:rPr>
                <w:noProof/>
                <w:webHidden/>
              </w:rPr>
              <w:fldChar w:fldCharType="begin"/>
            </w:r>
            <w:r w:rsidR="007D003C">
              <w:rPr>
                <w:noProof/>
                <w:webHidden/>
              </w:rPr>
              <w:instrText xml:space="preserve"> PAGEREF _Toc177459302 \h </w:instrText>
            </w:r>
            <w:r w:rsidR="007D003C">
              <w:rPr>
                <w:noProof/>
                <w:webHidden/>
              </w:rPr>
            </w:r>
            <w:r w:rsidR="007D003C">
              <w:rPr>
                <w:noProof/>
                <w:webHidden/>
              </w:rPr>
              <w:fldChar w:fldCharType="separate"/>
            </w:r>
            <w:r>
              <w:rPr>
                <w:noProof/>
                <w:webHidden/>
              </w:rPr>
              <w:t>169</w:t>
            </w:r>
            <w:r w:rsidR="007D003C">
              <w:rPr>
                <w:noProof/>
                <w:webHidden/>
              </w:rPr>
              <w:fldChar w:fldCharType="end"/>
            </w:r>
          </w:hyperlink>
        </w:p>
        <w:p w14:paraId="43F49FD6" w14:textId="26641214"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3" w:history="1">
            <w:r w:rsidR="007D003C" w:rsidRPr="00835FE7">
              <w:rPr>
                <w:rStyle w:val="-"/>
                <w:rFonts w:eastAsia="SimSun"/>
                <w:noProof/>
                <w:lang w:val="el-GR"/>
              </w:rPr>
              <w:t>7.2.8.</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 xml:space="preserve">Φάση 8: </w:t>
            </w:r>
            <w:r w:rsidR="007D003C" w:rsidRPr="00835FE7">
              <w:rPr>
                <w:rStyle w:val="-"/>
                <w:noProof/>
                <w:spacing w:val="8"/>
              </w:rPr>
              <w:t>Επέκταση Υφιστάμενων Εφαρμογών</w:t>
            </w:r>
            <w:r w:rsidR="007D003C">
              <w:rPr>
                <w:noProof/>
                <w:webHidden/>
              </w:rPr>
              <w:tab/>
            </w:r>
            <w:r w:rsidR="007D003C">
              <w:rPr>
                <w:noProof/>
                <w:webHidden/>
              </w:rPr>
              <w:fldChar w:fldCharType="begin"/>
            </w:r>
            <w:r w:rsidR="007D003C">
              <w:rPr>
                <w:noProof/>
                <w:webHidden/>
              </w:rPr>
              <w:instrText xml:space="preserve"> PAGEREF _Toc177459303 \h </w:instrText>
            </w:r>
            <w:r w:rsidR="007D003C">
              <w:rPr>
                <w:noProof/>
                <w:webHidden/>
              </w:rPr>
            </w:r>
            <w:r w:rsidR="007D003C">
              <w:rPr>
                <w:noProof/>
                <w:webHidden/>
              </w:rPr>
              <w:fldChar w:fldCharType="separate"/>
            </w:r>
            <w:r>
              <w:rPr>
                <w:noProof/>
                <w:webHidden/>
              </w:rPr>
              <w:t>170</w:t>
            </w:r>
            <w:r w:rsidR="007D003C">
              <w:rPr>
                <w:noProof/>
                <w:webHidden/>
              </w:rPr>
              <w:fldChar w:fldCharType="end"/>
            </w:r>
          </w:hyperlink>
        </w:p>
        <w:p w14:paraId="1AA4BBC5" w14:textId="636B95AB"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4" w:history="1">
            <w:r w:rsidR="007D003C" w:rsidRPr="00835FE7">
              <w:rPr>
                <w:rStyle w:val="-"/>
                <w:rFonts w:eastAsia="SimSun"/>
                <w:noProof/>
                <w:lang w:val="el-GR"/>
              </w:rPr>
              <w:t>7.2.9.</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Χρόνος Υποβολής και Διαδικασία Οριστικοποίησης Παραδοτέων</w:t>
            </w:r>
            <w:r w:rsidR="007D003C">
              <w:rPr>
                <w:noProof/>
                <w:webHidden/>
              </w:rPr>
              <w:tab/>
            </w:r>
            <w:r w:rsidR="007D003C">
              <w:rPr>
                <w:noProof/>
                <w:webHidden/>
              </w:rPr>
              <w:fldChar w:fldCharType="begin"/>
            </w:r>
            <w:r w:rsidR="007D003C">
              <w:rPr>
                <w:noProof/>
                <w:webHidden/>
              </w:rPr>
              <w:instrText xml:space="preserve"> PAGEREF _Toc177459304 \h </w:instrText>
            </w:r>
            <w:r w:rsidR="007D003C">
              <w:rPr>
                <w:noProof/>
                <w:webHidden/>
              </w:rPr>
            </w:r>
            <w:r w:rsidR="007D003C">
              <w:rPr>
                <w:noProof/>
                <w:webHidden/>
              </w:rPr>
              <w:fldChar w:fldCharType="separate"/>
            </w:r>
            <w:r>
              <w:rPr>
                <w:noProof/>
                <w:webHidden/>
              </w:rPr>
              <w:t>172</w:t>
            </w:r>
            <w:r w:rsidR="007D003C">
              <w:rPr>
                <w:noProof/>
                <w:webHidden/>
              </w:rPr>
              <w:fldChar w:fldCharType="end"/>
            </w:r>
          </w:hyperlink>
        </w:p>
        <w:p w14:paraId="3CC4450A" w14:textId="138CE445"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5" w:history="1">
            <w:r w:rsidR="007D003C" w:rsidRPr="00835FE7">
              <w:rPr>
                <w:rStyle w:val="-"/>
                <w:noProof/>
                <w:lang w:val="el-GR"/>
              </w:rPr>
              <w:t>7.3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Περίοδος Εγγύησης και Συντήρησης (ΠΕΣ)</w:t>
            </w:r>
            <w:r w:rsidR="007D003C">
              <w:rPr>
                <w:noProof/>
                <w:webHidden/>
              </w:rPr>
              <w:tab/>
            </w:r>
            <w:r w:rsidR="007D003C">
              <w:rPr>
                <w:noProof/>
                <w:webHidden/>
              </w:rPr>
              <w:fldChar w:fldCharType="begin"/>
            </w:r>
            <w:r w:rsidR="007D003C">
              <w:rPr>
                <w:noProof/>
                <w:webHidden/>
              </w:rPr>
              <w:instrText xml:space="preserve"> PAGEREF _Toc177459305 \h </w:instrText>
            </w:r>
            <w:r w:rsidR="007D003C">
              <w:rPr>
                <w:noProof/>
                <w:webHidden/>
              </w:rPr>
            </w:r>
            <w:r w:rsidR="007D003C">
              <w:rPr>
                <w:noProof/>
                <w:webHidden/>
              </w:rPr>
              <w:fldChar w:fldCharType="separate"/>
            </w:r>
            <w:r>
              <w:rPr>
                <w:noProof/>
                <w:webHidden/>
              </w:rPr>
              <w:t>175</w:t>
            </w:r>
            <w:r w:rsidR="007D003C">
              <w:rPr>
                <w:noProof/>
                <w:webHidden/>
              </w:rPr>
              <w:fldChar w:fldCharType="end"/>
            </w:r>
          </w:hyperlink>
        </w:p>
        <w:p w14:paraId="50996D9E" w14:textId="756E77AF"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6" w:history="1">
            <w:r w:rsidR="007D003C" w:rsidRPr="00835FE7">
              <w:rPr>
                <w:rStyle w:val="-"/>
                <w:rFonts w:eastAsia="SimSun"/>
                <w:noProof/>
                <w:lang w:val="el-GR"/>
              </w:rPr>
              <w:t>7.3.1.</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Υπηρεσίες Περιόδου Εγγύησης</w:t>
            </w:r>
            <w:r w:rsidR="007D003C">
              <w:rPr>
                <w:noProof/>
                <w:webHidden/>
              </w:rPr>
              <w:tab/>
            </w:r>
            <w:r w:rsidR="007D003C">
              <w:rPr>
                <w:noProof/>
                <w:webHidden/>
              </w:rPr>
              <w:fldChar w:fldCharType="begin"/>
            </w:r>
            <w:r w:rsidR="007D003C">
              <w:rPr>
                <w:noProof/>
                <w:webHidden/>
              </w:rPr>
              <w:instrText xml:space="preserve"> PAGEREF _Toc177459306 \h </w:instrText>
            </w:r>
            <w:r w:rsidR="007D003C">
              <w:rPr>
                <w:noProof/>
                <w:webHidden/>
              </w:rPr>
            </w:r>
            <w:r w:rsidR="007D003C">
              <w:rPr>
                <w:noProof/>
                <w:webHidden/>
              </w:rPr>
              <w:fldChar w:fldCharType="separate"/>
            </w:r>
            <w:r>
              <w:rPr>
                <w:noProof/>
                <w:webHidden/>
              </w:rPr>
              <w:t>176</w:t>
            </w:r>
            <w:r w:rsidR="007D003C">
              <w:rPr>
                <w:noProof/>
                <w:webHidden/>
              </w:rPr>
              <w:fldChar w:fldCharType="end"/>
            </w:r>
          </w:hyperlink>
        </w:p>
        <w:p w14:paraId="290F3033" w14:textId="19615836"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7" w:history="1">
            <w:r w:rsidR="007D003C" w:rsidRPr="00835FE7">
              <w:rPr>
                <w:rStyle w:val="-"/>
                <w:rFonts w:eastAsia="SimSun"/>
                <w:noProof/>
                <w:lang w:val="el-GR"/>
              </w:rPr>
              <w:t>7.3.2.</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Υπηρεσίες Περιόδου Συντήρησης</w:t>
            </w:r>
            <w:r w:rsidR="007D003C">
              <w:rPr>
                <w:noProof/>
                <w:webHidden/>
              </w:rPr>
              <w:tab/>
            </w:r>
            <w:r w:rsidR="007D003C">
              <w:rPr>
                <w:noProof/>
                <w:webHidden/>
              </w:rPr>
              <w:fldChar w:fldCharType="begin"/>
            </w:r>
            <w:r w:rsidR="007D003C">
              <w:rPr>
                <w:noProof/>
                <w:webHidden/>
              </w:rPr>
              <w:instrText xml:space="preserve"> PAGEREF _Toc177459307 \h </w:instrText>
            </w:r>
            <w:r w:rsidR="007D003C">
              <w:rPr>
                <w:noProof/>
                <w:webHidden/>
              </w:rPr>
            </w:r>
            <w:r w:rsidR="007D003C">
              <w:rPr>
                <w:noProof/>
                <w:webHidden/>
              </w:rPr>
              <w:fldChar w:fldCharType="separate"/>
            </w:r>
            <w:r>
              <w:rPr>
                <w:noProof/>
                <w:webHidden/>
              </w:rPr>
              <w:t>177</w:t>
            </w:r>
            <w:r w:rsidR="007D003C">
              <w:rPr>
                <w:noProof/>
                <w:webHidden/>
              </w:rPr>
              <w:fldChar w:fldCharType="end"/>
            </w:r>
          </w:hyperlink>
        </w:p>
        <w:p w14:paraId="46B8DA49" w14:textId="660EC0BB"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8" w:history="1">
            <w:r w:rsidR="007D003C" w:rsidRPr="00835FE7">
              <w:rPr>
                <w:rStyle w:val="-"/>
                <w:rFonts w:eastAsia="SimSun"/>
                <w:noProof/>
                <w:lang w:val="el-GR"/>
              </w:rPr>
              <w:t>7.3.3.</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Τήρηση Εγγυημένου Επιπέδου Υπηρεσιών – Ρήτρες</w:t>
            </w:r>
            <w:r w:rsidR="007D003C">
              <w:rPr>
                <w:noProof/>
                <w:webHidden/>
              </w:rPr>
              <w:tab/>
            </w:r>
            <w:r w:rsidR="007D003C">
              <w:rPr>
                <w:noProof/>
                <w:webHidden/>
              </w:rPr>
              <w:fldChar w:fldCharType="begin"/>
            </w:r>
            <w:r w:rsidR="007D003C">
              <w:rPr>
                <w:noProof/>
                <w:webHidden/>
              </w:rPr>
              <w:instrText xml:space="preserve"> PAGEREF _Toc177459308 \h </w:instrText>
            </w:r>
            <w:r w:rsidR="007D003C">
              <w:rPr>
                <w:noProof/>
                <w:webHidden/>
              </w:rPr>
            </w:r>
            <w:r w:rsidR="007D003C">
              <w:rPr>
                <w:noProof/>
                <w:webHidden/>
              </w:rPr>
              <w:fldChar w:fldCharType="separate"/>
            </w:r>
            <w:r>
              <w:rPr>
                <w:noProof/>
                <w:webHidden/>
              </w:rPr>
              <w:t>180</w:t>
            </w:r>
            <w:r w:rsidR="007D003C">
              <w:rPr>
                <w:noProof/>
                <w:webHidden/>
              </w:rPr>
              <w:fldChar w:fldCharType="end"/>
            </w:r>
          </w:hyperlink>
        </w:p>
        <w:p w14:paraId="3C9B007B" w14:textId="5D5F3BE3"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09" w:history="1">
            <w:r w:rsidR="007D003C" w:rsidRPr="00835FE7">
              <w:rPr>
                <w:rStyle w:val="-"/>
                <w:rFonts w:eastAsia="SimSun"/>
                <w:noProof/>
                <w:lang w:val="el-GR"/>
              </w:rPr>
              <w:t>7.3.4.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Σχέδιο Τήρησης Εγγυημένου Επιπέδου Υπηρεσιών (</w:t>
            </w:r>
            <w:r w:rsidR="007D003C" w:rsidRPr="00835FE7">
              <w:rPr>
                <w:rStyle w:val="-"/>
                <w:rFonts w:eastAsia="SimSun"/>
                <w:noProof/>
              </w:rPr>
              <w:t>SLA</w:t>
            </w:r>
            <w:r w:rsidR="007D003C" w:rsidRPr="00835FE7">
              <w:rPr>
                <w:rStyle w:val="-"/>
                <w:rFonts w:eastAsia="SimSun"/>
                <w:noProof/>
                <w:lang w:val="el-GR"/>
              </w:rPr>
              <w:t>)</w:t>
            </w:r>
            <w:r w:rsidR="007D003C">
              <w:rPr>
                <w:noProof/>
                <w:webHidden/>
              </w:rPr>
              <w:tab/>
            </w:r>
            <w:r w:rsidR="007D003C">
              <w:rPr>
                <w:noProof/>
                <w:webHidden/>
              </w:rPr>
              <w:fldChar w:fldCharType="begin"/>
            </w:r>
            <w:r w:rsidR="007D003C">
              <w:rPr>
                <w:noProof/>
                <w:webHidden/>
              </w:rPr>
              <w:instrText xml:space="preserve"> PAGEREF _Toc177459309 \h </w:instrText>
            </w:r>
            <w:r w:rsidR="007D003C">
              <w:rPr>
                <w:noProof/>
                <w:webHidden/>
              </w:rPr>
            </w:r>
            <w:r w:rsidR="007D003C">
              <w:rPr>
                <w:noProof/>
                <w:webHidden/>
              </w:rPr>
              <w:fldChar w:fldCharType="separate"/>
            </w:r>
            <w:r>
              <w:rPr>
                <w:noProof/>
                <w:webHidden/>
              </w:rPr>
              <w:t>182</w:t>
            </w:r>
            <w:r w:rsidR="007D003C">
              <w:rPr>
                <w:noProof/>
                <w:webHidden/>
              </w:rPr>
              <w:fldChar w:fldCharType="end"/>
            </w:r>
          </w:hyperlink>
        </w:p>
        <w:p w14:paraId="216E3FFC" w14:textId="3C596D50" w:rsidR="007D003C" w:rsidRDefault="00F27B4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0" w:history="1">
            <w:r w:rsidR="007D003C" w:rsidRPr="00835FE7">
              <w:rPr>
                <w:rStyle w:val="-"/>
                <w:rFonts w:eastAsia="SimSun"/>
                <w:noProof/>
                <w:lang w:val="el-GR"/>
              </w:rPr>
              <w:t>7.3.5.</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rFonts w:eastAsia="SimSun"/>
                <w:noProof/>
                <w:lang w:val="el-GR"/>
              </w:rPr>
              <w:t>Προγραμματισμένες Διακοπές Υπηρεσίας</w:t>
            </w:r>
            <w:r w:rsidR="007D003C">
              <w:rPr>
                <w:noProof/>
                <w:webHidden/>
              </w:rPr>
              <w:tab/>
            </w:r>
            <w:r w:rsidR="007D003C">
              <w:rPr>
                <w:noProof/>
                <w:webHidden/>
              </w:rPr>
              <w:fldChar w:fldCharType="begin"/>
            </w:r>
            <w:r w:rsidR="007D003C">
              <w:rPr>
                <w:noProof/>
                <w:webHidden/>
              </w:rPr>
              <w:instrText xml:space="preserve"> PAGEREF _Toc177459310 \h </w:instrText>
            </w:r>
            <w:r w:rsidR="007D003C">
              <w:rPr>
                <w:noProof/>
                <w:webHidden/>
              </w:rPr>
            </w:r>
            <w:r w:rsidR="007D003C">
              <w:rPr>
                <w:noProof/>
                <w:webHidden/>
              </w:rPr>
              <w:fldChar w:fldCharType="separate"/>
            </w:r>
            <w:r>
              <w:rPr>
                <w:noProof/>
                <w:webHidden/>
              </w:rPr>
              <w:t>185</w:t>
            </w:r>
            <w:r w:rsidR="007D003C">
              <w:rPr>
                <w:noProof/>
                <w:webHidden/>
              </w:rPr>
              <w:fldChar w:fldCharType="end"/>
            </w:r>
          </w:hyperlink>
        </w:p>
        <w:p w14:paraId="1D995D19" w14:textId="19CFE31D"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1" w:history="1">
            <w:r w:rsidR="007D003C" w:rsidRPr="00835FE7">
              <w:rPr>
                <w:rStyle w:val="-"/>
                <w:noProof/>
                <w:lang w:val="el-GR"/>
              </w:rPr>
              <w:t>7.4</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Ομάδα Έργου/Σχήμα Διοίκησης Έργου</w:t>
            </w:r>
            <w:r w:rsidR="007D003C">
              <w:rPr>
                <w:noProof/>
                <w:webHidden/>
              </w:rPr>
              <w:tab/>
            </w:r>
            <w:r w:rsidR="007D003C">
              <w:rPr>
                <w:noProof/>
                <w:webHidden/>
              </w:rPr>
              <w:fldChar w:fldCharType="begin"/>
            </w:r>
            <w:r w:rsidR="007D003C">
              <w:rPr>
                <w:noProof/>
                <w:webHidden/>
              </w:rPr>
              <w:instrText xml:space="preserve"> PAGEREF _Toc177459311 \h </w:instrText>
            </w:r>
            <w:r w:rsidR="007D003C">
              <w:rPr>
                <w:noProof/>
                <w:webHidden/>
              </w:rPr>
            </w:r>
            <w:r w:rsidR="007D003C">
              <w:rPr>
                <w:noProof/>
                <w:webHidden/>
              </w:rPr>
              <w:fldChar w:fldCharType="separate"/>
            </w:r>
            <w:r>
              <w:rPr>
                <w:noProof/>
                <w:webHidden/>
              </w:rPr>
              <w:t>185</w:t>
            </w:r>
            <w:r w:rsidR="007D003C">
              <w:rPr>
                <w:noProof/>
                <w:webHidden/>
              </w:rPr>
              <w:fldChar w:fldCharType="end"/>
            </w:r>
          </w:hyperlink>
        </w:p>
        <w:p w14:paraId="1F95448D" w14:textId="7D00A45A"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2" w:history="1">
            <w:r w:rsidR="007D003C" w:rsidRPr="00835FE7">
              <w:rPr>
                <w:rStyle w:val="-"/>
                <w:noProof/>
                <w:lang w:val="el-GR"/>
              </w:rPr>
              <w:t>7.5</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Μεθοδολογία διοίκησης και διασφάλισης ποιότητας</w:t>
            </w:r>
            <w:r w:rsidR="007D003C">
              <w:rPr>
                <w:noProof/>
                <w:webHidden/>
              </w:rPr>
              <w:tab/>
            </w:r>
            <w:r w:rsidR="007D003C">
              <w:rPr>
                <w:noProof/>
                <w:webHidden/>
              </w:rPr>
              <w:fldChar w:fldCharType="begin"/>
            </w:r>
            <w:r w:rsidR="007D003C">
              <w:rPr>
                <w:noProof/>
                <w:webHidden/>
              </w:rPr>
              <w:instrText xml:space="preserve"> PAGEREF _Toc177459312 \h </w:instrText>
            </w:r>
            <w:r w:rsidR="007D003C">
              <w:rPr>
                <w:noProof/>
                <w:webHidden/>
              </w:rPr>
            </w:r>
            <w:r w:rsidR="007D003C">
              <w:rPr>
                <w:noProof/>
                <w:webHidden/>
              </w:rPr>
              <w:fldChar w:fldCharType="separate"/>
            </w:r>
            <w:r>
              <w:rPr>
                <w:noProof/>
                <w:webHidden/>
              </w:rPr>
              <w:t>186</w:t>
            </w:r>
            <w:r w:rsidR="007D003C">
              <w:rPr>
                <w:noProof/>
                <w:webHidden/>
              </w:rPr>
              <w:fldChar w:fldCharType="end"/>
            </w:r>
          </w:hyperlink>
        </w:p>
        <w:p w14:paraId="3C739F1A" w14:textId="4DEE1EA1" w:rsidR="007D003C" w:rsidRDefault="00F27B4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3" w:history="1">
            <w:r w:rsidR="007D003C" w:rsidRPr="00835FE7">
              <w:rPr>
                <w:rStyle w:val="-"/>
                <w:noProof/>
                <w:lang w:val="el-GR"/>
              </w:rPr>
              <w:t>7.6</w:t>
            </w:r>
            <w:r w:rsidR="007D003C">
              <w:rPr>
                <w:rFonts w:asciiTheme="minorHAnsi" w:eastAsiaTheme="minorEastAsia" w:hAnsiTheme="minorHAnsi" w:cstheme="minorBidi"/>
                <w:noProof/>
                <w:kern w:val="2"/>
                <w:sz w:val="24"/>
                <w:szCs w:val="24"/>
                <w:lang w:val="el-GR" w:eastAsia="el-GR"/>
                <w14:ligatures w14:val="standardContextual"/>
              </w:rPr>
              <w:tab/>
            </w:r>
            <w:r w:rsidR="007D003C" w:rsidRPr="00835FE7">
              <w:rPr>
                <w:rStyle w:val="-"/>
                <w:noProof/>
                <w:lang w:val="el-GR"/>
              </w:rPr>
              <w:t>Τόπος υλοποίησης/ παροχής των υπηρεσιών</w:t>
            </w:r>
            <w:r w:rsidR="007D003C">
              <w:rPr>
                <w:noProof/>
                <w:webHidden/>
              </w:rPr>
              <w:tab/>
            </w:r>
            <w:r w:rsidR="007D003C">
              <w:rPr>
                <w:noProof/>
                <w:webHidden/>
              </w:rPr>
              <w:fldChar w:fldCharType="begin"/>
            </w:r>
            <w:r w:rsidR="007D003C">
              <w:rPr>
                <w:noProof/>
                <w:webHidden/>
              </w:rPr>
              <w:instrText xml:space="preserve"> PAGEREF _Toc177459313 \h </w:instrText>
            </w:r>
            <w:r w:rsidR="007D003C">
              <w:rPr>
                <w:noProof/>
                <w:webHidden/>
              </w:rPr>
            </w:r>
            <w:r w:rsidR="007D003C">
              <w:rPr>
                <w:noProof/>
                <w:webHidden/>
              </w:rPr>
              <w:fldChar w:fldCharType="separate"/>
            </w:r>
            <w:r>
              <w:rPr>
                <w:noProof/>
                <w:webHidden/>
              </w:rPr>
              <w:t>186</w:t>
            </w:r>
            <w:r w:rsidR="007D003C">
              <w:rPr>
                <w:noProof/>
                <w:webHidden/>
              </w:rPr>
              <w:fldChar w:fldCharType="end"/>
            </w:r>
          </w:hyperlink>
        </w:p>
        <w:p w14:paraId="3AAB8608" w14:textId="441576BC"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14" w:history="1">
            <w:r w:rsidR="007D003C" w:rsidRPr="00835FE7">
              <w:rPr>
                <w:rStyle w:val="-"/>
                <w:noProof/>
                <w:lang w:val="el-GR"/>
              </w:rPr>
              <w:t>ΠΑΡΑΡΤΗΜΑ ΙΙ – Πίνακες Συμμόρφωσης</w:t>
            </w:r>
            <w:r w:rsidR="007D003C">
              <w:rPr>
                <w:noProof/>
                <w:webHidden/>
              </w:rPr>
              <w:tab/>
            </w:r>
            <w:r w:rsidR="007D003C">
              <w:rPr>
                <w:noProof/>
                <w:webHidden/>
              </w:rPr>
              <w:fldChar w:fldCharType="begin"/>
            </w:r>
            <w:r w:rsidR="007D003C">
              <w:rPr>
                <w:noProof/>
                <w:webHidden/>
              </w:rPr>
              <w:instrText xml:space="preserve"> PAGEREF _Toc177459314 \h </w:instrText>
            </w:r>
            <w:r w:rsidR="007D003C">
              <w:rPr>
                <w:noProof/>
                <w:webHidden/>
              </w:rPr>
            </w:r>
            <w:r w:rsidR="007D003C">
              <w:rPr>
                <w:noProof/>
                <w:webHidden/>
              </w:rPr>
              <w:fldChar w:fldCharType="separate"/>
            </w:r>
            <w:r>
              <w:rPr>
                <w:noProof/>
                <w:webHidden/>
              </w:rPr>
              <w:t>188</w:t>
            </w:r>
            <w:r w:rsidR="007D003C">
              <w:rPr>
                <w:noProof/>
                <w:webHidden/>
              </w:rPr>
              <w:fldChar w:fldCharType="end"/>
            </w:r>
          </w:hyperlink>
        </w:p>
        <w:p w14:paraId="6141B5B9" w14:textId="697D85D4" w:rsidR="007D003C" w:rsidRDefault="00F27B4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5" w:history="1">
            <w:r w:rsidR="007D003C" w:rsidRPr="00835FE7">
              <w:rPr>
                <w:rStyle w:val="-"/>
                <w:noProof/>
                <w:lang w:val="el-GR"/>
              </w:rPr>
              <w:t>Αρχιτεκτονική</w:t>
            </w:r>
            <w:r w:rsidR="007D003C">
              <w:rPr>
                <w:noProof/>
                <w:webHidden/>
              </w:rPr>
              <w:tab/>
            </w:r>
            <w:r w:rsidR="007D003C">
              <w:rPr>
                <w:noProof/>
                <w:webHidden/>
              </w:rPr>
              <w:fldChar w:fldCharType="begin"/>
            </w:r>
            <w:r w:rsidR="007D003C">
              <w:rPr>
                <w:noProof/>
                <w:webHidden/>
              </w:rPr>
              <w:instrText xml:space="preserve"> PAGEREF _Toc177459315 \h </w:instrText>
            </w:r>
            <w:r w:rsidR="007D003C">
              <w:rPr>
                <w:noProof/>
                <w:webHidden/>
              </w:rPr>
            </w:r>
            <w:r w:rsidR="007D003C">
              <w:rPr>
                <w:noProof/>
                <w:webHidden/>
              </w:rPr>
              <w:fldChar w:fldCharType="separate"/>
            </w:r>
            <w:r>
              <w:rPr>
                <w:noProof/>
                <w:webHidden/>
              </w:rPr>
              <w:t>188</w:t>
            </w:r>
            <w:r w:rsidR="007D003C">
              <w:rPr>
                <w:noProof/>
                <w:webHidden/>
              </w:rPr>
              <w:fldChar w:fldCharType="end"/>
            </w:r>
          </w:hyperlink>
        </w:p>
        <w:p w14:paraId="30E56BBA" w14:textId="2E2F3947" w:rsidR="007D003C" w:rsidRDefault="00F27B4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6" w:history="1">
            <w:r w:rsidR="007D003C" w:rsidRPr="00835FE7">
              <w:rPr>
                <w:rStyle w:val="-"/>
                <w:noProof/>
                <w:lang w:val="el-GR"/>
              </w:rPr>
              <w:t>Λειτουργικές &amp; Τεχνικές Απαιτήσεις</w:t>
            </w:r>
            <w:r w:rsidR="007D003C">
              <w:rPr>
                <w:noProof/>
                <w:webHidden/>
              </w:rPr>
              <w:tab/>
            </w:r>
            <w:r w:rsidR="007D003C">
              <w:rPr>
                <w:noProof/>
                <w:webHidden/>
              </w:rPr>
              <w:fldChar w:fldCharType="begin"/>
            </w:r>
            <w:r w:rsidR="007D003C">
              <w:rPr>
                <w:noProof/>
                <w:webHidden/>
              </w:rPr>
              <w:instrText xml:space="preserve"> PAGEREF _Toc177459316 \h </w:instrText>
            </w:r>
            <w:r w:rsidR="007D003C">
              <w:rPr>
                <w:noProof/>
                <w:webHidden/>
              </w:rPr>
            </w:r>
            <w:r w:rsidR="007D003C">
              <w:rPr>
                <w:noProof/>
                <w:webHidden/>
              </w:rPr>
              <w:fldChar w:fldCharType="separate"/>
            </w:r>
            <w:r>
              <w:rPr>
                <w:noProof/>
                <w:webHidden/>
              </w:rPr>
              <w:t>189</w:t>
            </w:r>
            <w:r w:rsidR="007D003C">
              <w:rPr>
                <w:noProof/>
                <w:webHidden/>
              </w:rPr>
              <w:fldChar w:fldCharType="end"/>
            </w:r>
          </w:hyperlink>
        </w:p>
        <w:p w14:paraId="6C627929" w14:textId="69338D89" w:rsidR="007D003C" w:rsidRDefault="00F27B4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7" w:history="1">
            <w:r w:rsidR="007D003C" w:rsidRPr="00835FE7">
              <w:rPr>
                <w:rStyle w:val="-"/>
                <w:noProof/>
                <w:lang w:val="el-GR"/>
              </w:rPr>
              <w:t>Οριζόντιες Απαιτήσεις</w:t>
            </w:r>
            <w:r w:rsidR="007D003C">
              <w:rPr>
                <w:noProof/>
                <w:webHidden/>
              </w:rPr>
              <w:tab/>
            </w:r>
            <w:r w:rsidR="007D003C">
              <w:rPr>
                <w:noProof/>
                <w:webHidden/>
              </w:rPr>
              <w:fldChar w:fldCharType="begin"/>
            </w:r>
            <w:r w:rsidR="007D003C">
              <w:rPr>
                <w:noProof/>
                <w:webHidden/>
              </w:rPr>
              <w:instrText xml:space="preserve"> PAGEREF _Toc177459317 \h </w:instrText>
            </w:r>
            <w:r w:rsidR="007D003C">
              <w:rPr>
                <w:noProof/>
                <w:webHidden/>
              </w:rPr>
            </w:r>
            <w:r w:rsidR="007D003C">
              <w:rPr>
                <w:noProof/>
                <w:webHidden/>
              </w:rPr>
              <w:fldChar w:fldCharType="separate"/>
            </w:r>
            <w:r>
              <w:rPr>
                <w:noProof/>
                <w:webHidden/>
              </w:rPr>
              <w:t>191</w:t>
            </w:r>
            <w:r w:rsidR="007D003C">
              <w:rPr>
                <w:noProof/>
                <w:webHidden/>
              </w:rPr>
              <w:fldChar w:fldCharType="end"/>
            </w:r>
          </w:hyperlink>
        </w:p>
        <w:p w14:paraId="18CF1BBF" w14:textId="02B89819" w:rsidR="007D003C" w:rsidRDefault="00F27B4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8" w:history="1">
            <w:r w:rsidR="007D003C" w:rsidRPr="00835FE7">
              <w:rPr>
                <w:rStyle w:val="-"/>
                <w:noProof/>
                <w:lang w:val="el-GR"/>
              </w:rPr>
              <w:t>Υπηρεσίες</w:t>
            </w:r>
            <w:r w:rsidR="007D003C">
              <w:rPr>
                <w:noProof/>
                <w:webHidden/>
              </w:rPr>
              <w:tab/>
            </w:r>
            <w:r w:rsidR="007D003C">
              <w:rPr>
                <w:noProof/>
                <w:webHidden/>
              </w:rPr>
              <w:fldChar w:fldCharType="begin"/>
            </w:r>
            <w:r w:rsidR="007D003C">
              <w:rPr>
                <w:noProof/>
                <w:webHidden/>
              </w:rPr>
              <w:instrText xml:space="preserve"> PAGEREF _Toc177459318 \h </w:instrText>
            </w:r>
            <w:r w:rsidR="007D003C">
              <w:rPr>
                <w:noProof/>
                <w:webHidden/>
              </w:rPr>
            </w:r>
            <w:r w:rsidR="007D003C">
              <w:rPr>
                <w:noProof/>
                <w:webHidden/>
              </w:rPr>
              <w:fldChar w:fldCharType="separate"/>
            </w:r>
            <w:r>
              <w:rPr>
                <w:noProof/>
                <w:webHidden/>
              </w:rPr>
              <w:t>192</w:t>
            </w:r>
            <w:r w:rsidR="007D003C">
              <w:rPr>
                <w:noProof/>
                <w:webHidden/>
              </w:rPr>
              <w:fldChar w:fldCharType="end"/>
            </w:r>
          </w:hyperlink>
        </w:p>
        <w:p w14:paraId="5C683FFB" w14:textId="24A90D22" w:rsidR="007D003C" w:rsidRDefault="00F27B4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77459319" w:history="1">
            <w:r w:rsidR="007D003C" w:rsidRPr="00835FE7">
              <w:rPr>
                <w:rStyle w:val="-"/>
                <w:noProof/>
                <w:lang w:val="el-GR"/>
              </w:rPr>
              <w:t>Μεθοδολογίες Υλοποίησης</w:t>
            </w:r>
            <w:r w:rsidR="007D003C">
              <w:rPr>
                <w:noProof/>
                <w:webHidden/>
              </w:rPr>
              <w:tab/>
            </w:r>
            <w:r w:rsidR="007D003C">
              <w:rPr>
                <w:noProof/>
                <w:webHidden/>
              </w:rPr>
              <w:fldChar w:fldCharType="begin"/>
            </w:r>
            <w:r w:rsidR="007D003C">
              <w:rPr>
                <w:noProof/>
                <w:webHidden/>
              </w:rPr>
              <w:instrText xml:space="preserve"> PAGEREF _Toc177459319 \h </w:instrText>
            </w:r>
            <w:r w:rsidR="007D003C">
              <w:rPr>
                <w:noProof/>
                <w:webHidden/>
              </w:rPr>
            </w:r>
            <w:r w:rsidR="007D003C">
              <w:rPr>
                <w:noProof/>
                <w:webHidden/>
              </w:rPr>
              <w:fldChar w:fldCharType="separate"/>
            </w:r>
            <w:r>
              <w:rPr>
                <w:noProof/>
                <w:webHidden/>
              </w:rPr>
              <w:t>193</w:t>
            </w:r>
            <w:r w:rsidR="007D003C">
              <w:rPr>
                <w:noProof/>
                <w:webHidden/>
              </w:rPr>
              <w:fldChar w:fldCharType="end"/>
            </w:r>
          </w:hyperlink>
        </w:p>
        <w:p w14:paraId="266B78F8" w14:textId="6B4FAC8D"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20" w:history="1">
            <w:r w:rsidR="007D003C" w:rsidRPr="00835FE7">
              <w:rPr>
                <w:rStyle w:val="-"/>
                <w:noProof/>
                <w:lang w:val="el-GR"/>
              </w:rPr>
              <w:t>ΠΑΡΑΡΤΗΜΑ ΙΙI – ΕΥΡΩΠΑΙΚΟ ΕΝΙΑΙΟ ΕΓΓΡΑΦΟ ΣΥΜΒΑΣΗΣ (ΕΕΕΣ)</w:t>
            </w:r>
            <w:r w:rsidR="007D003C">
              <w:rPr>
                <w:noProof/>
                <w:webHidden/>
              </w:rPr>
              <w:tab/>
            </w:r>
            <w:r w:rsidR="007D003C">
              <w:rPr>
                <w:noProof/>
                <w:webHidden/>
              </w:rPr>
              <w:fldChar w:fldCharType="begin"/>
            </w:r>
            <w:r w:rsidR="007D003C">
              <w:rPr>
                <w:noProof/>
                <w:webHidden/>
              </w:rPr>
              <w:instrText xml:space="preserve"> PAGEREF _Toc177459320 \h </w:instrText>
            </w:r>
            <w:r w:rsidR="007D003C">
              <w:rPr>
                <w:noProof/>
                <w:webHidden/>
              </w:rPr>
            </w:r>
            <w:r w:rsidR="007D003C">
              <w:rPr>
                <w:noProof/>
                <w:webHidden/>
              </w:rPr>
              <w:fldChar w:fldCharType="separate"/>
            </w:r>
            <w:r>
              <w:rPr>
                <w:noProof/>
                <w:webHidden/>
              </w:rPr>
              <w:t>195</w:t>
            </w:r>
            <w:r w:rsidR="007D003C">
              <w:rPr>
                <w:noProof/>
                <w:webHidden/>
              </w:rPr>
              <w:fldChar w:fldCharType="end"/>
            </w:r>
          </w:hyperlink>
        </w:p>
        <w:p w14:paraId="040C9472" w14:textId="7FADC501"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21" w:history="1">
            <w:r w:rsidR="007D003C" w:rsidRPr="00835FE7">
              <w:rPr>
                <w:rStyle w:val="-"/>
                <w:noProof/>
                <w:lang w:val="el-GR"/>
              </w:rPr>
              <w:t>ΠΑΡΑΡΤΗΜΑ Ι</w:t>
            </w:r>
            <w:r w:rsidR="007D003C" w:rsidRPr="00835FE7">
              <w:rPr>
                <w:rStyle w:val="-"/>
                <w:noProof/>
              </w:rPr>
              <w:t>V</w:t>
            </w:r>
            <w:r w:rsidR="007D003C" w:rsidRPr="00835FE7">
              <w:rPr>
                <w:rStyle w:val="-"/>
                <w:noProof/>
                <w:lang w:val="el-GR"/>
              </w:rPr>
              <w:t xml:space="preserve"> – Υπόδειγμα Βιογραφικού Σημειώματος</w:t>
            </w:r>
            <w:r w:rsidR="007D003C">
              <w:rPr>
                <w:noProof/>
                <w:webHidden/>
              </w:rPr>
              <w:tab/>
            </w:r>
            <w:r w:rsidR="007D003C">
              <w:rPr>
                <w:noProof/>
                <w:webHidden/>
              </w:rPr>
              <w:fldChar w:fldCharType="begin"/>
            </w:r>
            <w:r w:rsidR="007D003C">
              <w:rPr>
                <w:noProof/>
                <w:webHidden/>
              </w:rPr>
              <w:instrText xml:space="preserve"> PAGEREF _Toc177459321 \h </w:instrText>
            </w:r>
            <w:r w:rsidR="007D003C">
              <w:rPr>
                <w:noProof/>
                <w:webHidden/>
              </w:rPr>
            </w:r>
            <w:r w:rsidR="007D003C">
              <w:rPr>
                <w:noProof/>
                <w:webHidden/>
              </w:rPr>
              <w:fldChar w:fldCharType="separate"/>
            </w:r>
            <w:r>
              <w:rPr>
                <w:noProof/>
                <w:webHidden/>
              </w:rPr>
              <w:t>196</w:t>
            </w:r>
            <w:r w:rsidR="007D003C">
              <w:rPr>
                <w:noProof/>
                <w:webHidden/>
              </w:rPr>
              <w:fldChar w:fldCharType="end"/>
            </w:r>
          </w:hyperlink>
        </w:p>
        <w:p w14:paraId="71A77E6D" w14:textId="6D69B6E3"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22" w:history="1">
            <w:r w:rsidR="007D003C" w:rsidRPr="00835FE7">
              <w:rPr>
                <w:rStyle w:val="-"/>
                <w:noProof/>
                <w:lang w:val="el-GR"/>
              </w:rPr>
              <w:t xml:space="preserve">ΠΑΡΑΡΤΗΜΑ </w:t>
            </w:r>
            <w:r w:rsidR="007D003C" w:rsidRPr="00835FE7">
              <w:rPr>
                <w:rStyle w:val="-"/>
                <w:noProof/>
              </w:rPr>
              <w:t>V</w:t>
            </w:r>
            <w:r w:rsidR="007D003C" w:rsidRPr="00835FE7">
              <w:rPr>
                <w:rStyle w:val="-"/>
                <w:noProof/>
                <w:lang w:val="el-GR"/>
              </w:rPr>
              <w:t xml:space="preserve"> – Υπόδειγμα Τεχνικής Προσφοράς</w:t>
            </w:r>
            <w:r w:rsidR="007D003C">
              <w:rPr>
                <w:noProof/>
                <w:webHidden/>
              </w:rPr>
              <w:tab/>
            </w:r>
            <w:r w:rsidR="007D003C">
              <w:rPr>
                <w:noProof/>
                <w:webHidden/>
              </w:rPr>
              <w:fldChar w:fldCharType="begin"/>
            </w:r>
            <w:r w:rsidR="007D003C">
              <w:rPr>
                <w:noProof/>
                <w:webHidden/>
              </w:rPr>
              <w:instrText xml:space="preserve"> PAGEREF _Toc177459322 \h </w:instrText>
            </w:r>
            <w:r w:rsidR="007D003C">
              <w:rPr>
                <w:noProof/>
                <w:webHidden/>
              </w:rPr>
            </w:r>
            <w:r w:rsidR="007D003C">
              <w:rPr>
                <w:noProof/>
                <w:webHidden/>
              </w:rPr>
              <w:fldChar w:fldCharType="separate"/>
            </w:r>
            <w:r>
              <w:rPr>
                <w:noProof/>
                <w:webHidden/>
              </w:rPr>
              <w:t>198</w:t>
            </w:r>
            <w:r w:rsidR="007D003C">
              <w:rPr>
                <w:noProof/>
                <w:webHidden/>
              </w:rPr>
              <w:fldChar w:fldCharType="end"/>
            </w:r>
          </w:hyperlink>
        </w:p>
        <w:p w14:paraId="41AA1176" w14:textId="1582D125"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23" w:history="1">
            <w:r w:rsidR="007D003C" w:rsidRPr="00835FE7">
              <w:rPr>
                <w:rStyle w:val="-"/>
                <w:noProof/>
                <w:lang w:val="el-GR"/>
              </w:rPr>
              <w:t xml:space="preserve">ΠΑΡΑΡΤΗΜΑ </w:t>
            </w:r>
            <w:r w:rsidR="007D003C" w:rsidRPr="00835FE7">
              <w:rPr>
                <w:rStyle w:val="-"/>
                <w:noProof/>
              </w:rPr>
              <w:t>VI</w:t>
            </w:r>
            <w:r w:rsidR="007D003C" w:rsidRPr="00835FE7">
              <w:rPr>
                <w:rStyle w:val="-"/>
                <w:noProof/>
                <w:lang w:val="el-GR"/>
              </w:rPr>
              <w:t xml:space="preserve"> – Υπόδειγμα Οικονομικής Προσφοράς</w:t>
            </w:r>
            <w:r w:rsidR="007D003C">
              <w:rPr>
                <w:noProof/>
                <w:webHidden/>
              </w:rPr>
              <w:tab/>
            </w:r>
            <w:r w:rsidR="007D003C">
              <w:rPr>
                <w:noProof/>
                <w:webHidden/>
              </w:rPr>
              <w:fldChar w:fldCharType="begin"/>
            </w:r>
            <w:r w:rsidR="007D003C">
              <w:rPr>
                <w:noProof/>
                <w:webHidden/>
              </w:rPr>
              <w:instrText xml:space="preserve"> PAGEREF _Toc177459323 \h </w:instrText>
            </w:r>
            <w:r w:rsidR="007D003C">
              <w:rPr>
                <w:noProof/>
                <w:webHidden/>
              </w:rPr>
            </w:r>
            <w:r w:rsidR="007D003C">
              <w:rPr>
                <w:noProof/>
                <w:webHidden/>
              </w:rPr>
              <w:fldChar w:fldCharType="separate"/>
            </w:r>
            <w:r>
              <w:rPr>
                <w:noProof/>
                <w:webHidden/>
              </w:rPr>
              <w:t>200</w:t>
            </w:r>
            <w:r w:rsidR="007D003C">
              <w:rPr>
                <w:noProof/>
                <w:webHidden/>
              </w:rPr>
              <w:fldChar w:fldCharType="end"/>
            </w:r>
          </w:hyperlink>
        </w:p>
        <w:p w14:paraId="346CAB11" w14:textId="61D7775B"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24" w:history="1">
            <w:r w:rsidR="007D003C" w:rsidRPr="00835FE7">
              <w:rPr>
                <w:rStyle w:val="-"/>
                <w:noProof/>
                <w:lang w:val="el-GR"/>
              </w:rPr>
              <w:t>1.</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Έτοιμο Λογισμικό</w:t>
            </w:r>
            <w:r w:rsidR="007D003C">
              <w:rPr>
                <w:noProof/>
                <w:webHidden/>
              </w:rPr>
              <w:tab/>
            </w:r>
            <w:r w:rsidR="007D003C">
              <w:rPr>
                <w:noProof/>
                <w:webHidden/>
              </w:rPr>
              <w:fldChar w:fldCharType="begin"/>
            </w:r>
            <w:r w:rsidR="007D003C">
              <w:rPr>
                <w:noProof/>
                <w:webHidden/>
              </w:rPr>
              <w:instrText xml:space="preserve"> PAGEREF _Toc177459324 \h </w:instrText>
            </w:r>
            <w:r w:rsidR="007D003C">
              <w:rPr>
                <w:noProof/>
                <w:webHidden/>
              </w:rPr>
            </w:r>
            <w:r w:rsidR="007D003C">
              <w:rPr>
                <w:noProof/>
                <w:webHidden/>
              </w:rPr>
              <w:fldChar w:fldCharType="separate"/>
            </w:r>
            <w:r>
              <w:rPr>
                <w:noProof/>
                <w:webHidden/>
              </w:rPr>
              <w:t>200</w:t>
            </w:r>
            <w:r w:rsidR="007D003C">
              <w:rPr>
                <w:noProof/>
                <w:webHidden/>
              </w:rPr>
              <w:fldChar w:fldCharType="end"/>
            </w:r>
          </w:hyperlink>
        </w:p>
        <w:p w14:paraId="47EB84CA" w14:textId="14ED6863"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25" w:history="1">
            <w:r w:rsidR="007D003C" w:rsidRPr="00835FE7">
              <w:rPr>
                <w:rStyle w:val="-"/>
                <w:noProof/>
                <w:lang w:val="el-GR"/>
              </w:rPr>
              <w:t>2.</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Εφαρμογές</w:t>
            </w:r>
            <w:r w:rsidR="007D003C">
              <w:rPr>
                <w:noProof/>
                <w:webHidden/>
              </w:rPr>
              <w:tab/>
            </w:r>
            <w:r w:rsidR="007D003C">
              <w:rPr>
                <w:noProof/>
                <w:webHidden/>
              </w:rPr>
              <w:fldChar w:fldCharType="begin"/>
            </w:r>
            <w:r w:rsidR="007D003C">
              <w:rPr>
                <w:noProof/>
                <w:webHidden/>
              </w:rPr>
              <w:instrText xml:space="preserve"> PAGEREF _Toc177459325 \h </w:instrText>
            </w:r>
            <w:r w:rsidR="007D003C">
              <w:rPr>
                <w:noProof/>
                <w:webHidden/>
              </w:rPr>
            </w:r>
            <w:r w:rsidR="007D003C">
              <w:rPr>
                <w:noProof/>
                <w:webHidden/>
              </w:rPr>
              <w:fldChar w:fldCharType="separate"/>
            </w:r>
            <w:r>
              <w:rPr>
                <w:noProof/>
                <w:webHidden/>
              </w:rPr>
              <w:t>200</w:t>
            </w:r>
            <w:r w:rsidR="007D003C">
              <w:rPr>
                <w:noProof/>
                <w:webHidden/>
              </w:rPr>
              <w:fldChar w:fldCharType="end"/>
            </w:r>
          </w:hyperlink>
        </w:p>
        <w:p w14:paraId="31521C84" w14:textId="06020A13"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26" w:history="1">
            <w:r w:rsidR="007D003C" w:rsidRPr="00835FE7">
              <w:rPr>
                <w:rStyle w:val="-"/>
                <w:noProof/>
                <w:lang w:val="el-GR"/>
              </w:rPr>
              <w:t>3.</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Υπηρεσίες</w:t>
            </w:r>
            <w:r w:rsidR="007D003C">
              <w:rPr>
                <w:noProof/>
                <w:webHidden/>
              </w:rPr>
              <w:tab/>
            </w:r>
            <w:r w:rsidR="007D003C">
              <w:rPr>
                <w:noProof/>
                <w:webHidden/>
              </w:rPr>
              <w:fldChar w:fldCharType="begin"/>
            </w:r>
            <w:r w:rsidR="007D003C">
              <w:rPr>
                <w:noProof/>
                <w:webHidden/>
              </w:rPr>
              <w:instrText xml:space="preserve"> PAGEREF _Toc177459326 \h </w:instrText>
            </w:r>
            <w:r w:rsidR="007D003C">
              <w:rPr>
                <w:noProof/>
                <w:webHidden/>
              </w:rPr>
            </w:r>
            <w:r w:rsidR="007D003C">
              <w:rPr>
                <w:noProof/>
                <w:webHidden/>
              </w:rPr>
              <w:fldChar w:fldCharType="separate"/>
            </w:r>
            <w:r>
              <w:rPr>
                <w:noProof/>
                <w:webHidden/>
              </w:rPr>
              <w:t>201</w:t>
            </w:r>
            <w:r w:rsidR="007D003C">
              <w:rPr>
                <w:noProof/>
                <w:webHidden/>
              </w:rPr>
              <w:fldChar w:fldCharType="end"/>
            </w:r>
          </w:hyperlink>
        </w:p>
        <w:p w14:paraId="361CB358" w14:textId="1D0A821C"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27" w:history="1">
            <w:r w:rsidR="007D003C" w:rsidRPr="00835FE7">
              <w:rPr>
                <w:rStyle w:val="-"/>
                <w:noProof/>
                <w:lang w:val="el-GR"/>
              </w:rPr>
              <w:t>4.</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Άλλες δαπάνες</w:t>
            </w:r>
            <w:r w:rsidR="007D003C">
              <w:rPr>
                <w:noProof/>
                <w:webHidden/>
              </w:rPr>
              <w:tab/>
            </w:r>
            <w:r w:rsidR="007D003C">
              <w:rPr>
                <w:noProof/>
                <w:webHidden/>
              </w:rPr>
              <w:fldChar w:fldCharType="begin"/>
            </w:r>
            <w:r w:rsidR="007D003C">
              <w:rPr>
                <w:noProof/>
                <w:webHidden/>
              </w:rPr>
              <w:instrText xml:space="preserve"> PAGEREF _Toc177459327 \h </w:instrText>
            </w:r>
            <w:r w:rsidR="007D003C">
              <w:rPr>
                <w:noProof/>
                <w:webHidden/>
              </w:rPr>
            </w:r>
            <w:r w:rsidR="007D003C">
              <w:rPr>
                <w:noProof/>
                <w:webHidden/>
              </w:rPr>
              <w:fldChar w:fldCharType="separate"/>
            </w:r>
            <w:r>
              <w:rPr>
                <w:noProof/>
                <w:webHidden/>
              </w:rPr>
              <w:t>201</w:t>
            </w:r>
            <w:r w:rsidR="007D003C">
              <w:rPr>
                <w:noProof/>
                <w:webHidden/>
              </w:rPr>
              <w:fldChar w:fldCharType="end"/>
            </w:r>
          </w:hyperlink>
        </w:p>
        <w:p w14:paraId="06190413" w14:textId="26FFE707"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28" w:history="1">
            <w:r w:rsidR="007D003C" w:rsidRPr="00835FE7">
              <w:rPr>
                <w:rStyle w:val="-"/>
                <w:noProof/>
                <w:lang w:val="el-GR"/>
              </w:rPr>
              <w:t>5.</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Συγκεντρωτικός Πίνακας Οικονομικής Προσφοράς Έργου</w:t>
            </w:r>
            <w:r w:rsidR="007D003C">
              <w:rPr>
                <w:noProof/>
                <w:webHidden/>
              </w:rPr>
              <w:tab/>
            </w:r>
            <w:r w:rsidR="007D003C">
              <w:rPr>
                <w:noProof/>
                <w:webHidden/>
              </w:rPr>
              <w:fldChar w:fldCharType="begin"/>
            </w:r>
            <w:r w:rsidR="007D003C">
              <w:rPr>
                <w:noProof/>
                <w:webHidden/>
              </w:rPr>
              <w:instrText xml:space="preserve"> PAGEREF _Toc177459328 \h </w:instrText>
            </w:r>
            <w:r w:rsidR="007D003C">
              <w:rPr>
                <w:noProof/>
                <w:webHidden/>
              </w:rPr>
            </w:r>
            <w:r w:rsidR="007D003C">
              <w:rPr>
                <w:noProof/>
                <w:webHidden/>
              </w:rPr>
              <w:fldChar w:fldCharType="separate"/>
            </w:r>
            <w:r>
              <w:rPr>
                <w:noProof/>
                <w:webHidden/>
              </w:rPr>
              <w:t>202</w:t>
            </w:r>
            <w:r w:rsidR="007D003C">
              <w:rPr>
                <w:noProof/>
                <w:webHidden/>
              </w:rPr>
              <w:fldChar w:fldCharType="end"/>
            </w:r>
          </w:hyperlink>
        </w:p>
        <w:p w14:paraId="08BDFCDC" w14:textId="08729562"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29" w:history="1">
            <w:r w:rsidR="007D003C" w:rsidRPr="00835FE7">
              <w:rPr>
                <w:rStyle w:val="-"/>
                <w:noProof/>
                <w:lang w:val="el-GR"/>
              </w:rPr>
              <w:t>6.</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Συγκεντρωτικός Πίνακας Οικονομικής Προσφοράς Συντήρησης</w:t>
            </w:r>
            <w:r w:rsidR="007D003C">
              <w:rPr>
                <w:noProof/>
                <w:webHidden/>
              </w:rPr>
              <w:tab/>
            </w:r>
            <w:r w:rsidR="007D003C">
              <w:rPr>
                <w:noProof/>
                <w:webHidden/>
              </w:rPr>
              <w:fldChar w:fldCharType="begin"/>
            </w:r>
            <w:r w:rsidR="007D003C">
              <w:rPr>
                <w:noProof/>
                <w:webHidden/>
              </w:rPr>
              <w:instrText xml:space="preserve"> PAGEREF _Toc177459329 \h </w:instrText>
            </w:r>
            <w:r w:rsidR="007D003C">
              <w:rPr>
                <w:noProof/>
                <w:webHidden/>
              </w:rPr>
            </w:r>
            <w:r w:rsidR="007D003C">
              <w:rPr>
                <w:noProof/>
                <w:webHidden/>
              </w:rPr>
              <w:fldChar w:fldCharType="separate"/>
            </w:r>
            <w:r>
              <w:rPr>
                <w:noProof/>
                <w:webHidden/>
              </w:rPr>
              <w:t>202</w:t>
            </w:r>
            <w:r w:rsidR="007D003C">
              <w:rPr>
                <w:noProof/>
                <w:webHidden/>
              </w:rPr>
              <w:fldChar w:fldCharType="end"/>
            </w:r>
          </w:hyperlink>
        </w:p>
        <w:p w14:paraId="7B9A40FC" w14:textId="34F53403"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30" w:history="1">
            <w:r w:rsidR="007D003C" w:rsidRPr="00835FE7">
              <w:rPr>
                <w:rStyle w:val="-"/>
                <w:noProof/>
                <w:lang w:val="el-GR"/>
              </w:rPr>
              <w:t xml:space="preserve">ΠΑΡΑΡΤΗΜΑ </w:t>
            </w:r>
            <w:r w:rsidR="007D003C" w:rsidRPr="00835FE7">
              <w:rPr>
                <w:rStyle w:val="-"/>
                <w:noProof/>
              </w:rPr>
              <w:t>VI</w:t>
            </w:r>
            <w:r w:rsidR="007D003C" w:rsidRPr="00835FE7">
              <w:rPr>
                <w:rStyle w:val="-"/>
                <w:noProof/>
                <w:lang w:val="el-GR"/>
              </w:rPr>
              <w:t>Ι</w:t>
            </w:r>
            <w:r w:rsidR="007D003C" w:rsidRPr="00835FE7">
              <w:rPr>
                <w:rStyle w:val="-"/>
                <w:noProof/>
                <w:lang w:val="el-GR"/>
              </w:rPr>
              <w:t xml:space="preserve"> – Άλλες Δηλώσεις</w:t>
            </w:r>
            <w:r w:rsidR="007D003C">
              <w:rPr>
                <w:noProof/>
                <w:webHidden/>
              </w:rPr>
              <w:tab/>
            </w:r>
            <w:r w:rsidR="007D003C">
              <w:rPr>
                <w:noProof/>
                <w:webHidden/>
              </w:rPr>
              <w:fldChar w:fldCharType="begin"/>
            </w:r>
            <w:r w:rsidR="007D003C">
              <w:rPr>
                <w:noProof/>
                <w:webHidden/>
              </w:rPr>
              <w:instrText xml:space="preserve"> PAGEREF _Toc177459330 \h </w:instrText>
            </w:r>
            <w:r w:rsidR="007D003C">
              <w:rPr>
                <w:noProof/>
                <w:webHidden/>
              </w:rPr>
            </w:r>
            <w:r w:rsidR="007D003C">
              <w:rPr>
                <w:noProof/>
                <w:webHidden/>
              </w:rPr>
              <w:fldChar w:fldCharType="separate"/>
            </w:r>
            <w:r>
              <w:rPr>
                <w:noProof/>
                <w:webHidden/>
              </w:rPr>
              <w:t>203</w:t>
            </w:r>
            <w:r w:rsidR="007D003C">
              <w:rPr>
                <w:noProof/>
                <w:webHidden/>
              </w:rPr>
              <w:fldChar w:fldCharType="end"/>
            </w:r>
          </w:hyperlink>
        </w:p>
        <w:p w14:paraId="67BC052C" w14:textId="1916F7A9"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31" w:history="1">
            <w:r w:rsidR="007D003C" w:rsidRPr="00835FE7">
              <w:rPr>
                <w:rStyle w:val="-"/>
                <w:noProof/>
                <w:lang w:val="el-GR"/>
              </w:rPr>
              <w:t xml:space="preserve">ΠΑΡΑΡΤΗΜΑ </w:t>
            </w:r>
            <w:r w:rsidR="007D003C" w:rsidRPr="00835FE7">
              <w:rPr>
                <w:rStyle w:val="-"/>
                <w:noProof/>
              </w:rPr>
              <w:t>VIII</w:t>
            </w:r>
            <w:r w:rsidR="007D003C" w:rsidRPr="00835FE7">
              <w:rPr>
                <w:rStyle w:val="-"/>
                <w:noProof/>
                <w:lang w:val="el-GR"/>
              </w:rPr>
              <w:t xml:space="preserve"> – Υποδείγματα Εγγυητικών Επιστολών</w:t>
            </w:r>
            <w:r w:rsidR="007D003C">
              <w:rPr>
                <w:noProof/>
                <w:webHidden/>
              </w:rPr>
              <w:tab/>
            </w:r>
            <w:r w:rsidR="007D003C">
              <w:rPr>
                <w:noProof/>
                <w:webHidden/>
              </w:rPr>
              <w:fldChar w:fldCharType="begin"/>
            </w:r>
            <w:r w:rsidR="007D003C">
              <w:rPr>
                <w:noProof/>
                <w:webHidden/>
              </w:rPr>
              <w:instrText xml:space="preserve"> PAGEREF _Toc177459331 \h </w:instrText>
            </w:r>
            <w:r w:rsidR="007D003C">
              <w:rPr>
                <w:noProof/>
                <w:webHidden/>
              </w:rPr>
            </w:r>
            <w:r w:rsidR="007D003C">
              <w:rPr>
                <w:noProof/>
                <w:webHidden/>
              </w:rPr>
              <w:fldChar w:fldCharType="separate"/>
            </w:r>
            <w:r>
              <w:rPr>
                <w:noProof/>
                <w:webHidden/>
              </w:rPr>
              <w:t>205</w:t>
            </w:r>
            <w:r w:rsidR="007D003C">
              <w:rPr>
                <w:noProof/>
                <w:webHidden/>
              </w:rPr>
              <w:fldChar w:fldCharType="end"/>
            </w:r>
          </w:hyperlink>
        </w:p>
        <w:p w14:paraId="331F4C1E" w14:textId="0FEED076" w:rsidR="007D003C" w:rsidRDefault="00F27B4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32" w:history="1">
            <w:r w:rsidR="007D003C" w:rsidRPr="00835FE7">
              <w:rPr>
                <w:rStyle w:val="-"/>
                <w:noProof/>
                <w:lang w:val="el-GR"/>
              </w:rPr>
              <w:t>I.</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Εγγυητική Επιστολή Συμμετοχής</w:t>
            </w:r>
            <w:r w:rsidR="007D003C">
              <w:rPr>
                <w:noProof/>
                <w:webHidden/>
              </w:rPr>
              <w:tab/>
            </w:r>
            <w:r w:rsidR="007D003C">
              <w:rPr>
                <w:noProof/>
                <w:webHidden/>
              </w:rPr>
              <w:fldChar w:fldCharType="begin"/>
            </w:r>
            <w:r w:rsidR="007D003C">
              <w:rPr>
                <w:noProof/>
                <w:webHidden/>
              </w:rPr>
              <w:instrText xml:space="preserve"> PAGEREF _Toc177459332 \h </w:instrText>
            </w:r>
            <w:r w:rsidR="007D003C">
              <w:rPr>
                <w:noProof/>
                <w:webHidden/>
              </w:rPr>
            </w:r>
            <w:r w:rsidR="007D003C">
              <w:rPr>
                <w:noProof/>
                <w:webHidden/>
              </w:rPr>
              <w:fldChar w:fldCharType="separate"/>
            </w:r>
            <w:r>
              <w:rPr>
                <w:noProof/>
                <w:webHidden/>
              </w:rPr>
              <w:t>205</w:t>
            </w:r>
            <w:r w:rsidR="007D003C">
              <w:rPr>
                <w:noProof/>
                <w:webHidden/>
              </w:rPr>
              <w:fldChar w:fldCharType="end"/>
            </w:r>
          </w:hyperlink>
        </w:p>
        <w:p w14:paraId="52B7DA49" w14:textId="7714783D" w:rsidR="007D003C" w:rsidRDefault="00F27B4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33" w:history="1">
            <w:r w:rsidR="007D003C" w:rsidRPr="00835FE7">
              <w:rPr>
                <w:rStyle w:val="-"/>
                <w:noProof/>
                <w:lang w:val="el-GR"/>
              </w:rPr>
              <w:t>II.</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rPr>
              <w:t>Εγγυητική Επιστολή Καλής Εκτέλεσης</w:t>
            </w:r>
            <w:r w:rsidR="007D003C">
              <w:rPr>
                <w:noProof/>
                <w:webHidden/>
              </w:rPr>
              <w:tab/>
            </w:r>
            <w:r w:rsidR="007D003C">
              <w:rPr>
                <w:noProof/>
                <w:webHidden/>
              </w:rPr>
              <w:fldChar w:fldCharType="begin"/>
            </w:r>
            <w:r w:rsidR="007D003C">
              <w:rPr>
                <w:noProof/>
                <w:webHidden/>
              </w:rPr>
              <w:instrText xml:space="preserve"> PAGEREF _Toc177459333 \h </w:instrText>
            </w:r>
            <w:r w:rsidR="007D003C">
              <w:rPr>
                <w:noProof/>
                <w:webHidden/>
              </w:rPr>
            </w:r>
            <w:r w:rsidR="007D003C">
              <w:rPr>
                <w:noProof/>
                <w:webHidden/>
              </w:rPr>
              <w:fldChar w:fldCharType="separate"/>
            </w:r>
            <w:r>
              <w:rPr>
                <w:noProof/>
                <w:webHidden/>
              </w:rPr>
              <w:t>206</w:t>
            </w:r>
            <w:r w:rsidR="007D003C">
              <w:rPr>
                <w:noProof/>
                <w:webHidden/>
              </w:rPr>
              <w:fldChar w:fldCharType="end"/>
            </w:r>
          </w:hyperlink>
        </w:p>
        <w:p w14:paraId="723E15FB" w14:textId="6F914F51" w:rsidR="007D003C" w:rsidRDefault="00F27B4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34" w:history="1">
            <w:r w:rsidR="007D003C" w:rsidRPr="00835FE7">
              <w:rPr>
                <w:rStyle w:val="-"/>
                <w:noProof/>
                <w:lang w:val="el-GR" w:eastAsia="el-GR"/>
              </w:rPr>
              <w:t>III.</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eastAsia="el-GR"/>
              </w:rPr>
              <w:t>Εγγυητική Επιστολή Προκαταβολής</w:t>
            </w:r>
            <w:r w:rsidR="007D003C">
              <w:rPr>
                <w:noProof/>
                <w:webHidden/>
              </w:rPr>
              <w:tab/>
            </w:r>
            <w:r w:rsidR="007D003C">
              <w:rPr>
                <w:noProof/>
                <w:webHidden/>
              </w:rPr>
              <w:fldChar w:fldCharType="begin"/>
            </w:r>
            <w:r w:rsidR="007D003C">
              <w:rPr>
                <w:noProof/>
                <w:webHidden/>
              </w:rPr>
              <w:instrText xml:space="preserve"> PAGEREF _Toc177459334 \h </w:instrText>
            </w:r>
            <w:r w:rsidR="007D003C">
              <w:rPr>
                <w:noProof/>
                <w:webHidden/>
              </w:rPr>
            </w:r>
            <w:r w:rsidR="007D003C">
              <w:rPr>
                <w:noProof/>
                <w:webHidden/>
              </w:rPr>
              <w:fldChar w:fldCharType="separate"/>
            </w:r>
            <w:r>
              <w:rPr>
                <w:noProof/>
                <w:webHidden/>
              </w:rPr>
              <w:t>208</w:t>
            </w:r>
            <w:r w:rsidR="007D003C">
              <w:rPr>
                <w:noProof/>
                <w:webHidden/>
              </w:rPr>
              <w:fldChar w:fldCharType="end"/>
            </w:r>
          </w:hyperlink>
        </w:p>
        <w:p w14:paraId="52DE3ADD" w14:textId="51FC3DB9" w:rsidR="007D003C" w:rsidRDefault="00F27B4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77459335" w:history="1">
            <w:r w:rsidR="007D003C" w:rsidRPr="00835FE7">
              <w:rPr>
                <w:rStyle w:val="-"/>
                <w:noProof/>
                <w:lang w:val="el-GR" w:eastAsia="el-GR"/>
              </w:rPr>
              <w:t>IV.</w:t>
            </w:r>
            <w:r w:rsidR="007D003C">
              <w:rPr>
                <w:rFonts w:asciiTheme="minorHAnsi" w:eastAsiaTheme="minorEastAsia" w:hAnsiTheme="minorHAnsi" w:cstheme="minorBidi"/>
                <w:i w:val="0"/>
                <w:iCs w:val="0"/>
                <w:noProof/>
                <w:kern w:val="2"/>
                <w:sz w:val="24"/>
                <w:szCs w:val="24"/>
                <w:lang w:val="el-GR" w:eastAsia="el-GR"/>
                <w14:ligatures w14:val="standardContextual"/>
              </w:rPr>
              <w:tab/>
            </w:r>
            <w:r w:rsidR="007D003C" w:rsidRPr="00835FE7">
              <w:rPr>
                <w:rStyle w:val="-"/>
                <w:noProof/>
                <w:lang w:val="el-GR" w:eastAsia="el-GR"/>
              </w:rPr>
              <w:t>Εγγυητική Επιστολή Καλής Λειτουργίας</w:t>
            </w:r>
            <w:r w:rsidR="007D003C">
              <w:rPr>
                <w:noProof/>
                <w:webHidden/>
              </w:rPr>
              <w:tab/>
            </w:r>
            <w:r w:rsidR="007D003C">
              <w:rPr>
                <w:noProof/>
                <w:webHidden/>
              </w:rPr>
              <w:fldChar w:fldCharType="begin"/>
            </w:r>
            <w:r w:rsidR="007D003C">
              <w:rPr>
                <w:noProof/>
                <w:webHidden/>
              </w:rPr>
              <w:instrText xml:space="preserve"> PAGEREF _Toc177459335 \h </w:instrText>
            </w:r>
            <w:r w:rsidR="007D003C">
              <w:rPr>
                <w:noProof/>
                <w:webHidden/>
              </w:rPr>
            </w:r>
            <w:r w:rsidR="007D003C">
              <w:rPr>
                <w:noProof/>
                <w:webHidden/>
              </w:rPr>
              <w:fldChar w:fldCharType="separate"/>
            </w:r>
            <w:r>
              <w:rPr>
                <w:noProof/>
                <w:webHidden/>
              </w:rPr>
              <w:t>210</w:t>
            </w:r>
            <w:r w:rsidR="007D003C">
              <w:rPr>
                <w:noProof/>
                <w:webHidden/>
              </w:rPr>
              <w:fldChar w:fldCharType="end"/>
            </w:r>
          </w:hyperlink>
        </w:p>
        <w:p w14:paraId="328513B7" w14:textId="4D4D0E57"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36" w:history="1">
            <w:r w:rsidR="007D003C" w:rsidRPr="00835FE7">
              <w:rPr>
                <w:rStyle w:val="-"/>
                <w:noProof/>
                <w:lang w:val="el-GR"/>
              </w:rPr>
              <w:t xml:space="preserve">ΠΑΡΑΡΤΗΜΑ </w:t>
            </w:r>
            <w:r w:rsidR="007D003C" w:rsidRPr="00835FE7">
              <w:rPr>
                <w:rStyle w:val="-"/>
                <w:noProof/>
                <w:lang w:val="en-US"/>
              </w:rPr>
              <w:t>IX</w:t>
            </w:r>
            <w:r w:rsidR="007D003C" w:rsidRPr="00835FE7">
              <w:rPr>
                <w:rStyle w:val="-"/>
                <w:noProof/>
                <w:lang w:val="el-GR"/>
              </w:rPr>
              <w:t>– ΕΝΗΜΕΡΩΣΗ ΓΙΑ ΤΗΝ ΕΠΕΞΕΡΓΑΣΙΑ ΠΡΟΣΩΠΙΚΩΝ ΔΕΔΟΜΕΝΩΝ</w:t>
            </w:r>
            <w:r w:rsidR="007D003C">
              <w:rPr>
                <w:noProof/>
                <w:webHidden/>
              </w:rPr>
              <w:tab/>
            </w:r>
            <w:r w:rsidR="007D003C">
              <w:rPr>
                <w:noProof/>
                <w:webHidden/>
              </w:rPr>
              <w:fldChar w:fldCharType="begin"/>
            </w:r>
            <w:r w:rsidR="007D003C">
              <w:rPr>
                <w:noProof/>
                <w:webHidden/>
              </w:rPr>
              <w:instrText xml:space="preserve"> PAGEREF _Toc177459336 \h </w:instrText>
            </w:r>
            <w:r w:rsidR="007D003C">
              <w:rPr>
                <w:noProof/>
                <w:webHidden/>
              </w:rPr>
            </w:r>
            <w:r w:rsidR="007D003C">
              <w:rPr>
                <w:noProof/>
                <w:webHidden/>
              </w:rPr>
              <w:fldChar w:fldCharType="separate"/>
            </w:r>
            <w:r>
              <w:rPr>
                <w:noProof/>
                <w:webHidden/>
              </w:rPr>
              <w:t>212</w:t>
            </w:r>
            <w:r w:rsidR="007D003C">
              <w:rPr>
                <w:noProof/>
                <w:webHidden/>
              </w:rPr>
              <w:fldChar w:fldCharType="end"/>
            </w:r>
          </w:hyperlink>
        </w:p>
        <w:p w14:paraId="36522EBE" w14:textId="2F8B48DB" w:rsidR="007D003C" w:rsidRDefault="00F27B4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77459337" w:history="1">
            <w:r w:rsidR="007D003C" w:rsidRPr="00835FE7">
              <w:rPr>
                <w:rStyle w:val="-"/>
                <w:noProof/>
                <w:lang w:val="el-GR"/>
              </w:rPr>
              <w:t xml:space="preserve">ΠΑΡΑΡΤΗΜΑ </w:t>
            </w:r>
            <w:r w:rsidR="007D003C" w:rsidRPr="00835FE7">
              <w:rPr>
                <w:rStyle w:val="-"/>
                <w:noProof/>
              </w:rPr>
              <w:t>X</w:t>
            </w:r>
            <w:r w:rsidR="007D003C" w:rsidRPr="00835FE7">
              <w:rPr>
                <w:rStyle w:val="-"/>
                <w:noProof/>
                <w:lang w:val="el-GR"/>
              </w:rPr>
              <w:t xml:space="preserve"> – Ρήτρα Ακεραιότητας</w:t>
            </w:r>
            <w:r w:rsidR="007D003C">
              <w:rPr>
                <w:noProof/>
                <w:webHidden/>
              </w:rPr>
              <w:tab/>
            </w:r>
            <w:r w:rsidR="007D003C">
              <w:rPr>
                <w:noProof/>
                <w:webHidden/>
              </w:rPr>
              <w:fldChar w:fldCharType="begin"/>
            </w:r>
            <w:r w:rsidR="007D003C">
              <w:rPr>
                <w:noProof/>
                <w:webHidden/>
              </w:rPr>
              <w:instrText xml:space="preserve"> PAGEREF _Toc177459337 \h </w:instrText>
            </w:r>
            <w:r w:rsidR="007D003C">
              <w:rPr>
                <w:noProof/>
                <w:webHidden/>
              </w:rPr>
            </w:r>
            <w:r w:rsidR="007D003C">
              <w:rPr>
                <w:noProof/>
                <w:webHidden/>
              </w:rPr>
              <w:fldChar w:fldCharType="separate"/>
            </w:r>
            <w:r>
              <w:rPr>
                <w:noProof/>
                <w:webHidden/>
              </w:rPr>
              <w:t>214</w:t>
            </w:r>
            <w:r w:rsidR="007D003C">
              <w:rPr>
                <w:noProof/>
                <w:webHidden/>
              </w:rPr>
              <w:fldChar w:fldCharType="end"/>
            </w:r>
          </w:hyperlink>
        </w:p>
        <w:p w14:paraId="4BABF708" w14:textId="09D81202" w:rsidR="00F22514" w:rsidRPr="00EA6B87" w:rsidRDefault="00F22514" w:rsidP="00F73DE9">
          <w:pPr>
            <w:spacing w:line="360" w:lineRule="auto"/>
            <w:rPr>
              <w:lang w:val="el-GR"/>
            </w:rPr>
          </w:pPr>
          <w:r w:rsidRPr="00EA6B87">
            <w:fldChar w:fldCharType="end"/>
          </w:r>
        </w:p>
      </w:sdtContent>
    </w:sdt>
    <w:p w14:paraId="55CD7CD3" w14:textId="31B6C4E3" w:rsidR="008338F0" w:rsidRPr="00EA6B87" w:rsidRDefault="003355E7" w:rsidP="00F73DE9">
      <w:pPr>
        <w:pStyle w:val="1"/>
        <w:numPr>
          <w:ilvl w:val="0"/>
          <w:numId w:val="55"/>
        </w:numPr>
        <w:spacing w:line="360" w:lineRule="auto"/>
        <w:rPr>
          <w:rFonts w:cs="Tahoma"/>
          <w:lang w:val="el-GR"/>
        </w:rPr>
      </w:pPr>
      <w:bookmarkStart w:id="6" w:name="_Toc177459171"/>
      <w:r w:rsidRPr="00EA6B87">
        <w:rPr>
          <w:rFonts w:cs="Tahoma"/>
          <w:lang w:val="el-GR"/>
        </w:rPr>
        <w:lastRenderedPageBreak/>
        <w:t>ΑΝΑΘΕΤΟΥΣΑ ΑΡΧΗ ΚΑΙ ΑΝΤΙΚΕΙΜΕΝΟ ΣΥΜΒΑΣΗΣ</w:t>
      </w:r>
      <w:bookmarkEnd w:id="3"/>
      <w:bookmarkEnd w:id="6"/>
    </w:p>
    <w:p w14:paraId="473A9C05" w14:textId="0CBCDCFB" w:rsidR="008338F0" w:rsidRPr="00EA6B87" w:rsidRDefault="003355E7" w:rsidP="00F73DE9">
      <w:pPr>
        <w:pStyle w:val="2"/>
        <w:numPr>
          <w:ilvl w:val="1"/>
          <w:numId w:val="56"/>
        </w:numPr>
        <w:spacing w:line="360" w:lineRule="auto"/>
        <w:rPr>
          <w:rFonts w:cs="Tahoma"/>
          <w:lang w:val="el-GR"/>
        </w:rPr>
      </w:pPr>
      <w:bookmarkStart w:id="7" w:name="_Στοιχεία_Αναθέτουσας_Αρχής"/>
      <w:bookmarkStart w:id="8" w:name="_Toc97194256"/>
      <w:bookmarkStart w:id="9" w:name="_Toc97194405"/>
      <w:bookmarkStart w:id="10" w:name="_Toc177459172"/>
      <w:bookmarkEnd w:id="7"/>
      <w:r w:rsidRPr="00EA6B87">
        <w:rPr>
          <w:rFonts w:cs="Tahoma"/>
          <w:lang w:val="el-GR"/>
        </w:rPr>
        <w:t>Στοιχεία Αναθέτουσας Αρχής</w:t>
      </w:r>
      <w:bookmarkEnd w:id="8"/>
      <w:bookmarkEnd w:id="9"/>
      <w:bookmarkEnd w:id="10"/>
    </w:p>
    <w:p w14:paraId="2E803ED7" w14:textId="77777777" w:rsidR="008338F0" w:rsidRPr="00EA6B87" w:rsidRDefault="008338F0" w:rsidP="00F73DE9">
      <w:pPr>
        <w:pStyle w:val="normalwithoutspacing"/>
        <w:spacing w:line="360" w:lineRule="auto"/>
      </w:pPr>
    </w:p>
    <w:tbl>
      <w:tblPr>
        <w:tblW w:w="0" w:type="auto"/>
        <w:tblInd w:w="108" w:type="dxa"/>
        <w:tblLayout w:type="fixed"/>
        <w:tblLook w:val="0000" w:firstRow="0" w:lastRow="0" w:firstColumn="0" w:lastColumn="0" w:noHBand="0" w:noVBand="0"/>
      </w:tblPr>
      <w:tblGrid>
        <w:gridCol w:w="5245"/>
        <w:gridCol w:w="4129"/>
      </w:tblGrid>
      <w:tr w:rsidR="008338F0" w:rsidRPr="00B3262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EA6B87" w:rsidRDefault="003355E7" w:rsidP="006C03AA">
            <w:pPr>
              <w:pStyle w:val="normalwithoutspacing"/>
              <w:spacing w:line="276" w:lineRule="auto"/>
            </w:pPr>
            <w:r w:rsidRPr="00EA6B87">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EA6B87" w:rsidRDefault="007D3A48" w:rsidP="00F73DE9">
            <w:pPr>
              <w:pStyle w:val="normalwithoutspacing"/>
              <w:snapToGrid w:val="0"/>
              <w:spacing w:line="360" w:lineRule="auto"/>
            </w:pPr>
            <w:r w:rsidRPr="00EA6B87">
              <w:t xml:space="preserve">ΚΟΙΝΩΝΙΑ ΤΗΣ ΠΛΗΡΟΦΟΡΙΑΣ </w:t>
            </w:r>
            <w:r w:rsidR="00417984" w:rsidRPr="00EA6B87">
              <w:t>Μ.</w:t>
            </w:r>
            <w:r w:rsidRPr="00EA6B87">
              <w:t>Α.Ε.</w:t>
            </w:r>
          </w:p>
        </w:tc>
      </w:tr>
      <w:tr w:rsidR="004D0444" w:rsidRPr="00EA6B87"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A6B87" w:rsidRDefault="004D0444" w:rsidP="006C03AA">
            <w:pPr>
              <w:pStyle w:val="normalwithoutspacing"/>
              <w:spacing w:line="276" w:lineRule="auto"/>
            </w:pPr>
            <w:r w:rsidRPr="00EA6B87">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EA6B87" w:rsidRDefault="004D0444" w:rsidP="00F73DE9">
            <w:pPr>
              <w:pStyle w:val="normalwithoutspacing"/>
              <w:snapToGrid w:val="0"/>
              <w:spacing w:line="360" w:lineRule="auto"/>
            </w:pPr>
            <w:r w:rsidRPr="00EA6B87">
              <w:t>999983307</w:t>
            </w:r>
          </w:p>
        </w:tc>
      </w:tr>
      <w:tr w:rsidR="004D0444" w:rsidRPr="00EA6B87"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37B18E24" w:rsidR="004D0444" w:rsidRPr="00EA6B87" w:rsidRDefault="004D0444" w:rsidP="00DC0645">
            <w:pPr>
              <w:pStyle w:val="normalwithoutspacing"/>
              <w:spacing w:line="276" w:lineRule="auto"/>
              <w:jc w:val="left"/>
            </w:pPr>
            <w:r w:rsidRPr="00EA6B87">
              <w:t xml:space="preserve">Κωδικός </w:t>
            </w:r>
            <w:r w:rsidR="000274AD">
              <w:t>Αναθέτουσας Αρχής για την η</w:t>
            </w:r>
            <w:r w:rsidRPr="00EA6B87">
              <w:t>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589D98EB" w:rsidR="004D0444" w:rsidRPr="00AC0491" w:rsidRDefault="00AC0491" w:rsidP="00AC0491">
            <w:pPr>
              <w:pStyle w:val="normalwithoutspacing"/>
              <w:snapToGrid w:val="0"/>
              <w:spacing w:line="360" w:lineRule="auto"/>
            </w:pPr>
            <w:r w:rsidRPr="00AC0491">
              <w:rPr>
                <w:lang w:val="en-US"/>
              </w:rPr>
              <w:t>1053.E00553.0001</w:t>
            </w:r>
          </w:p>
        </w:tc>
      </w:tr>
      <w:tr w:rsidR="008338F0" w:rsidRPr="00EA6B87"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EA6B87" w:rsidRDefault="003355E7" w:rsidP="006C03AA">
            <w:pPr>
              <w:pStyle w:val="normalwithoutspacing"/>
              <w:spacing w:line="276" w:lineRule="auto"/>
            </w:pPr>
            <w:r w:rsidRPr="00EA6B87">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EA6B87" w:rsidRDefault="00372204" w:rsidP="00F73DE9">
            <w:pPr>
              <w:pStyle w:val="normalwithoutspacing"/>
              <w:snapToGrid w:val="0"/>
              <w:spacing w:line="360" w:lineRule="auto"/>
            </w:pPr>
            <w:r w:rsidRPr="00EA6B87">
              <w:t>Λεωφ. Συγγρού 194</w:t>
            </w:r>
          </w:p>
        </w:tc>
      </w:tr>
      <w:tr w:rsidR="008338F0" w:rsidRPr="00EA6B87"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EA6B87" w:rsidRDefault="003355E7" w:rsidP="006C03AA">
            <w:pPr>
              <w:pStyle w:val="normalwithoutspacing"/>
              <w:spacing w:line="276" w:lineRule="auto"/>
            </w:pPr>
            <w:r w:rsidRPr="00EA6B87">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EA6B87" w:rsidRDefault="00372204" w:rsidP="00F73DE9">
            <w:pPr>
              <w:pStyle w:val="normalwithoutspacing"/>
              <w:snapToGrid w:val="0"/>
              <w:spacing w:line="360" w:lineRule="auto"/>
            </w:pPr>
            <w:r w:rsidRPr="00EA6B87">
              <w:t>Καλλιθέα</w:t>
            </w:r>
          </w:p>
        </w:tc>
      </w:tr>
      <w:tr w:rsidR="008338F0" w:rsidRPr="00EA6B87"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EA6B87" w:rsidRDefault="003355E7" w:rsidP="006C03AA">
            <w:pPr>
              <w:pStyle w:val="normalwithoutspacing"/>
              <w:spacing w:line="276" w:lineRule="auto"/>
            </w:pPr>
            <w:r w:rsidRPr="00EA6B87">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EA6B87" w:rsidRDefault="00372204" w:rsidP="00F73DE9">
            <w:pPr>
              <w:pStyle w:val="normalwithoutspacing"/>
              <w:snapToGrid w:val="0"/>
              <w:spacing w:line="360" w:lineRule="auto"/>
            </w:pPr>
            <w:r w:rsidRPr="00EA6B87">
              <w:t>176 71</w:t>
            </w:r>
          </w:p>
        </w:tc>
      </w:tr>
      <w:tr w:rsidR="008338F0" w:rsidRPr="00EA6B87"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EA6B87" w:rsidRDefault="003355E7" w:rsidP="006C03AA">
            <w:pPr>
              <w:pStyle w:val="normalwithoutspacing"/>
              <w:spacing w:line="276" w:lineRule="auto"/>
            </w:pPr>
            <w:r w:rsidRPr="00EA6B87">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EA6B87" w:rsidRDefault="007D3A48" w:rsidP="00F73DE9">
            <w:pPr>
              <w:pStyle w:val="normalwithoutspacing"/>
              <w:snapToGrid w:val="0"/>
              <w:spacing w:line="360" w:lineRule="auto"/>
              <w:rPr>
                <w:lang w:val="en-US"/>
              </w:rPr>
            </w:pPr>
            <w:r w:rsidRPr="00EA6B87">
              <w:t>ΕΛΛΑΔΑ</w:t>
            </w:r>
          </w:p>
        </w:tc>
      </w:tr>
      <w:tr w:rsidR="008338F0" w:rsidRPr="00EA6B87"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EA6B87" w:rsidRDefault="003355E7" w:rsidP="006C03AA">
            <w:pPr>
              <w:pStyle w:val="normalwithoutspacing"/>
              <w:spacing w:line="276" w:lineRule="auto"/>
            </w:pPr>
            <w:r w:rsidRPr="00EA6B87">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EA6B87" w:rsidRDefault="0036512D" w:rsidP="00F73DE9">
            <w:pPr>
              <w:pStyle w:val="normalwithoutspacing"/>
              <w:snapToGrid w:val="0"/>
              <w:spacing w:line="360" w:lineRule="auto"/>
              <w:rPr>
                <w:lang w:val="de-DE"/>
              </w:rPr>
            </w:pPr>
            <w:r w:rsidRPr="00EA6B87">
              <w:t>GR 300</w:t>
            </w:r>
          </w:p>
        </w:tc>
      </w:tr>
      <w:tr w:rsidR="008338F0" w:rsidRPr="00EA6B87"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EA6B87" w:rsidRDefault="003355E7" w:rsidP="006C03AA">
            <w:pPr>
              <w:pStyle w:val="normalwithoutspacing"/>
              <w:spacing w:line="276" w:lineRule="auto"/>
            </w:pPr>
            <w:r w:rsidRPr="00EA6B87">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EA6B87" w:rsidRDefault="00865C7D" w:rsidP="00F73DE9">
            <w:pPr>
              <w:pStyle w:val="normalwithoutspacing"/>
              <w:snapToGrid w:val="0"/>
              <w:spacing w:line="360" w:lineRule="auto"/>
              <w:rPr>
                <w:lang w:val="en-US"/>
              </w:rPr>
            </w:pPr>
            <w:r w:rsidRPr="00EA6B87">
              <w:rPr>
                <w:lang w:val="en-US"/>
              </w:rPr>
              <w:t>213 1300700</w:t>
            </w:r>
          </w:p>
        </w:tc>
      </w:tr>
      <w:tr w:rsidR="008338F0" w:rsidRPr="00EA6B87"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EA6B87" w:rsidRDefault="003355E7" w:rsidP="006C03AA">
            <w:pPr>
              <w:pStyle w:val="normalwithoutspacing"/>
              <w:spacing w:line="276" w:lineRule="auto"/>
            </w:pPr>
            <w:r w:rsidRPr="00EA6B87">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3A62E4F0" w:rsidR="008338F0" w:rsidRPr="00EA6B87" w:rsidRDefault="00F27B40" w:rsidP="00F73DE9">
            <w:pPr>
              <w:pStyle w:val="normalwithoutspacing"/>
              <w:snapToGrid w:val="0"/>
              <w:spacing w:line="360" w:lineRule="auto"/>
              <w:rPr>
                <w:lang w:val="en-US"/>
              </w:rPr>
            </w:pPr>
            <w:hyperlink r:id="rId19" w:history="1">
              <w:r w:rsidR="00E817D9" w:rsidRPr="00EA6B87">
                <w:rPr>
                  <w:rStyle w:val="-"/>
                  <w:lang w:val="en-US"/>
                </w:rPr>
                <w:t>info@ktpae.gr</w:t>
              </w:r>
            </w:hyperlink>
          </w:p>
        </w:tc>
      </w:tr>
      <w:tr w:rsidR="008338F0" w:rsidRPr="00EA6B87"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EA6B87" w:rsidRDefault="003355E7" w:rsidP="006C03AA">
            <w:pPr>
              <w:pStyle w:val="normalwithoutspacing"/>
              <w:spacing w:line="276" w:lineRule="auto"/>
            </w:pPr>
            <w:r w:rsidRPr="00EA6B87">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2DCBCD57" w:rsidR="008338F0" w:rsidRPr="00AF7C1A" w:rsidRDefault="00AF7C1A" w:rsidP="00F73DE9">
            <w:pPr>
              <w:pStyle w:val="normalwithoutspacing"/>
              <w:snapToGrid w:val="0"/>
              <w:spacing w:line="360" w:lineRule="auto"/>
              <w:rPr>
                <w:highlight w:val="magenta"/>
              </w:rPr>
            </w:pPr>
            <w:r w:rsidRPr="00AF7C1A">
              <w:t>Δώρα Σπύρου</w:t>
            </w:r>
          </w:p>
        </w:tc>
      </w:tr>
      <w:tr w:rsidR="008338F0" w:rsidRPr="00EA6B87"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EA6B87" w:rsidRDefault="003355E7" w:rsidP="006C03AA">
            <w:pPr>
              <w:pStyle w:val="normalwithoutspacing"/>
              <w:spacing w:line="276" w:lineRule="auto"/>
            </w:pPr>
            <w:r w:rsidRPr="00EA6B87">
              <w:t>Γενική Διεύθυνση στο διαδίκτυο</w:t>
            </w:r>
            <w:r w:rsidR="00E1337D" w:rsidRPr="00EA6B87">
              <w:t xml:space="preserve"> </w:t>
            </w:r>
            <w:r w:rsidRPr="00EA6B87">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31474987" w:rsidR="008338F0" w:rsidRPr="00EA6B87" w:rsidRDefault="00F27B40" w:rsidP="00F73DE9">
            <w:pPr>
              <w:pStyle w:val="normalwithoutspacing"/>
              <w:snapToGrid w:val="0"/>
              <w:spacing w:line="360" w:lineRule="auto"/>
            </w:pPr>
            <w:hyperlink r:id="rId20" w:history="1">
              <w:r w:rsidR="00E817D9" w:rsidRPr="00EA6B87">
                <w:rPr>
                  <w:rStyle w:val="-"/>
                </w:rPr>
                <w:t>http://www.ktpae.gr</w:t>
              </w:r>
            </w:hyperlink>
          </w:p>
        </w:tc>
      </w:tr>
      <w:tr w:rsidR="008338F0" w:rsidRPr="00EA6B87"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EA6B87" w:rsidRDefault="003355E7" w:rsidP="006C03AA">
            <w:pPr>
              <w:pStyle w:val="normalwithoutspacing"/>
              <w:spacing w:line="276" w:lineRule="auto"/>
            </w:pPr>
            <w:r w:rsidRPr="00EA6B87">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1AFC5B13" w:rsidR="008338F0" w:rsidRPr="00EA6B87" w:rsidRDefault="00F27B40" w:rsidP="00F73DE9">
            <w:pPr>
              <w:pStyle w:val="normalwithoutspacing"/>
              <w:snapToGrid w:val="0"/>
              <w:spacing w:line="360" w:lineRule="auto"/>
            </w:pPr>
            <w:hyperlink r:id="rId21" w:history="1">
              <w:r w:rsidR="00AF7C1A" w:rsidRPr="003E455E">
                <w:rPr>
                  <w:rStyle w:val="-"/>
                </w:rPr>
                <w:t>https://www.ktpae.gr/</w:t>
              </w:r>
            </w:hyperlink>
            <w:r w:rsidR="00AF7C1A">
              <w:t xml:space="preserve"> </w:t>
            </w:r>
          </w:p>
        </w:tc>
      </w:tr>
    </w:tbl>
    <w:p w14:paraId="6D04F2B7" w14:textId="77777777" w:rsidR="008338F0" w:rsidRPr="00EA6B87" w:rsidRDefault="008338F0" w:rsidP="00F73DE9">
      <w:pPr>
        <w:pStyle w:val="normalwithoutspacing"/>
        <w:spacing w:line="360" w:lineRule="auto"/>
      </w:pPr>
    </w:p>
    <w:p w14:paraId="71E04718" w14:textId="76B46560" w:rsidR="008338F0" w:rsidRPr="00EA6B87" w:rsidRDefault="003355E7" w:rsidP="00F73DE9">
      <w:pPr>
        <w:pStyle w:val="normalwithoutspacing"/>
        <w:spacing w:line="360" w:lineRule="auto"/>
      </w:pPr>
      <w:r w:rsidRPr="00EA6B87">
        <w:rPr>
          <w:b/>
        </w:rPr>
        <w:t>Είδος Αναθέτουσας Αρχής</w:t>
      </w:r>
    </w:p>
    <w:p w14:paraId="44146439" w14:textId="1D0956AF" w:rsidR="008338F0" w:rsidRPr="00EA6B87" w:rsidRDefault="003355E7" w:rsidP="00F73DE9">
      <w:pPr>
        <w:pStyle w:val="normalwithoutspacing"/>
        <w:spacing w:line="360" w:lineRule="auto"/>
        <w:rPr>
          <w:rFonts w:eastAsia="Calibri"/>
        </w:rPr>
      </w:pPr>
      <w:r w:rsidRPr="00EA6B87">
        <w:t>Η Αναθέτουσα Αρχή είναι</w:t>
      </w:r>
      <w:r w:rsidR="00DF776D" w:rsidRPr="00EA6B87">
        <w:t xml:space="preserve"> </w:t>
      </w:r>
      <w:r w:rsidR="00CD22D1" w:rsidRPr="00EA6B87">
        <w:t xml:space="preserve">η Κοινωνία της Πληροφορίας </w:t>
      </w:r>
      <w:r w:rsidR="00417984" w:rsidRPr="00EA6B87">
        <w:t xml:space="preserve">Μονοπρόσωπη Ανώνυμη </w:t>
      </w:r>
      <w:r w:rsidR="007D3A48" w:rsidRPr="00EA6B87">
        <w:t>Εταιρία του Δημόσιου Τομέα (μη Κεντρική Αναθέτουσα Αρχή)</w:t>
      </w:r>
      <w:r w:rsidR="00E1337D" w:rsidRPr="00EA6B87">
        <w:t xml:space="preserve"> </w:t>
      </w:r>
      <w:r w:rsidRPr="00EA6B87">
        <w:t>και ανήκει στην</w:t>
      </w:r>
      <w:r w:rsidR="00DB2700" w:rsidRPr="00EA6B87">
        <w:t xml:space="preserve"> Κεντρική Κυβέρνηση – Υποτομέας Νομικά Πρόσωπα Κεντρικής Κυβέρνησης και Δημόσιες Επιχειρήσεις</w:t>
      </w:r>
    </w:p>
    <w:p w14:paraId="5D55A5F6" w14:textId="77777777" w:rsidR="008338F0" w:rsidRPr="00EA6B87" w:rsidRDefault="003355E7" w:rsidP="00F73DE9">
      <w:pPr>
        <w:pStyle w:val="normalwithoutspacing"/>
        <w:spacing w:line="360" w:lineRule="auto"/>
      </w:pPr>
      <w:r w:rsidRPr="00EA6B87">
        <w:rPr>
          <w:b/>
        </w:rPr>
        <w:t>Κύρια δραστηριότητα Α.Α.</w:t>
      </w:r>
    </w:p>
    <w:p w14:paraId="39CCC49B" w14:textId="77777777" w:rsidR="008338F0" w:rsidRPr="00EA6B87" w:rsidRDefault="003355E7" w:rsidP="00F73DE9">
      <w:pPr>
        <w:pStyle w:val="normalwithoutspacing"/>
        <w:spacing w:line="360" w:lineRule="auto"/>
      </w:pPr>
      <w:r w:rsidRPr="00EA6B87">
        <w:t xml:space="preserve">Η κύρια δραστηριότητα της Αναθέτουσας Αρχής είναι </w:t>
      </w:r>
      <w:r w:rsidR="00EB0718" w:rsidRPr="00EA6B87">
        <w:t>«Γενικές Δημόσιες Υπηρεσίες».</w:t>
      </w:r>
    </w:p>
    <w:p w14:paraId="7F9F39E8" w14:textId="3FA992DC" w:rsidR="008338F0" w:rsidRPr="00EA6B87" w:rsidRDefault="003355E7" w:rsidP="00F73DE9">
      <w:pPr>
        <w:pStyle w:val="normalwithoutspacing"/>
        <w:spacing w:line="360" w:lineRule="auto"/>
      </w:pPr>
      <w:r w:rsidRPr="00EA6B87">
        <w:t>Εφαρμοστέο εθνικό δίκαιο</w:t>
      </w:r>
      <w:r w:rsidR="00E1337D" w:rsidRPr="00EA6B87">
        <w:t xml:space="preserve"> </w:t>
      </w:r>
      <w:r w:rsidRPr="00EA6B87">
        <w:t xml:space="preserve">είναι το </w:t>
      </w:r>
      <w:r w:rsidR="00DB2700" w:rsidRPr="00EA6B87">
        <w:t>Ελληνικό</w:t>
      </w:r>
      <w:r w:rsidRPr="00EA6B87">
        <w:t>:</w:t>
      </w:r>
    </w:p>
    <w:p w14:paraId="1A7D840D" w14:textId="77777777" w:rsidR="008338F0" w:rsidRPr="00EA6B87" w:rsidRDefault="003355E7" w:rsidP="00F73DE9">
      <w:pPr>
        <w:suppressAutoHyphens w:val="0"/>
        <w:spacing w:after="0" w:line="360" w:lineRule="auto"/>
        <w:jc w:val="left"/>
        <w:rPr>
          <w:lang w:val="el-GR"/>
        </w:rPr>
      </w:pPr>
      <w:r w:rsidRPr="00EA6B87">
        <w:rPr>
          <w:b/>
          <w:lang w:val="el-GR"/>
        </w:rPr>
        <w:t xml:space="preserve">Στοιχεία Επικοινωνίας </w:t>
      </w:r>
    </w:p>
    <w:p w14:paraId="5C3FA97B" w14:textId="23CF7567" w:rsidR="002E1FDE" w:rsidRPr="00EA6B87" w:rsidRDefault="003355E7" w:rsidP="00F73DE9">
      <w:pPr>
        <w:pStyle w:val="normalwithoutspacing"/>
        <w:spacing w:line="360" w:lineRule="auto"/>
        <w:ind w:left="567" w:hanging="567"/>
      </w:pPr>
      <w:r w:rsidRPr="00EA6B87">
        <w:t>α)</w:t>
      </w:r>
      <w:r w:rsidRPr="00EA6B87">
        <w:tab/>
        <w:t>Τα έγγραφα της σύμβασης είναι διαθέσιμα για ελεύθερη, πλήρη, άμεση &amp; δωρεάν ηλεκτρονική πρόσβαση μέσω της διαδικτυακής πύλης www.promitheus.gov.gr του</w:t>
      </w:r>
      <w:r w:rsidR="000274AD">
        <w:t xml:space="preserve"> Ο.Π.Σ</w:t>
      </w:r>
      <w:r w:rsidRPr="00EA6B87">
        <w:t xml:space="preserve"> Ε.Σ.Η.ΔΗ.Σ.</w:t>
      </w:r>
      <w:r w:rsidR="002E1FDE" w:rsidRPr="00EA6B87">
        <w:t xml:space="preserve"> και μέσω της διαδικτυακής πύλης της Αναθέτουσας Αρχής </w:t>
      </w:r>
      <w:hyperlink r:id="rId22" w:history="1">
        <w:r w:rsidR="00154623" w:rsidRPr="00EA6B87">
          <w:rPr>
            <w:rStyle w:val="-"/>
          </w:rPr>
          <w:t>http://www.ktpae.gr</w:t>
        </w:r>
      </w:hyperlink>
    </w:p>
    <w:p w14:paraId="33BB9410" w14:textId="35E500C6" w:rsidR="000274AD" w:rsidRDefault="000274AD" w:rsidP="00DC0645">
      <w:pPr>
        <w:pStyle w:val="normalwithoutspacing"/>
        <w:spacing w:line="360" w:lineRule="auto"/>
        <w:ind w:left="567"/>
      </w:pPr>
      <w:r w:rsidRPr="000274AD">
        <w:lastRenderedPageBreak/>
        <w:t xml:space="preserve">Κάθε είδους επικοινωνία και ανταλλαγή πληροφοριών πραγματοποιείται μέσω του Ε.Σ.Η.ΔΗ.Σ. </w:t>
      </w:r>
      <w:r>
        <w:t>Προμήθειες και Υπηρεσίες (εφεξής Ε.Σ.Η.ΔΗ.Σ.), το οποίο είναι προσβάσιμο από τη Διαδικτυακή Πύλη (</w:t>
      </w:r>
      <w:hyperlink r:id="rId23" w:history="1">
        <w:r w:rsidRPr="00603221">
          <w:rPr>
            <w:rStyle w:val="-"/>
            <w:shd w:val="clear" w:color="auto" w:fill="FFFFFF"/>
          </w:rPr>
          <w:t>www.promitheus.gov.gr</w:t>
        </w:r>
      </w:hyperlink>
      <w:r>
        <w:t>)</w:t>
      </w:r>
      <w:r w:rsidRPr="00DC0645">
        <w:t xml:space="preserve"> </w:t>
      </w:r>
      <w:r>
        <w:t xml:space="preserve">του Ο.Π.Σ. Ε.Σ.Η.ΔΗ.Σ. </w:t>
      </w:r>
    </w:p>
    <w:p w14:paraId="23C5A79D" w14:textId="2C021E69" w:rsidR="008338F0" w:rsidRPr="00EA6B87" w:rsidRDefault="003355E7" w:rsidP="00F73DE9">
      <w:pPr>
        <w:pStyle w:val="normalwithoutspacing"/>
        <w:spacing w:line="360" w:lineRule="auto"/>
        <w:ind w:left="567" w:hanging="567"/>
        <w:rPr>
          <w:color w:val="000000"/>
          <w:shd w:val="clear" w:color="auto" w:fill="FFFFFF"/>
        </w:rPr>
      </w:pPr>
      <w:r w:rsidRPr="00EA6B87">
        <w:t>β)</w:t>
      </w:r>
      <w:r w:rsidRPr="00EA6B87">
        <w:tab/>
        <w:t xml:space="preserve">Οι προσφορές πρέπει να υποβάλλονται ηλεκτρονικά στην διεύθυνση : </w:t>
      </w:r>
      <w:hyperlink r:id="rId24" w:history="1">
        <w:r w:rsidRPr="00EA6B87">
          <w:rPr>
            <w:rStyle w:val="-"/>
            <w:shd w:val="clear" w:color="auto" w:fill="FFFFFF"/>
          </w:rPr>
          <w:t>www.promitheus.gov.gr</w:t>
        </w:r>
      </w:hyperlink>
      <w:r w:rsidRPr="00EA6B87">
        <w:rPr>
          <w:color w:val="000000"/>
          <w:shd w:val="clear" w:color="auto" w:fill="FFFFFF"/>
        </w:rPr>
        <w:t xml:space="preserve"> </w:t>
      </w:r>
    </w:p>
    <w:p w14:paraId="6CA27B35" w14:textId="77777777" w:rsidR="002E1FDE" w:rsidRPr="00EA6B87" w:rsidRDefault="002E1FDE" w:rsidP="00F73DE9">
      <w:pPr>
        <w:pStyle w:val="normalwithoutspacing"/>
        <w:spacing w:line="360" w:lineRule="auto"/>
      </w:pPr>
    </w:p>
    <w:p w14:paraId="305D86AF" w14:textId="77777777" w:rsidR="008338F0" w:rsidRPr="00EA6B87" w:rsidRDefault="003355E7" w:rsidP="00F73DE9">
      <w:pPr>
        <w:pStyle w:val="2"/>
        <w:spacing w:line="360" w:lineRule="auto"/>
        <w:rPr>
          <w:rFonts w:cs="Tahoma"/>
          <w:lang w:val="el-GR"/>
        </w:rPr>
      </w:pPr>
      <w:bookmarkStart w:id="11" w:name="_Στοιχεία_Διαδικασίας_-"/>
      <w:bookmarkStart w:id="12" w:name="_Ref89085315"/>
      <w:bookmarkStart w:id="13" w:name="_Toc97194257"/>
      <w:bookmarkStart w:id="14" w:name="_Toc97194406"/>
      <w:bookmarkStart w:id="15" w:name="_Toc177459173"/>
      <w:bookmarkEnd w:id="11"/>
      <w:r w:rsidRPr="00EA6B87">
        <w:rPr>
          <w:rFonts w:cs="Tahoma"/>
          <w:lang w:val="el-GR"/>
        </w:rPr>
        <w:t>Στοιχεία Διαδικασίας - Χρηματοδότηση</w:t>
      </w:r>
      <w:bookmarkEnd w:id="12"/>
      <w:bookmarkEnd w:id="13"/>
      <w:bookmarkEnd w:id="14"/>
      <w:bookmarkEnd w:id="15"/>
    </w:p>
    <w:p w14:paraId="0F04A6BE" w14:textId="77777777" w:rsidR="008338F0" w:rsidRPr="00EA6B87" w:rsidRDefault="003355E7" w:rsidP="00F73DE9">
      <w:pPr>
        <w:spacing w:line="360" w:lineRule="auto"/>
        <w:rPr>
          <w:lang w:val="el-GR"/>
        </w:rPr>
      </w:pPr>
      <w:r w:rsidRPr="00EA6B87">
        <w:rPr>
          <w:b/>
          <w:lang w:val="el-GR"/>
        </w:rPr>
        <w:t xml:space="preserve">Είδος διαδικασίας </w:t>
      </w:r>
    </w:p>
    <w:p w14:paraId="407D7F38" w14:textId="4A39B88F" w:rsidR="008338F0" w:rsidRPr="00EA6B87" w:rsidRDefault="003355E7" w:rsidP="00F73DE9">
      <w:pPr>
        <w:pStyle w:val="normalwithoutspacing"/>
        <w:spacing w:line="360" w:lineRule="auto"/>
        <w:rPr>
          <w:lang w:eastAsia="el-GR"/>
        </w:rPr>
      </w:pPr>
      <w:r w:rsidRPr="00EA6B87">
        <w:t>Ο διαγωνισμός θα διεξαχθεί με την ανοικτή διαδικασία του άρθρου 27 του ν. 4412/16.</w:t>
      </w:r>
    </w:p>
    <w:p w14:paraId="29866A07" w14:textId="77777777" w:rsidR="008338F0" w:rsidRPr="00EA6B87" w:rsidRDefault="008338F0" w:rsidP="00F73DE9">
      <w:pPr>
        <w:pStyle w:val="normalwithoutspacing"/>
        <w:spacing w:line="360" w:lineRule="auto"/>
      </w:pPr>
    </w:p>
    <w:p w14:paraId="249E4A7D" w14:textId="77777777" w:rsidR="008338F0" w:rsidRPr="00EA6B87" w:rsidRDefault="003355E7" w:rsidP="00F73DE9">
      <w:pPr>
        <w:pStyle w:val="normalwithoutspacing"/>
        <w:spacing w:line="360" w:lineRule="auto"/>
      </w:pPr>
      <w:r w:rsidRPr="00EA6B87">
        <w:rPr>
          <w:b/>
        </w:rPr>
        <w:t>Χρηματοδότηση της σύμβασης</w:t>
      </w:r>
    </w:p>
    <w:p w14:paraId="0128BC1F" w14:textId="30B049F8" w:rsidR="00C75D89" w:rsidRDefault="00C75D89" w:rsidP="00F73DE9">
      <w:pPr>
        <w:pStyle w:val="normalwithoutspacing"/>
        <w:spacing w:line="360" w:lineRule="auto"/>
      </w:pPr>
      <w:r>
        <w:t>Φορέας χρηματοδότησης της παρούσας σύμβασης είναι το Υπουργείο Κλιματικής Κρίσης και Πολιτικής Προστασίας.</w:t>
      </w:r>
    </w:p>
    <w:p w14:paraId="7AB9330B" w14:textId="3B452CB3" w:rsidR="000274AD" w:rsidRDefault="000274AD" w:rsidP="00F73DE9">
      <w:pPr>
        <w:pStyle w:val="normalwithoutspacing"/>
        <w:spacing w:line="360" w:lineRule="auto"/>
      </w:pPr>
      <w:r>
        <w:t>Η παρούσα σύμβαση χρηματοδοτείται από Πιστώσεις του Προγράμματος Δημοσίων Επενδύσεων (Συλλογική Απόφαση 0532</w:t>
      </w:r>
      <w:r w:rsidR="00752C51">
        <w:t>/0</w:t>
      </w:r>
      <w:r>
        <w:t xml:space="preserve">, Ενάριθμος </w:t>
      </w:r>
      <w:r w:rsidR="002A6096">
        <w:t xml:space="preserve">έργου 2022ΣΕ05320000 </w:t>
      </w:r>
      <w:r w:rsidR="002A6096" w:rsidRPr="002A6096">
        <w:t>με τίτλο «Έργα αποτροπής καταστροφών και προσαρμογής στην κλιματική αλλαγή» στο πλαίσιο του Εθνικού Προγράμματος Πολιτικής Προστασίας «ΑΙΓΙΣ»/ Ευρωπαϊκή Τράπεζα Επενδύσεων (ΕΤΕπ).</w:t>
      </w:r>
    </w:p>
    <w:p w14:paraId="61A08B5A" w14:textId="403D0951" w:rsidR="00824E13" w:rsidRPr="00EA6B87" w:rsidRDefault="00295C2E" w:rsidP="00F73DE9">
      <w:pPr>
        <w:spacing w:line="360" w:lineRule="auto"/>
        <w:rPr>
          <w:lang w:val="el-GR"/>
        </w:rPr>
      </w:pPr>
      <w:r w:rsidRPr="00EA6B87">
        <w:rPr>
          <w:lang w:val="el-GR"/>
        </w:rPr>
        <w:t>Τα δικαιώματα προαίρεσης δύναται να χρηματοδοτηθούν από οποιαδήποτε άλλη πηγή.</w:t>
      </w:r>
    </w:p>
    <w:p w14:paraId="15E727EF" w14:textId="6F6FB74E" w:rsidR="008338F0" w:rsidRPr="00EA6B87" w:rsidRDefault="003355E7" w:rsidP="00F73DE9">
      <w:pPr>
        <w:pStyle w:val="2"/>
        <w:spacing w:line="360" w:lineRule="auto"/>
        <w:rPr>
          <w:rFonts w:cs="Tahoma"/>
          <w:lang w:val="el-GR"/>
        </w:rPr>
      </w:pPr>
      <w:bookmarkStart w:id="16" w:name="_Συνοπτική_Περιγραφή_φυσικού"/>
      <w:bookmarkEnd w:id="16"/>
      <w:r w:rsidRPr="00EA6B87">
        <w:rPr>
          <w:rFonts w:cs="Tahoma"/>
          <w:lang w:val="el-GR"/>
        </w:rPr>
        <w:tab/>
      </w:r>
      <w:bookmarkStart w:id="17" w:name="_Toc97194258"/>
      <w:bookmarkStart w:id="18" w:name="_Toc97194407"/>
      <w:bookmarkStart w:id="19" w:name="_Toc177459174"/>
      <w:r w:rsidRPr="00EA6B87">
        <w:rPr>
          <w:rFonts w:cs="Tahoma"/>
          <w:lang w:val="el-GR"/>
        </w:rPr>
        <w:t>Συνοπτική Περιγραφή φυσικού και οικονομικού αντικειμένου της σύμβασης</w:t>
      </w:r>
      <w:bookmarkEnd w:id="17"/>
      <w:bookmarkEnd w:id="18"/>
      <w:bookmarkEnd w:id="19"/>
    </w:p>
    <w:p w14:paraId="52A77EE2" w14:textId="77777777" w:rsidR="00983BD7" w:rsidRPr="00983BD7" w:rsidRDefault="003355E7" w:rsidP="00F73DE9">
      <w:pPr>
        <w:spacing w:line="360" w:lineRule="auto"/>
        <w:rPr>
          <w:b/>
          <w:bCs/>
          <w:lang w:val="el-GR"/>
        </w:rPr>
      </w:pPr>
      <w:r w:rsidRPr="00983BD7">
        <w:rPr>
          <w:b/>
          <w:bCs/>
          <w:lang w:val="el-GR"/>
        </w:rPr>
        <w:t>Αντικείμενο της σύμβασης</w:t>
      </w:r>
    </w:p>
    <w:p w14:paraId="77B5EC33" w14:textId="1D2EB533" w:rsidR="00983BD7" w:rsidRPr="00983BD7" w:rsidRDefault="00983BD7" w:rsidP="00F73DE9">
      <w:pPr>
        <w:spacing w:line="360" w:lineRule="auto"/>
        <w:rPr>
          <w:lang w:val="el-GR"/>
        </w:rPr>
      </w:pPr>
      <w:r w:rsidRPr="00983BD7">
        <w:rPr>
          <w:lang w:val="el-GR"/>
        </w:rPr>
        <w:t xml:space="preserve">Σύμφωνα και με σχετικές </w:t>
      </w:r>
      <w:r w:rsidR="00A7644E">
        <w:rPr>
          <w:lang w:val="el-GR"/>
        </w:rPr>
        <w:t xml:space="preserve">εκδοθείσες </w:t>
      </w:r>
      <w:r w:rsidRPr="00983BD7">
        <w:rPr>
          <w:lang w:val="el-GR"/>
        </w:rPr>
        <w:t xml:space="preserve">Ευρωπαϊκές Οδηγίες, στόχευση της ψηφιακής στρατηγικής για την υγεία, αποτελούν η αξιοποίηση βέλτιστων πρακτικών στη δημιουργία εθνικού πλαισίου διαλειτουργικότητας, ακολουθώντας το ευρωπαϊκό </w:t>
      </w:r>
      <w:r w:rsidR="00A7644E">
        <w:rPr>
          <w:lang w:val="en-US"/>
        </w:rPr>
        <w:t>Refined</w:t>
      </w:r>
      <w:r w:rsidR="00A7644E" w:rsidRPr="00A7644E">
        <w:rPr>
          <w:lang w:val="el-GR"/>
        </w:rPr>
        <w:t xml:space="preserve"> </w:t>
      </w:r>
      <w:r w:rsidR="00A7644E">
        <w:rPr>
          <w:lang w:val="en-US"/>
        </w:rPr>
        <w:t>e</w:t>
      </w:r>
      <w:r w:rsidR="00A7644E" w:rsidRPr="00A7644E">
        <w:rPr>
          <w:lang w:val="el-GR"/>
        </w:rPr>
        <w:t>-</w:t>
      </w:r>
      <w:r w:rsidR="00A7644E">
        <w:rPr>
          <w:lang w:val="en-US"/>
        </w:rPr>
        <w:t>Health</w:t>
      </w:r>
      <w:r w:rsidR="00A7644E" w:rsidRPr="00A7644E">
        <w:rPr>
          <w:lang w:val="el-GR"/>
        </w:rPr>
        <w:t xml:space="preserve"> </w:t>
      </w:r>
      <w:r w:rsidR="00A7644E">
        <w:rPr>
          <w:lang w:val="en-US"/>
        </w:rPr>
        <w:t>Interoperability</w:t>
      </w:r>
      <w:r w:rsidR="00A7644E" w:rsidRPr="00A7644E">
        <w:rPr>
          <w:lang w:val="el-GR"/>
        </w:rPr>
        <w:t xml:space="preserve"> </w:t>
      </w:r>
      <w:r w:rsidR="00A7644E">
        <w:rPr>
          <w:lang w:val="en-US"/>
        </w:rPr>
        <w:t>Framework</w:t>
      </w:r>
      <w:r w:rsidRPr="00983BD7">
        <w:rPr>
          <w:lang w:val="el-GR"/>
        </w:rPr>
        <w:t xml:space="preserve"> (reEIF), η αξιοποίηση των τεχνικών προδιαγραφών που προτείνεται από την Ε.Ε. και η επέκταση των ψηφιακών υπηρεσιών προς τους πολίτες, χτίζοντας λύσεις που αξιοποιούν το ευρωπαϊκό πρότυπο ανταλλαγής δεδομένων ιατρικού φακέλου τηρώντας τις απαραίτητες εγγυήσεις διασφάλισης της προστασίας των προσωπικών δεδομένων.</w:t>
      </w:r>
    </w:p>
    <w:p w14:paraId="193358A4" w14:textId="1BCA7FEB" w:rsidR="00983BD7" w:rsidRPr="00983BD7" w:rsidRDefault="00983BD7" w:rsidP="00F73DE9">
      <w:pPr>
        <w:spacing w:line="360" w:lineRule="auto"/>
        <w:rPr>
          <w:lang w:val="el-GR"/>
        </w:rPr>
      </w:pPr>
      <w:r w:rsidRPr="00983BD7">
        <w:rPr>
          <w:lang w:val="el-GR"/>
        </w:rPr>
        <w:t xml:space="preserve">Ειδικότερα για την Ελλάδα, αυτή τη στιγμή αποτελεί σημαντική πρόκληση η άνιση κατανομή των πόρων και του προσωπικού υγείας και η πρόσβαση όλων των πολιτών σε αυτά ανεξαιρέτως στο σύνολο της ελληνικής επικράτειας. Οι ψηφιακές και τεχνολογικές εξελίξεις, σε συνδυασμό με την ψηφιακή ωρίμανση του πληθυσμού σε παγκόσμιο και ευρωπαϊκό επίπεδο, έχουν επιφέρει σημαντικές </w:t>
      </w:r>
      <w:r w:rsidRPr="00983BD7">
        <w:rPr>
          <w:lang w:val="el-GR"/>
        </w:rPr>
        <w:lastRenderedPageBreak/>
        <w:t>αλλαγές στις προσδοκίες των πολιτών σε σχέση με την πρόληψη ασθενειών και την παροχή περίθαλψης. Οι πολίτες πλέον επιθυμούν την παροχή ψηφιακών υπηρεσιών υγείας, εξατομικευμένων και προσαρμοσμένων στις προσωπικές τους ανάγκες, τομέας όπου η Ελλάδα υστερεί στη παροχή υπηρεσιών ηλεκτρονικής υγείας έναντι του μέσου όρου της Ε.Ε.</w:t>
      </w:r>
    </w:p>
    <w:p w14:paraId="61DC45A5" w14:textId="34A112A0" w:rsidR="00983BD7" w:rsidRPr="00983BD7" w:rsidRDefault="00983BD7" w:rsidP="00F73DE9">
      <w:pPr>
        <w:spacing w:line="360" w:lineRule="auto"/>
        <w:rPr>
          <w:lang w:val="el-GR"/>
        </w:rPr>
      </w:pPr>
      <w:r w:rsidRPr="00983BD7">
        <w:rPr>
          <w:lang w:val="el-GR"/>
        </w:rPr>
        <w:t>Συνέπεια αυτών, είναι πλέον επιβεβλημένη η διεύρυνση της παροχής ψηφιοποιημένων υπηρεσιών υγείας, που αφενός θα απευθύνονται και θα ενισχύσουν όλο το σύνολο του πληθυσμού, αφετέρου θα αυτοματοποιήσουν επιχειρησιακές διαδικασίες των αρμόδιων φορέων στην αντιμετώπιση έκτακτη περιστατικών και καταστάσεων. Για το λόγο αυτό προτείνεται η υλοποίηση μίας σειράς δράσεων που στοχεύουν στην υλοποίηση ψηφιακών υπηρεσιών οργάνωσης των φορέων υγείας αλλά και ενίσχυσης της ποιότητας των παρεχόμενων υπηρεσιών υγείας προς τους πολίτες.</w:t>
      </w:r>
    </w:p>
    <w:p w14:paraId="5A68C260" w14:textId="3B75B1B4" w:rsidR="00983BD7" w:rsidRPr="00983BD7" w:rsidRDefault="00983BD7" w:rsidP="00F73DE9">
      <w:pPr>
        <w:spacing w:line="360" w:lineRule="auto"/>
        <w:rPr>
          <w:lang w:val="el-GR"/>
        </w:rPr>
      </w:pPr>
      <w:r>
        <w:rPr>
          <w:lang w:val="el-GR"/>
        </w:rPr>
        <w:t>Αντικείμενο της παρούσας διακήρυξης</w:t>
      </w:r>
      <w:r w:rsidRPr="00983BD7">
        <w:rPr>
          <w:lang w:val="el-GR"/>
        </w:rPr>
        <w:t xml:space="preserve"> είναι ο σχεδιασμός, η υλοποίηση και η υποστήριξη </w:t>
      </w:r>
      <w:r w:rsidR="00D145FA">
        <w:rPr>
          <w:lang w:val="el-GR"/>
        </w:rPr>
        <w:t>δοκιμαστικής</w:t>
      </w:r>
      <w:r w:rsidRPr="00983BD7">
        <w:rPr>
          <w:lang w:val="el-GR"/>
        </w:rPr>
        <w:t xml:space="preserve"> λειτουργίας ψηφιακού συστήματος, το οποίο θα καλύψει τη δυνατότητα για διενέργεια διαδικασιών διαπραγμάτευσης και προμήθειας αγαθών και υπηρεσιών, για το Εθνικό Σύστημα Υγείας, άμεσα σε περιπτώσεις κρίσεων χωρίς την μεσολάβηση της πάγιας διαδικασίας των Ηλεκτρονικών Δημόσιων Προμηθειών. Η ανάγκη αυτή καθίσταται επιτακτική σε περιόδου κρίσης και έκτακτης ανάγκης όταν είναι απαραίτητες κατεπείγουσες προμήθειες, κατά παρέκκλιση των κείμενων διατάξεων, σε υγειονομικό και λοιπό υλικό για την κάλυψη αναγκών δημόσιας υγείας.</w:t>
      </w:r>
    </w:p>
    <w:p w14:paraId="5FF3C614" w14:textId="695220FA" w:rsidR="008338F0" w:rsidRPr="00F23EB8" w:rsidRDefault="00983BD7" w:rsidP="00F73DE9">
      <w:pPr>
        <w:spacing w:line="360" w:lineRule="auto"/>
        <w:rPr>
          <w:lang w:val="el-GR"/>
        </w:rPr>
      </w:pPr>
      <w:r w:rsidRPr="00983BD7">
        <w:rPr>
          <w:lang w:val="el-GR"/>
        </w:rPr>
        <w:t>Το σύστημα θα υποστηρίζει τις διαδικασίες επιλογής παρόχου σε όλες τις φάσεις της διαδικασίας Διαπραγμάτευσης ξεκινώντας από την Διαμόρφωση του αντικειμένου, την ηλεκτρονική ενημέρωση των υποψηφίων προμηθευτών για το αντικείμενο τους όρους και προδιαγραφές της προμήθειας (Διακήρυξη), την εκδήλωση ενδιαφέροντος για συμμετοχή, την υποβολή ερωτήσεων από τους παρόχους και την παροχή διευκρινίσεων από τον Οργανισμό, την ηλεκτρονική υποβολή και έλεγχο των απαιτούμενων δικαιολογητικών, την ηλεκτρονική υποβολή της τεχνικής προσφοράς των παρόχων-προμηθευτών και την ηλεκτρονική συμπλήρωση των αντίστοιχων πινάκων συμμόρφωσης, την ηλεκτρονική υποβολή των οικονομικών προσφορών (όταν αυτό είναι επιθυμητό), την αξιολόγηση των προσφορών και την διαχείριση των ενστάσεων των παρόχων-προμηθευτών, την επιλογή του τελικού Προμηθευτή και την κατακύρωση σε αυτόν του Διαγωνισμού ή την ακύρωση του Διαγωνισμού.</w:t>
      </w:r>
    </w:p>
    <w:p w14:paraId="2AC0A147" w14:textId="72A4A8C7" w:rsidR="00B5436A" w:rsidRPr="00721976" w:rsidRDefault="00CA5654" w:rsidP="00160200">
      <w:pPr>
        <w:autoSpaceDE w:val="0"/>
        <w:autoSpaceDN w:val="0"/>
        <w:adjustRightInd w:val="0"/>
        <w:spacing w:before="120" w:after="0" w:line="360" w:lineRule="auto"/>
        <w:rPr>
          <w:b/>
          <w:color w:val="000000"/>
          <w:lang w:val="el-GR"/>
        </w:rPr>
      </w:pPr>
      <w:r w:rsidRPr="00EA6B87">
        <w:rPr>
          <w:lang w:val="el-GR"/>
        </w:rPr>
        <w:t>Οι παρεχόμενες υπηρεσίες κατατάσσονται στους ακόλουθους κωδικούς του Κοινού Λεξιλογίου δημοσίων συμβάσεων</w:t>
      </w:r>
      <w:r w:rsidR="00030252">
        <w:rPr>
          <w:lang w:val="el-GR"/>
        </w:rPr>
        <w:t xml:space="preserve"> </w:t>
      </w:r>
      <w:r w:rsidR="00030252">
        <w:rPr>
          <w:lang w:val="en-US"/>
        </w:rPr>
        <w:t>CVP</w:t>
      </w:r>
      <w:r w:rsidR="00030252" w:rsidRPr="00030252">
        <w:rPr>
          <w:lang w:val="el-GR"/>
        </w:rPr>
        <w:t xml:space="preserve">: </w:t>
      </w:r>
      <w:r w:rsidR="00004AF0" w:rsidRPr="00004AF0">
        <w:rPr>
          <w:lang w:val="el-GR"/>
        </w:rPr>
        <w:t>72000000-5: Υπηρεσίες τεχνολογίας των πληροφοριών: παροχή συμβουλών, ανάπτυξη λογισμικού, Διαδίκτυο και υποστήριξη</w:t>
      </w:r>
      <w:r w:rsidR="00030252">
        <w:rPr>
          <w:lang w:val="el-GR"/>
        </w:rPr>
        <w:t xml:space="preserve">, </w:t>
      </w:r>
      <w:r w:rsidR="00030252" w:rsidRPr="00030252">
        <w:rPr>
          <w:lang w:val="el-GR"/>
        </w:rPr>
        <w:t>48000000-8: Πακέτα λογισμικού και συστήματα πληροφορικής</w:t>
      </w:r>
      <w:r w:rsidR="00030252">
        <w:rPr>
          <w:lang w:val="el-GR"/>
        </w:rPr>
        <w:t xml:space="preserve">, </w:t>
      </w:r>
      <w:r w:rsidR="00030252" w:rsidRPr="00030252">
        <w:rPr>
          <w:lang w:val="el-GR"/>
        </w:rPr>
        <w:t>80533100-0: Υπηρεσίες εκπαίδευσης στον τομέα της πληροφορικής</w:t>
      </w:r>
      <w:r w:rsidR="00B5436A" w:rsidRPr="00160200">
        <w:rPr>
          <w:lang w:val="el-GR"/>
        </w:rPr>
        <w:t xml:space="preserve">, </w:t>
      </w:r>
      <w:r w:rsidR="00B5436A" w:rsidRPr="00160200">
        <w:rPr>
          <w:bCs/>
          <w:color w:val="000000"/>
          <w:lang w:val="el-GR"/>
        </w:rPr>
        <w:t>72262000-9: Υπηρεσίες ανάπτυξης λογισμικού</w:t>
      </w:r>
      <w:r w:rsidR="00B5436A" w:rsidRPr="00160200">
        <w:rPr>
          <w:b/>
          <w:color w:val="000000"/>
          <w:lang w:val="el-GR"/>
        </w:rPr>
        <w:t>.</w:t>
      </w:r>
    </w:p>
    <w:p w14:paraId="6DDE8EB3" w14:textId="3AF7FBC2" w:rsidR="00030252" w:rsidRPr="00B5436A" w:rsidRDefault="00030252" w:rsidP="00030252">
      <w:pPr>
        <w:spacing w:line="360" w:lineRule="auto"/>
        <w:rPr>
          <w:lang w:val="el-GR"/>
        </w:rPr>
      </w:pPr>
    </w:p>
    <w:p w14:paraId="53773ED9" w14:textId="317F8FDC" w:rsidR="00272B7A" w:rsidRDefault="00272B7A" w:rsidP="00F73DE9">
      <w:pPr>
        <w:spacing w:line="360" w:lineRule="auto"/>
        <w:rPr>
          <w:lang w:val="el-GR"/>
        </w:rPr>
      </w:pPr>
      <w:r w:rsidRPr="00EA6B87">
        <w:rPr>
          <w:u w:val="single"/>
          <w:lang w:val="el-GR"/>
        </w:rPr>
        <w:t>Το αντικείμενο της παρούσας σύμβασης δεν υποδιαιρείται σε τμήματα</w:t>
      </w:r>
      <w:r w:rsidRPr="00EA6B87">
        <w:rPr>
          <w:lang w:val="el-GR"/>
        </w:rPr>
        <w:t xml:space="preserve">, λόγω της αρχιτεκτονικής του έργου και της συμπληρωματικότητας και των αλληλεξαρτήσεων, </w:t>
      </w:r>
      <w:r w:rsidR="002A0D47" w:rsidRPr="00EA6B87">
        <w:rPr>
          <w:lang w:val="el-GR"/>
        </w:rPr>
        <w:t>ήτοι</w:t>
      </w:r>
      <w:r w:rsidRPr="00EA6B87">
        <w:rPr>
          <w:lang w:val="el-GR"/>
        </w:rPr>
        <w:t xml:space="preserve"> των υψηλών απαιτήσεων διαλειτουργικότητας που είναι αναγκαίο να εξασφαλίζονται</w:t>
      </w:r>
      <w:r w:rsidR="00DF776D" w:rsidRPr="00EA6B87">
        <w:rPr>
          <w:lang w:val="el-GR"/>
        </w:rPr>
        <w:t xml:space="preserve"> </w:t>
      </w:r>
      <w:r w:rsidRPr="00EA6B87">
        <w:rPr>
          <w:lang w:val="el-GR"/>
        </w:rPr>
        <w:t>αφενός μεταξύ των λειτουργικών ενοτήτων (υποσυστημάτων) που θα αναπτυχθούν στο πλαίσιο του παρόντος έργου και αφετέρου</w:t>
      </w:r>
      <w:r w:rsidR="00DF776D" w:rsidRPr="00EA6B87">
        <w:rPr>
          <w:lang w:val="el-GR"/>
        </w:rPr>
        <w:t xml:space="preserve"> </w:t>
      </w:r>
      <w:r w:rsidRPr="00EA6B87">
        <w:rPr>
          <w:lang w:val="el-GR"/>
        </w:rPr>
        <w:t>με τρίτα συστήματα άλλων φορέων</w:t>
      </w:r>
      <w:r w:rsidR="002A6096">
        <w:rPr>
          <w:lang w:val="el-GR"/>
        </w:rPr>
        <w:t xml:space="preserve"> (βλ. </w:t>
      </w:r>
      <w:r w:rsidR="00752C51" w:rsidRPr="00236B34">
        <w:rPr>
          <w:b/>
          <w:bCs/>
          <w:color w:val="002060"/>
          <w:lang w:val="el-GR"/>
        </w:rPr>
        <w:t xml:space="preserve">Παράρτημα Ι, παρ. </w:t>
      </w:r>
      <w:r w:rsidR="00752C51" w:rsidRPr="008244B6">
        <w:rPr>
          <w:b/>
          <w:bCs/>
          <w:color w:val="002060"/>
          <w:lang w:val="el-GR"/>
        </w:rPr>
        <w:fldChar w:fldCharType="begin"/>
      </w:r>
      <w:r w:rsidR="00752C51" w:rsidRPr="008244B6">
        <w:rPr>
          <w:b/>
          <w:bCs/>
          <w:color w:val="002060"/>
          <w:lang w:val="el-GR"/>
        </w:rPr>
        <w:instrText xml:space="preserve"> REF _Ref172125238 \r \h  \* MERGEFORMAT </w:instrText>
      </w:r>
      <w:r w:rsidR="00752C51" w:rsidRPr="008244B6">
        <w:rPr>
          <w:b/>
          <w:bCs/>
          <w:color w:val="002060"/>
          <w:lang w:val="el-GR"/>
        </w:rPr>
      </w:r>
      <w:r w:rsidR="00752C51" w:rsidRPr="008244B6">
        <w:rPr>
          <w:b/>
          <w:bCs/>
          <w:color w:val="002060"/>
          <w:lang w:val="el-GR"/>
        </w:rPr>
        <w:fldChar w:fldCharType="separate"/>
      </w:r>
      <w:r w:rsidR="007D003C">
        <w:rPr>
          <w:b/>
          <w:bCs/>
          <w:color w:val="002060"/>
          <w:lang w:val="el-GR"/>
        </w:rPr>
        <w:t>5.2</w:t>
      </w:r>
      <w:r w:rsidR="00752C51" w:rsidRPr="008244B6">
        <w:rPr>
          <w:b/>
          <w:bCs/>
          <w:color w:val="002060"/>
          <w:lang w:val="el-GR"/>
        </w:rPr>
        <w:fldChar w:fldCharType="end"/>
      </w:r>
      <w:r w:rsidR="002A6096">
        <w:rPr>
          <w:lang w:val="el-GR"/>
        </w:rPr>
        <w:t>)</w:t>
      </w:r>
      <w:r w:rsidRPr="00EA6B87">
        <w:rPr>
          <w:lang w:val="el-GR"/>
        </w:rPr>
        <w:t>. Προσφορές γίνονται αποδεκτές για το σύνολο των υπηρεσιών που περιγράφονται.</w:t>
      </w:r>
    </w:p>
    <w:p w14:paraId="50FC18EE" w14:textId="714D60C7" w:rsidR="005050EE" w:rsidRPr="00EA6B87" w:rsidRDefault="005050EE" w:rsidP="00F73DE9">
      <w:pPr>
        <w:spacing w:line="360" w:lineRule="auto"/>
        <w:rPr>
          <w:lang w:val="el-GR"/>
        </w:rPr>
      </w:pPr>
      <w:r w:rsidRPr="00EA6B87">
        <w:rPr>
          <w:lang w:val="el-GR"/>
        </w:rPr>
        <w:t xml:space="preserve">Η εκτιμώμενη αξία της παρούσας σύμβασης ανέρχεται στο ποσό των </w:t>
      </w:r>
      <w:r w:rsidRPr="00EA6B87">
        <w:rPr>
          <w:b/>
          <w:bCs/>
          <w:lang w:val="el-GR"/>
        </w:rPr>
        <w:t>4.000.000</w:t>
      </w:r>
      <w:r w:rsidR="00A0031A">
        <w:rPr>
          <w:b/>
          <w:bCs/>
          <w:lang w:val="el-GR"/>
        </w:rPr>
        <w:t>,</w:t>
      </w:r>
      <w:r w:rsidRPr="00EA6B87">
        <w:rPr>
          <w:b/>
          <w:bCs/>
          <w:lang w:val="el-GR"/>
        </w:rPr>
        <w:t>00 €</w:t>
      </w:r>
      <w:r w:rsidRPr="00EA6B87">
        <w:rPr>
          <w:lang w:val="el-GR"/>
        </w:rPr>
        <w:t xml:space="preserve"> μη περιλαμβανομένου ΦΠΑ (Εκτιμώμενη αξία με ΦΠΑ: </w:t>
      </w:r>
      <w:r w:rsidRPr="00EA6B87">
        <w:rPr>
          <w:b/>
          <w:bCs/>
          <w:lang w:val="el-GR"/>
        </w:rPr>
        <w:t>4.960.000</w:t>
      </w:r>
      <w:r w:rsidR="00A0031A">
        <w:rPr>
          <w:b/>
          <w:bCs/>
          <w:lang w:val="el-GR"/>
        </w:rPr>
        <w:t>,</w:t>
      </w:r>
      <w:r w:rsidRPr="00EA6B87">
        <w:rPr>
          <w:b/>
          <w:bCs/>
          <w:lang w:val="el-GR"/>
        </w:rPr>
        <w:t>00 €</w:t>
      </w:r>
      <w:r w:rsidRPr="00EA6B87">
        <w:rPr>
          <w:lang w:val="el-GR"/>
        </w:rPr>
        <w:t xml:space="preserve">, ΦΠΑ 24% </w:t>
      </w:r>
      <w:r w:rsidRPr="00EA6B87">
        <w:rPr>
          <w:b/>
          <w:bCs/>
          <w:lang w:val="el-GR"/>
        </w:rPr>
        <w:t>960.000</w:t>
      </w:r>
      <w:r w:rsidR="00A0031A">
        <w:rPr>
          <w:b/>
          <w:bCs/>
          <w:lang w:val="el-GR"/>
        </w:rPr>
        <w:t>,</w:t>
      </w:r>
      <w:r w:rsidRPr="00EA6B87">
        <w:rPr>
          <w:b/>
          <w:bCs/>
          <w:lang w:val="el-GR"/>
        </w:rPr>
        <w:t>00 €</w:t>
      </w:r>
      <w:r w:rsidRPr="00EA6B87">
        <w:rPr>
          <w:lang w:val="el-GR"/>
        </w:rPr>
        <w:t>).</w:t>
      </w:r>
    </w:p>
    <w:p w14:paraId="45CCCD51" w14:textId="5F19C733" w:rsidR="005050EE" w:rsidRPr="00EA6B87" w:rsidRDefault="005050EE" w:rsidP="00F73DE9">
      <w:pPr>
        <w:suppressAutoHyphens w:val="0"/>
        <w:autoSpaceDE w:val="0"/>
        <w:autoSpaceDN w:val="0"/>
        <w:adjustRightInd w:val="0"/>
        <w:spacing w:after="0" w:line="360" w:lineRule="auto"/>
        <w:rPr>
          <w:lang w:val="el-GR"/>
        </w:rPr>
      </w:pPr>
      <w:r w:rsidRPr="00EA6B87">
        <w:rPr>
          <w:lang w:val="el-GR"/>
        </w:rPr>
        <w:t xml:space="preserve">Πριν την λήξη της σύμβασης, ο Κύριος του Έργου δύναται να αποφασίσει την άσκηση δικαιώματος προαίρεσης συντήρησης έως του ποσού των </w:t>
      </w:r>
      <w:r w:rsidRPr="00EA6B87">
        <w:rPr>
          <w:b/>
          <w:bCs/>
          <w:lang w:val="el-GR"/>
        </w:rPr>
        <w:t>500.000</w:t>
      </w:r>
      <w:r w:rsidR="00A0031A">
        <w:rPr>
          <w:b/>
          <w:bCs/>
          <w:lang w:val="el-GR"/>
        </w:rPr>
        <w:t>,</w:t>
      </w:r>
      <w:r w:rsidRPr="00EA6B87">
        <w:rPr>
          <w:b/>
          <w:bCs/>
          <w:lang w:val="el-GR"/>
        </w:rPr>
        <w:t xml:space="preserve">00 € </w:t>
      </w:r>
      <w:r w:rsidRPr="00EA6B87">
        <w:rPr>
          <w:lang w:val="el-GR"/>
        </w:rPr>
        <w:t>μη περιλαμβανομένου ΦΠΑ (</w:t>
      </w:r>
      <w:r w:rsidR="00AC46CF" w:rsidRPr="00236B34">
        <w:rPr>
          <w:lang w:val="el-GR"/>
        </w:rPr>
        <w:t>Εκτιμώμενη αξία</w:t>
      </w:r>
      <w:r w:rsidR="00AC46CF" w:rsidRPr="00EA6B87" w:rsidDel="00AC46CF">
        <w:rPr>
          <w:lang w:val="el-GR"/>
        </w:rPr>
        <w:t xml:space="preserve"> </w:t>
      </w:r>
      <w:r w:rsidRPr="00EA6B87">
        <w:rPr>
          <w:lang w:val="el-GR"/>
        </w:rPr>
        <w:t xml:space="preserve">με ΦΠΑ: </w:t>
      </w:r>
      <w:r w:rsidRPr="00EA6B87">
        <w:rPr>
          <w:b/>
          <w:bCs/>
          <w:lang w:val="el-GR"/>
        </w:rPr>
        <w:t>620.000</w:t>
      </w:r>
      <w:r w:rsidR="00A0031A">
        <w:rPr>
          <w:b/>
          <w:bCs/>
          <w:lang w:val="el-GR"/>
        </w:rPr>
        <w:t>,</w:t>
      </w:r>
      <w:r w:rsidRPr="00EA6B87">
        <w:rPr>
          <w:b/>
          <w:bCs/>
          <w:lang w:val="el-GR"/>
        </w:rPr>
        <w:t>00 €</w:t>
      </w:r>
      <w:r w:rsidRPr="00EA6B87">
        <w:rPr>
          <w:lang w:val="el-GR"/>
        </w:rPr>
        <w:t xml:space="preserve">, ΦΠΑ 24%  </w:t>
      </w:r>
      <w:r w:rsidRPr="00EA6B87">
        <w:rPr>
          <w:b/>
          <w:bCs/>
          <w:lang w:val="el-GR"/>
        </w:rPr>
        <w:t>120.000</w:t>
      </w:r>
      <w:r w:rsidR="00A0031A">
        <w:rPr>
          <w:b/>
          <w:bCs/>
          <w:lang w:val="el-GR"/>
        </w:rPr>
        <w:t>,</w:t>
      </w:r>
      <w:r w:rsidRPr="00EA6B87">
        <w:rPr>
          <w:b/>
          <w:bCs/>
          <w:lang w:val="el-GR"/>
        </w:rPr>
        <w:t>00 €</w:t>
      </w:r>
      <w:r w:rsidRPr="00EA6B87">
        <w:rPr>
          <w:lang w:val="el-GR"/>
        </w:rPr>
        <w:t>), με βάση την Οικονομική Προσφορά του Υποψηφίου Αναδόχου, για τις υπηρεσίες συντήρησης.</w:t>
      </w:r>
    </w:p>
    <w:p w14:paraId="768C4AA9" w14:textId="77777777" w:rsidR="005050EE" w:rsidRPr="00EA6B87" w:rsidRDefault="005050EE" w:rsidP="00F73DE9">
      <w:pPr>
        <w:suppressAutoHyphens w:val="0"/>
        <w:autoSpaceDE w:val="0"/>
        <w:autoSpaceDN w:val="0"/>
        <w:adjustRightInd w:val="0"/>
        <w:spacing w:after="0" w:line="360" w:lineRule="auto"/>
        <w:rPr>
          <w:lang w:val="el-GR"/>
        </w:rPr>
      </w:pPr>
    </w:p>
    <w:p w14:paraId="1A5AFD59" w14:textId="1F9EC6B8" w:rsidR="005050EE" w:rsidRPr="00C767AF" w:rsidRDefault="005050EE" w:rsidP="00F73DE9">
      <w:pPr>
        <w:suppressAutoHyphens w:val="0"/>
        <w:autoSpaceDE w:val="0"/>
        <w:autoSpaceDN w:val="0"/>
        <w:adjustRightInd w:val="0"/>
        <w:spacing w:after="0" w:line="360" w:lineRule="auto"/>
        <w:rPr>
          <w:lang w:val="el-GR"/>
        </w:rPr>
      </w:pPr>
      <w:r w:rsidRPr="00EA6B87">
        <w:rPr>
          <w:lang w:val="el-GR"/>
        </w:rPr>
        <w:t>Συνεπώς, η συνολική μέγιστη εκτιμώμενη αξία της σύμβασης, συμπεριλαμβανομέν</w:t>
      </w:r>
      <w:r w:rsidR="00AC46CF">
        <w:rPr>
          <w:lang w:val="el-GR"/>
        </w:rPr>
        <w:t>ου</w:t>
      </w:r>
      <w:r w:rsidRPr="00EA6B87">
        <w:rPr>
          <w:lang w:val="el-GR"/>
        </w:rPr>
        <w:t xml:space="preserve"> και τ</w:t>
      </w:r>
      <w:r w:rsidR="00AC46CF">
        <w:rPr>
          <w:lang w:val="el-GR"/>
        </w:rPr>
        <w:t>ου</w:t>
      </w:r>
      <w:r w:rsidRPr="00EA6B87">
        <w:rPr>
          <w:lang w:val="el-GR"/>
        </w:rPr>
        <w:t xml:space="preserve"> δικαι</w:t>
      </w:r>
      <w:r w:rsidR="00AC46CF">
        <w:rPr>
          <w:lang w:val="el-GR"/>
        </w:rPr>
        <w:t>ώματος</w:t>
      </w:r>
      <w:r w:rsidRPr="00EA6B87">
        <w:rPr>
          <w:lang w:val="el-GR"/>
        </w:rPr>
        <w:t xml:space="preserve"> προαίρεσης, όπως αναφέρ</w:t>
      </w:r>
      <w:r w:rsidR="00AC46CF">
        <w:rPr>
          <w:lang w:val="el-GR"/>
        </w:rPr>
        <w:t>ε</w:t>
      </w:r>
      <w:r w:rsidRPr="00EA6B87">
        <w:rPr>
          <w:lang w:val="el-GR"/>
        </w:rPr>
        <w:t>ται παραπάνω ανέρχεται στο ποσό</w:t>
      </w:r>
      <w:r w:rsidRPr="00EA6B87" w:rsidDel="006A7CB6">
        <w:rPr>
          <w:lang w:val="el-GR"/>
        </w:rPr>
        <w:t xml:space="preserve"> </w:t>
      </w:r>
      <w:r w:rsidRPr="00EA6B87">
        <w:rPr>
          <w:lang w:val="el-GR"/>
        </w:rPr>
        <w:t xml:space="preserve">των </w:t>
      </w:r>
      <w:r w:rsidRPr="00EA6B87">
        <w:rPr>
          <w:b/>
          <w:bCs/>
          <w:lang w:val="el-GR"/>
        </w:rPr>
        <w:t>τεσσ</w:t>
      </w:r>
      <w:r w:rsidR="00AC46CF">
        <w:rPr>
          <w:b/>
          <w:bCs/>
          <w:lang w:val="el-GR"/>
        </w:rPr>
        <w:t xml:space="preserve">άρων </w:t>
      </w:r>
      <w:r w:rsidRPr="00EA6B87">
        <w:rPr>
          <w:b/>
          <w:bCs/>
          <w:lang w:val="el-GR"/>
        </w:rPr>
        <w:t xml:space="preserve">εκατομμυρίων </w:t>
      </w:r>
      <w:r w:rsidR="00AC46CF">
        <w:rPr>
          <w:b/>
          <w:bCs/>
          <w:lang w:val="el-GR"/>
        </w:rPr>
        <w:t xml:space="preserve">πεντακοσίων χιλιάδων </w:t>
      </w:r>
      <w:r w:rsidRPr="00EA6B87">
        <w:rPr>
          <w:b/>
          <w:bCs/>
          <w:lang w:val="el-GR"/>
        </w:rPr>
        <w:t>ευρώ</w:t>
      </w:r>
      <w:r w:rsidRPr="00EA6B87">
        <w:rPr>
          <w:lang w:val="el-GR"/>
        </w:rPr>
        <w:t xml:space="preserve"> </w:t>
      </w:r>
      <w:r w:rsidR="00AC46CF" w:rsidRPr="00236B34">
        <w:rPr>
          <w:b/>
          <w:bCs/>
          <w:lang w:val="el-GR"/>
        </w:rPr>
        <w:t>(</w:t>
      </w:r>
      <w:r w:rsidRPr="00EA6B87">
        <w:rPr>
          <w:b/>
          <w:bCs/>
          <w:lang w:val="el-GR"/>
        </w:rPr>
        <w:t>4.500.000</w:t>
      </w:r>
      <w:r w:rsidR="00B8337D">
        <w:rPr>
          <w:b/>
          <w:bCs/>
          <w:lang w:val="el-GR"/>
        </w:rPr>
        <w:t>,</w:t>
      </w:r>
      <w:r w:rsidRPr="00EA6B87">
        <w:rPr>
          <w:b/>
          <w:bCs/>
          <w:lang w:val="el-GR"/>
        </w:rPr>
        <w:t>00 €</w:t>
      </w:r>
      <w:r w:rsidR="00AC46CF">
        <w:rPr>
          <w:b/>
          <w:bCs/>
          <w:lang w:val="el-GR"/>
        </w:rPr>
        <w:t>)</w:t>
      </w:r>
      <w:r w:rsidRPr="00EA6B87">
        <w:rPr>
          <w:lang w:val="el-GR"/>
        </w:rPr>
        <w:t xml:space="preserve"> μη περιλαμβανομένου ΦΠΑ (</w:t>
      </w:r>
      <w:r w:rsidR="00AC46CF" w:rsidRPr="003A7BF9">
        <w:rPr>
          <w:lang w:val="el-GR"/>
        </w:rPr>
        <w:t>Εκτιμώμενη αξία</w:t>
      </w:r>
      <w:r w:rsidR="00AC46CF" w:rsidRPr="00EA6B87" w:rsidDel="00AC46CF">
        <w:rPr>
          <w:lang w:val="el-GR"/>
        </w:rPr>
        <w:t xml:space="preserve"> </w:t>
      </w:r>
      <w:r w:rsidRPr="00EA6B87">
        <w:rPr>
          <w:lang w:val="el-GR"/>
        </w:rPr>
        <w:t xml:space="preserve">με ΦΠΑ:  </w:t>
      </w:r>
      <w:r w:rsidRPr="00EA6B87">
        <w:rPr>
          <w:b/>
          <w:bCs/>
          <w:lang w:val="el-GR"/>
        </w:rPr>
        <w:t>5.580.000</w:t>
      </w:r>
      <w:r w:rsidR="00B8337D">
        <w:rPr>
          <w:b/>
          <w:bCs/>
          <w:lang w:val="el-GR"/>
        </w:rPr>
        <w:t>,</w:t>
      </w:r>
      <w:r w:rsidRPr="00EA6B87">
        <w:rPr>
          <w:b/>
          <w:bCs/>
          <w:lang w:val="el-GR"/>
        </w:rPr>
        <w:t>00 €</w:t>
      </w:r>
      <w:r w:rsidRPr="00EA6B87">
        <w:rPr>
          <w:lang w:val="el-GR"/>
        </w:rPr>
        <w:t xml:space="preserve">, ΦΠΑ 24%  </w:t>
      </w:r>
      <w:r w:rsidRPr="00EA6B87">
        <w:rPr>
          <w:b/>
          <w:bCs/>
          <w:lang w:val="el-GR"/>
        </w:rPr>
        <w:t>1.080.000</w:t>
      </w:r>
      <w:r w:rsidR="00B8337D">
        <w:rPr>
          <w:b/>
          <w:bCs/>
          <w:lang w:val="el-GR"/>
        </w:rPr>
        <w:t>,</w:t>
      </w:r>
      <w:r w:rsidRPr="00EA6B87">
        <w:rPr>
          <w:b/>
          <w:bCs/>
          <w:lang w:val="el-GR"/>
        </w:rPr>
        <w:t>00 €</w:t>
      </w:r>
      <w:r w:rsidRPr="00EA6B87">
        <w:rPr>
          <w:lang w:val="el-GR"/>
        </w:rPr>
        <w:t>).</w:t>
      </w:r>
    </w:p>
    <w:tbl>
      <w:tblPr>
        <w:tblStyle w:val="aff0"/>
        <w:tblW w:w="0" w:type="auto"/>
        <w:tblLook w:val="04A0" w:firstRow="1" w:lastRow="0" w:firstColumn="1" w:lastColumn="0" w:noHBand="0" w:noVBand="1"/>
      </w:tblPr>
      <w:tblGrid>
        <w:gridCol w:w="4156"/>
        <w:gridCol w:w="1824"/>
        <w:gridCol w:w="1824"/>
        <w:gridCol w:w="1824"/>
      </w:tblGrid>
      <w:tr w:rsidR="00A0031A" w14:paraId="23DEA309" w14:textId="77777777" w:rsidTr="00AA5F1E">
        <w:trPr>
          <w:trHeight w:val="541"/>
        </w:trPr>
        <w:tc>
          <w:tcPr>
            <w:tcW w:w="0" w:type="auto"/>
            <w:shd w:val="clear" w:color="auto" w:fill="FFB28B"/>
          </w:tcPr>
          <w:p w14:paraId="477DB148" w14:textId="77777777" w:rsidR="00A0031A" w:rsidRPr="00C767AF" w:rsidRDefault="00A0031A" w:rsidP="00F73DE9">
            <w:pPr>
              <w:suppressAutoHyphens w:val="0"/>
              <w:autoSpaceDE w:val="0"/>
              <w:autoSpaceDN w:val="0"/>
              <w:adjustRightInd w:val="0"/>
              <w:spacing w:after="0" w:line="360" w:lineRule="auto"/>
              <w:rPr>
                <w:lang w:val="el-GR" w:eastAsia="el-GR"/>
              </w:rPr>
            </w:pPr>
          </w:p>
        </w:tc>
        <w:tc>
          <w:tcPr>
            <w:tcW w:w="0" w:type="auto"/>
            <w:shd w:val="clear" w:color="auto" w:fill="FFB28B"/>
            <w:vAlign w:val="center"/>
          </w:tcPr>
          <w:p w14:paraId="3C06E8FA" w14:textId="260865BC" w:rsidR="00A0031A" w:rsidRPr="00A0031A" w:rsidRDefault="00A0031A" w:rsidP="00E60398">
            <w:pPr>
              <w:suppressAutoHyphens w:val="0"/>
              <w:autoSpaceDE w:val="0"/>
              <w:autoSpaceDN w:val="0"/>
              <w:adjustRightInd w:val="0"/>
              <w:spacing w:after="0" w:line="360" w:lineRule="auto"/>
              <w:jc w:val="center"/>
              <w:rPr>
                <w:b/>
                <w:bCs/>
                <w:lang w:val="el-GR" w:eastAsia="el-GR"/>
              </w:rPr>
            </w:pPr>
            <w:r w:rsidRPr="00A0031A">
              <w:rPr>
                <w:b/>
                <w:bCs/>
                <w:lang w:val="el-GR" w:eastAsia="el-GR"/>
              </w:rPr>
              <w:t>Καθαρή Αξία</w:t>
            </w:r>
          </w:p>
        </w:tc>
        <w:tc>
          <w:tcPr>
            <w:tcW w:w="0" w:type="auto"/>
            <w:shd w:val="clear" w:color="auto" w:fill="FFB28B"/>
            <w:vAlign w:val="center"/>
          </w:tcPr>
          <w:p w14:paraId="7024A625" w14:textId="34145F9A" w:rsidR="00A0031A" w:rsidRPr="00A0031A" w:rsidRDefault="00A0031A" w:rsidP="00E60398">
            <w:pPr>
              <w:suppressAutoHyphens w:val="0"/>
              <w:autoSpaceDE w:val="0"/>
              <w:autoSpaceDN w:val="0"/>
              <w:adjustRightInd w:val="0"/>
              <w:spacing w:after="0" w:line="360" w:lineRule="auto"/>
              <w:jc w:val="center"/>
              <w:rPr>
                <w:b/>
                <w:bCs/>
                <w:lang w:val="el-GR" w:eastAsia="el-GR"/>
              </w:rPr>
            </w:pPr>
            <w:r w:rsidRPr="00A0031A">
              <w:rPr>
                <w:b/>
                <w:bCs/>
                <w:lang w:val="el-GR" w:eastAsia="el-GR"/>
              </w:rPr>
              <w:t>Φ.Π.Α 24%</w:t>
            </w:r>
          </w:p>
        </w:tc>
        <w:tc>
          <w:tcPr>
            <w:tcW w:w="0" w:type="auto"/>
            <w:shd w:val="clear" w:color="auto" w:fill="FFB28B"/>
            <w:vAlign w:val="center"/>
          </w:tcPr>
          <w:p w14:paraId="4906C5CA" w14:textId="31E4C410" w:rsidR="00A0031A" w:rsidRPr="00A0031A" w:rsidRDefault="00A0031A" w:rsidP="00E60398">
            <w:pPr>
              <w:suppressAutoHyphens w:val="0"/>
              <w:autoSpaceDE w:val="0"/>
              <w:autoSpaceDN w:val="0"/>
              <w:adjustRightInd w:val="0"/>
              <w:spacing w:after="0" w:line="360" w:lineRule="auto"/>
              <w:jc w:val="center"/>
              <w:rPr>
                <w:b/>
                <w:bCs/>
                <w:lang w:val="el-GR" w:eastAsia="el-GR"/>
              </w:rPr>
            </w:pPr>
            <w:r w:rsidRPr="00A0031A">
              <w:rPr>
                <w:b/>
                <w:bCs/>
                <w:lang w:val="el-GR" w:eastAsia="el-GR"/>
              </w:rPr>
              <w:t>Συνολική Αξία</w:t>
            </w:r>
          </w:p>
        </w:tc>
      </w:tr>
      <w:tr w:rsidR="00A0031A" w14:paraId="155EF63E" w14:textId="77777777" w:rsidTr="00AA5F1E">
        <w:trPr>
          <w:trHeight w:val="531"/>
        </w:trPr>
        <w:tc>
          <w:tcPr>
            <w:tcW w:w="0" w:type="auto"/>
            <w:shd w:val="clear" w:color="auto" w:fill="F2F2F2" w:themeFill="background1" w:themeFillShade="F2"/>
          </w:tcPr>
          <w:p w14:paraId="2F216324" w14:textId="30324223" w:rsidR="00A0031A" w:rsidRPr="00A0031A" w:rsidRDefault="00A0031A" w:rsidP="00E60398">
            <w:pPr>
              <w:suppressAutoHyphens w:val="0"/>
              <w:autoSpaceDE w:val="0"/>
              <w:autoSpaceDN w:val="0"/>
              <w:adjustRightInd w:val="0"/>
              <w:spacing w:after="0"/>
              <w:jc w:val="left"/>
              <w:rPr>
                <w:b/>
                <w:bCs/>
                <w:lang w:val="el-GR" w:eastAsia="el-GR"/>
              </w:rPr>
            </w:pPr>
            <w:r>
              <w:rPr>
                <w:b/>
                <w:bCs/>
                <w:lang w:val="el-GR" w:eastAsia="el-GR"/>
              </w:rPr>
              <w:t>Παρούσα διαδικασία σύναψης σύμβασης</w:t>
            </w:r>
          </w:p>
        </w:tc>
        <w:tc>
          <w:tcPr>
            <w:tcW w:w="0" w:type="auto"/>
            <w:vAlign w:val="center"/>
          </w:tcPr>
          <w:p w14:paraId="2EE531DF" w14:textId="6DA59716" w:rsidR="00A0031A" w:rsidRPr="00A0031A" w:rsidRDefault="00A0031A" w:rsidP="00AA5F1E">
            <w:pPr>
              <w:suppressAutoHyphens w:val="0"/>
              <w:autoSpaceDE w:val="0"/>
              <w:autoSpaceDN w:val="0"/>
              <w:adjustRightInd w:val="0"/>
              <w:spacing w:after="0" w:line="360" w:lineRule="auto"/>
              <w:jc w:val="center"/>
              <w:rPr>
                <w:lang w:val="el-GR" w:eastAsia="el-GR"/>
              </w:rPr>
            </w:pPr>
            <w:r>
              <w:rPr>
                <w:lang w:val="el-GR" w:eastAsia="el-GR"/>
              </w:rPr>
              <w:t>4.000.000,00€</w:t>
            </w:r>
          </w:p>
        </w:tc>
        <w:tc>
          <w:tcPr>
            <w:tcW w:w="0" w:type="auto"/>
            <w:vAlign w:val="center"/>
          </w:tcPr>
          <w:p w14:paraId="29B71107" w14:textId="0C227CBB" w:rsidR="00A0031A" w:rsidRPr="00A0031A" w:rsidRDefault="00A0031A" w:rsidP="00AA5F1E">
            <w:pPr>
              <w:suppressAutoHyphens w:val="0"/>
              <w:autoSpaceDE w:val="0"/>
              <w:autoSpaceDN w:val="0"/>
              <w:adjustRightInd w:val="0"/>
              <w:spacing w:after="0" w:line="360" w:lineRule="auto"/>
              <w:jc w:val="center"/>
              <w:rPr>
                <w:lang w:val="el-GR" w:eastAsia="el-GR"/>
              </w:rPr>
            </w:pPr>
            <w:r>
              <w:rPr>
                <w:lang w:val="el-GR" w:eastAsia="el-GR"/>
              </w:rPr>
              <w:t>960.000,00€</w:t>
            </w:r>
          </w:p>
        </w:tc>
        <w:tc>
          <w:tcPr>
            <w:tcW w:w="0" w:type="auto"/>
            <w:vAlign w:val="center"/>
          </w:tcPr>
          <w:p w14:paraId="6F150B4A" w14:textId="22A0215F" w:rsidR="00A0031A" w:rsidRPr="00A0031A" w:rsidRDefault="00A0031A" w:rsidP="00AA5F1E">
            <w:pPr>
              <w:suppressAutoHyphens w:val="0"/>
              <w:autoSpaceDE w:val="0"/>
              <w:autoSpaceDN w:val="0"/>
              <w:adjustRightInd w:val="0"/>
              <w:spacing w:after="0" w:line="360" w:lineRule="auto"/>
              <w:jc w:val="center"/>
              <w:rPr>
                <w:lang w:val="el-GR" w:eastAsia="el-GR"/>
              </w:rPr>
            </w:pPr>
            <w:r>
              <w:rPr>
                <w:lang w:val="el-GR" w:eastAsia="el-GR"/>
              </w:rPr>
              <w:t>4.960.000,00€</w:t>
            </w:r>
          </w:p>
        </w:tc>
      </w:tr>
      <w:tr w:rsidR="00A0031A" w14:paraId="4B98FEA7" w14:textId="77777777" w:rsidTr="00AA5F1E">
        <w:trPr>
          <w:trHeight w:val="531"/>
        </w:trPr>
        <w:tc>
          <w:tcPr>
            <w:tcW w:w="0" w:type="auto"/>
            <w:shd w:val="clear" w:color="auto" w:fill="F2F2F2" w:themeFill="background1" w:themeFillShade="F2"/>
          </w:tcPr>
          <w:p w14:paraId="771972C6" w14:textId="62205C6A" w:rsidR="00A0031A" w:rsidRPr="00A0031A" w:rsidRDefault="00A0031A" w:rsidP="00E60398">
            <w:pPr>
              <w:suppressAutoHyphens w:val="0"/>
              <w:autoSpaceDE w:val="0"/>
              <w:autoSpaceDN w:val="0"/>
              <w:adjustRightInd w:val="0"/>
              <w:spacing w:after="0"/>
              <w:jc w:val="left"/>
              <w:rPr>
                <w:b/>
                <w:bCs/>
                <w:lang w:val="el-GR" w:eastAsia="el-GR"/>
              </w:rPr>
            </w:pPr>
            <w:r>
              <w:rPr>
                <w:b/>
                <w:bCs/>
                <w:lang w:val="el-GR" w:eastAsia="el-GR"/>
              </w:rPr>
              <w:t>Δικαίωμα Προαίρεσης Συντήρησης</w:t>
            </w:r>
          </w:p>
        </w:tc>
        <w:tc>
          <w:tcPr>
            <w:tcW w:w="0" w:type="auto"/>
            <w:vAlign w:val="center"/>
          </w:tcPr>
          <w:p w14:paraId="2655165C" w14:textId="51B2434A" w:rsidR="00A0031A" w:rsidRPr="00E60398" w:rsidRDefault="00E60398" w:rsidP="00AA5F1E">
            <w:pPr>
              <w:suppressAutoHyphens w:val="0"/>
              <w:autoSpaceDE w:val="0"/>
              <w:autoSpaceDN w:val="0"/>
              <w:adjustRightInd w:val="0"/>
              <w:spacing w:after="0" w:line="360" w:lineRule="auto"/>
              <w:jc w:val="center"/>
              <w:rPr>
                <w:lang w:val="el-GR" w:eastAsia="el-GR"/>
              </w:rPr>
            </w:pPr>
            <w:r>
              <w:rPr>
                <w:lang w:val="el-GR" w:eastAsia="el-GR"/>
              </w:rPr>
              <w:t>500.000,00€</w:t>
            </w:r>
          </w:p>
        </w:tc>
        <w:tc>
          <w:tcPr>
            <w:tcW w:w="0" w:type="auto"/>
            <w:vAlign w:val="center"/>
          </w:tcPr>
          <w:p w14:paraId="294787C9" w14:textId="303762F3" w:rsidR="00A0031A" w:rsidRPr="00E60398" w:rsidRDefault="00E60398" w:rsidP="00AA5F1E">
            <w:pPr>
              <w:suppressAutoHyphens w:val="0"/>
              <w:autoSpaceDE w:val="0"/>
              <w:autoSpaceDN w:val="0"/>
              <w:adjustRightInd w:val="0"/>
              <w:spacing w:after="0" w:line="360" w:lineRule="auto"/>
              <w:jc w:val="center"/>
              <w:rPr>
                <w:lang w:val="el-GR" w:eastAsia="el-GR"/>
              </w:rPr>
            </w:pPr>
            <w:r>
              <w:rPr>
                <w:lang w:val="el-GR" w:eastAsia="el-GR"/>
              </w:rPr>
              <w:t>120.000,00€</w:t>
            </w:r>
          </w:p>
        </w:tc>
        <w:tc>
          <w:tcPr>
            <w:tcW w:w="0" w:type="auto"/>
            <w:vAlign w:val="center"/>
          </w:tcPr>
          <w:p w14:paraId="383104FC" w14:textId="1A771D75" w:rsidR="00A0031A" w:rsidRPr="00E60398" w:rsidRDefault="00E60398" w:rsidP="00AA5F1E">
            <w:pPr>
              <w:suppressAutoHyphens w:val="0"/>
              <w:autoSpaceDE w:val="0"/>
              <w:autoSpaceDN w:val="0"/>
              <w:adjustRightInd w:val="0"/>
              <w:spacing w:after="0" w:line="360" w:lineRule="auto"/>
              <w:jc w:val="center"/>
              <w:rPr>
                <w:lang w:val="el-GR" w:eastAsia="el-GR"/>
              </w:rPr>
            </w:pPr>
            <w:r>
              <w:rPr>
                <w:lang w:val="el-GR" w:eastAsia="el-GR"/>
              </w:rPr>
              <w:t>620.000,00€</w:t>
            </w:r>
          </w:p>
        </w:tc>
      </w:tr>
      <w:tr w:rsidR="00A0031A" w14:paraId="38007657" w14:textId="77777777" w:rsidTr="00AA5F1E">
        <w:trPr>
          <w:trHeight w:val="531"/>
        </w:trPr>
        <w:tc>
          <w:tcPr>
            <w:tcW w:w="0" w:type="auto"/>
            <w:shd w:val="clear" w:color="auto" w:fill="F2F2F2" w:themeFill="background1" w:themeFillShade="F2"/>
          </w:tcPr>
          <w:p w14:paraId="2611844D" w14:textId="6BBB7578" w:rsidR="00A0031A" w:rsidRPr="00A0031A" w:rsidRDefault="00A0031A" w:rsidP="00E60398">
            <w:pPr>
              <w:suppressAutoHyphens w:val="0"/>
              <w:autoSpaceDE w:val="0"/>
              <w:autoSpaceDN w:val="0"/>
              <w:adjustRightInd w:val="0"/>
              <w:spacing w:after="0"/>
              <w:jc w:val="left"/>
              <w:rPr>
                <w:b/>
                <w:bCs/>
                <w:lang w:val="el-GR" w:eastAsia="el-GR"/>
              </w:rPr>
            </w:pPr>
            <w:r>
              <w:rPr>
                <w:b/>
                <w:bCs/>
                <w:lang w:val="el-GR" w:eastAsia="el-GR"/>
              </w:rPr>
              <w:t>Σύνολο:</w:t>
            </w:r>
          </w:p>
        </w:tc>
        <w:tc>
          <w:tcPr>
            <w:tcW w:w="0" w:type="auto"/>
            <w:vAlign w:val="center"/>
          </w:tcPr>
          <w:p w14:paraId="090D48C2" w14:textId="3A84CCF4" w:rsidR="00A0031A" w:rsidRPr="00E60398" w:rsidRDefault="00E60398" w:rsidP="00AA5F1E">
            <w:pPr>
              <w:suppressAutoHyphens w:val="0"/>
              <w:autoSpaceDE w:val="0"/>
              <w:autoSpaceDN w:val="0"/>
              <w:adjustRightInd w:val="0"/>
              <w:spacing w:after="0" w:line="360" w:lineRule="auto"/>
              <w:jc w:val="center"/>
              <w:rPr>
                <w:b/>
                <w:bCs/>
                <w:lang w:val="el-GR" w:eastAsia="el-GR"/>
              </w:rPr>
            </w:pPr>
            <w:r w:rsidRPr="00E60398">
              <w:rPr>
                <w:b/>
                <w:bCs/>
                <w:lang w:val="el-GR" w:eastAsia="el-GR"/>
              </w:rPr>
              <w:t>4.500.000,00€</w:t>
            </w:r>
          </w:p>
        </w:tc>
        <w:tc>
          <w:tcPr>
            <w:tcW w:w="0" w:type="auto"/>
            <w:vAlign w:val="center"/>
          </w:tcPr>
          <w:p w14:paraId="5DACE93B" w14:textId="1604524C" w:rsidR="00A0031A" w:rsidRPr="00E60398" w:rsidRDefault="00E60398" w:rsidP="00AA5F1E">
            <w:pPr>
              <w:suppressAutoHyphens w:val="0"/>
              <w:autoSpaceDE w:val="0"/>
              <w:autoSpaceDN w:val="0"/>
              <w:adjustRightInd w:val="0"/>
              <w:spacing w:after="0" w:line="360" w:lineRule="auto"/>
              <w:jc w:val="center"/>
              <w:rPr>
                <w:b/>
                <w:bCs/>
                <w:lang w:val="el-GR" w:eastAsia="el-GR"/>
              </w:rPr>
            </w:pPr>
            <w:r w:rsidRPr="00E60398">
              <w:rPr>
                <w:b/>
                <w:bCs/>
                <w:lang w:val="el-GR" w:eastAsia="el-GR"/>
              </w:rPr>
              <w:t>1.080.000,00€</w:t>
            </w:r>
          </w:p>
        </w:tc>
        <w:tc>
          <w:tcPr>
            <w:tcW w:w="0" w:type="auto"/>
            <w:vAlign w:val="center"/>
          </w:tcPr>
          <w:p w14:paraId="4D7C6376" w14:textId="0A8142B2" w:rsidR="00A0031A" w:rsidRPr="00E60398" w:rsidRDefault="00E60398" w:rsidP="00AA5F1E">
            <w:pPr>
              <w:suppressAutoHyphens w:val="0"/>
              <w:autoSpaceDE w:val="0"/>
              <w:autoSpaceDN w:val="0"/>
              <w:adjustRightInd w:val="0"/>
              <w:spacing w:after="0" w:line="360" w:lineRule="auto"/>
              <w:jc w:val="center"/>
              <w:rPr>
                <w:b/>
                <w:bCs/>
                <w:lang w:val="el-GR" w:eastAsia="el-GR"/>
              </w:rPr>
            </w:pPr>
            <w:r w:rsidRPr="00E60398">
              <w:rPr>
                <w:b/>
                <w:bCs/>
                <w:lang w:val="el-GR" w:eastAsia="el-GR"/>
              </w:rPr>
              <w:t>5.580.000,00€</w:t>
            </w:r>
          </w:p>
        </w:tc>
      </w:tr>
    </w:tbl>
    <w:p w14:paraId="230A17B7" w14:textId="77777777" w:rsidR="00A0031A" w:rsidRPr="00A0031A" w:rsidRDefault="00A0031A" w:rsidP="00F73DE9">
      <w:pPr>
        <w:suppressAutoHyphens w:val="0"/>
        <w:autoSpaceDE w:val="0"/>
        <w:autoSpaceDN w:val="0"/>
        <w:adjustRightInd w:val="0"/>
        <w:spacing w:after="0" w:line="360" w:lineRule="auto"/>
        <w:rPr>
          <w:lang w:val="en-US" w:eastAsia="el-GR"/>
        </w:rPr>
      </w:pPr>
    </w:p>
    <w:p w14:paraId="7008CEF5" w14:textId="51DE11F7" w:rsidR="00214DD7" w:rsidRDefault="00214DD7" w:rsidP="00F73DE9">
      <w:pPr>
        <w:suppressAutoHyphens w:val="0"/>
        <w:autoSpaceDE w:val="0"/>
        <w:autoSpaceDN w:val="0"/>
        <w:adjustRightInd w:val="0"/>
        <w:spacing w:after="0" w:line="360" w:lineRule="auto"/>
        <w:rPr>
          <w:lang w:val="el-GR" w:eastAsia="el-GR"/>
        </w:rPr>
      </w:pPr>
      <w:r w:rsidRPr="00EA6B87">
        <w:rPr>
          <w:lang w:val="el-GR" w:eastAsia="el-GR"/>
        </w:rPr>
        <w:t xml:space="preserve">Η άσκηση των προαναφερόμενων δικαιωμάτων προαίρεσης τελούν υπό την προϋπόθεση </w:t>
      </w:r>
      <w:r w:rsidR="002A6096">
        <w:rPr>
          <w:lang w:val="el-GR" w:eastAsia="el-GR"/>
        </w:rPr>
        <w:t>εξασφάλισής</w:t>
      </w:r>
      <w:r w:rsidRPr="00EA6B87">
        <w:rPr>
          <w:lang w:val="el-GR" w:eastAsia="el-GR"/>
        </w:rPr>
        <w:t xml:space="preserve"> χρηματοδότησής τους.</w:t>
      </w:r>
    </w:p>
    <w:p w14:paraId="40797A5E" w14:textId="00955547" w:rsidR="008338F0" w:rsidRPr="00EA6B87" w:rsidRDefault="003355E7" w:rsidP="00F73DE9">
      <w:pPr>
        <w:spacing w:line="360" w:lineRule="auto"/>
        <w:rPr>
          <w:lang w:val="el-GR"/>
        </w:rPr>
      </w:pPr>
      <w:r w:rsidRPr="00EA6B87">
        <w:rPr>
          <w:lang w:val="el-GR"/>
        </w:rPr>
        <w:t>Η διάρκεια της σύμβασης ορίζεται</w:t>
      </w:r>
      <w:r w:rsidR="00E1337D" w:rsidRPr="00EA6B87">
        <w:rPr>
          <w:lang w:val="el-GR"/>
        </w:rPr>
        <w:t xml:space="preserve"> </w:t>
      </w:r>
      <w:r w:rsidRPr="00940027">
        <w:rPr>
          <w:lang w:val="el-GR"/>
        </w:rPr>
        <w:t>σε</w:t>
      </w:r>
      <w:r w:rsidRPr="00EA6B87">
        <w:rPr>
          <w:b/>
          <w:bCs/>
          <w:lang w:val="el-GR"/>
        </w:rPr>
        <w:t xml:space="preserve"> </w:t>
      </w:r>
      <w:r w:rsidR="005050EE" w:rsidRPr="00EA6B87">
        <w:rPr>
          <w:b/>
          <w:bCs/>
          <w:lang w:val="el-GR"/>
        </w:rPr>
        <w:t xml:space="preserve">δέκα οκτώ (18) </w:t>
      </w:r>
      <w:r w:rsidRPr="00EA6B87">
        <w:rPr>
          <w:b/>
          <w:bCs/>
          <w:lang w:val="el-GR"/>
        </w:rPr>
        <w:t>μήνες</w:t>
      </w:r>
      <w:r w:rsidRPr="00EA6B87">
        <w:rPr>
          <w:lang w:val="el-GR"/>
        </w:rPr>
        <w:t xml:space="preserve"> </w:t>
      </w:r>
      <w:r w:rsidR="004F203B" w:rsidRPr="00EA6B87">
        <w:rPr>
          <w:lang w:val="el-GR"/>
        </w:rPr>
        <w:t xml:space="preserve">συμπεριλαμβανομένης της διαδικασίας </w:t>
      </w:r>
      <w:r w:rsidR="00E2271E" w:rsidRPr="00EA6B87">
        <w:rPr>
          <w:lang w:val="el-GR"/>
        </w:rPr>
        <w:t xml:space="preserve">ελέγχου και παραλαβής </w:t>
      </w:r>
      <w:r w:rsidR="004F203B" w:rsidRPr="00EA6B87">
        <w:rPr>
          <w:lang w:val="el-GR"/>
        </w:rPr>
        <w:t xml:space="preserve">παραδοτέων, όπως ορίζεται στην </w:t>
      </w:r>
      <w:r w:rsidR="004F203B" w:rsidRPr="008244B6">
        <w:rPr>
          <w:b/>
          <w:bCs/>
          <w:color w:val="002060"/>
          <w:lang w:val="el-GR"/>
        </w:rPr>
        <w:t>Παρ.</w:t>
      </w:r>
      <w:r w:rsidR="00BA2DC9" w:rsidRPr="008244B6">
        <w:rPr>
          <w:b/>
          <w:bCs/>
          <w:color w:val="002060"/>
          <w:lang w:val="el-GR"/>
        </w:rPr>
        <w:t xml:space="preserve"> </w:t>
      </w:r>
      <w:r w:rsidR="008244B6" w:rsidRPr="008244B6">
        <w:rPr>
          <w:b/>
          <w:bCs/>
          <w:color w:val="002060"/>
          <w:lang w:val="el-GR"/>
        </w:rPr>
        <w:fldChar w:fldCharType="begin"/>
      </w:r>
      <w:r w:rsidR="008244B6" w:rsidRPr="008244B6">
        <w:rPr>
          <w:b/>
          <w:bCs/>
          <w:color w:val="002060"/>
          <w:lang w:val="el-GR"/>
        </w:rPr>
        <w:instrText xml:space="preserve"> REF _Ref40954198 \r \h </w:instrText>
      </w:r>
      <w:r w:rsidR="008244B6">
        <w:rPr>
          <w:b/>
          <w:bCs/>
          <w:color w:val="002060"/>
          <w:lang w:val="el-GR"/>
        </w:rPr>
        <w:instrText xml:space="preserve"> \* MERGEFORMAT </w:instrText>
      </w:r>
      <w:r w:rsidR="008244B6" w:rsidRPr="008244B6">
        <w:rPr>
          <w:b/>
          <w:bCs/>
          <w:color w:val="002060"/>
          <w:lang w:val="el-GR"/>
        </w:rPr>
      </w:r>
      <w:r w:rsidR="008244B6" w:rsidRPr="008244B6">
        <w:rPr>
          <w:b/>
          <w:bCs/>
          <w:color w:val="002060"/>
          <w:lang w:val="el-GR"/>
        </w:rPr>
        <w:fldChar w:fldCharType="separate"/>
      </w:r>
      <w:r w:rsidR="007D003C">
        <w:rPr>
          <w:b/>
          <w:bCs/>
          <w:color w:val="002060"/>
          <w:lang w:val="el-GR"/>
        </w:rPr>
        <w:t>6.3</w:t>
      </w:r>
      <w:r w:rsidR="008244B6" w:rsidRPr="008244B6">
        <w:rPr>
          <w:b/>
          <w:bCs/>
          <w:color w:val="002060"/>
          <w:lang w:val="el-GR"/>
        </w:rPr>
        <w:fldChar w:fldCharType="end"/>
      </w:r>
      <w:r w:rsidR="002E6472" w:rsidRPr="00EA6B87">
        <w:rPr>
          <w:lang w:val="el-GR"/>
        </w:rPr>
        <w:t xml:space="preserve"> της παρούσας.</w:t>
      </w:r>
    </w:p>
    <w:p w14:paraId="0F585134" w14:textId="4589617E" w:rsidR="008338F0" w:rsidRPr="00EA6B87" w:rsidRDefault="003355E7" w:rsidP="00F73DE9">
      <w:pPr>
        <w:spacing w:line="360" w:lineRule="auto"/>
        <w:rPr>
          <w:lang w:val="el-GR"/>
        </w:rPr>
      </w:pPr>
      <w:r w:rsidRPr="00EA6B87">
        <w:rPr>
          <w:lang w:val="el-GR"/>
        </w:rPr>
        <w:t xml:space="preserve">Αναλυτική περιγραφή του φυσικού και οικονομικού αντικειμένου της σύμβασης δίδεται στο </w:t>
      </w:r>
      <w:r w:rsidR="008244B6" w:rsidRPr="008244B6">
        <w:rPr>
          <w:b/>
          <w:bCs/>
          <w:color w:val="002060"/>
          <w:lang w:val="el-GR"/>
        </w:rPr>
        <w:fldChar w:fldCharType="begin"/>
      </w:r>
      <w:r w:rsidR="008244B6" w:rsidRPr="008244B6">
        <w:rPr>
          <w:b/>
          <w:bCs/>
          <w:color w:val="002060"/>
          <w:lang w:val="el-GR"/>
        </w:rPr>
        <w:instrText xml:space="preserve"> REF _Ref496625830 \h  \* MERGEFORMAT </w:instrText>
      </w:r>
      <w:r w:rsidR="008244B6" w:rsidRPr="008244B6">
        <w:rPr>
          <w:b/>
          <w:bCs/>
          <w:color w:val="002060"/>
          <w:lang w:val="el-GR"/>
        </w:rPr>
      </w:r>
      <w:r w:rsidR="008244B6" w:rsidRPr="008244B6">
        <w:rPr>
          <w:b/>
          <w:bCs/>
          <w:color w:val="002060"/>
          <w:lang w:val="el-GR"/>
        </w:rPr>
        <w:fldChar w:fldCharType="separate"/>
      </w:r>
      <w:r w:rsidR="007D003C" w:rsidRPr="007D003C">
        <w:rPr>
          <w:b/>
          <w:bCs/>
          <w:color w:val="002060"/>
          <w:lang w:val="el-GR"/>
        </w:rPr>
        <w:t>ΠΑΡΑΡΤΗΜΑ Ι – Αναλυτική Περιγραφή Φυσικού και Οικονομικού Αντικειμένου της Σύμβασης</w:t>
      </w:r>
      <w:r w:rsidR="008244B6" w:rsidRPr="008244B6">
        <w:rPr>
          <w:b/>
          <w:bCs/>
          <w:color w:val="002060"/>
          <w:lang w:val="el-GR"/>
        </w:rPr>
        <w:fldChar w:fldCharType="end"/>
      </w:r>
      <w:r w:rsidRPr="00EA6B87">
        <w:rPr>
          <w:lang w:val="el-GR"/>
        </w:rPr>
        <w:t>.</w:t>
      </w:r>
    </w:p>
    <w:p w14:paraId="6E8AD13A" w14:textId="127E60D6" w:rsidR="00FD40D7" w:rsidRPr="00D3691A" w:rsidRDefault="003355E7" w:rsidP="00F73DE9">
      <w:pPr>
        <w:pStyle w:val="normalwithoutspacing"/>
        <w:spacing w:line="360" w:lineRule="auto"/>
      </w:pPr>
      <w:r w:rsidRPr="00EA6B87">
        <w:lastRenderedPageBreak/>
        <w:t>Η σύμβαση θα ανατεθεί με το κριτήριο της πλέον συμφέρουσας από οικονομική άποψη προσφοράς, βάσει</w:t>
      </w:r>
      <w:r w:rsidR="00E1337D" w:rsidRPr="00EA6B87">
        <w:t xml:space="preserve"> </w:t>
      </w:r>
      <w:r w:rsidRPr="00EA6B87">
        <w:t>της βέλτιστης σχέση ποιότητας – τιμή</w:t>
      </w:r>
      <w:r w:rsidR="00AC46CF">
        <w:t>ς</w:t>
      </w:r>
      <w:r w:rsidR="00CE4019" w:rsidRPr="00EA6B87">
        <w:t>.</w:t>
      </w:r>
    </w:p>
    <w:p w14:paraId="6293E662" w14:textId="5E898DDD" w:rsidR="008338F0" w:rsidRPr="00EA6B87" w:rsidRDefault="008338F0" w:rsidP="00F73DE9">
      <w:pPr>
        <w:spacing w:line="360" w:lineRule="auto"/>
        <w:rPr>
          <w:lang w:val="el-GR"/>
        </w:rPr>
      </w:pPr>
    </w:p>
    <w:p w14:paraId="5EFA290C" w14:textId="77777777" w:rsidR="008338F0" w:rsidRPr="00AC0D71" w:rsidRDefault="003355E7" w:rsidP="00F73DE9">
      <w:pPr>
        <w:pStyle w:val="2"/>
        <w:spacing w:line="360" w:lineRule="auto"/>
        <w:rPr>
          <w:rFonts w:cs="Tahoma"/>
          <w:lang w:val="el-GR"/>
        </w:rPr>
      </w:pPr>
      <w:bookmarkStart w:id="20" w:name="_Θεσμικό_πλαίσιο"/>
      <w:bookmarkEnd w:id="20"/>
      <w:r w:rsidRPr="00EA6B87">
        <w:rPr>
          <w:rFonts w:cs="Tahoma"/>
          <w:lang w:val="el-GR"/>
        </w:rPr>
        <w:tab/>
      </w:r>
      <w:bookmarkStart w:id="21" w:name="_Toc97194259"/>
      <w:bookmarkStart w:id="22" w:name="_Toc97194408"/>
      <w:bookmarkStart w:id="23" w:name="_Toc177459175"/>
      <w:r w:rsidRPr="00AC0D71">
        <w:rPr>
          <w:rFonts w:cs="Tahoma"/>
          <w:lang w:val="el-GR"/>
        </w:rPr>
        <w:t>Θεσμικό πλαίσιο</w:t>
      </w:r>
      <w:bookmarkEnd w:id="21"/>
      <w:bookmarkEnd w:id="22"/>
      <w:bookmarkEnd w:id="23"/>
      <w:r w:rsidRPr="00AC0D71">
        <w:rPr>
          <w:rFonts w:cs="Tahoma"/>
          <w:lang w:val="el-GR"/>
        </w:rPr>
        <w:t xml:space="preserve"> </w:t>
      </w:r>
    </w:p>
    <w:p w14:paraId="3E059D55" w14:textId="69E6CDF0" w:rsidR="00AA6688" w:rsidRPr="00EA6B87" w:rsidRDefault="00AA6688" w:rsidP="00F73DE9">
      <w:pPr>
        <w:tabs>
          <w:tab w:val="left" w:pos="284"/>
        </w:tabs>
        <w:spacing w:line="360" w:lineRule="auto"/>
        <w:rPr>
          <w:lang w:val="el-GR"/>
        </w:rPr>
      </w:pPr>
      <w:r w:rsidRPr="00EA6B87">
        <w:rPr>
          <w:lang w:val="el-GR"/>
        </w:rPr>
        <w:t xml:space="preserve">Η ανάθεση και εκτέλεση της σύμβασης </w:t>
      </w:r>
      <w:r w:rsidR="002A6096" w:rsidRPr="00EA6B87">
        <w:rPr>
          <w:lang w:val="el-GR"/>
        </w:rPr>
        <w:t>διέπ</w:t>
      </w:r>
      <w:r w:rsidR="002A6096">
        <w:rPr>
          <w:lang w:val="el-GR"/>
        </w:rPr>
        <w:t>ον</w:t>
      </w:r>
      <w:r w:rsidR="002A6096" w:rsidRPr="00EA6B87">
        <w:rPr>
          <w:lang w:val="el-GR"/>
        </w:rPr>
        <w:t xml:space="preserve">ται </w:t>
      </w:r>
      <w:r w:rsidRPr="00EA6B87">
        <w:rPr>
          <w:lang w:val="el-GR"/>
        </w:rPr>
        <w:t xml:space="preserve">από την κείμενη νομοθεσία και τις </w:t>
      </w:r>
      <w:r w:rsidR="00C26C0A" w:rsidRPr="00EA6B87">
        <w:rPr>
          <w:lang w:val="el-GR"/>
        </w:rPr>
        <w:t>κατ’</w:t>
      </w:r>
      <w:r w:rsidRPr="00EA6B87">
        <w:rPr>
          <w:lang w:val="el-GR"/>
        </w:rPr>
        <w:t xml:space="preserve"> εξουσιοδότηση αυτής εκδοθείσες κανονιστικές πράξεις, όπως ισχύουν και ιδίως</w:t>
      </w:r>
      <w:r w:rsidR="002A6096">
        <w:rPr>
          <w:rStyle w:val="ab"/>
          <w:lang w:val="el-GR"/>
        </w:rPr>
        <w:footnoteReference w:id="1"/>
      </w:r>
      <w:r w:rsidRPr="00EA6B87">
        <w:rPr>
          <w:lang w:val="el-GR"/>
        </w:rPr>
        <w:t>:</w:t>
      </w:r>
    </w:p>
    <w:p w14:paraId="05499F92" w14:textId="77777777" w:rsidR="002E369A" w:rsidRPr="002E369A" w:rsidRDefault="002E369A" w:rsidP="002E369A">
      <w:pPr>
        <w:numPr>
          <w:ilvl w:val="0"/>
          <w:numId w:val="357"/>
        </w:numPr>
        <w:spacing w:line="276" w:lineRule="auto"/>
        <w:ind w:left="425" w:hanging="426"/>
        <w:rPr>
          <w:bCs/>
          <w:lang w:val="el-GR"/>
        </w:rPr>
      </w:pPr>
      <w:r w:rsidRPr="002E369A">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747B4E4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977A488"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3DEFD70A"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519681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ABBCCF8"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5621F">
        <w:rPr>
          <w:bCs/>
        </w:rPr>
        <w:t>A</w:t>
      </w:r>
      <w:r w:rsidRPr="002E369A">
        <w:rPr>
          <w:bCs/>
          <w:lang w:val="el-GR"/>
        </w:rPr>
        <w:t xml:space="preserve">/29-06-2020), όπως τροποποιήθηκε και ισχύει. </w:t>
      </w:r>
    </w:p>
    <w:p w14:paraId="01B314E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4635/2019 (ιδίως  των άρθρων 85 επ.) “Επενδύω στην Ελλάδα και άλλες διατάξεις” (ΦΕΚ 167/Α/30-10-2019), όπως τροποποιήθηκε και ισχύει.</w:t>
      </w:r>
    </w:p>
    <w:p w14:paraId="4E365882" w14:textId="77777777" w:rsidR="002E369A" w:rsidRPr="002E369A" w:rsidRDefault="002E369A" w:rsidP="002E369A">
      <w:pPr>
        <w:numPr>
          <w:ilvl w:val="0"/>
          <w:numId w:val="357"/>
        </w:numPr>
        <w:spacing w:line="276" w:lineRule="auto"/>
        <w:ind w:left="425" w:hanging="426"/>
        <w:rPr>
          <w:bCs/>
          <w:lang w:val="el-GR"/>
        </w:rPr>
      </w:pPr>
      <w:r w:rsidRPr="002E369A">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w:t>
      </w:r>
      <w:r w:rsidRPr="002E369A">
        <w:rPr>
          <w:bCs/>
          <w:lang w:val="el-GR"/>
        </w:rPr>
        <w:lastRenderedPageBreak/>
        <w:t>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5EE449B"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4152/2013 «Επείγοντα μέτρα εφαρμογής των νόμων 4046/2012, 4093/2012 και 4127/2013» (ΦΕΚ 107/Α/09-05-2013), όπως τροποποιήθηκε και ισχύει.</w:t>
      </w:r>
    </w:p>
    <w:p w14:paraId="70CA9C76" w14:textId="77777777" w:rsidR="002E369A" w:rsidRPr="002E369A" w:rsidRDefault="002E369A" w:rsidP="002E369A">
      <w:pPr>
        <w:numPr>
          <w:ilvl w:val="0"/>
          <w:numId w:val="357"/>
        </w:numPr>
        <w:spacing w:line="276" w:lineRule="auto"/>
        <w:ind w:left="425" w:hanging="426"/>
        <w:rPr>
          <w:bCs/>
          <w:lang w:val="el-GR"/>
        </w:rPr>
      </w:pPr>
      <w:r w:rsidRPr="00BC18C7">
        <w:rPr>
          <w:bCs/>
        </w:rPr>
        <w:t>To</w:t>
      </w:r>
      <w:r w:rsidRPr="002E369A">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27E156E0" w14:textId="77777777" w:rsidR="002E369A" w:rsidRPr="00022F56" w:rsidRDefault="002E369A" w:rsidP="002E369A">
      <w:pPr>
        <w:numPr>
          <w:ilvl w:val="0"/>
          <w:numId w:val="357"/>
        </w:numPr>
        <w:spacing w:line="276" w:lineRule="auto"/>
        <w:ind w:left="425" w:hanging="426"/>
        <w:rPr>
          <w:bCs/>
        </w:rPr>
      </w:pPr>
      <w:r w:rsidRPr="002E369A">
        <w:rPr>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022F56">
        <w:rPr>
          <w:bCs/>
        </w:rPr>
        <w:t>(ΦΕΚ Α 45/28-02-2023), όπως ισχύει.</w:t>
      </w:r>
    </w:p>
    <w:p w14:paraId="0ACE9A88"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2121/1993 “Πνευματική Ιδιοκτησία, Συγγενικά Δικαιώματα και Πολιτιστικά Θέματα”, (ΦΕΚ 25/Α/04-03-1993), όπως τροποποιήθηκε και ισχύει.</w:t>
      </w:r>
    </w:p>
    <w:p w14:paraId="330B0E00" w14:textId="77777777" w:rsidR="002E369A" w:rsidRPr="002E369A" w:rsidRDefault="002E369A" w:rsidP="002E369A">
      <w:pPr>
        <w:numPr>
          <w:ilvl w:val="0"/>
          <w:numId w:val="357"/>
        </w:numPr>
        <w:spacing w:line="276" w:lineRule="auto"/>
        <w:ind w:left="425" w:hanging="426"/>
        <w:rPr>
          <w:bCs/>
          <w:lang w:val="el-GR"/>
        </w:rPr>
      </w:pPr>
      <w:bookmarkStart w:id="24" w:name="_Hlk178581685"/>
      <w:r w:rsidRPr="002E369A">
        <w:rPr>
          <w:bCs/>
          <w:lang w:val="el-GR"/>
        </w:rPr>
        <w:t>Το Π.Δ. 80/2016 «Ανάληψη υποχρεώσεων από τους Διατάκτες» (ΦΕΚ 145/Α/05-08-2016), όπως τροποποιήθηκε και ισχύει.</w:t>
      </w:r>
      <w:bookmarkEnd w:id="24"/>
    </w:p>
    <w:p w14:paraId="4A24F17D"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065119F0"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 Α.88 του Ν. 1892/1990 «Για τον εκσυγχρονισμό και την ανάπτυξη και άλλες διατάξεις» (ΦΕΚ 101/Α/31-07-1990), όπως ισχύει.</w:t>
      </w:r>
    </w:p>
    <w:p w14:paraId="705CB146"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2F09C743" w14:textId="77777777" w:rsidR="002E369A" w:rsidRPr="00CE4201" w:rsidRDefault="002E369A" w:rsidP="002E369A">
      <w:pPr>
        <w:numPr>
          <w:ilvl w:val="0"/>
          <w:numId w:val="357"/>
        </w:numPr>
        <w:spacing w:line="276" w:lineRule="auto"/>
        <w:ind w:left="425" w:hanging="426"/>
        <w:rPr>
          <w:bCs/>
        </w:rPr>
      </w:pPr>
      <w:r w:rsidRPr="00CE4201">
        <w:rPr>
          <w:bCs/>
        </w:rPr>
        <w:t>Τον Προϋπολογισμό Δημοσίων Επενδύσεων.</w:t>
      </w:r>
    </w:p>
    <w:p w14:paraId="252E207F"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5A162BA"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ισχεύι.</w:t>
      </w:r>
    </w:p>
    <w:p w14:paraId="4B557B6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296CAFD5" w14:textId="77777777" w:rsidR="002E369A" w:rsidRPr="002E369A" w:rsidRDefault="002E369A" w:rsidP="002E369A">
      <w:pPr>
        <w:numPr>
          <w:ilvl w:val="0"/>
          <w:numId w:val="357"/>
        </w:numPr>
        <w:spacing w:line="276" w:lineRule="auto"/>
        <w:ind w:left="425" w:hanging="426"/>
        <w:rPr>
          <w:bCs/>
          <w:lang w:val="el-GR"/>
        </w:rPr>
      </w:pPr>
      <w:r w:rsidRPr="002E369A">
        <w:rPr>
          <w:bCs/>
          <w:lang w:val="el-GR"/>
        </w:rPr>
        <w:t xml:space="preserve">Την υπ’ αρ. 44009/ΔΕ 5154/08-10-2013 Κοινή Απόφαση των Υπουργών Οικονομικών, Ανάπτυξης και Ανταγωνιστικότητας «Καθορισμός τρόπου πληρωμής των δαπανών δημοσίων </w:t>
      </w:r>
      <w:r w:rsidRPr="002E369A">
        <w:rPr>
          <w:bCs/>
          <w:lang w:val="el-GR"/>
        </w:rPr>
        <w:lastRenderedPageBreak/>
        <w:t>επενδύσεων από τους λογαριασμούς των έργων που τηρούνται στην Τράπεζα της Ελλάδος μέσω ηλεκτρονικών εντολών» (ΦΕΚ 2595/Β/15-10-2013), όπως ισχύει.</w:t>
      </w:r>
    </w:p>
    <w:p w14:paraId="49A250CD"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Εγκύκλιο Οδηγιών για την Έγκριση και Χρηματοδότηση του ΠΔΕ 2024 και τον Προγραμματισμό Δαπανών ΠΔΕ 2025 - 2028 (ΑΔΑ: ΨΤΡΥΗ-Ζ2Λ)</w:t>
      </w:r>
    </w:p>
    <w:p w14:paraId="73029AD1"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5621F">
        <w:rPr>
          <w:bCs/>
        </w:rPr>
        <w:t>B</w:t>
      </w:r>
      <w:r w:rsidRPr="002E369A">
        <w:rPr>
          <w:bCs/>
          <w:lang w:val="el-GR"/>
        </w:rPr>
        <w:t>/23-08-2007), όπως ισχύει.</w:t>
      </w:r>
      <w:bookmarkStart w:id="25" w:name="_Hlk56169633"/>
      <w:bookmarkStart w:id="26" w:name="_Hlk56169406"/>
    </w:p>
    <w:bookmarkEnd w:id="25"/>
    <w:bookmarkEnd w:id="26"/>
    <w:p w14:paraId="45FA35AB" w14:textId="77777777" w:rsidR="002E369A" w:rsidRPr="00BC18C7" w:rsidRDefault="002E369A" w:rsidP="002E369A">
      <w:pPr>
        <w:numPr>
          <w:ilvl w:val="0"/>
          <w:numId w:val="357"/>
        </w:numPr>
        <w:spacing w:line="276" w:lineRule="auto"/>
        <w:ind w:left="425" w:hanging="426"/>
        <w:rPr>
          <w:bCs/>
        </w:rPr>
      </w:pPr>
      <w:r w:rsidRPr="002E369A">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C18C7">
        <w:rPr>
          <w:bCs/>
        </w:rPr>
        <w:t>(ΦΕΚ 133/Α/07-08-2019), όπως τροποποιήθηκε και ισχύει.</w:t>
      </w:r>
    </w:p>
    <w:p w14:paraId="2AE9B0C5"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4912/2022 Ενιαία Αρχή Δημοσίων Συμβάσεων και άλλες διατάξεις του Υπουργείου Δικαιοσύνης” (ΦΕΚ 59/</w:t>
      </w:r>
      <w:r w:rsidRPr="00BC18C7">
        <w:rPr>
          <w:bCs/>
        </w:rPr>
        <w:t>A</w:t>
      </w:r>
      <w:r w:rsidRPr="002E369A">
        <w:rPr>
          <w:bCs/>
          <w:lang w:val="el-GR"/>
        </w:rPr>
        <w:t>/17-03-2022), όπως ισχύει.</w:t>
      </w:r>
    </w:p>
    <w:p w14:paraId="622F52A0"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p>
    <w:p w14:paraId="4C81B4E4"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70576D5"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7AC815A"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4FEB2778"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B561544"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2859/2000 “Κύρωση Κώδικα Φόρου Προστιθέμενης Αξίας” (ΦΕΚ 248/Α/07-11-2000), όπως τροποποιήθηκε και ισχύει.</w:t>
      </w:r>
    </w:p>
    <w:p w14:paraId="007A900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p>
    <w:p w14:paraId="78F4D4A1"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638E0E23"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BC13E70" w14:textId="77777777" w:rsidR="002E369A" w:rsidRPr="002E369A" w:rsidRDefault="002E369A" w:rsidP="002E369A">
      <w:pPr>
        <w:numPr>
          <w:ilvl w:val="0"/>
          <w:numId w:val="357"/>
        </w:numPr>
        <w:spacing w:line="276" w:lineRule="auto"/>
        <w:ind w:left="425" w:hanging="426"/>
        <w:rPr>
          <w:bCs/>
          <w:lang w:val="el-GR"/>
        </w:rPr>
      </w:pPr>
      <w:r w:rsidRPr="002E369A">
        <w:rPr>
          <w:bCs/>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2E369A">
        <w:rPr>
          <w:bCs/>
          <w:lang w:val="el-GR"/>
        </w:rPr>
        <w:lastRenderedPageBreak/>
        <w:t>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C18C7">
        <w:rPr>
          <w:bCs/>
        </w:rPr>
        <w:t>L</w:t>
      </w:r>
      <w:r w:rsidRPr="002E369A">
        <w:rPr>
          <w:bCs/>
          <w:lang w:val="el-GR"/>
        </w:rPr>
        <w:t xml:space="preserve"> 119), όπως τροποποιήθηκε και ισχύει. </w:t>
      </w:r>
    </w:p>
    <w:p w14:paraId="1F8533D8"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422A130" w14:textId="77777777" w:rsidR="002E369A" w:rsidRPr="00BC18C7" w:rsidRDefault="002E369A" w:rsidP="002E369A">
      <w:pPr>
        <w:numPr>
          <w:ilvl w:val="0"/>
          <w:numId w:val="357"/>
        </w:numPr>
        <w:spacing w:line="276" w:lineRule="auto"/>
        <w:ind w:left="425" w:hanging="426"/>
        <w:rPr>
          <w:bCs/>
        </w:rPr>
      </w:pPr>
      <w:r w:rsidRPr="002E369A">
        <w:rPr>
          <w:bCs/>
          <w:lang w:val="el-GR"/>
        </w:rPr>
        <w:t xml:space="preserve">Τον </w:t>
      </w:r>
      <w:r w:rsidRPr="00BC18C7">
        <w:rPr>
          <w:bCs/>
        </w:rPr>
        <w:t>N</w:t>
      </w:r>
      <w:r w:rsidRPr="002E369A">
        <w:rPr>
          <w:bCs/>
          <w:lang w:val="el-GR"/>
        </w:rPr>
        <w:t xml:space="preserve">. 3429/2005 «Δημόσιες Επιχειρήσεις και Οργανισμοί (Δ.Ε.Κ.Ο.).» </w:t>
      </w:r>
      <w:r w:rsidRPr="00BC18C7">
        <w:rPr>
          <w:bCs/>
        </w:rPr>
        <w:t>ΦΕΚ (314/Α/27-12-2005), όπως τροποποιήθηκε και ισχύει.</w:t>
      </w:r>
    </w:p>
    <w:p w14:paraId="4F8E7F5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8B8CCDB" w14:textId="77777777" w:rsidR="002E369A" w:rsidRPr="00BC18C7" w:rsidRDefault="002E369A" w:rsidP="002E369A">
      <w:pPr>
        <w:numPr>
          <w:ilvl w:val="0"/>
          <w:numId w:val="357"/>
        </w:numPr>
        <w:spacing w:line="276" w:lineRule="auto"/>
        <w:ind w:left="425" w:hanging="426"/>
        <w:rPr>
          <w:bCs/>
        </w:rPr>
      </w:pPr>
      <w:r w:rsidRPr="002E369A">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C18C7">
        <w:rPr>
          <w:bCs/>
        </w:rPr>
        <w:t>(ΦΕΚ 119/Α/08-07-2019), όπως ισχύει.</w:t>
      </w:r>
    </w:p>
    <w:p w14:paraId="5497BEA1"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 Α.39 του Ν. 4578/2018 «Μείωση ασφαλιστικών εισφορών και άλλες διατάξεις» (ΦΕΚ 200/Α/03-12-2018), όπως ισχύει.</w:t>
      </w:r>
    </w:p>
    <w:p w14:paraId="5C7914DB"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C2204C1" w14:textId="77777777" w:rsidR="002E369A" w:rsidRPr="00BC18C7" w:rsidRDefault="002E369A" w:rsidP="002E369A">
      <w:pPr>
        <w:numPr>
          <w:ilvl w:val="0"/>
          <w:numId w:val="357"/>
        </w:numPr>
        <w:spacing w:line="276" w:lineRule="auto"/>
        <w:ind w:left="425" w:hanging="426"/>
        <w:rPr>
          <w:bCs/>
        </w:rPr>
      </w:pPr>
      <w:r w:rsidRPr="002E369A">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BC18C7">
        <w:rPr>
          <w:bCs/>
        </w:rPr>
        <w:t>(Β’ 164)» ΦΕΚ 2060/Β’/2021))» (ΦΕΚ 5807/Β/10-12-2021).</w:t>
      </w:r>
    </w:p>
    <w:p w14:paraId="301D28DF" w14:textId="77777777" w:rsidR="002E369A" w:rsidRPr="0071256F" w:rsidRDefault="002E369A" w:rsidP="002E369A">
      <w:pPr>
        <w:numPr>
          <w:ilvl w:val="0"/>
          <w:numId w:val="357"/>
        </w:numPr>
        <w:spacing w:line="276" w:lineRule="auto"/>
        <w:ind w:left="425" w:hanging="426"/>
        <w:rPr>
          <w:bCs/>
        </w:rPr>
      </w:pPr>
      <w:r w:rsidRPr="002E369A">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C18C7">
        <w:rPr>
          <w:bCs/>
        </w:rPr>
        <w:t>(ΦΕΚ 752/ΥΟΔΔ/24-08-2022).</w:t>
      </w:r>
    </w:p>
    <w:p w14:paraId="69B5B4C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 xml:space="preserve">Την από 14-03-2024 (Α.Π ΚτΠ Μ.Α.Ε.: 7514/29-03-2024) Προγραμματική Συμφωνία μεταξύ του Ν.Π.Ι.Δ «Εθνική Κεντρική Αρχή Προμηθειών Υγείας», του Υπουργείου Κλιματικής Κρίσης και Πολιτικής Προστασίας και της Κοινωνίας της Πληροφορίας Μ.Α.Ε. με την οποία ορίζεται η ΚτΠ </w:t>
      </w:r>
      <w:r w:rsidRPr="002E369A">
        <w:rPr>
          <w:bCs/>
          <w:lang w:val="el-GR"/>
        </w:rPr>
        <w:lastRenderedPageBreak/>
        <w:t>Μ.Α.Ε. δικαιούχος για την εκτέλεση του Έργου: “Προμήθεια Συστήματος διαπραγμάτευσης, ηλεκτρονικών προμηθειών και συναφών εφαρμογών για υπηρεσίες υγείας”.</w:t>
      </w:r>
    </w:p>
    <w:p w14:paraId="7AE5E261"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 ΣΑΕ 0532 του Υπουργείου Κλιματικής Κρίσης και Πολιτικής Προστασίας, με την οποία εγκρίθηκε η ένταξη στο Πρόγραμμα Δημοσίων Επενδύσεων (ΠΔΕ) του έργου: “Έργα αποτροπής καταστροφών και προσαρμογής στην κλιματική αλλαγή” με Κωδικό Έργου: 2022ΣΕ05320000.</w:t>
      </w:r>
    </w:p>
    <w:p w14:paraId="602A8F22"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9502/03-06-2024 (Α.Π. ΚτΠ Μ.Α.Ε. 12930/03-06-2024) Απόφαση του Υπουργείου Εθνικής Οικονομίας και Οικονομικών με την οποία εγκρίθηκε η ένταξη στο Πρόγραμμα Δημοσίων Επενδύσεων (ΠΔΕ) 2024, στη ΣΑΕ 0532, του έργου με τίτλο: “Έργα αποτροπής καταστροφών και προσαρμογής στην κλιματική αλλαγή” και Κωδικό Έργου: 2022ΣΕ05320000.</w:t>
      </w:r>
    </w:p>
    <w:p w14:paraId="5BC1FAC5" w14:textId="77777777" w:rsidR="002E369A" w:rsidRPr="002E369A" w:rsidRDefault="002E369A" w:rsidP="002E369A">
      <w:pPr>
        <w:numPr>
          <w:ilvl w:val="0"/>
          <w:numId w:val="357"/>
        </w:numPr>
        <w:spacing w:line="276" w:lineRule="auto"/>
        <w:ind w:left="425" w:hanging="426"/>
        <w:rPr>
          <w:bCs/>
          <w:lang w:val="el-GR"/>
        </w:rPr>
      </w:pPr>
      <w:r w:rsidRPr="002E369A">
        <w:rPr>
          <w:bCs/>
          <w:lang w:val="el-GR"/>
        </w:rPr>
        <w:t xml:space="preserve">Την από 23-03-2024 έως 10-04-2024 Δημόσια Διαβούλευση και τα αποτελέσματα αυτής. </w:t>
      </w:r>
    </w:p>
    <w:p w14:paraId="3BBE353A"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υπ΄ αρ. 22714/04-10-2024 Απόφαση του Διοικητικού Συμβουλίου της Ε.Κ.Α.Π.Υ. με θέμα: ”Έγκριση του τεύχους διακήρυξης του έργου «Σύστημα Διαπραγμάτευσης, Ηλεκτρονικών Προμηθειών και συναφών εφαρμογών για Υπηρεσίες Υγείας» της δράσης 2.9 «Εφαρμογές ψηφιακής υγείας (</w:t>
      </w:r>
      <w:r w:rsidRPr="00CB0024">
        <w:rPr>
          <w:bCs/>
        </w:rPr>
        <w:t>digital</w:t>
      </w:r>
      <w:r w:rsidRPr="002E369A">
        <w:rPr>
          <w:bCs/>
          <w:lang w:val="el-GR"/>
        </w:rPr>
        <w:t xml:space="preserve"> </w:t>
      </w:r>
      <w:r w:rsidRPr="00CB0024">
        <w:rPr>
          <w:bCs/>
        </w:rPr>
        <w:t>health</w:t>
      </w:r>
      <w:r w:rsidRPr="002E369A">
        <w:rPr>
          <w:bCs/>
          <w:lang w:val="el-GR"/>
        </w:rPr>
        <w:t>) για τη διαχείριση έκτακτων περιστατικών, κρίσεων και συντονισμό εμπλεκόμενων φορέων» στο πλαίσιο του Εθνικού Προγράμματος Πολιτικής Προστασίας «ΑΙΓΙΣ» του Εθνικού Μηχανισμού Διαχείρισης Κρίσεων και Αντιμετώπισης Κινδύνων”.</w:t>
      </w:r>
    </w:p>
    <w:p w14:paraId="0B0CCDD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από 10-10-2024 (</w:t>
      </w:r>
      <w:r w:rsidRPr="000D1E95">
        <w:rPr>
          <w:bCs/>
        </w:rPr>
        <w:t>A</w:t>
      </w:r>
      <w:r w:rsidRPr="002E369A">
        <w:rPr>
          <w:bCs/>
          <w:lang w:val="el-GR"/>
        </w:rPr>
        <w:t>/</w:t>
      </w:r>
      <w:r w:rsidRPr="000D1E95">
        <w:rPr>
          <w:bCs/>
        </w:rPr>
        <w:t>A</w:t>
      </w:r>
      <w:r w:rsidRPr="002E369A">
        <w:rPr>
          <w:bCs/>
          <w:lang w:val="el-GR"/>
        </w:rPr>
        <w:t xml:space="preserve"> 440206 </w:t>
      </w:r>
      <w:r w:rsidRPr="000D1E95">
        <w:rPr>
          <w:bCs/>
        </w:rPr>
        <w:t>Docutracks</w:t>
      </w:r>
      <w:r w:rsidRPr="002E369A">
        <w:rPr>
          <w:bCs/>
          <w:lang w:val="el-GR"/>
        </w:rPr>
        <w:t>) Εισήγηση από τη Γενική Διεύθυνση Έργων / Διεύθυνση Διαχείρισης Έργων / Τμήμα Προγραμματισμού, Συντονισμού &amp; Παρακολούθησης Έργων της ΚτΠ Μ.Α.Ε..</w:t>
      </w:r>
    </w:p>
    <w:p w14:paraId="054237F5"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Απόφαση του ΔΣ της ΚτΠ Μ.Α.Ε. κατά την υπ’ αρ. 856/25-08-2022 Συνεδρίασή του, με θέμα Εκλογή Διευθύνοντος Συμβούλου (Θέμα 1).</w:t>
      </w:r>
    </w:p>
    <w:p w14:paraId="58696CF9"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5F86646C" w14:textId="77777777" w:rsidR="002E369A" w:rsidRPr="002E369A" w:rsidRDefault="002E369A" w:rsidP="002E369A">
      <w:pPr>
        <w:numPr>
          <w:ilvl w:val="0"/>
          <w:numId w:val="357"/>
        </w:numPr>
        <w:spacing w:line="276" w:lineRule="auto"/>
        <w:ind w:left="425" w:hanging="426"/>
        <w:rPr>
          <w:bCs/>
          <w:lang w:val="el-GR"/>
        </w:rPr>
      </w:pPr>
      <w:r w:rsidRPr="002E369A">
        <w:rPr>
          <w:bCs/>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41C76684" w14:textId="77777777" w:rsidR="002E369A" w:rsidRPr="002E369A" w:rsidRDefault="002E369A" w:rsidP="002E369A">
      <w:pPr>
        <w:numPr>
          <w:ilvl w:val="0"/>
          <w:numId w:val="357"/>
        </w:numPr>
        <w:spacing w:line="276" w:lineRule="auto"/>
        <w:ind w:left="425" w:hanging="426"/>
        <w:rPr>
          <w:bCs/>
          <w:lang w:val="el-GR"/>
        </w:rPr>
      </w:pPr>
      <w:r w:rsidRPr="002E369A">
        <w:rPr>
          <w:bCs/>
          <w:lang w:val="el-GR"/>
        </w:rPr>
        <w:t xml:space="preserve">Την Απόφαση του ΔΣ της ΚτΠ Μ.Α.Ε. κατά την υπ’ αρ. </w:t>
      </w:r>
      <w:r w:rsidRPr="002E369A">
        <w:rPr>
          <w:lang w:val="el-GR"/>
        </w:rPr>
        <w:t xml:space="preserve">1019/25-09-2024 </w:t>
      </w:r>
      <w:r w:rsidRPr="002E369A">
        <w:rPr>
          <w:bCs/>
          <w:lang w:val="el-GR"/>
        </w:rPr>
        <w:t xml:space="preserve">Συνεδρίασή του (Θέμα </w:t>
      </w:r>
      <w:r w:rsidRPr="002E369A">
        <w:rPr>
          <w:lang w:val="el-GR"/>
        </w:rPr>
        <w:t>8.3</w:t>
      </w:r>
      <w:r w:rsidRPr="002E369A">
        <w:rPr>
          <w:bCs/>
          <w:lang w:val="el-GR"/>
        </w:rPr>
        <w:t>).</w:t>
      </w:r>
    </w:p>
    <w:p w14:paraId="7329EB4F" w14:textId="77777777" w:rsidR="007C70DB" w:rsidRPr="00133768" w:rsidRDefault="007C70DB" w:rsidP="00F73DE9">
      <w:pPr>
        <w:tabs>
          <w:tab w:val="left" w:pos="284"/>
        </w:tabs>
        <w:spacing w:line="360" w:lineRule="auto"/>
        <w:rPr>
          <w:iCs/>
          <w:color w:val="5B9BD5"/>
          <w:lang w:val="el-GR"/>
        </w:rPr>
      </w:pPr>
    </w:p>
    <w:p w14:paraId="0D60A7E5" w14:textId="57C7FC03" w:rsidR="008338F0" w:rsidRPr="00EA6B87" w:rsidRDefault="003355E7" w:rsidP="00F73DE9">
      <w:pPr>
        <w:pStyle w:val="2"/>
        <w:spacing w:line="360" w:lineRule="auto"/>
        <w:rPr>
          <w:rFonts w:cs="Tahoma"/>
          <w:lang w:val="el-GR"/>
        </w:rPr>
      </w:pPr>
      <w:r w:rsidRPr="00C26C0A">
        <w:rPr>
          <w:rFonts w:cs="Tahoma"/>
          <w:lang w:val="el-GR"/>
        </w:rPr>
        <w:tab/>
      </w:r>
      <w:bookmarkStart w:id="27" w:name="_Ref40979373"/>
      <w:bookmarkStart w:id="28" w:name="_Toc97194260"/>
      <w:bookmarkStart w:id="29" w:name="_Toc97194409"/>
      <w:bookmarkStart w:id="30" w:name="_Toc177459176"/>
      <w:r w:rsidRPr="00EA6B87">
        <w:rPr>
          <w:rFonts w:cs="Tahoma"/>
          <w:lang w:val="el-GR"/>
        </w:rPr>
        <w:t>Προθεσμία παραλαβής προσφορών και διενέργεια διαγωνισμού</w:t>
      </w:r>
      <w:bookmarkEnd w:id="27"/>
      <w:bookmarkEnd w:id="28"/>
      <w:bookmarkEnd w:id="29"/>
      <w:bookmarkEnd w:id="30"/>
      <w:r w:rsidRPr="00EA6B87">
        <w:rPr>
          <w:rFonts w:cs="Tahoma"/>
          <w:lang w:val="el-GR"/>
        </w:rPr>
        <w:t xml:space="preserve"> </w:t>
      </w:r>
    </w:p>
    <w:p w14:paraId="5015ABFF" w14:textId="69F8B422" w:rsidR="00B65D70" w:rsidRPr="00EA6B87" w:rsidRDefault="003355E7" w:rsidP="00F73DE9">
      <w:pPr>
        <w:spacing w:before="240" w:line="360" w:lineRule="auto"/>
        <w:rPr>
          <w:color w:val="000000"/>
          <w:lang w:val="el-GR"/>
        </w:rPr>
      </w:pPr>
      <w:r w:rsidRPr="00EA6B87">
        <w:rPr>
          <w:lang w:val="el-GR" w:eastAsia="el-GR"/>
        </w:rPr>
        <w:t xml:space="preserve">Η καταληκτική ημερομηνία παραλαβής των προσφορών είναι η </w:t>
      </w:r>
      <w:r w:rsidR="002E369A" w:rsidRPr="002E369A">
        <w:rPr>
          <w:b/>
          <w:color w:val="000000"/>
          <w:lang w:val="el-GR"/>
        </w:rPr>
        <w:t>25-11-2024</w:t>
      </w:r>
      <w:r w:rsidR="002E369A" w:rsidRPr="002E369A">
        <w:rPr>
          <w:bCs/>
          <w:color w:val="000000"/>
          <w:lang w:val="el-GR"/>
        </w:rPr>
        <w:t>, ημέρα</w:t>
      </w:r>
      <w:r w:rsidR="002E369A">
        <w:rPr>
          <w:b/>
          <w:color w:val="000000"/>
          <w:lang w:val="el-GR"/>
        </w:rPr>
        <w:t xml:space="preserve"> Δευτέρα </w:t>
      </w:r>
      <w:r w:rsidR="002E369A" w:rsidRPr="002E369A">
        <w:rPr>
          <w:bCs/>
          <w:color w:val="000000"/>
          <w:lang w:val="el-GR"/>
        </w:rPr>
        <w:t>και ώρα</w:t>
      </w:r>
      <w:r w:rsidR="002E369A">
        <w:rPr>
          <w:b/>
          <w:color w:val="000000"/>
          <w:lang w:val="el-GR"/>
        </w:rPr>
        <w:t xml:space="preserve"> 14:00 </w:t>
      </w:r>
      <w:r w:rsidR="00B8337D">
        <w:rPr>
          <w:lang w:val="el-GR" w:eastAsia="el-GR"/>
        </w:rPr>
        <w:t xml:space="preserve">και η ημερομηνία έναρξης υποβολής η </w:t>
      </w:r>
      <w:r w:rsidR="002E369A" w:rsidRPr="002E369A">
        <w:rPr>
          <w:b/>
          <w:color w:val="000000"/>
          <w:lang w:val="el-GR"/>
        </w:rPr>
        <w:t>22-10-2024</w:t>
      </w:r>
      <w:r w:rsidR="00B8337D">
        <w:rPr>
          <w:lang w:val="el-GR" w:eastAsia="el-GR"/>
        </w:rPr>
        <w:t>.</w:t>
      </w:r>
    </w:p>
    <w:p w14:paraId="6A742B21" w14:textId="50F6C9FE" w:rsidR="001C673F" w:rsidRPr="00EA6B87" w:rsidRDefault="003355E7" w:rsidP="00F73DE9">
      <w:pPr>
        <w:spacing w:line="360" w:lineRule="auto"/>
        <w:rPr>
          <w:lang w:val="el-GR"/>
        </w:rPr>
      </w:pPr>
      <w:r w:rsidRPr="00EA6B87">
        <w:rPr>
          <w:lang w:val="el-GR" w:eastAsia="el-GR"/>
        </w:rPr>
        <w:t>Η διαδικασία θα διενεργηθεί με χρήση</w:t>
      </w:r>
      <w:r w:rsidR="00EB2646">
        <w:rPr>
          <w:lang w:val="el-GR" w:eastAsia="el-GR"/>
        </w:rPr>
        <w:t xml:space="preserve"> του Εθνικού Συστήματος Ηλεκτρονικών Δημόσιων Συμβάσεων (ΕΣΗΔΗΣ) Προμήθειες και Υπηρεσίες του ΟΠΣ ΕΣΗΔΗΣ (Διαδικτυακή Πύλη </w:t>
      </w:r>
      <w:hyperlink r:id="rId25" w:history="1">
        <w:r w:rsidR="00C26C0A" w:rsidRPr="006A19F9">
          <w:rPr>
            <w:rStyle w:val="-"/>
            <w:lang w:val="en-US" w:eastAsia="el-GR"/>
          </w:rPr>
          <w:t>www</w:t>
        </w:r>
        <w:r w:rsidR="00C26C0A" w:rsidRPr="00C26C0A">
          <w:rPr>
            <w:rStyle w:val="-"/>
            <w:lang w:val="el-GR"/>
          </w:rPr>
          <w:t>.</w:t>
        </w:r>
        <w:r w:rsidR="00C26C0A" w:rsidRPr="006A19F9">
          <w:rPr>
            <w:rStyle w:val="-"/>
            <w:lang w:val="en-US" w:eastAsia="el-GR"/>
          </w:rPr>
          <w:t>promitheus</w:t>
        </w:r>
        <w:r w:rsidR="00C26C0A" w:rsidRPr="00C26C0A">
          <w:rPr>
            <w:rStyle w:val="-"/>
            <w:lang w:val="el-GR"/>
          </w:rPr>
          <w:t>.</w:t>
        </w:r>
        <w:r w:rsidR="00C26C0A" w:rsidRPr="006A19F9">
          <w:rPr>
            <w:rStyle w:val="-"/>
            <w:lang w:val="en-US" w:eastAsia="el-GR"/>
          </w:rPr>
          <w:t>gov</w:t>
        </w:r>
        <w:r w:rsidR="00C26C0A" w:rsidRPr="00C26C0A">
          <w:rPr>
            <w:rStyle w:val="-"/>
            <w:lang w:val="el-GR"/>
          </w:rPr>
          <w:t>.</w:t>
        </w:r>
        <w:r w:rsidR="00C26C0A" w:rsidRPr="006A19F9">
          <w:rPr>
            <w:rStyle w:val="-"/>
            <w:lang w:val="en-US" w:eastAsia="el-GR"/>
          </w:rPr>
          <w:t>gr</w:t>
        </w:r>
      </w:hyperlink>
      <w:r w:rsidR="00EB2646" w:rsidRPr="00C26C0A">
        <w:rPr>
          <w:lang w:val="el-GR" w:eastAsia="el-GR"/>
        </w:rPr>
        <w:t xml:space="preserve">) </w:t>
      </w:r>
      <w:hyperlink r:id="rId26" w:history="1">
        <w:r w:rsidR="00EB2646" w:rsidRPr="001560F3">
          <w:rPr>
            <w:rStyle w:val="-"/>
            <w:lang w:val="el-GR" w:eastAsia="el-GR"/>
          </w:rPr>
          <w:t>https://portal.eprocurement.gov.gr/webcenter/portal/TestPortal</w:t>
        </w:r>
      </w:hyperlink>
      <w:r w:rsidR="00EB2646" w:rsidRPr="00C26C0A">
        <w:rPr>
          <w:lang w:val="el-GR" w:eastAsia="el-GR"/>
        </w:rPr>
        <w:t xml:space="preserve"> </w:t>
      </w:r>
      <w:r w:rsidR="00EB2646">
        <w:rPr>
          <w:lang w:val="el-GR" w:eastAsia="el-GR"/>
        </w:rPr>
        <w:t>του ως άνω συστήματος,</w:t>
      </w:r>
      <w:r w:rsidRPr="00EA6B87">
        <w:rPr>
          <w:lang w:val="el-GR" w:eastAsia="el-GR"/>
        </w:rPr>
        <w:t xml:space="preserve"> </w:t>
      </w:r>
      <w:r w:rsidR="00C148C8">
        <w:rPr>
          <w:b/>
          <w:lang w:val="el-GR"/>
        </w:rPr>
        <w:t>μία</w:t>
      </w:r>
      <w:r w:rsidR="00C148C8" w:rsidRPr="00EA6B87">
        <w:rPr>
          <w:b/>
          <w:lang w:val="el-GR"/>
        </w:rPr>
        <w:t xml:space="preserve"> </w:t>
      </w:r>
      <w:r w:rsidR="001C673F" w:rsidRPr="00EA6B87">
        <w:rPr>
          <w:b/>
          <w:lang w:val="el-GR"/>
        </w:rPr>
        <w:t>(</w:t>
      </w:r>
      <w:r w:rsidR="00C148C8">
        <w:rPr>
          <w:b/>
          <w:lang w:val="el-GR"/>
        </w:rPr>
        <w:t>1</w:t>
      </w:r>
      <w:r w:rsidR="001C673F" w:rsidRPr="00EA6B87">
        <w:rPr>
          <w:b/>
          <w:lang w:val="el-GR"/>
        </w:rPr>
        <w:t xml:space="preserve">) </w:t>
      </w:r>
      <w:r w:rsidR="001C673F" w:rsidRPr="00EA6B87">
        <w:rPr>
          <w:b/>
          <w:lang w:val="el-GR"/>
        </w:rPr>
        <w:lastRenderedPageBreak/>
        <w:t>εργάσιμ</w:t>
      </w:r>
      <w:r w:rsidR="00C148C8">
        <w:rPr>
          <w:b/>
          <w:lang w:val="el-GR"/>
        </w:rPr>
        <w:t>η</w:t>
      </w:r>
      <w:r w:rsidR="001C673F" w:rsidRPr="00EA6B87">
        <w:rPr>
          <w:lang w:val="el-GR"/>
        </w:rPr>
        <w:t xml:space="preserve"> ημέρ</w:t>
      </w:r>
      <w:r w:rsidR="00C148C8">
        <w:rPr>
          <w:lang w:val="el-GR"/>
        </w:rPr>
        <w:t>α</w:t>
      </w:r>
      <w:r w:rsidR="001C673F" w:rsidRPr="00EA6B87">
        <w:rPr>
          <w:lang w:val="el-GR"/>
        </w:rPr>
        <w:t xml:space="preserve"> μετά την καταληκτική ημερομηνία υποβολής των προσφορών </w:t>
      </w:r>
      <w:r w:rsidR="001C673F" w:rsidRPr="002E369A">
        <w:rPr>
          <w:bCs/>
          <w:lang w:val="el-GR"/>
        </w:rPr>
        <w:t xml:space="preserve">ήτοι </w:t>
      </w:r>
      <w:r w:rsidR="002E369A" w:rsidRPr="002E369A">
        <w:rPr>
          <w:b/>
          <w:color w:val="000000"/>
          <w:lang w:val="el-GR"/>
        </w:rPr>
        <w:t>2</w:t>
      </w:r>
      <w:r w:rsidR="002E369A">
        <w:rPr>
          <w:b/>
          <w:color w:val="000000"/>
          <w:lang w:val="el-GR"/>
        </w:rPr>
        <w:t>6</w:t>
      </w:r>
      <w:r w:rsidR="002E369A" w:rsidRPr="002E369A">
        <w:rPr>
          <w:b/>
          <w:color w:val="000000"/>
          <w:lang w:val="el-GR"/>
        </w:rPr>
        <w:t>-11-2024</w:t>
      </w:r>
      <w:r w:rsidR="002E369A" w:rsidRPr="002E369A">
        <w:rPr>
          <w:bCs/>
          <w:color w:val="000000"/>
          <w:lang w:val="el-GR"/>
        </w:rPr>
        <w:t>, ημέρα</w:t>
      </w:r>
      <w:r w:rsidR="002E369A">
        <w:rPr>
          <w:b/>
          <w:color w:val="000000"/>
          <w:lang w:val="el-GR"/>
        </w:rPr>
        <w:t xml:space="preserve"> Τρίτη </w:t>
      </w:r>
      <w:r w:rsidR="002E369A" w:rsidRPr="002E369A">
        <w:rPr>
          <w:bCs/>
          <w:color w:val="000000"/>
          <w:lang w:val="el-GR"/>
        </w:rPr>
        <w:t>και ώρα</w:t>
      </w:r>
      <w:r w:rsidR="002E369A">
        <w:rPr>
          <w:b/>
          <w:color w:val="000000"/>
          <w:lang w:val="el-GR"/>
        </w:rPr>
        <w:t xml:space="preserve"> 14:00</w:t>
      </w:r>
      <w:r w:rsidR="002E369A" w:rsidRPr="002E369A">
        <w:rPr>
          <w:bCs/>
          <w:color w:val="000000"/>
          <w:lang w:val="el-GR"/>
        </w:rPr>
        <w:t>.</w:t>
      </w:r>
    </w:p>
    <w:p w14:paraId="05A7747F" w14:textId="77777777" w:rsidR="001C673F" w:rsidRPr="00EA6B87" w:rsidRDefault="001C673F" w:rsidP="00F73DE9">
      <w:pPr>
        <w:spacing w:line="360" w:lineRule="auto"/>
        <w:rPr>
          <w:lang w:val="el-GR"/>
        </w:rPr>
      </w:pPr>
      <w:r w:rsidRPr="00EA6B87" w:rsidDel="001C673F">
        <w:rPr>
          <w:i/>
          <w:iCs/>
          <w:color w:val="5B9BD5"/>
          <w:kern w:val="1"/>
          <w:lang w:val="el-GR"/>
        </w:rPr>
        <w:t xml:space="preserve"> </w:t>
      </w:r>
    </w:p>
    <w:p w14:paraId="042CE802" w14:textId="77777777" w:rsidR="008338F0" w:rsidRPr="00EA6B87" w:rsidRDefault="003355E7" w:rsidP="00F73DE9">
      <w:pPr>
        <w:pStyle w:val="2"/>
        <w:spacing w:line="360" w:lineRule="auto"/>
        <w:rPr>
          <w:rFonts w:cs="Tahoma"/>
          <w:lang w:val="el-GR"/>
        </w:rPr>
      </w:pPr>
      <w:r w:rsidRPr="00EA6B87">
        <w:rPr>
          <w:rFonts w:cs="Tahoma"/>
          <w:lang w:val="el-GR"/>
        </w:rPr>
        <w:tab/>
      </w:r>
      <w:bookmarkStart w:id="31" w:name="_Ref65241722"/>
      <w:bookmarkStart w:id="32" w:name="_Ref65241727"/>
      <w:bookmarkStart w:id="33" w:name="_Toc97194261"/>
      <w:bookmarkStart w:id="34" w:name="_Toc97194410"/>
      <w:bookmarkStart w:id="35" w:name="_Toc177459177"/>
      <w:r w:rsidRPr="00EA6B87">
        <w:rPr>
          <w:rFonts w:cs="Tahoma"/>
          <w:lang w:val="el-GR"/>
        </w:rPr>
        <w:t>Δημοσιότητα</w:t>
      </w:r>
      <w:bookmarkEnd w:id="31"/>
      <w:bookmarkEnd w:id="32"/>
      <w:bookmarkEnd w:id="33"/>
      <w:bookmarkEnd w:id="34"/>
      <w:bookmarkEnd w:id="35"/>
    </w:p>
    <w:p w14:paraId="49CD4D39" w14:textId="77777777" w:rsidR="008338F0" w:rsidRPr="00EA6B87" w:rsidRDefault="003355E7" w:rsidP="00F73DE9">
      <w:pPr>
        <w:spacing w:before="240" w:line="360" w:lineRule="auto"/>
        <w:rPr>
          <w:lang w:val="el-GR"/>
        </w:rPr>
      </w:pPr>
      <w:r w:rsidRPr="00EA6B87">
        <w:rPr>
          <w:b/>
          <w:lang w:val="el-GR"/>
        </w:rPr>
        <w:t>Α.</w:t>
      </w:r>
      <w:r w:rsidRPr="00EA6B87">
        <w:rPr>
          <w:b/>
          <w:lang w:val="el-GR"/>
        </w:rPr>
        <w:tab/>
        <w:t xml:space="preserve">Δημοσίευση στην Επίσημη Εφημερίδα της Ευρωπαϊκής Ένωσης </w:t>
      </w:r>
    </w:p>
    <w:p w14:paraId="64185BE5" w14:textId="6BF8EB31" w:rsidR="008338F0" w:rsidRPr="00EA6B87" w:rsidRDefault="003355E7" w:rsidP="00F73DE9">
      <w:pPr>
        <w:spacing w:line="360" w:lineRule="auto"/>
        <w:rPr>
          <w:lang w:val="el-GR"/>
        </w:rPr>
      </w:pPr>
      <w:r w:rsidRPr="00EA6B87">
        <w:rPr>
          <w:lang w:val="el-GR"/>
        </w:rPr>
        <w:t xml:space="preserve">Προκήρυξη της παρούσας σύμβασης απεστάλη με ηλεκτρονικά μέσα για δημοσίευση στις </w:t>
      </w:r>
      <w:r w:rsidR="002A0A36" w:rsidRPr="002A0A36">
        <w:rPr>
          <w:b/>
          <w:color w:val="000000"/>
          <w:lang w:val="el-GR"/>
        </w:rPr>
        <w:t>17-10-2024</w:t>
      </w:r>
      <w:r w:rsidRPr="00EA6B87">
        <w:rPr>
          <w:lang w:val="el-GR"/>
        </w:rPr>
        <w:t xml:space="preserve"> στην Υπηρεσία Εκδόσεων της Ευρωπαϊκής Ένωσης</w:t>
      </w:r>
      <w:r w:rsidR="00B8337D">
        <w:rPr>
          <w:lang w:val="el-GR"/>
        </w:rPr>
        <w:t xml:space="preserve"> και δημοσιεύθηκε στις </w:t>
      </w:r>
      <w:r w:rsidR="002A0A36">
        <w:rPr>
          <w:b/>
          <w:color w:val="000000"/>
          <w:lang w:val="el-GR"/>
        </w:rPr>
        <w:t>21</w:t>
      </w:r>
      <w:r w:rsidR="002A0A36" w:rsidRPr="002A0A36">
        <w:rPr>
          <w:b/>
          <w:color w:val="000000"/>
          <w:lang w:val="el-GR"/>
        </w:rPr>
        <w:t>-10-2024</w:t>
      </w:r>
      <w:r w:rsidRPr="00EA6B87">
        <w:rPr>
          <w:lang w:val="el-GR"/>
        </w:rPr>
        <w:t>.</w:t>
      </w:r>
    </w:p>
    <w:p w14:paraId="776D4233" w14:textId="77777777" w:rsidR="008338F0" w:rsidRPr="00EA6B87" w:rsidRDefault="003355E7" w:rsidP="00F73DE9">
      <w:pPr>
        <w:spacing w:line="360" w:lineRule="auto"/>
        <w:rPr>
          <w:lang w:val="el-GR"/>
        </w:rPr>
      </w:pPr>
      <w:r w:rsidRPr="00EA6B87">
        <w:rPr>
          <w:b/>
          <w:lang w:val="el-GR"/>
        </w:rPr>
        <w:t>Β.</w:t>
      </w:r>
      <w:r w:rsidRPr="00EA6B87">
        <w:rPr>
          <w:b/>
          <w:lang w:val="el-GR"/>
        </w:rPr>
        <w:tab/>
        <w:t xml:space="preserve">Δημοσίευση σε εθνικό επίπεδο </w:t>
      </w:r>
    </w:p>
    <w:p w14:paraId="35918AE0" w14:textId="63E604E7" w:rsidR="008338F0" w:rsidRPr="00EA6B87" w:rsidRDefault="001452C0" w:rsidP="00F73DE9">
      <w:pPr>
        <w:spacing w:line="360" w:lineRule="auto"/>
        <w:rPr>
          <w:lang w:val="el-GR"/>
        </w:rPr>
      </w:pPr>
      <w:r w:rsidRPr="00EA6B87">
        <w:rPr>
          <w:lang w:val="el-GR"/>
        </w:rPr>
        <w:t>Η προκήρυξη και το</w:t>
      </w:r>
      <w:r w:rsidR="003355E7" w:rsidRPr="00EA6B87">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EA6B87">
        <w:rPr>
          <w:lang w:val="el-GR"/>
        </w:rPr>
        <w:t xml:space="preserve">στις </w:t>
      </w:r>
      <w:r w:rsidR="002A0A36">
        <w:rPr>
          <w:b/>
          <w:color w:val="000000"/>
          <w:lang w:val="el-GR"/>
        </w:rPr>
        <w:t>22</w:t>
      </w:r>
      <w:r w:rsidR="002A0A36" w:rsidRPr="002A0A36">
        <w:rPr>
          <w:b/>
          <w:color w:val="000000"/>
          <w:lang w:val="el-GR"/>
        </w:rPr>
        <w:t>-10-2024</w:t>
      </w:r>
      <w:r w:rsidR="002A0A36" w:rsidRPr="002A0A36">
        <w:rPr>
          <w:bCs/>
          <w:color w:val="000000"/>
          <w:lang w:val="el-GR"/>
        </w:rPr>
        <w:t>.</w:t>
      </w:r>
    </w:p>
    <w:p w14:paraId="2B898007" w14:textId="592A8831" w:rsidR="00821852" w:rsidRPr="00EA6B87" w:rsidRDefault="00821852" w:rsidP="00F73DE9">
      <w:pPr>
        <w:spacing w:line="360" w:lineRule="auto"/>
        <w:rPr>
          <w:lang w:val="el-GR"/>
        </w:rPr>
      </w:pPr>
      <w:r w:rsidRPr="00EA6B87">
        <w:rPr>
          <w:lang w:val="el-GR"/>
        </w:rPr>
        <w:t xml:space="preserve">Τα έγγραφα της σύμβασης </w:t>
      </w:r>
      <w:bookmarkStart w:id="36" w:name="_Hlk75874003"/>
      <w:r w:rsidRPr="00EA6B87">
        <w:rPr>
          <w:lang w:val="el-GR"/>
        </w:rPr>
        <w:t xml:space="preserve">της παρούσας Διακήρυξης καταχωρήθηκαν </w:t>
      </w:r>
      <w:bookmarkEnd w:id="36"/>
      <w:r w:rsidRPr="00EA6B87">
        <w:rPr>
          <w:lang w:val="el-GR"/>
        </w:rPr>
        <w:t xml:space="preserve">στη σχετική ηλεκτρονική διαδικασία σύναψης δημόσιας σύμβασης στο ΕΣΗΔΗΣ στις </w:t>
      </w:r>
      <w:r w:rsidR="002A0A36">
        <w:rPr>
          <w:b/>
          <w:color w:val="000000"/>
          <w:lang w:val="el-GR"/>
        </w:rPr>
        <w:t>22</w:t>
      </w:r>
      <w:r w:rsidR="002A0A36" w:rsidRPr="002A0A36">
        <w:rPr>
          <w:b/>
          <w:color w:val="000000"/>
          <w:lang w:val="el-GR"/>
        </w:rPr>
        <w:t>-10-2024</w:t>
      </w:r>
      <w:r w:rsidRPr="00EA6B87">
        <w:rPr>
          <w:lang w:val="el-GR"/>
        </w:rPr>
        <w:t>, η οποία έλαβε Συστημικό Αύξοντα Αριθμό</w:t>
      </w:r>
      <w:bookmarkStart w:id="37" w:name="_Hlk75874030"/>
      <w:r w:rsidRPr="00EA6B87">
        <w:rPr>
          <w:lang w:val="el-GR"/>
        </w:rPr>
        <w:t>:</w:t>
      </w:r>
      <w:r w:rsidR="00DF776D" w:rsidRPr="00EA6B87">
        <w:rPr>
          <w:lang w:val="el-GR"/>
        </w:rPr>
        <w:t xml:space="preserve"> </w:t>
      </w:r>
      <w:bookmarkStart w:id="38" w:name="_Hlk180142317"/>
      <w:r w:rsidR="00113FB0" w:rsidRPr="00113FB0">
        <w:rPr>
          <w:b/>
          <w:bCs/>
          <w:lang w:val="el-GR"/>
        </w:rPr>
        <w:t>359779</w:t>
      </w:r>
      <w:bookmarkEnd w:id="38"/>
      <w:r w:rsidRPr="00EA6B87">
        <w:rPr>
          <w:lang w:val="el-GR"/>
        </w:rPr>
        <w:t xml:space="preserve"> </w:t>
      </w:r>
      <w:bookmarkEnd w:id="37"/>
      <w:r w:rsidRPr="00EA6B87">
        <w:rPr>
          <w:lang w:val="el-GR"/>
        </w:rPr>
        <w:t>και αναρτήθηκαν στη Διαδικτυακή Πύλη (</w:t>
      </w:r>
      <w:hyperlink r:id="rId27" w:history="1">
        <w:r w:rsidRPr="00EA6B87">
          <w:rPr>
            <w:rStyle w:val="-"/>
            <w:lang w:val="el-GR"/>
          </w:rPr>
          <w:t>www.promitheus.gov.gr</w:t>
        </w:r>
      </w:hyperlink>
      <w:r w:rsidRPr="00EA6B87">
        <w:rPr>
          <w:lang w:val="el-GR"/>
        </w:rPr>
        <w:t>) του ΟΠΣ ΕΣΗΔΗΣ</w:t>
      </w:r>
      <w:r w:rsidR="002656A5">
        <w:rPr>
          <w:lang w:val="el-GR"/>
        </w:rPr>
        <w:t>, στη διεύθυνση (</w:t>
      </w:r>
      <w:r w:rsidR="002656A5">
        <w:rPr>
          <w:lang w:val="en-US"/>
        </w:rPr>
        <w:t>URL</w:t>
      </w:r>
      <w:r w:rsidR="002656A5" w:rsidRPr="00613922">
        <w:rPr>
          <w:lang w:val="el-GR"/>
        </w:rPr>
        <w:t xml:space="preserve">) </w:t>
      </w:r>
      <w:hyperlink r:id="rId28" w:history="1">
        <w:r w:rsidR="00113FB0" w:rsidRPr="00BF53B9">
          <w:rPr>
            <w:rStyle w:val="-"/>
          </w:rPr>
          <w:t>https</w:t>
        </w:r>
        <w:r w:rsidR="00113FB0" w:rsidRPr="00BF53B9">
          <w:rPr>
            <w:rStyle w:val="-"/>
            <w:lang w:val="el-GR"/>
          </w:rPr>
          <w:t>://</w:t>
        </w:r>
        <w:r w:rsidR="00113FB0" w:rsidRPr="00BF53B9">
          <w:rPr>
            <w:rStyle w:val="-"/>
          </w:rPr>
          <w:t>nepps</w:t>
        </w:r>
        <w:r w:rsidR="00113FB0" w:rsidRPr="00BF53B9">
          <w:rPr>
            <w:rStyle w:val="-"/>
            <w:lang w:val="el-GR"/>
          </w:rPr>
          <w:t>-</w:t>
        </w:r>
        <w:r w:rsidR="00113FB0" w:rsidRPr="00BF53B9">
          <w:rPr>
            <w:rStyle w:val="-"/>
          </w:rPr>
          <w:t>search</w:t>
        </w:r>
        <w:r w:rsidR="00113FB0" w:rsidRPr="00BF53B9">
          <w:rPr>
            <w:rStyle w:val="-"/>
            <w:lang w:val="el-GR"/>
          </w:rPr>
          <w:t>.</w:t>
        </w:r>
        <w:r w:rsidR="00113FB0" w:rsidRPr="00BF53B9">
          <w:rPr>
            <w:rStyle w:val="-"/>
          </w:rPr>
          <w:t>eprocurement</w:t>
        </w:r>
        <w:r w:rsidR="00113FB0" w:rsidRPr="00BF53B9">
          <w:rPr>
            <w:rStyle w:val="-"/>
            <w:lang w:val="el-GR"/>
          </w:rPr>
          <w:t>.</w:t>
        </w:r>
        <w:r w:rsidR="00113FB0" w:rsidRPr="00BF53B9">
          <w:rPr>
            <w:rStyle w:val="-"/>
          </w:rPr>
          <w:t>gov</w:t>
        </w:r>
        <w:r w:rsidR="00113FB0" w:rsidRPr="00BF53B9">
          <w:rPr>
            <w:rStyle w:val="-"/>
            <w:lang w:val="el-GR"/>
          </w:rPr>
          <w:t>.</w:t>
        </w:r>
        <w:r w:rsidR="00113FB0" w:rsidRPr="00BF53B9">
          <w:rPr>
            <w:rStyle w:val="-"/>
          </w:rPr>
          <w:t>gr</w:t>
        </w:r>
        <w:r w:rsidR="00113FB0" w:rsidRPr="00BF53B9">
          <w:rPr>
            <w:rStyle w:val="-"/>
            <w:lang w:val="el-GR"/>
          </w:rPr>
          <w:t>/</w:t>
        </w:r>
        <w:r w:rsidR="00113FB0" w:rsidRPr="00BF53B9">
          <w:rPr>
            <w:rStyle w:val="-"/>
          </w:rPr>
          <w:t>actSearch</w:t>
        </w:r>
        <w:r w:rsidR="00113FB0" w:rsidRPr="00BF53B9">
          <w:rPr>
            <w:rStyle w:val="-"/>
            <w:lang w:val="el-GR"/>
          </w:rPr>
          <w:t>/</w:t>
        </w:r>
        <w:r w:rsidR="00113FB0" w:rsidRPr="00BF53B9">
          <w:rPr>
            <w:rStyle w:val="-"/>
          </w:rPr>
          <w:t>resources</w:t>
        </w:r>
        <w:r w:rsidR="00113FB0" w:rsidRPr="00BF53B9">
          <w:rPr>
            <w:rStyle w:val="-"/>
            <w:lang w:val="el-GR"/>
          </w:rPr>
          <w:t>/</w:t>
        </w:r>
        <w:r w:rsidR="00113FB0" w:rsidRPr="00BF53B9">
          <w:rPr>
            <w:rStyle w:val="-"/>
          </w:rPr>
          <w:t>search</w:t>
        </w:r>
        <w:r w:rsidR="00113FB0" w:rsidRPr="00BF53B9">
          <w:rPr>
            <w:rStyle w:val="-"/>
            <w:lang w:val="el-GR"/>
          </w:rPr>
          <w:t>/359779</w:t>
        </w:r>
      </w:hyperlink>
      <w:r w:rsidR="00113FB0">
        <w:rPr>
          <w:lang w:val="el-GR"/>
        </w:rPr>
        <w:t xml:space="preserve"> </w:t>
      </w:r>
    </w:p>
    <w:p w14:paraId="30B63B4D" w14:textId="478C5CE1" w:rsidR="008338F0" w:rsidRPr="00EA6B87" w:rsidRDefault="00821852" w:rsidP="00F73DE9">
      <w:pPr>
        <w:spacing w:line="360" w:lineRule="auto"/>
        <w:rPr>
          <w:lang w:val="el-GR"/>
        </w:rPr>
      </w:pPr>
      <w:r w:rsidRPr="00EA6B87">
        <w:rPr>
          <w:lang w:val="el-GR"/>
        </w:rPr>
        <w:t>Π</w:t>
      </w:r>
      <w:r w:rsidR="00181C40" w:rsidRPr="00EA6B87">
        <w:rPr>
          <w:lang w:val="el-GR"/>
        </w:rPr>
        <w:t xml:space="preserve">ερίληψη της παρούσας Διακήρυξης όπως προβλέπεται στην περίπτωση </w:t>
      </w:r>
      <w:bookmarkStart w:id="39" w:name="_Hlk75874098"/>
      <w:r w:rsidR="00181C40" w:rsidRPr="00EA6B87">
        <w:rPr>
          <w:lang w:val="el-GR"/>
        </w:rPr>
        <w:t xml:space="preserve">(ιστ) </w:t>
      </w:r>
      <w:bookmarkEnd w:id="39"/>
      <w:r w:rsidR="00181C40" w:rsidRPr="00EA6B87">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EA6B87">
        <w:rPr>
          <w:lang w:val="el-GR" w:eastAsia="el-GR"/>
        </w:rPr>
        <w:t xml:space="preserve">στις </w:t>
      </w:r>
      <w:r w:rsidR="002A0A36">
        <w:rPr>
          <w:b/>
          <w:color w:val="000000"/>
          <w:lang w:val="el-GR"/>
        </w:rPr>
        <w:t>22</w:t>
      </w:r>
      <w:r w:rsidR="002A0A36" w:rsidRPr="002A0A36">
        <w:rPr>
          <w:b/>
          <w:color w:val="000000"/>
          <w:lang w:val="el-GR"/>
        </w:rPr>
        <w:t>-10-2024</w:t>
      </w:r>
      <w:r w:rsidR="002A0A36" w:rsidRPr="002A0A36">
        <w:rPr>
          <w:bCs/>
          <w:color w:val="000000"/>
          <w:lang w:val="el-GR"/>
        </w:rPr>
        <w:t>.</w:t>
      </w:r>
    </w:p>
    <w:p w14:paraId="5F3DA8A8" w14:textId="37F43146" w:rsidR="00441D66" w:rsidRPr="00D3691A" w:rsidRDefault="003355E7" w:rsidP="00F73DE9">
      <w:pPr>
        <w:pStyle w:val="normalwithoutspacing"/>
        <w:snapToGrid w:val="0"/>
        <w:spacing w:line="360" w:lineRule="auto"/>
      </w:pPr>
      <w:r w:rsidRPr="00EA6B87">
        <w:t xml:space="preserve">Η Διακήρυξη </w:t>
      </w:r>
      <w:r w:rsidR="00C6622B" w:rsidRPr="00EA6B87">
        <w:t xml:space="preserve">θα αναρτηθεί </w:t>
      </w:r>
      <w:r w:rsidRPr="00EA6B87">
        <w:t>στο διαδίκτυο, στην ιστοσελίδα της αναθέτουσας αρχής, στη διεύθυνση (URL) :</w:t>
      </w:r>
      <w:r w:rsidR="00DF776D" w:rsidRPr="00EA6B87">
        <w:t xml:space="preserve"> </w:t>
      </w:r>
      <w:hyperlink r:id="rId29" w:history="1">
        <w:r w:rsidR="00DF6A64" w:rsidRPr="00EA6B87">
          <w:rPr>
            <w:rStyle w:val="-"/>
          </w:rPr>
          <w:t>http://www.ktpae.gr</w:t>
        </w:r>
      </w:hyperlink>
      <w:r w:rsidR="00DF776D" w:rsidRPr="00EA6B87">
        <w:t xml:space="preserve"> </w:t>
      </w:r>
      <w:r w:rsidRPr="00EA6B87">
        <w:t>στη</w:t>
      </w:r>
      <w:r w:rsidR="00290B29" w:rsidRPr="00EA6B87">
        <w:t xml:space="preserve"> θέση Διαγωνισμοί</w:t>
      </w:r>
      <w:r w:rsidR="00E1337D" w:rsidRPr="00EA6B87">
        <w:t xml:space="preserve"> </w:t>
      </w:r>
      <w:r w:rsidRPr="00EA6B87">
        <w:t xml:space="preserve">στις </w:t>
      </w:r>
      <w:r w:rsidR="002A0A36">
        <w:rPr>
          <w:b/>
          <w:color w:val="000000"/>
        </w:rPr>
        <w:t>22</w:t>
      </w:r>
      <w:r w:rsidR="002A0A36" w:rsidRPr="002A0A36">
        <w:rPr>
          <w:b/>
          <w:color w:val="000000"/>
        </w:rPr>
        <w:t>-10-2024</w:t>
      </w:r>
      <w:r w:rsidR="002A0A36" w:rsidRPr="002A0A36">
        <w:rPr>
          <w:bCs/>
          <w:color w:val="000000"/>
        </w:rPr>
        <w:t>.</w:t>
      </w:r>
      <w:r w:rsidRPr="00EA6B87">
        <w:rPr>
          <w:i/>
          <w:iCs/>
          <w:color w:val="5B9BD5"/>
          <w:kern w:val="1"/>
        </w:rPr>
        <w:t xml:space="preserve"> </w:t>
      </w:r>
    </w:p>
    <w:p w14:paraId="5B7C1563" w14:textId="77777777" w:rsidR="00B1259E" w:rsidRPr="00EA6B87" w:rsidRDefault="00B1259E" w:rsidP="00F73DE9">
      <w:pPr>
        <w:spacing w:line="360" w:lineRule="auto"/>
        <w:rPr>
          <w:lang w:val="el-GR"/>
        </w:rPr>
      </w:pPr>
    </w:p>
    <w:p w14:paraId="424D676F" w14:textId="4947A997" w:rsidR="008338F0" w:rsidRPr="00EA6B87" w:rsidRDefault="003355E7" w:rsidP="00F73DE9">
      <w:pPr>
        <w:pStyle w:val="2"/>
        <w:spacing w:line="360" w:lineRule="auto"/>
        <w:rPr>
          <w:rFonts w:cs="Tahoma"/>
          <w:lang w:val="el-GR"/>
        </w:rPr>
      </w:pPr>
      <w:r w:rsidRPr="00EA6B87">
        <w:rPr>
          <w:rFonts w:cs="Tahoma"/>
          <w:lang w:val="el-GR"/>
        </w:rPr>
        <w:tab/>
      </w:r>
      <w:bookmarkStart w:id="40" w:name="_Toc97194262"/>
      <w:bookmarkStart w:id="41" w:name="_Toc97194411"/>
      <w:bookmarkStart w:id="42" w:name="_Toc177459178"/>
      <w:r w:rsidRPr="00EA6B87">
        <w:rPr>
          <w:rFonts w:cs="Tahoma"/>
          <w:lang w:val="el-GR"/>
        </w:rPr>
        <w:t>Αρχές εφαρμοζόμενες στη διαδικασία σύναψης</w:t>
      </w:r>
      <w:bookmarkEnd w:id="40"/>
      <w:bookmarkEnd w:id="41"/>
      <w:bookmarkEnd w:id="42"/>
    </w:p>
    <w:p w14:paraId="2E85D974" w14:textId="77777777" w:rsidR="008338F0" w:rsidRPr="00EA6B87" w:rsidRDefault="003355E7" w:rsidP="00F73DE9">
      <w:pPr>
        <w:spacing w:before="240" w:line="360" w:lineRule="auto"/>
        <w:rPr>
          <w:lang w:val="el-GR"/>
        </w:rPr>
      </w:pPr>
      <w:r w:rsidRPr="00EA6B87">
        <w:rPr>
          <w:lang w:val="el-GR"/>
        </w:rPr>
        <w:t>Οι οικονομικοί φορείς δεσμεύονται ότι:</w:t>
      </w:r>
    </w:p>
    <w:p w14:paraId="5FF3FF98" w14:textId="504FD403" w:rsidR="008338F0" w:rsidRPr="00EA6B87" w:rsidRDefault="003355E7" w:rsidP="00F73DE9">
      <w:pPr>
        <w:spacing w:line="360" w:lineRule="auto"/>
        <w:rPr>
          <w:lang w:val="el-GR"/>
        </w:rPr>
      </w:pPr>
      <w:r w:rsidRPr="00EA6B87">
        <w:rPr>
          <w:lang w:val="el-GR"/>
        </w:rPr>
        <w:t>α) τηρούν και θα εξακολουθήσουν να τηρούν κατά την εκτέλεση της σύμβασης, εφόσον επιλεγούν,</w:t>
      </w:r>
      <w:r w:rsidR="00E1337D" w:rsidRPr="00EA6B87">
        <w:rPr>
          <w:lang w:val="el-GR"/>
        </w:rPr>
        <w:t xml:space="preserve"> </w:t>
      </w:r>
      <w:r w:rsidRPr="00EA6B87">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w:t>
      </w:r>
      <w:r w:rsidRPr="00EA6B87">
        <w:rPr>
          <w:lang w:val="el-GR"/>
        </w:rPr>
        <w:lastRenderedPageBreak/>
        <w:t>συμβάσεων και τις αρμόδιες δημόσιες αρχές και υπηρεσίες που ενεργούν εντός των ορίων της ευθύνης και της αρμοδιότητάς τους</w:t>
      </w:r>
    </w:p>
    <w:p w14:paraId="2EA15CDC" w14:textId="68E02384" w:rsidR="008338F0" w:rsidRPr="00EA6B87" w:rsidRDefault="003355E7" w:rsidP="00F73DE9">
      <w:pPr>
        <w:spacing w:line="360" w:lineRule="auto"/>
        <w:rPr>
          <w:lang w:val="el-GR"/>
        </w:rPr>
      </w:pPr>
      <w:r w:rsidRPr="00EA6B87">
        <w:rPr>
          <w:lang w:val="el-GR"/>
        </w:rPr>
        <w:t xml:space="preserve">β) δεν θα ενεργήσουν αθέμιτα, παράνομα ή καταχρηστικά </w:t>
      </w:r>
      <w:r w:rsidR="00214D22" w:rsidRPr="00EA6B87">
        <w:rPr>
          <w:lang w:val="el-GR"/>
        </w:rPr>
        <w:t>καθ΄ όλη</w:t>
      </w:r>
      <w:r w:rsidRPr="00EA6B87">
        <w:rPr>
          <w:lang w:val="el-GR"/>
        </w:rPr>
        <w:t xml:space="preserve"> τη διάρκεια της διαδικασίας ανάθεσης, αλλά και κατά το στάδιο εκτέλεσης της σύμβασης, εφόσον επιλεγούν</w:t>
      </w:r>
    </w:p>
    <w:p w14:paraId="7F743A50" w14:textId="705096DC" w:rsidR="008338F0" w:rsidRPr="00EA6B87" w:rsidRDefault="003355E7" w:rsidP="00F73DE9">
      <w:pPr>
        <w:spacing w:line="360" w:lineRule="auto"/>
        <w:rPr>
          <w:lang w:val="el-GR"/>
        </w:rPr>
      </w:pPr>
      <w:r w:rsidRPr="00EA6B87">
        <w:rPr>
          <w:lang w:val="el-GR"/>
        </w:rPr>
        <w:t>γ) λαμβάνουν τα κατάλληλα μέτρα για να διαφυλάξουν την εμπιστευτικότητα των πληροφοριών που έχουν χαρακτηρισ</w:t>
      </w:r>
      <w:r w:rsidR="00EB2646">
        <w:rPr>
          <w:lang w:val="el-GR"/>
        </w:rPr>
        <w:t>τ</w:t>
      </w:r>
      <w:r w:rsidRPr="00EA6B87">
        <w:rPr>
          <w:lang w:val="el-GR"/>
        </w:rPr>
        <w:t>εί ως τέτοιες.</w:t>
      </w:r>
    </w:p>
    <w:p w14:paraId="28EDF976" w14:textId="77777777" w:rsidR="00D52D6B" w:rsidRPr="00EA6B87" w:rsidRDefault="00D52D6B" w:rsidP="00F73DE9">
      <w:pPr>
        <w:spacing w:line="360" w:lineRule="auto"/>
        <w:rPr>
          <w:lang w:val="el-GR"/>
        </w:rPr>
      </w:pPr>
    </w:p>
    <w:p w14:paraId="4C87FB02" w14:textId="77777777" w:rsidR="00D52D6B" w:rsidRPr="00EA6B87" w:rsidRDefault="00D52D6B" w:rsidP="00F73DE9">
      <w:pPr>
        <w:spacing w:line="360" w:lineRule="auto"/>
        <w:rPr>
          <w:lang w:val="el-GR"/>
        </w:rPr>
      </w:pPr>
    </w:p>
    <w:p w14:paraId="17B55F16" w14:textId="77777777" w:rsidR="00092ADB" w:rsidRPr="00EA6B87" w:rsidRDefault="00092ADB" w:rsidP="00F73DE9">
      <w:pPr>
        <w:pStyle w:val="1"/>
        <w:spacing w:line="360" w:lineRule="auto"/>
        <w:rPr>
          <w:rFonts w:cs="Tahoma"/>
          <w:sz w:val="22"/>
          <w:szCs w:val="22"/>
        </w:rPr>
      </w:pPr>
      <w:r w:rsidRPr="00EA6B87">
        <w:rPr>
          <w:rFonts w:cs="Tahoma"/>
          <w:sz w:val="22"/>
          <w:szCs w:val="22"/>
          <w:lang w:val="el-GR"/>
        </w:rPr>
        <w:lastRenderedPageBreak/>
        <w:tab/>
      </w:r>
      <w:bookmarkStart w:id="43" w:name="_Toc97194412"/>
      <w:bookmarkStart w:id="44" w:name="_Toc177459179"/>
      <w:r w:rsidRPr="00EA6B87">
        <w:rPr>
          <w:rFonts w:cs="Tahoma"/>
          <w:sz w:val="22"/>
          <w:szCs w:val="22"/>
        </w:rPr>
        <w:t>ΓΕΝΙΚΟΙ ΚΑΙ ΕΙΔΙΚΟΙ ΟΡΟΙ ΣΥΜΜΕΤΟΧΗΣ</w:t>
      </w:r>
      <w:bookmarkEnd w:id="43"/>
      <w:bookmarkEnd w:id="44"/>
    </w:p>
    <w:p w14:paraId="240D7CED" w14:textId="77777777" w:rsidR="00092ADB" w:rsidRPr="00EA6B87" w:rsidRDefault="00092ADB" w:rsidP="00F73DE9">
      <w:pPr>
        <w:pStyle w:val="2"/>
        <w:spacing w:line="360" w:lineRule="auto"/>
        <w:rPr>
          <w:rFonts w:cs="Tahoma"/>
          <w:lang w:val="el-GR"/>
        </w:rPr>
      </w:pPr>
      <w:bookmarkStart w:id="45" w:name="__RefHeading___Toc491949729"/>
      <w:bookmarkStart w:id="46" w:name="__RefHeading___Toc491949730"/>
      <w:bookmarkStart w:id="47" w:name="_Hlk494445205"/>
      <w:bookmarkEnd w:id="45"/>
      <w:bookmarkEnd w:id="46"/>
      <w:r w:rsidRPr="00EA6B87">
        <w:rPr>
          <w:rFonts w:cs="Tahoma"/>
          <w:lang w:val="el-GR"/>
        </w:rPr>
        <w:tab/>
      </w:r>
      <w:bookmarkStart w:id="48" w:name="_Toc97194263"/>
      <w:bookmarkStart w:id="49" w:name="_Toc97194413"/>
      <w:bookmarkStart w:id="50" w:name="_Toc177459180"/>
      <w:r w:rsidRPr="00EA6B87">
        <w:rPr>
          <w:rFonts w:cs="Tahoma"/>
          <w:lang w:val="el-GR"/>
        </w:rPr>
        <w:t>Γενικές Πληροφορίες</w:t>
      </w:r>
      <w:bookmarkEnd w:id="48"/>
      <w:bookmarkEnd w:id="49"/>
      <w:bookmarkEnd w:id="50"/>
    </w:p>
    <w:p w14:paraId="347E50D6" w14:textId="77777777" w:rsidR="008338F0" w:rsidRPr="00EA6B87" w:rsidRDefault="003355E7" w:rsidP="00F73DE9">
      <w:pPr>
        <w:pStyle w:val="3"/>
        <w:spacing w:line="360" w:lineRule="auto"/>
        <w:ind w:left="1276"/>
        <w:rPr>
          <w:rFonts w:cs="Tahoma"/>
          <w:lang w:val="el-GR"/>
        </w:rPr>
      </w:pPr>
      <w:bookmarkStart w:id="51" w:name="_Toc97194264"/>
      <w:bookmarkStart w:id="52" w:name="_Toc97194414"/>
      <w:bookmarkStart w:id="53" w:name="_Toc177459181"/>
      <w:bookmarkEnd w:id="47"/>
      <w:r w:rsidRPr="00EA6B87">
        <w:rPr>
          <w:rFonts w:cs="Tahoma"/>
          <w:lang w:val="el-GR"/>
        </w:rPr>
        <w:t>Έγγραφα της σύμβασης</w:t>
      </w:r>
      <w:bookmarkEnd w:id="51"/>
      <w:bookmarkEnd w:id="52"/>
      <w:bookmarkEnd w:id="53"/>
    </w:p>
    <w:p w14:paraId="6CEFF92E" w14:textId="77777777" w:rsidR="008338F0" w:rsidRPr="00EA6B87" w:rsidRDefault="003355E7" w:rsidP="00F73DE9">
      <w:pPr>
        <w:spacing w:line="360" w:lineRule="auto"/>
        <w:rPr>
          <w:lang w:val="el-GR"/>
        </w:rPr>
      </w:pPr>
      <w:r w:rsidRPr="00EA6B87">
        <w:rPr>
          <w:lang w:val="el-GR"/>
        </w:rPr>
        <w:t>Τα έγγραφα της παρούσας διαδικασίας σύναψης είναι τα ακόλουθα:</w:t>
      </w:r>
    </w:p>
    <w:p w14:paraId="5F5BD982" w14:textId="1548214D" w:rsidR="008338F0" w:rsidRPr="00EA6B87" w:rsidRDefault="00767047" w:rsidP="00F73DE9">
      <w:pPr>
        <w:numPr>
          <w:ilvl w:val="0"/>
          <w:numId w:val="4"/>
        </w:numPr>
        <w:spacing w:after="40" w:line="360" w:lineRule="auto"/>
        <w:ind w:left="567" w:hanging="567"/>
        <w:rPr>
          <w:lang w:val="el-GR"/>
        </w:rPr>
      </w:pPr>
      <w:r w:rsidRPr="00EA6B87">
        <w:rPr>
          <w:lang w:val="el-GR"/>
        </w:rPr>
        <w:t xml:space="preserve">η από </w:t>
      </w:r>
      <w:r w:rsidR="00C73113" w:rsidRPr="00C73113">
        <w:rPr>
          <w:b/>
          <w:bCs/>
          <w:lang w:val="el-GR"/>
        </w:rPr>
        <w:t>17-10-2024</w:t>
      </w:r>
      <w:r w:rsidR="00C73113">
        <w:rPr>
          <w:lang w:val="el-GR"/>
        </w:rPr>
        <w:t xml:space="preserve"> </w:t>
      </w:r>
      <w:r w:rsidRPr="00EA6B87">
        <w:rPr>
          <w:lang w:val="el-GR"/>
        </w:rPr>
        <w:t xml:space="preserve">Προκήρυξη της Σύμβασης, όπως αυτή έχει σταλεί για </w:t>
      </w:r>
      <w:r w:rsidR="009567C7" w:rsidRPr="00EA6B87">
        <w:rPr>
          <w:lang w:val="el-GR"/>
        </w:rPr>
        <w:t>δημοσίευση</w:t>
      </w:r>
      <w:r w:rsidRPr="00EA6B87">
        <w:rPr>
          <w:lang w:val="el-GR"/>
        </w:rPr>
        <w:t xml:space="preserve"> στην Επίσημη Εφημερίδα της Ευρωπαϊκής Ένωσης</w:t>
      </w:r>
    </w:p>
    <w:p w14:paraId="61B446C3" w14:textId="61DE3E07" w:rsidR="008338F0" w:rsidRPr="00EA6B87" w:rsidRDefault="003355E7" w:rsidP="00F73DE9">
      <w:pPr>
        <w:numPr>
          <w:ilvl w:val="0"/>
          <w:numId w:val="4"/>
        </w:numPr>
        <w:spacing w:after="40" w:line="360" w:lineRule="auto"/>
        <w:ind w:left="567" w:hanging="567"/>
        <w:rPr>
          <w:rFonts w:eastAsia="Calibri"/>
          <w:lang w:val="el-GR"/>
        </w:rPr>
      </w:pPr>
      <w:r w:rsidRPr="00EA6B87">
        <w:rPr>
          <w:lang w:val="el-GR"/>
        </w:rPr>
        <w:t>η παρούσα Διακήρυξη</w:t>
      </w:r>
      <w:r w:rsidR="006B6AD9" w:rsidRPr="00EA6B87">
        <w:rPr>
          <w:lang w:val="el-GR"/>
        </w:rPr>
        <w:t xml:space="preserve"> </w:t>
      </w:r>
      <w:r w:rsidRPr="00EA6B87">
        <w:rPr>
          <w:lang w:val="el-GR"/>
        </w:rPr>
        <w:t>με τα Παραρτήματα που αποτελούν αναπόσπαστο μέρος αυτής</w:t>
      </w:r>
    </w:p>
    <w:p w14:paraId="5C0B8E50" w14:textId="4AC7386E" w:rsidR="008338F0" w:rsidRPr="00EA6B87" w:rsidRDefault="003355E7" w:rsidP="00F73DE9">
      <w:pPr>
        <w:numPr>
          <w:ilvl w:val="0"/>
          <w:numId w:val="4"/>
        </w:numPr>
        <w:spacing w:after="40" w:line="360" w:lineRule="auto"/>
        <w:ind w:left="567" w:hanging="567"/>
        <w:rPr>
          <w:lang w:val="el-GR"/>
        </w:rPr>
      </w:pPr>
      <w:r w:rsidRPr="00EA6B87">
        <w:rPr>
          <w:lang w:val="el-GR"/>
        </w:rPr>
        <w:t>το</w:t>
      </w:r>
      <w:r w:rsidR="00E1337D" w:rsidRPr="00EA6B87">
        <w:rPr>
          <w:lang w:val="el-GR"/>
        </w:rPr>
        <w:t xml:space="preserve"> </w:t>
      </w:r>
      <w:r w:rsidRPr="00EA6B87">
        <w:rPr>
          <w:lang w:val="el-GR"/>
        </w:rPr>
        <w:t>Ευρωπαϊκό Ενιαίο Έγγραφο Σύμβασης [ΕΕΕΣ]</w:t>
      </w:r>
    </w:p>
    <w:p w14:paraId="425F8D58" w14:textId="77777777" w:rsidR="008338F0" w:rsidRPr="00EA6B87" w:rsidRDefault="003355E7" w:rsidP="00F73DE9">
      <w:pPr>
        <w:numPr>
          <w:ilvl w:val="0"/>
          <w:numId w:val="4"/>
        </w:numPr>
        <w:spacing w:after="40" w:line="360" w:lineRule="auto"/>
        <w:ind w:left="567" w:hanging="567"/>
        <w:rPr>
          <w:lang w:val="el-GR"/>
        </w:rPr>
      </w:pPr>
      <w:r w:rsidRPr="00EA6B8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EA6B87" w:rsidRDefault="000631F7" w:rsidP="00F73DE9">
      <w:pPr>
        <w:spacing w:after="40" w:line="360" w:lineRule="auto"/>
        <w:rPr>
          <w:lang w:val="el-GR"/>
        </w:rPr>
      </w:pPr>
    </w:p>
    <w:p w14:paraId="2E99B3E7" w14:textId="77777777" w:rsidR="008338F0" w:rsidRPr="00EA6B87" w:rsidRDefault="003355E7" w:rsidP="00F73DE9">
      <w:pPr>
        <w:pStyle w:val="3"/>
        <w:spacing w:line="360" w:lineRule="auto"/>
        <w:ind w:left="1276"/>
        <w:rPr>
          <w:rFonts w:cs="Tahoma"/>
          <w:lang w:val="el-GR"/>
        </w:rPr>
      </w:pPr>
      <w:bookmarkStart w:id="54" w:name="_Toc97194265"/>
      <w:bookmarkStart w:id="55" w:name="_Toc97194415"/>
      <w:bookmarkStart w:id="56" w:name="_Toc177459182"/>
      <w:r w:rsidRPr="00EA6B87">
        <w:rPr>
          <w:rFonts w:cs="Tahoma"/>
          <w:lang w:val="el-GR"/>
        </w:rPr>
        <w:t xml:space="preserve">Επικοινωνία </w:t>
      </w:r>
      <w:r w:rsidR="003A5AAC" w:rsidRPr="00EA6B87">
        <w:rPr>
          <w:rFonts w:cs="Tahoma"/>
          <w:lang w:val="el-GR"/>
        </w:rPr>
        <w:t>–</w:t>
      </w:r>
      <w:r w:rsidRPr="00EA6B87">
        <w:rPr>
          <w:rFonts w:cs="Tahoma"/>
          <w:lang w:val="el-GR"/>
        </w:rPr>
        <w:t xml:space="preserve"> Πρόσβαση στα έγγραφα της Σύμβασης</w:t>
      </w:r>
      <w:bookmarkEnd w:id="54"/>
      <w:bookmarkEnd w:id="55"/>
      <w:bookmarkEnd w:id="56"/>
    </w:p>
    <w:p w14:paraId="59977BE9" w14:textId="3C9A400B" w:rsidR="008338F0" w:rsidRPr="00EA6B87" w:rsidRDefault="00716C59" w:rsidP="00F73DE9">
      <w:pPr>
        <w:spacing w:line="360" w:lineRule="auto"/>
        <w:rPr>
          <w:lang w:val="el-GR"/>
        </w:rPr>
      </w:pPr>
      <w:r w:rsidRPr="00EA6B87">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30" w:history="1">
        <w:r w:rsidR="004C145A" w:rsidRPr="00EA6B87">
          <w:rPr>
            <w:rStyle w:val="-"/>
            <w:lang w:val="el-GR"/>
          </w:rPr>
          <w:t>www.promitheus.gov.gr</w:t>
        </w:r>
      </w:hyperlink>
      <w:r w:rsidRPr="00EA6B87">
        <w:rPr>
          <w:lang w:val="el-GR"/>
        </w:rPr>
        <w:t>)</w:t>
      </w:r>
      <w:r w:rsidR="003355E7" w:rsidRPr="00EA6B87">
        <w:rPr>
          <w:lang w:val="el-GR"/>
        </w:rPr>
        <w:t>.</w:t>
      </w:r>
    </w:p>
    <w:p w14:paraId="10BB517D" w14:textId="77777777" w:rsidR="000631F7" w:rsidRPr="00EA6B87" w:rsidRDefault="000631F7" w:rsidP="00F73DE9">
      <w:pPr>
        <w:spacing w:line="360" w:lineRule="auto"/>
        <w:rPr>
          <w:lang w:val="el-GR"/>
        </w:rPr>
      </w:pPr>
    </w:p>
    <w:p w14:paraId="23796F11" w14:textId="77777777" w:rsidR="008338F0" w:rsidRPr="00EA6B87" w:rsidRDefault="003355E7" w:rsidP="00F73DE9">
      <w:pPr>
        <w:pStyle w:val="3"/>
        <w:spacing w:line="360" w:lineRule="auto"/>
        <w:ind w:left="1276"/>
        <w:rPr>
          <w:rFonts w:cs="Tahoma"/>
          <w:lang w:val="el-GR"/>
        </w:rPr>
      </w:pPr>
      <w:bookmarkStart w:id="57" w:name="_Ref75870613"/>
      <w:bookmarkStart w:id="58" w:name="_Toc97194266"/>
      <w:bookmarkStart w:id="59" w:name="_Toc97194416"/>
      <w:bookmarkStart w:id="60" w:name="_Toc177459183"/>
      <w:r w:rsidRPr="00EA6B87">
        <w:rPr>
          <w:rFonts w:cs="Tahoma"/>
          <w:lang w:val="el-GR"/>
        </w:rPr>
        <w:t>Παροχή Διευκρινίσεων</w:t>
      </w:r>
      <w:bookmarkEnd w:id="57"/>
      <w:bookmarkEnd w:id="58"/>
      <w:bookmarkEnd w:id="59"/>
      <w:bookmarkEnd w:id="60"/>
    </w:p>
    <w:p w14:paraId="04A6955A" w14:textId="16257D42" w:rsidR="008A3546" w:rsidRPr="00F73DE9" w:rsidRDefault="008A3546" w:rsidP="00F73DE9">
      <w:pPr>
        <w:spacing w:line="360" w:lineRule="auto"/>
        <w:rPr>
          <w:lang w:val="el-GR"/>
        </w:rPr>
      </w:pPr>
      <w:r w:rsidRPr="00EA6B87">
        <w:rPr>
          <w:lang w:val="el-GR"/>
        </w:rPr>
        <w:t>Τα σχετικά αιτήματα παροχής διευκρινίσεων υποβάλλονται ηλεκτρονικά,</w:t>
      </w:r>
      <w:r w:rsidR="005A402F" w:rsidRPr="00EA6B87">
        <w:rPr>
          <w:lang w:val="el-GR"/>
        </w:rPr>
        <w:t xml:space="preserve"> το αργότερο</w:t>
      </w:r>
      <w:r w:rsidR="00E1337D" w:rsidRPr="00EA6B87">
        <w:rPr>
          <w:lang w:val="el-GR"/>
        </w:rPr>
        <w:t xml:space="preserve"> </w:t>
      </w:r>
      <w:r w:rsidR="00F37A74" w:rsidRPr="00EA6B87">
        <w:rPr>
          <w:lang w:val="el-GR"/>
        </w:rPr>
        <w:t xml:space="preserve">έως </w:t>
      </w:r>
      <w:r w:rsidR="00C73113">
        <w:rPr>
          <w:b/>
          <w:bCs/>
          <w:lang w:val="el-GR"/>
        </w:rPr>
        <w:t xml:space="preserve">04-11-2024 </w:t>
      </w:r>
      <w:r w:rsidRPr="00EA6B87">
        <w:rPr>
          <w:lang w:val="el-GR"/>
        </w:rPr>
        <w:t xml:space="preserve">και απαντώνται αντίστοιχα </w:t>
      </w:r>
      <w:r w:rsidR="004C145A" w:rsidRPr="00EA6B87">
        <w:rPr>
          <w:lang w:val="el-GR" w:eastAsia="ar-SA"/>
        </w:rPr>
        <w:t>στο πλαίσιο της παρούσας,</w:t>
      </w:r>
      <w:r w:rsidR="004C145A" w:rsidRPr="00EA6B87">
        <w:rPr>
          <w:lang w:val="el-GR"/>
        </w:rPr>
        <w:t xml:space="preserve"> </w:t>
      </w:r>
      <w:r w:rsidR="004C145A" w:rsidRPr="00EA6B87">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EA6B87">
        <w:rPr>
          <w:lang w:val="el-GR"/>
        </w:rPr>
        <w:t xml:space="preserve">μέσω της Διαδικτυακής πύλης </w:t>
      </w:r>
      <w:hyperlink r:id="rId31" w:history="1">
        <w:r w:rsidRPr="00EA6B87">
          <w:rPr>
            <w:rStyle w:val="-"/>
            <w:lang w:val="el-GR"/>
          </w:rPr>
          <w:t>www.promitheus.gov.gr</w:t>
        </w:r>
      </w:hyperlink>
      <w:r w:rsidRPr="00EA6B87">
        <w:rPr>
          <w:lang w:val="el-GR"/>
        </w:rPr>
        <w:t>. Αιτήματα παροχής</w:t>
      </w:r>
      <w:r w:rsidR="003355E7" w:rsidRPr="00EA6B87">
        <w:rPr>
          <w:lang w:val="el-GR"/>
        </w:rPr>
        <w:t xml:space="preserve"> </w:t>
      </w:r>
      <w:r w:rsidRPr="00EA6B87">
        <w:rPr>
          <w:lang w:val="el-GR"/>
        </w:rPr>
        <w:t>συμπληρωματικών πληροφοριών – διευκρινίσεων</w:t>
      </w:r>
      <w:r w:rsidR="00E1337D" w:rsidRPr="00EA6B87">
        <w:rPr>
          <w:lang w:val="el-GR"/>
        </w:rPr>
        <w:t xml:space="preserve"> </w:t>
      </w:r>
      <w:r w:rsidRPr="00EA6B87">
        <w:rPr>
          <w:lang w:val="el-GR"/>
        </w:rPr>
        <w:t xml:space="preserve">υποβάλλονται </w:t>
      </w:r>
      <w:r w:rsidR="00037B97" w:rsidRPr="00EA6B87">
        <w:rPr>
          <w:lang w:val="el-GR"/>
        </w:rPr>
        <w:t>α</w:t>
      </w:r>
      <w:r w:rsidRPr="00EA6B87">
        <w:rPr>
          <w:lang w:val="el-GR"/>
        </w:rPr>
        <w:t>πό εγγεγραμμένους</w:t>
      </w:r>
      <w:r w:rsidR="00E1337D" w:rsidRPr="00EA6B87">
        <w:rPr>
          <w:lang w:val="el-GR"/>
        </w:rPr>
        <w:t xml:space="preserve"> </w:t>
      </w:r>
      <w:r w:rsidRPr="00EA6B87">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EA6B87">
        <w:rPr>
          <w:lang w:val="el-GR"/>
        </w:rPr>
        <w:t xml:space="preserve">ός </w:t>
      </w:r>
      <w:r w:rsidRPr="00EA6B87">
        <w:rPr>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2662E110" w14:textId="77777777" w:rsidR="008A3546" w:rsidRPr="00EA6B87" w:rsidRDefault="008A3546" w:rsidP="00F73DE9">
      <w:pPr>
        <w:spacing w:line="360" w:lineRule="auto"/>
        <w:rPr>
          <w:lang w:val="el-GR"/>
        </w:rPr>
      </w:pPr>
      <w:r w:rsidRPr="00EA6B87">
        <w:rPr>
          <w:lang w:val="el-GR"/>
        </w:rPr>
        <w:lastRenderedPageBreak/>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7D85E0C2" w:rsidR="00C277E3" w:rsidRPr="00F73DE9" w:rsidRDefault="008A3546" w:rsidP="00F73DE9">
      <w:pPr>
        <w:spacing w:line="360" w:lineRule="auto"/>
        <w:rPr>
          <w:lang w:val="el-GR"/>
        </w:rPr>
      </w:pPr>
      <w:r w:rsidRPr="00EA6B87">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EA6B87">
        <w:rPr>
          <w:b/>
          <w:lang w:val="el-GR"/>
        </w:rPr>
        <w:t>έξι (6) ημέρες</w:t>
      </w:r>
      <w:r w:rsidRPr="00EA6B87">
        <w:rPr>
          <w:lang w:val="el-GR"/>
        </w:rPr>
        <w:t xml:space="preserve"> πριν από την προθεσμία που ορίζεται για την παραλαβή των προσφορών,</w:t>
      </w:r>
    </w:p>
    <w:p w14:paraId="4227C63E" w14:textId="77777777" w:rsidR="008A3546" w:rsidRPr="00EA6B87" w:rsidRDefault="008A3546" w:rsidP="00F73DE9">
      <w:pPr>
        <w:spacing w:line="360" w:lineRule="auto"/>
        <w:rPr>
          <w:lang w:val="el-GR"/>
        </w:rPr>
      </w:pPr>
      <w:r w:rsidRPr="00EA6B87">
        <w:rPr>
          <w:lang w:val="el-GR"/>
        </w:rPr>
        <w:t>β) όταν τα έγγραφα της σύμβασης υφίστανται σημαντικές αλλαγές.</w:t>
      </w:r>
    </w:p>
    <w:p w14:paraId="0AED101E" w14:textId="36F124F0" w:rsidR="00784CFD" w:rsidRPr="00EA6B87" w:rsidRDefault="00784CFD" w:rsidP="00F73DE9">
      <w:pPr>
        <w:spacing w:line="360" w:lineRule="auto"/>
        <w:rPr>
          <w:lang w:val="el-GR"/>
        </w:rPr>
      </w:pPr>
      <w:r w:rsidRPr="00EA6B87">
        <w:rPr>
          <w:lang w:val="el-GR"/>
        </w:rPr>
        <w:t>Η διάρκεια της παράτασης θα είναι ανάλογη με τη σπουδαιότητα των πληροφοριών ή των αλλαγών.</w:t>
      </w:r>
    </w:p>
    <w:p w14:paraId="43900F56" w14:textId="77777777" w:rsidR="00C277E3" w:rsidRPr="00EA6B87" w:rsidRDefault="00C277E3" w:rsidP="00F73DE9">
      <w:pPr>
        <w:spacing w:line="360" w:lineRule="auto"/>
        <w:rPr>
          <w:lang w:val="el-GR"/>
        </w:rPr>
      </w:pPr>
      <w:r w:rsidRPr="00EA6B87">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61143020" w:rsidR="00BB6963" w:rsidRPr="00EA6B87" w:rsidRDefault="00BB6963" w:rsidP="00F73DE9">
      <w:pPr>
        <w:spacing w:line="360" w:lineRule="auto"/>
        <w:rPr>
          <w:lang w:val="el-GR"/>
        </w:rPr>
      </w:pPr>
      <w:bookmarkStart w:id="61" w:name="_Hlk151136821"/>
      <w:r w:rsidRPr="00EA6B87">
        <w:rPr>
          <w:lang w:val="el-GR"/>
        </w:rPr>
        <w:t>Η αναθέτουσα αρχή, με ειδικά αιτιολογημένη απόφασή της,</w:t>
      </w:r>
      <w:r w:rsidRPr="00EA6B87">
        <w:rPr>
          <w:color w:val="5B9BD5"/>
          <w:lang w:val="el-GR"/>
        </w:rPr>
        <w:t xml:space="preserve"> </w:t>
      </w:r>
      <w:r w:rsidRPr="00EA6B87">
        <w:rPr>
          <w:lang w:val="el-GR"/>
        </w:rPr>
        <w:t>δύναται να παρατείνει την προθεσμία παραλαβής των προσφορών,</w:t>
      </w:r>
      <w:r w:rsidR="00DF776D" w:rsidRPr="00EA6B87">
        <w:rPr>
          <w:lang w:val="el-GR"/>
        </w:rPr>
        <w:t xml:space="preserve"> </w:t>
      </w:r>
      <w:r w:rsidRPr="00EA6B87">
        <w:rPr>
          <w:lang w:val="el-GR"/>
        </w:rPr>
        <w:t>τηρουμένων σε κάθε περίπτωση των αρχών της ίσης μεταχείρισης και της διαφάνειας.</w:t>
      </w:r>
    </w:p>
    <w:bookmarkEnd w:id="61"/>
    <w:p w14:paraId="1BCD7F1E" w14:textId="2E269F3E" w:rsidR="008A3546" w:rsidRPr="00EA6B87" w:rsidRDefault="00C277E3" w:rsidP="00F73DE9">
      <w:pPr>
        <w:spacing w:line="360" w:lineRule="auto"/>
        <w:rPr>
          <w:lang w:val="el-GR"/>
        </w:rPr>
      </w:pPr>
      <w:r w:rsidRPr="00EA6B87">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EA6B87" w:rsidRDefault="003355E7" w:rsidP="00F73DE9">
      <w:pPr>
        <w:pStyle w:val="3"/>
        <w:spacing w:line="360" w:lineRule="auto"/>
        <w:ind w:left="1276"/>
        <w:rPr>
          <w:rFonts w:cs="Tahoma"/>
          <w:lang w:val="el-GR"/>
        </w:rPr>
      </w:pPr>
      <w:bookmarkStart w:id="62" w:name="_Γλώσσα"/>
      <w:bookmarkStart w:id="63" w:name="_Ref75870681"/>
      <w:bookmarkStart w:id="64" w:name="_Toc97194267"/>
      <w:bookmarkStart w:id="65" w:name="_Toc97194417"/>
      <w:bookmarkStart w:id="66" w:name="_Toc177459184"/>
      <w:bookmarkEnd w:id="62"/>
      <w:r w:rsidRPr="00EA6B87">
        <w:rPr>
          <w:rFonts w:cs="Tahoma"/>
          <w:lang w:val="el-GR"/>
        </w:rPr>
        <w:t>Γλώσσα</w:t>
      </w:r>
      <w:bookmarkEnd w:id="63"/>
      <w:bookmarkEnd w:id="64"/>
      <w:bookmarkEnd w:id="65"/>
      <w:bookmarkEnd w:id="66"/>
    </w:p>
    <w:p w14:paraId="499FF885" w14:textId="7C19CF81" w:rsidR="00C931A2" w:rsidRPr="00EA6B87" w:rsidRDefault="003355E7" w:rsidP="00F73DE9">
      <w:pPr>
        <w:spacing w:line="360" w:lineRule="auto"/>
        <w:rPr>
          <w:lang w:val="el-GR"/>
        </w:rPr>
      </w:pPr>
      <w:r w:rsidRPr="00EA6B87">
        <w:rPr>
          <w:lang w:val="el-GR"/>
        </w:rPr>
        <w:t>Τα έγγραφα της σύμβασης έχουν συνταχθεί στην ελληνική γλώσσα</w:t>
      </w:r>
      <w:r w:rsidR="006F63EC" w:rsidRPr="00EA6B87">
        <w:rPr>
          <w:lang w:val="el-GR"/>
        </w:rPr>
        <w:t>.</w:t>
      </w:r>
    </w:p>
    <w:p w14:paraId="190DF1C4" w14:textId="621CB28F" w:rsidR="008338F0" w:rsidRPr="00EA6B87" w:rsidRDefault="003355E7" w:rsidP="00F73DE9">
      <w:pPr>
        <w:spacing w:line="360" w:lineRule="auto"/>
        <w:rPr>
          <w:lang w:val="el-GR"/>
        </w:rPr>
      </w:pPr>
      <w:r w:rsidRPr="00EA6B87">
        <w:rPr>
          <w:lang w:val="el-GR"/>
        </w:rPr>
        <w:t>Τυχόν προδικαστικές προσφυγές υποβάλλονται στην ελληνική γλώσσα.</w:t>
      </w:r>
    </w:p>
    <w:p w14:paraId="4700B1D0" w14:textId="0470ECCE" w:rsidR="005A6D30" w:rsidRPr="00EA6B87" w:rsidRDefault="005A6D30" w:rsidP="00F73DE9">
      <w:pPr>
        <w:spacing w:line="360" w:lineRule="auto"/>
        <w:rPr>
          <w:color w:val="000000"/>
          <w:lang w:val="el-GR"/>
        </w:rPr>
      </w:pPr>
      <w:r w:rsidRPr="00EA6B87">
        <w:rPr>
          <w:color w:val="000000"/>
          <w:lang w:val="el-GR"/>
        </w:rPr>
        <w:t xml:space="preserve">Οι </w:t>
      </w:r>
      <w:r w:rsidRPr="00EA6B87">
        <w:rPr>
          <w:bCs/>
          <w:color w:val="000000"/>
          <w:lang w:val="el-GR"/>
        </w:rPr>
        <w:t>προσφορές,</w:t>
      </w:r>
      <w:r w:rsidRPr="00EA6B87">
        <w:rPr>
          <w:color w:val="000000"/>
          <w:lang w:val="el-GR"/>
        </w:rPr>
        <w:t xml:space="preserve"> τα</w:t>
      </w:r>
      <w:r w:rsidR="00DF776D" w:rsidRPr="00EA6B87">
        <w:rPr>
          <w:color w:val="000000"/>
          <w:lang w:val="el-GR"/>
        </w:rPr>
        <w:t xml:space="preserve"> </w:t>
      </w:r>
      <w:r w:rsidRPr="00EA6B87">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EA6B87">
        <w:rPr>
          <w:rStyle w:val="0"/>
          <w:color w:val="000000"/>
          <w:lang w:val="el-GR"/>
        </w:rPr>
        <w:footnoteReference w:id="2"/>
      </w:r>
      <w:r w:rsidRPr="00EA6B87">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5DC9714C" w:rsidR="005A6D30" w:rsidRPr="00EA6B87" w:rsidRDefault="005A6D30" w:rsidP="00F73DE9">
      <w:pPr>
        <w:spacing w:line="360" w:lineRule="auto"/>
        <w:rPr>
          <w:lang w:val="el-GR"/>
        </w:rPr>
      </w:pPr>
      <w:r w:rsidRPr="00EA6B87">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38E15084" w14:textId="4248E89D" w:rsidR="008338F0" w:rsidRPr="00EA6B87" w:rsidRDefault="003355E7" w:rsidP="00F73DE9">
      <w:pPr>
        <w:spacing w:line="360" w:lineRule="auto"/>
        <w:rPr>
          <w:color w:val="000000"/>
          <w:lang w:val="el-GR"/>
        </w:rPr>
      </w:pPr>
      <w:r w:rsidRPr="00EA6B87">
        <w:rPr>
          <w:color w:val="000000"/>
          <w:lang w:val="el-GR"/>
        </w:rPr>
        <w:lastRenderedPageBreak/>
        <w:t>Ενημερωτικά και τεχνικά φυλλάδια και άλλα έντυπα -εταιρικά ή μη- με ειδικό τεχνικό περιεχόμενο</w:t>
      </w:r>
      <w:r w:rsidR="00EB2646">
        <w:rPr>
          <w:color w:val="000000"/>
          <w:lang w:val="el-GR"/>
        </w:rPr>
        <w:t xml:space="preserve">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μετάφρασής τους, </w:t>
      </w:r>
      <w:r w:rsidRPr="00EA6B87">
        <w:rPr>
          <w:color w:val="000000"/>
          <w:lang w:val="el-GR"/>
        </w:rPr>
        <w:t xml:space="preserve"> μπορούν να υποβάλλονται </w:t>
      </w:r>
      <w:r w:rsidR="00EB2646">
        <w:rPr>
          <w:color w:val="000000"/>
          <w:lang w:val="el-GR"/>
        </w:rPr>
        <w:t>σε άλλη</w:t>
      </w:r>
      <w:r w:rsidR="00601749" w:rsidRPr="00EA6B87" w:rsidDel="00601749">
        <w:rPr>
          <w:color w:val="000000"/>
          <w:lang w:val="el-GR"/>
        </w:rPr>
        <w:t xml:space="preserve"> </w:t>
      </w:r>
      <w:r w:rsidRPr="00EA6B87">
        <w:rPr>
          <w:color w:val="000000"/>
          <w:lang w:val="el-GR"/>
        </w:rPr>
        <w:t>γλώσσα, χωρίς να συνοδεύονται από μετάφραση στην ελληνική.</w:t>
      </w:r>
    </w:p>
    <w:p w14:paraId="36DA9CAA" w14:textId="6E1B8332" w:rsidR="008338F0" w:rsidRPr="00EA6B87" w:rsidRDefault="003355E7" w:rsidP="00F73DE9">
      <w:pPr>
        <w:spacing w:line="360" w:lineRule="auto"/>
        <w:rPr>
          <w:color w:val="000000"/>
          <w:lang w:val="el-GR"/>
        </w:rPr>
      </w:pPr>
      <w:r w:rsidRPr="00EA6B87">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EA6B87" w:rsidRDefault="000631F7" w:rsidP="00F73DE9">
      <w:pPr>
        <w:spacing w:line="360" w:lineRule="auto"/>
        <w:rPr>
          <w:lang w:val="el-GR"/>
        </w:rPr>
      </w:pPr>
    </w:p>
    <w:p w14:paraId="7BB8EEE2" w14:textId="77777777" w:rsidR="003A5AAC" w:rsidRPr="00EA6B87" w:rsidRDefault="003A5AAC" w:rsidP="00F73DE9">
      <w:pPr>
        <w:pStyle w:val="3"/>
        <w:spacing w:line="360" w:lineRule="auto"/>
        <w:ind w:left="1276"/>
        <w:rPr>
          <w:rFonts w:cs="Tahoma"/>
          <w:lang w:val="el-GR"/>
        </w:rPr>
      </w:pPr>
      <w:bookmarkStart w:id="67" w:name="_Ref496624630"/>
      <w:bookmarkStart w:id="68" w:name="_Ref496624815"/>
      <w:bookmarkStart w:id="69" w:name="_Ref496625091"/>
      <w:bookmarkStart w:id="70" w:name="_Toc97194268"/>
      <w:bookmarkStart w:id="71" w:name="_Toc97194418"/>
      <w:bookmarkStart w:id="72" w:name="_Toc177459185"/>
      <w:r w:rsidRPr="00EA6B87">
        <w:rPr>
          <w:rFonts w:cs="Tahoma"/>
          <w:lang w:val="el-GR"/>
        </w:rPr>
        <w:t>Εγγυήσεις</w:t>
      </w:r>
      <w:bookmarkEnd w:id="67"/>
      <w:bookmarkEnd w:id="68"/>
      <w:bookmarkEnd w:id="69"/>
      <w:bookmarkEnd w:id="70"/>
      <w:bookmarkEnd w:id="71"/>
      <w:bookmarkEnd w:id="72"/>
    </w:p>
    <w:p w14:paraId="00B15F19" w14:textId="34B9684A" w:rsidR="008338F0" w:rsidRPr="00EA6B87" w:rsidRDefault="006771AF" w:rsidP="00F73DE9">
      <w:pPr>
        <w:spacing w:line="360" w:lineRule="auto"/>
        <w:rPr>
          <w:color w:val="000000"/>
          <w:lang w:val="el-GR"/>
        </w:rPr>
      </w:pPr>
      <w:bookmarkStart w:id="73" w:name="_Hlk499302719"/>
      <w:r w:rsidRPr="00EA6B87">
        <w:rPr>
          <w:color w:val="000000"/>
          <w:lang w:val="el-GR"/>
        </w:rPr>
        <w:t xml:space="preserve">Οι εγγυήσεις </w:t>
      </w:r>
      <w:r w:rsidR="005A6D30" w:rsidRPr="00EA6B87">
        <w:rPr>
          <w:color w:val="000000"/>
          <w:lang w:val="el-GR"/>
        </w:rPr>
        <w:t>(</w:t>
      </w:r>
      <w:r w:rsidR="005A6D30" w:rsidRPr="00A21F19">
        <w:rPr>
          <w:b/>
          <w:bCs/>
          <w:color w:val="002060"/>
          <w:lang w:val="el-GR"/>
        </w:rPr>
        <w:t xml:space="preserve">παρ. </w:t>
      </w:r>
      <w:r w:rsidR="00A21F19" w:rsidRPr="00A21F19">
        <w:rPr>
          <w:b/>
          <w:bCs/>
          <w:color w:val="002060"/>
          <w:lang w:val="el-GR"/>
        </w:rPr>
        <w:fldChar w:fldCharType="begin"/>
      </w:r>
      <w:r w:rsidR="00A21F19" w:rsidRPr="00A21F19">
        <w:rPr>
          <w:b/>
          <w:bCs/>
          <w:color w:val="002060"/>
          <w:lang w:val="el-GR"/>
        </w:rPr>
        <w:instrText xml:space="preserve"> REF _Ref496542081 \r \h </w:instrText>
      </w:r>
      <w:r w:rsidR="00A21F19">
        <w:rPr>
          <w:b/>
          <w:bCs/>
          <w:color w:val="002060"/>
          <w:lang w:val="el-GR"/>
        </w:rPr>
        <w:instrText xml:space="preserve"> \* MERGEFORMAT </w:instrText>
      </w:r>
      <w:r w:rsidR="00A21F19" w:rsidRPr="00A21F19">
        <w:rPr>
          <w:b/>
          <w:bCs/>
          <w:color w:val="002060"/>
          <w:lang w:val="el-GR"/>
        </w:rPr>
      </w:r>
      <w:r w:rsidR="00A21F19" w:rsidRPr="00A21F19">
        <w:rPr>
          <w:b/>
          <w:bCs/>
          <w:color w:val="002060"/>
          <w:lang w:val="el-GR"/>
        </w:rPr>
        <w:fldChar w:fldCharType="separate"/>
      </w:r>
      <w:r w:rsidR="007D003C">
        <w:rPr>
          <w:b/>
          <w:bCs/>
          <w:color w:val="002060"/>
          <w:lang w:val="el-GR"/>
        </w:rPr>
        <w:t>2.2.2</w:t>
      </w:r>
      <w:r w:rsidR="00A21F19" w:rsidRPr="00A21F19">
        <w:rPr>
          <w:b/>
          <w:bCs/>
          <w:color w:val="002060"/>
          <w:lang w:val="el-GR"/>
        </w:rPr>
        <w:fldChar w:fldCharType="end"/>
      </w:r>
      <w:r w:rsidR="005A6D30" w:rsidRPr="00A21F19">
        <w:rPr>
          <w:b/>
          <w:bCs/>
          <w:color w:val="002060"/>
          <w:lang w:val="el-GR"/>
        </w:rPr>
        <w:t xml:space="preserve"> &amp; </w:t>
      </w:r>
      <w:r w:rsidR="00A21F19" w:rsidRPr="00A21F19">
        <w:rPr>
          <w:b/>
          <w:bCs/>
          <w:color w:val="002060"/>
          <w:lang w:val="el-GR"/>
        </w:rPr>
        <w:fldChar w:fldCharType="begin"/>
      </w:r>
      <w:r w:rsidR="00A21F19" w:rsidRPr="00A21F19">
        <w:rPr>
          <w:b/>
          <w:bCs/>
          <w:color w:val="002060"/>
          <w:lang w:val="el-GR"/>
        </w:rPr>
        <w:instrText xml:space="preserve"> REF _Ref496542746 \r \h </w:instrText>
      </w:r>
      <w:r w:rsidR="00A21F19">
        <w:rPr>
          <w:b/>
          <w:bCs/>
          <w:color w:val="002060"/>
          <w:lang w:val="el-GR"/>
        </w:rPr>
        <w:instrText xml:space="preserve"> \* MERGEFORMAT </w:instrText>
      </w:r>
      <w:r w:rsidR="00A21F19" w:rsidRPr="00A21F19">
        <w:rPr>
          <w:b/>
          <w:bCs/>
          <w:color w:val="002060"/>
          <w:lang w:val="el-GR"/>
        </w:rPr>
      </w:r>
      <w:r w:rsidR="00A21F19" w:rsidRPr="00A21F19">
        <w:rPr>
          <w:b/>
          <w:bCs/>
          <w:color w:val="002060"/>
          <w:lang w:val="el-GR"/>
        </w:rPr>
        <w:fldChar w:fldCharType="separate"/>
      </w:r>
      <w:r w:rsidR="007D003C">
        <w:rPr>
          <w:b/>
          <w:bCs/>
          <w:color w:val="002060"/>
          <w:lang w:val="el-GR"/>
        </w:rPr>
        <w:t>4.1</w:t>
      </w:r>
      <w:r w:rsidR="00A21F19" w:rsidRPr="00A21F19">
        <w:rPr>
          <w:b/>
          <w:bCs/>
          <w:color w:val="002060"/>
          <w:lang w:val="el-GR"/>
        </w:rPr>
        <w:fldChar w:fldCharType="end"/>
      </w:r>
      <w:r w:rsidR="005A6D30" w:rsidRPr="00EA6B87">
        <w:rPr>
          <w:color w:val="000000"/>
          <w:lang w:val="el-GR"/>
        </w:rPr>
        <w:t xml:space="preserve">) </w:t>
      </w:r>
      <w:r w:rsidRPr="00EA6B87">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sidRPr="00EA6B87">
        <w:rPr>
          <w:color w:val="000000"/>
          <w:lang w:val="el-GR"/>
        </w:rPr>
        <w:t xml:space="preserve"> </w:t>
      </w:r>
      <w:r w:rsidRPr="00EA6B87">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2F99F376" w14:textId="77777777" w:rsidR="003B04C4" w:rsidRPr="00EA6B87" w:rsidRDefault="003B04C4" w:rsidP="00F73DE9">
      <w:pPr>
        <w:spacing w:line="360" w:lineRule="auto"/>
        <w:rPr>
          <w:color w:val="000000"/>
          <w:lang w:val="el-GR"/>
        </w:rPr>
      </w:pPr>
      <w:bookmarkStart w:id="74" w:name="_Hlk60666106"/>
      <w:r w:rsidRPr="00EA6B87">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0B8444BA" w:rsidR="008338F0" w:rsidRPr="00EA6B87" w:rsidRDefault="003355E7" w:rsidP="00F73DE9">
      <w:pPr>
        <w:spacing w:line="360" w:lineRule="auto"/>
        <w:rPr>
          <w:color w:val="000000"/>
          <w:lang w:val="el-GR"/>
        </w:rPr>
      </w:pPr>
      <w:r w:rsidRPr="00EA6B87">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EA6B87">
        <w:rPr>
          <w:color w:val="000000"/>
          <w:lang w:val="el-GR"/>
        </w:rPr>
        <w:t xml:space="preserve"> </w:t>
      </w:r>
      <w:r w:rsidRPr="00EA6B87">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D3691A">
        <w:rPr>
          <w:color w:val="000000"/>
          <w:lang w:val="el-GR"/>
        </w:rPr>
        <w:t>Δ</w:t>
      </w:r>
      <w:r w:rsidRPr="00EA6B87">
        <w:rPr>
          <w:color w:val="000000"/>
          <w:lang w:val="el-GR"/>
        </w:rPr>
        <w:t>ιακήρυξης και την</w:t>
      </w:r>
      <w:r w:rsidR="002F15FA" w:rsidRPr="00EA6B87">
        <w:rPr>
          <w:color w:val="000000"/>
          <w:lang w:val="el-GR"/>
        </w:rPr>
        <w:t xml:space="preserve"> καταληκτική</w:t>
      </w:r>
      <w:r w:rsidR="00E1337D" w:rsidRPr="00EA6B87">
        <w:rPr>
          <w:color w:val="000000"/>
          <w:lang w:val="el-GR"/>
        </w:rPr>
        <w:t xml:space="preserve"> </w:t>
      </w:r>
      <w:r w:rsidRPr="00EA6B87">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EA6B87">
        <w:rPr>
          <w:color w:val="000000"/>
          <w:lang w:val="el-GR"/>
        </w:rPr>
        <w:lastRenderedPageBreak/>
        <w:t>τον οποίο απευθύνεται και ια) στην περίπτωση των εγγυήσεων καλής εκτέλεσης και προκαταβολής, τον αριθμό και τον τίτλο της σχετικής σύμβασης.</w:t>
      </w:r>
    </w:p>
    <w:p w14:paraId="50FE63B7" w14:textId="77777777" w:rsidR="0054025C" w:rsidRPr="00EA6B87" w:rsidRDefault="0054025C" w:rsidP="00F73DE9">
      <w:pPr>
        <w:spacing w:line="360" w:lineRule="auto"/>
        <w:rPr>
          <w:lang w:val="el-GR"/>
        </w:rPr>
      </w:pPr>
      <w:r w:rsidRPr="00EA6B87">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EA6B87" w:rsidRDefault="00401C3F" w:rsidP="00F73DE9">
      <w:pPr>
        <w:spacing w:line="360" w:lineRule="auto"/>
        <w:rPr>
          <w:color w:val="000000"/>
          <w:lang w:val="el-GR"/>
        </w:rPr>
      </w:pPr>
      <w:r w:rsidRPr="00EA6B87">
        <w:rPr>
          <w:color w:val="000000"/>
          <w:lang w:val="el-GR"/>
        </w:rPr>
        <w:t>Οι εγγυητικές επιστολές συντάσσονται σύμφωνα με τα υποδείγματα του Παραρτήματος της παρούσας.</w:t>
      </w:r>
    </w:p>
    <w:p w14:paraId="35D4B144" w14:textId="54D84B81" w:rsidR="00F97C41" w:rsidRPr="00EA6B87" w:rsidRDefault="00F97C41" w:rsidP="00F73DE9">
      <w:pPr>
        <w:spacing w:line="360" w:lineRule="auto"/>
        <w:rPr>
          <w:color w:val="000000"/>
          <w:lang w:val="el-GR"/>
        </w:rPr>
      </w:pPr>
      <w:r w:rsidRPr="00EA6B87">
        <w:rPr>
          <w:color w:val="000000"/>
          <w:lang w:val="el-GR"/>
        </w:rPr>
        <w:t>Επισημαίνεται ότι εγγυήσεις που εκδίδονται από το Τ</w:t>
      </w:r>
      <w:r w:rsidR="00624353" w:rsidRPr="00EA6B87">
        <w:rPr>
          <w:color w:val="000000"/>
          <w:lang w:val="el-GR"/>
        </w:rPr>
        <w:t>.</w:t>
      </w:r>
      <w:r w:rsidRPr="00EA6B87">
        <w:rPr>
          <w:color w:val="000000"/>
          <w:lang w:val="el-GR"/>
        </w:rPr>
        <w:t>Μ</w:t>
      </w:r>
      <w:r w:rsidR="00624353" w:rsidRPr="00EA6B87">
        <w:rPr>
          <w:color w:val="000000"/>
          <w:lang w:val="el-GR"/>
        </w:rPr>
        <w:t>.</w:t>
      </w:r>
      <w:r w:rsidRPr="00EA6B87">
        <w:rPr>
          <w:color w:val="000000"/>
          <w:lang w:val="el-GR"/>
        </w:rPr>
        <w:t>Ε</w:t>
      </w:r>
      <w:r w:rsidR="00624353" w:rsidRPr="00EA6B87">
        <w:rPr>
          <w:color w:val="000000"/>
          <w:lang w:val="el-GR"/>
        </w:rPr>
        <w:t>.</w:t>
      </w:r>
      <w:r w:rsidRPr="00EA6B87">
        <w:rPr>
          <w:color w:val="000000"/>
          <w:lang w:val="el-GR"/>
        </w:rPr>
        <w:t>Δ</w:t>
      </w:r>
      <w:r w:rsidR="00624353" w:rsidRPr="00EA6B87">
        <w:rPr>
          <w:color w:val="000000"/>
          <w:lang w:val="el-GR"/>
        </w:rPr>
        <w:t>.</w:t>
      </w:r>
      <w:r w:rsidRPr="00EA6B87">
        <w:rPr>
          <w:color w:val="000000"/>
          <w:lang w:val="el-GR"/>
        </w:rPr>
        <w:t>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3BA14915" w14:textId="77777777" w:rsidR="0054025C" w:rsidRPr="00EA6B87" w:rsidRDefault="003355E7" w:rsidP="00F73DE9">
      <w:pPr>
        <w:spacing w:line="360" w:lineRule="auto"/>
        <w:rPr>
          <w:color w:val="000000"/>
          <w:lang w:val="el-GR"/>
        </w:rPr>
      </w:pPr>
      <w:r w:rsidRPr="00EA6B87">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EA6B87" w:rsidRDefault="000A60A0" w:rsidP="00F73DE9">
      <w:pPr>
        <w:spacing w:line="360" w:lineRule="auto"/>
        <w:rPr>
          <w:color w:val="000000"/>
          <w:lang w:val="el-GR"/>
        </w:rPr>
      </w:pPr>
    </w:p>
    <w:p w14:paraId="29C3131D" w14:textId="1FC2ACC9" w:rsidR="000A60A0" w:rsidRPr="00EA6B87" w:rsidRDefault="000A60A0" w:rsidP="00F73DE9">
      <w:pPr>
        <w:pStyle w:val="3"/>
        <w:spacing w:line="360" w:lineRule="auto"/>
        <w:ind w:left="1276"/>
        <w:rPr>
          <w:rFonts w:cs="Tahoma"/>
          <w:lang w:val="el-GR"/>
        </w:rPr>
      </w:pPr>
      <w:bookmarkStart w:id="75" w:name="_Toc97194269"/>
      <w:bookmarkStart w:id="76" w:name="_Toc97194419"/>
      <w:bookmarkStart w:id="77" w:name="_Toc177459186"/>
      <w:r w:rsidRPr="00EA6B87">
        <w:rPr>
          <w:rFonts w:cs="Tahoma"/>
          <w:lang w:val="el-GR"/>
        </w:rPr>
        <w:t>Προστασία Προσωπικών Δεδομένων</w:t>
      </w:r>
      <w:bookmarkEnd w:id="75"/>
      <w:bookmarkEnd w:id="76"/>
      <w:bookmarkEnd w:id="77"/>
    </w:p>
    <w:p w14:paraId="3BC1122F" w14:textId="12D07901" w:rsidR="000A60A0" w:rsidRPr="00EA6B87" w:rsidRDefault="000A60A0" w:rsidP="00F73DE9">
      <w:pPr>
        <w:spacing w:line="360" w:lineRule="auto"/>
        <w:rPr>
          <w:lang w:val="el-GR"/>
        </w:rPr>
      </w:pPr>
      <w:r w:rsidRPr="00EA6B87">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w:t>
      </w:r>
      <w:r w:rsidRPr="004054E4">
        <w:rPr>
          <w:lang w:val="el-GR"/>
        </w:rPr>
        <w:t xml:space="preserve">επισυνάπτεται </w:t>
      </w:r>
      <w:r w:rsidR="0096190B" w:rsidRPr="004054E4">
        <w:rPr>
          <w:lang w:val="el-GR"/>
        </w:rPr>
        <w:t xml:space="preserve">στο παράρτημα </w:t>
      </w:r>
      <w:r w:rsidR="0096190B" w:rsidRPr="004054E4">
        <w:rPr>
          <w:lang w:val="en-US"/>
        </w:rPr>
        <w:t>I</w:t>
      </w:r>
      <w:r w:rsidR="004054E4" w:rsidRPr="004054E4">
        <w:rPr>
          <w:lang w:val="en-US"/>
        </w:rPr>
        <w:t>X</w:t>
      </w:r>
      <w:r w:rsidR="0096190B" w:rsidRPr="00EA6B87">
        <w:rPr>
          <w:lang w:val="el-GR"/>
        </w:rPr>
        <w:t xml:space="preserve"> </w:t>
      </w:r>
      <w:r w:rsidRPr="00EA6B87">
        <w:rPr>
          <w:lang w:val="el-GR"/>
        </w:rPr>
        <w:t>στην παρούσα.</w:t>
      </w:r>
    </w:p>
    <w:p w14:paraId="78E355F5" w14:textId="77777777" w:rsidR="0054025C" w:rsidRPr="00EA6B87" w:rsidRDefault="0054025C" w:rsidP="00F73DE9">
      <w:pPr>
        <w:suppressAutoHyphens w:val="0"/>
        <w:spacing w:after="0" w:line="360" w:lineRule="auto"/>
        <w:jc w:val="left"/>
        <w:rPr>
          <w:color w:val="000000"/>
          <w:lang w:val="el-GR"/>
        </w:rPr>
      </w:pPr>
      <w:r w:rsidRPr="00EA6B87">
        <w:rPr>
          <w:color w:val="000000"/>
          <w:lang w:val="el-GR"/>
        </w:rPr>
        <w:br w:type="page"/>
      </w:r>
    </w:p>
    <w:bookmarkEnd w:id="73"/>
    <w:p w14:paraId="0A47A717" w14:textId="77777777" w:rsidR="008338F0" w:rsidRPr="00EA6B87" w:rsidRDefault="003355E7" w:rsidP="00F73DE9">
      <w:pPr>
        <w:pStyle w:val="2"/>
        <w:spacing w:line="360" w:lineRule="auto"/>
        <w:rPr>
          <w:rFonts w:cs="Tahoma"/>
          <w:lang w:val="el-GR"/>
        </w:rPr>
      </w:pPr>
      <w:r w:rsidRPr="00EA6B87">
        <w:rPr>
          <w:rFonts w:cs="Tahoma"/>
          <w:lang w:val="el-GR"/>
        </w:rPr>
        <w:lastRenderedPageBreak/>
        <w:tab/>
      </w:r>
      <w:bookmarkStart w:id="78" w:name="_Toc97194270"/>
      <w:bookmarkStart w:id="79" w:name="_Toc97194420"/>
      <w:bookmarkStart w:id="80" w:name="_Toc177459187"/>
      <w:r w:rsidRPr="00EA6B87">
        <w:rPr>
          <w:rFonts w:cs="Tahoma"/>
          <w:lang w:val="el-GR"/>
        </w:rPr>
        <w:t>Δικαίωμα Συμμετοχής - Κριτήρια Ποιοτικής Επιλογής</w:t>
      </w:r>
      <w:bookmarkEnd w:id="78"/>
      <w:bookmarkEnd w:id="79"/>
      <w:bookmarkEnd w:id="80"/>
    </w:p>
    <w:p w14:paraId="79E1C284" w14:textId="381AEFC5" w:rsidR="008338F0" w:rsidRPr="00EA6B87" w:rsidRDefault="003355E7" w:rsidP="00F73DE9">
      <w:pPr>
        <w:pStyle w:val="3"/>
        <w:spacing w:line="360" w:lineRule="auto"/>
        <w:ind w:left="1276"/>
        <w:rPr>
          <w:rFonts w:cs="Tahoma"/>
          <w:lang w:val="el-GR"/>
        </w:rPr>
      </w:pPr>
      <w:bookmarkStart w:id="81" w:name="_Ref496541397"/>
      <w:bookmarkStart w:id="82" w:name="_Toc97194271"/>
      <w:bookmarkStart w:id="83" w:name="_Toc97194421"/>
      <w:bookmarkStart w:id="84" w:name="_Toc177459188"/>
      <w:r w:rsidRPr="00EA6B87">
        <w:rPr>
          <w:rFonts w:cs="Tahoma"/>
          <w:lang w:val="el-GR"/>
        </w:rPr>
        <w:t>Δικαιούμενοι συμμετοχής</w:t>
      </w:r>
      <w:bookmarkEnd w:id="81"/>
      <w:bookmarkEnd w:id="82"/>
      <w:bookmarkEnd w:id="83"/>
      <w:bookmarkEnd w:id="84"/>
    </w:p>
    <w:p w14:paraId="64F045C0" w14:textId="77777777" w:rsidR="008338F0" w:rsidRPr="00EA6B87" w:rsidRDefault="003355E7" w:rsidP="00F73DE9">
      <w:pPr>
        <w:spacing w:before="240" w:line="360" w:lineRule="auto"/>
        <w:rPr>
          <w:lang w:val="el-GR"/>
        </w:rPr>
      </w:pPr>
      <w:r w:rsidRPr="00EA6B87">
        <w:rPr>
          <w:b/>
          <w:bCs/>
          <w:lang w:val="el-GR"/>
        </w:rPr>
        <w:t>1.</w:t>
      </w:r>
      <w:r w:rsidRPr="00EA6B87">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EA6B87" w:rsidRDefault="003355E7" w:rsidP="00F73DE9">
      <w:pPr>
        <w:spacing w:line="360" w:lineRule="auto"/>
        <w:rPr>
          <w:lang w:val="el-GR"/>
        </w:rPr>
      </w:pPr>
      <w:r w:rsidRPr="00EA6B87">
        <w:rPr>
          <w:lang w:val="el-GR"/>
        </w:rPr>
        <w:t>α) κράτος-μέλος της Ένωσης,</w:t>
      </w:r>
    </w:p>
    <w:p w14:paraId="485EC0E7" w14:textId="77777777" w:rsidR="008338F0" w:rsidRPr="00EA6B87" w:rsidRDefault="003355E7" w:rsidP="00F73DE9">
      <w:pPr>
        <w:spacing w:line="360" w:lineRule="auto"/>
        <w:rPr>
          <w:lang w:val="el-GR"/>
        </w:rPr>
      </w:pPr>
      <w:r w:rsidRPr="00EA6B87">
        <w:rPr>
          <w:lang w:val="el-GR"/>
        </w:rPr>
        <w:t>β) κράτος-μέλος του Ευρωπαϊκού Οικονομικού Χώρου (Ε.Ο.Χ.),</w:t>
      </w:r>
    </w:p>
    <w:p w14:paraId="761B3A27" w14:textId="4172819A" w:rsidR="008338F0" w:rsidRPr="00EA6B87" w:rsidRDefault="003355E7" w:rsidP="00F73DE9">
      <w:pPr>
        <w:spacing w:line="360" w:lineRule="auto"/>
        <w:rPr>
          <w:lang w:val="el-GR"/>
        </w:rPr>
      </w:pPr>
      <w:r w:rsidRPr="00EA6B87">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EA6B87">
        <w:rPr>
          <w:lang w:val="el-GR"/>
        </w:rPr>
        <w:t>,</w:t>
      </w:r>
      <w:r w:rsidRPr="00EA6B87">
        <w:rPr>
          <w:lang w:val="el-GR"/>
        </w:rPr>
        <w:t>5</w:t>
      </w:r>
      <w:r w:rsidR="00CD3B0E" w:rsidRPr="00EA6B87">
        <w:rPr>
          <w:lang w:val="el-GR"/>
        </w:rPr>
        <w:t>, 6</w:t>
      </w:r>
      <w:r w:rsidRPr="00EA6B87">
        <w:rPr>
          <w:lang w:val="el-GR"/>
        </w:rPr>
        <w:t xml:space="preserve"> και</w:t>
      </w:r>
      <w:r w:rsidR="00CD3B0E" w:rsidRPr="00EA6B87">
        <w:rPr>
          <w:lang w:val="el-GR"/>
        </w:rPr>
        <w:t xml:space="preserve"> 7 και</w:t>
      </w:r>
      <w:r w:rsidRPr="00EA6B87">
        <w:rPr>
          <w:lang w:val="el-GR"/>
        </w:rPr>
        <w:t xml:space="preserve"> τις γενικές σημειώσεις του σχετικού με την Ένωση Προσαρτήματος </w:t>
      </w:r>
      <w:r w:rsidRPr="00EA6B87">
        <w:t>I</w:t>
      </w:r>
      <w:r w:rsidRPr="00EA6B87">
        <w:rPr>
          <w:lang w:val="el-GR"/>
        </w:rPr>
        <w:t xml:space="preserve"> της ως άνω Συμφωνίας, καθώς κα</w:t>
      </w:r>
    </w:p>
    <w:p w14:paraId="0D92DB03" w14:textId="77777777" w:rsidR="008338F0" w:rsidRPr="00EA6B87" w:rsidRDefault="003355E7" w:rsidP="00F73DE9">
      <w:pPr>
        <w:spacing w:line="360" w:lineRule="auto"/>
        <w:rPr>
          <w:lang w:val="el-GR"/>
        </w:rPr>
      </w:pPr>
      <w:r w:rsidRPr="00EA6B87">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1A79D9D3" w:rsidR="00CD3B0E" w:rsidRPr="00EA6B87" w:rsidRDefault="00CD3B0E" w:rsidP="00F73DE9">
      <w:pPr>
        <w:spacing w:line="360" w:lineRule="auto"/>
        <w:rPr>
          <w:lang w:val="el-GR"/>
        </w:rPr>
      </w:pPr>
      <w:r w:rsidRPr="00EA6B87">
        <w:rPr>
          <w:lang w:val="el-GR"/>
        </w:rPr>
        <w:t>Στο</w:t>
      </w:r>
      <w:r w:rsidR="00AB6201">
        <w:rPr>
          <w:lang w:val="el-GR"/>
        </w:rPr>
        <w:t>ν</w:t>
      </w:r>
      <w:r w:rsidRPr="00EA6B87">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2751F3">
        <w:rPr>
          <w:rStyle w:val="ab"/>
          <w:lang w:val="el-GR"/>
        </w:rPr>
        <w:footnoteReference w:id="3"/>
      </w:r>
      <w:r w:rsidR="00AC46CF">
        <w:rPr>
          <w:lang w:val="el-GR"/>
        </w:rPr>
        <w:t>.</w:t>
      </w:r>
    </w:p>
    <w:p w14:paraId="2A29223E" w14:textId="7A18347E" w:rsidR="008207F2" w:rsidRPr="00EA6B87" w:rsidRDefault="008207F2" w:rsidP="00F73DE9">
      <w:pPr>
        <w:spacing w:before="120" w:line="360" w:lineRule="auto"/>
        <w:rPr>
          <w:lang w:val="el-GR"/>
        </w:rPr>
      </w:pPr>
      <w:bookmarkStart w:id="85" w:name="_Hlk118712403"/>
      <w:r w:rsidRPr="00EA6B87">
        <w:rPr>
          <w:b/>
          <w:lang w:val="el-GR"/>
        </w:rPr>
        <w:t>2.</w:t>
      </w:r>
      <w:r w:rsidRPr="00EA6B87">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EA6B87">
        <w:rPr>
          <w:lang w:val="en-US"/>
        </w:rPr>
        <w:t>L</w:t>
      </w:r>
      <w:r w:rsidRPr="00EA6B87">
        <w:rPr>
          <w:lang w:val="el-GR"/>
        </w:rPr>
        <w:t xml:space="preserve"> 111/1) και συγκεκριμένα αν ο οικονομικός φορέας είναι:</w:t>
      </w:r>
    </w:p>
    <w:p w14:paraId="07137C91" w14:textId="77777777" w:rsidR="008207F2" w:rsidRPr="00EA6B87" w:rsidRDefault="008207F2" w:rsidP="00F73DE9">
      <w:pPr>
        <w:spacing w:before="120" w:line="360" w:lineRule="auto"/>
        <w:rPr>
          <w:lang w:val="el-GR"/>
        </w:rPr>
      </w:pPr>
      <w:r w:rsidRPr="00EA6B87">
        <w:rPr>
          <w:lang w:val="el-GR"/>
        </w:rPr>
        <w:t>α) Ρώσος υπήκοος ή φυσικό ή νομικό πρόσωπο, οντότητα ή φορέα που έχει την έδρα του στη Ρωσία,</w:t>
      </w:r>
    </w:p>
    <w:p w14:paraId="119E8A90" w14:textId="77777777" w:rsidR="008207F2" w:rsidRPr="00EA6B87" w:rsidRDefault="008207F2" w:rsidP="00F73DE9">
      <w:pPr>
        <w:spacing w:before="120" w:line="360" w:lineRule="auto"/>
        <w:rPr>
          <w:lang w:val="el-GR"/>
        </w:rPr>
      </w:pPr>
      <w:r w:rsidRPr="00EA6B87">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EA6B87" w:rsidRDefault="008207F2" w:rsidP="00F73DE9">
      <w:pPr>
        <w:spacing w:before="120" w:line="360" w:lineRule="auto"/>
        <w:rPr>
          <w:lang w:val="el-GR"/>
        </w:rPr>
      </w:pPr>
      <w:r w:rsidRPr="00EA6B87">
        <w:rPr>
          <w:lang w:val="el-GR"/>
        </w:rPr>
        <w:lastRenderedPageBreak/>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4B099FD7" w:rsidR="009F688B" w:rsidRPr="00EA6B87" w:rsidRDefault="009F688B" w:rsidP="00F73DE9">
      <w:pPr>
        <w:spacing w:line="360" w:lineRule="auto"/>
        <w:rPr>
          <w:lang w:val="el-GR"/>
        </w:rPr>
      </w:pPr>
      <w:r w:rsidRPr="00EA6B87">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00A21F19" w:rsidRPr="00A21F19">
        <w:rPr>
          <w:b/>
          <w:bCs/>
          <w:color w:val="002060"/>
          <w:lang w:val="el-GR"/>
        </w:rPr>
        <w:fldChar w:fldCharType="begin"/>
      </w:r>
      <w:r w:rsidR="00A21F19" w:rsidRPr="00A21F19">
        <w:rPr>
          <w:b/>
          <w:bCs/>
          <w:color w:val="002060"/>
          <w:lang w:val="el-GR"/>
        </w:rPr>
        <w:instrText xml:space="preserve"> REF _Ref55324286 \r \h </w:instrText>
      </w:r>
      <w:r w:rsidR="00A21F19">
        <w:rPr>
          <w:b/>
          <w:bCs/>
          <w:color w:val="002060"/>
          <w:lang w:val="el-GR"/>
        </w:rPr>
        <w:instrText xml:space="preserve"> \* MERGEFORMAT </w:instrText>
      </w:r>
      <w:r w:rsidR="00A21F19" w:rsidRPr="00A21F19">
        <w:rPr>
          <w:b/>
          <w:bCs/>
          <w:color w:val="002060"/>
          <w:lang w:val="el-GR"/>
        </w:rPr>
      </w:r>
      <w:r w:rsidR="00A21F19" w:rsidRPr="00A21F19">
        <w:rPr>
          <w:b/>
          <w:bCs/>
          <w:color w:val="002060"/>
          <w:lang w:val="el-GR"/>
        </w:rPr>
        <w:fldChar w:fldCharType="separate"/>
      </w:r>
      <w:r w:rsidR="007D003C">
        <w:rPr>
          <w:b/>
          <w:bCs/>
          <w:color w:val="002060"/>
          <w:lang w:val="el-GR"/>
        </w:rPr>
        <w:t>2.4.3.1</w:t>
      </w:r>
      <w:r w:rsidR="00A21F19" w:rsidRPr="00A21F19">
        <w:rPr>
          <w:b/>
          <w:bCs/>
          <w:color w:val="002060"/>
          <w:lang w:val="el-GR"/>
        </w:rPr>
        <w:fldChar w:fldCharType="end"/>
      </w:r>
      <w:r w:rsidRPr="00EA6B87">
        <w:rPr>
          <w:lang w:val="el-GR"/>
        </w:rPr>
        <w:t xml:space="preserve"> και </w:t>
      </w:r>
      <w:r w:rsidRPr="004054E4">
        <w:rPr>
          <w:lang w:val="el-GR"/>
        </w:rPr>
        <w:t xml:space="preserve">το </w:t>
      </w:r>
      <w:r w:rsidR="00A21F19" w:rsidRPr="00A21F19">
        <w:rPr>
          <w:b/>
          <w:bCs/>
          <w:color w:val="002060"/>
          <w:lang w:val="el-GR"/>
        </w:rPr>
        <w:fldChar w:fldCharType="begin"/>
      </w:r>
      <w:r w:rsidR="00A21F19" w:rsidRPr="00A21F19">
        <w:rPr>
          <w:b/>
          <w:bCs/>
          <w:color w:val="002060"/>
          <w:lang w:val="el-GR"/>
        </w:rPr>
        <w:instrText xml:space="preserve"> REF _Ref494118533 \h  \* MERGEFORMAT </w:instrText>
      </w:r>
      <w:r w:rsidR="00A21F19" w:rsidRPr="00A21F19">
        <w:rPr>
          <w:b/>
          <w:bCs/>
          <w:color w:val="002060"/>
          <w:lang w:val="el-GR"/>
        </w:rPr>
      </w:r>
      <w:r w:rsidR="00A21F19" w:rsidRPr="00A21F19">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VI</w:t>
      </w:r>
      <w:r w:rsidR="007D003C" w:rsidRPr="007D003C">
        <w:rPr>
          <w:b/>
          <w:bCs/>
          <w:color w:val="002060"/>
          <w:lang w:val="el-GR"/>
        </w:rPr>
        <w:t>Ι – Άλλες Δηλώσεις</w:t>
      </w:r>
      <w:r w:rsidR="00A21F19" w:rsidRPr="00A21F19">
        <w:rPr>
          <w:b/>
          <w:bCs/>
          <w:color w:val="002060"/>
          <w:lang w:val="el-GR"/>
        </w:rPr>
        <w:fldChar w:fldCharType="end"/>
      </w:r>
      <w:r w:rsidRPr="00A21F19">
        <w:rPr>
          <w:b/>
          <w:bCs/>
          <w:color w:val="002060"/>
          <w:lang w:val="el-GR"/>
        </w:rPr>
        <w:t>.</w:t>
      </w:r>
    </w:p>
    <w:bookmarkEnd w:id="85"/>
    <w:p w14:paraId="5EBAA89E" w14:textId="20A0884A" w:rsidR="008338F0" w:rsidRPr="00F73DE9" w:rsidRDefault="00E97E4D" w:rsidP="00F73DE9">
      <w:pPr>
        <w:spacing w:line="360" w:lineRule="auto"/>
        <w:rPr>
          <w:lang w:val="el-GR"/>
        </w:rPr>
      </w:pPr>
      <w:r w:rsidRPr="00EA6B87">
        <w:rPr>
          <w:b/>
          <w:bCs/>
          <w:lang w:val="el-GR"/>
        </w:rPr>
        <w:t>3</w:t>
      </w:r>
      <w:r w:rsidR="003355E7" w:rsidRPr="00EA6B87">
        <w:rPr>
          <w:b/>
          <w:bCs/>
          <w:lang w:val="el-GR"/>
        </w:rPr>
        <w:t>.</w:t>
      </w:r>
      <w:r w:rsidR="003355E7" w:rsidRPr="00EA6B87">
        <w:rPr>
          <w:lang w:val="el-GR"/>
        </w:rPr>
        <w:t xml:space="preserve"> </w:t>
      </w:r>
      <w:r w:rsidR="00CD3B0E" w:rsidRPr="00EA6B87">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sidRPr="00EA6B87">
        <w:rPr>
          <w:lang w:val="el-GR"/>
        </w:rPr>
        <w:t xml:space="preserve"> </w:t>
      </w:r>
      <w:r w:rsidR="00CD3B0E" w:rsidRPr="00EA6B87">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695FA92" w14:textId="5E24599A" w:rsidR="002F2BED" w:rsidRPr="00EA6B87" w:rsidRDefault="00E97E4D" w:rsidP="00F73DE9">
      <w:pPr>
        <w:spacing w:line="360" w:lineRule="auto"/>
        <w:rPr>
          <w:vertAlign w:val="superscript"/>
          <w:lang w:val="el-GR"/>
        </w:rPr>
      </w:pPr>
      <w:r w:rsidRPr="00EA6B87">
        <w:rPr>
          <w:b/>
          <w:bCs/>
          <w:lang w:val="el-GR"/>
        </w:rPr>
        <w:t>4</w:t>
      </w:r>
      <w:r w:rsidR="003355E7" w:rsidRPr="00EA6B87">
        <w:rPr>
          <w:b/>
          <w:bCs/>
          <w:lang w:val="el-GR"/>
        </w:rPr>
        <w:t>.</w:t>
      </w:r>
      <w:r w:rsidR="003355E7" w:rsidRPr="00EA6B87">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w:t>
      </w:r>
      <w:r w:rsidR="00AB6201">
        <w:rPr>
          <w:lang w:val="el-GR"/>
        </w:rPr>
        <w:t>ε</w:t>
      </w:r>
      <w:r w:rsidR="003355E7" w:rsidRPr="00EA6B87">
        <w:rPr>
          <w:lang w:val="el-GR"/>
        </w:rPr>
        <w:t>γγ</w:t>
      </w:r>
      <w:r w:rsidR="00AB6201">
        <w:rPr>
          <w:lang w:val="el-GR"/>
        </w:rPr>
        <w:t>ύως</w:t>
      </w:r>
      <w:r w:rsidR="003355E7" w:rsidRPr="00EA6B87">
        <w:rPr>
          <w:lang w:val="el-GR"/>
        </w:rPr>
        <w:t xml:space="preserve"> και εις ολόκληρον.</w:t>
      </w:r>
    </w:p>
    <w:p w14:paraId="6B39115A" w14:textId="77777777" w:rsidR="008338F0" w:rsidRPr="00EA6B87" w:rsidRDefault="003355E7" w:rsidP="00F73DE9">
      <w:pPr>
        <w:pStyle w:val="3"/>
        <w:spacing w:line="360" w:lineRule="auto"/>
        <w:ind w:left="1276"/>
        <w:rPr>
          <w:rFonts w:cs="Tahoma"/>
          <w:lang w:val="el-GR"/>
        </w:rPr>
      </w:pPr>
      <w:bookmarkStart w:id="86" w:name="_Ref496542081"/>
      <w:bookmarkStart w:id="87" w:name="_Toc97194272"/>
      <w:bookmarkStart w:id="88" w:name="_Toc97194422"/>
      <w:bookmarkStart w:id="89" w:name="_Toc177459189"/>
      <w:r w:rsidRPr="00EA6B87">
        <w:rPr>
          <w:rFonts w:cs="Tahoma"/>
          <w:lang w:val="el-GR"/>
        </w:rPr>
        <w:t>Εγγύηση συμμετοχής</w:t>
      </w:r>
      <w:bookmarkEnd w:id="86"/>
      <w:bookmarkEnd w:id="87"/>
      <w:bookmarkEnd w:id="88"/>
      <w:bookmarkEnd w:id="89"/>
    </w:p>
    <w:p w14:paraId="075B8B68" w14:textId="1D9B6CA4" w:rsidR="00C960CF" w:rsidRPr="00EA6B87" w:rsidRDefault="003355E7" w:rsidP="00F73DE9">
      <w:pPr>
        <w:pStyle w:val="aff"/>
        <w:tabs>
          <w:tab w:val="left" w:pos="0"/>
          <w:tab w:val="left" w:pos="1134"/>
        </w:tabs>
        <w:spacing w:before="240" w:line="360" w:lineRule="auto"/>
        <w:ind w:left="0"/>
        <w:rPr>
          <w:lang w:val="el-GR"/>
        </w:rPr>
      </w:pPr>
      <w:r w:rsidRPr="00EA6B87">
        <w:rPr>
          <w:rStyle w:val="Heading4Char"/>
          <w:rFonts w:ascii="Tahoma" w:hAnsi="Tahoma" w:cs="Tahoma"/>
          <w:sz w:val="22"/>
          <w:szCs w:val="22"/>
          <w:lang w:val="el-GR"/>
        </w:rPr>
        <w:t>2.2.2.1.</w:t>
      </w:r>
      <w:r w:rsidRPr="00EA6B87">
        <w:rPr>
          <w:b/>
          <w:bCs/>
          <w:lang w:val="el-GR"/>
        </w:rPr>
        <w:t xml:space="preserve"> </w:t>
      </w:r>
      <w:r w:rsidRPr="00EA6B87">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EA6B87">
        <w:rPr>
          <w:lang w:val="el-GR"/>
        </w:rPr>
        <w:t xml:space="preserve"> </w:t>
      </w:r>
      <w:r w:rsidRPr="00EA6B87">
        <w:rPr>
          <w:lang w:val="el-GR"/>
        </w:rPr>
        <w:t>εγγυητική επιστολή συμμετοχής,</w:t>
      </w:r>
      <w:r w:rsidR="00C960CF" w:rsidRPr="00EA6B87">
        <w:rPr>
          <w:lang w:val="el-GR"/>
        </w:rPr>
        <w:t xml:space="preserve"> σύμφωνα με το </w:t>
      </w:r>
      <w:r w:rsidR="00CA543A" w:rsidRPr="004054E4">
        <w:rPr>
          <w:lang w:val="el-GR"/>
        </w:rPr>
        <w:t xml:space="preserve">αντίστοιχο </w:t>
      </w:r>
      <w:r w:rsidR="00C960CF" w:rsidRPr="004054E4">
        <w:rPr>
          <w:lang w:val="el-GR"/>
        </w:rPr>
        <w:t xml:space="preserve">υπόδειγμα </w:t>
      </w:r>
      <w:r w:rsidR="00CA543A" w:rsidRPr="004054E4">
        <w:rPr>
          <w:lang w:val="el-GR"/>
        </w:rPr>
        <w:t>στο</w:t>
      </w:r>
      <w:r w:rsidR="00C960CF" w:rsidRPr="004054E4">
        <w:rPr>
          <w:lang w:val="el-GR"/>
        </w:rPr>
        <w:t xml:space="preserve"> </w:t>
      </w:r>
      <w:r w:rsidR="00CA543A" w:rsidRPr="004054E4">
        <w:rPr>
          <w:lang w:val="el-GR"/>
        </w:rPr>
        <w:t>«</w:t>
      </w:r>
      <w:r w:rsidR="003301EE" w:rsidRPr="003301EE">
        <w:rPr>
          <w:b/>
          <w:bCs/>
          <w:color w:val="002060"/>
          <w:lang w:val="el-GR"/>
        </w:rPr>
        <w:fldChar w:fldCharType="begin"/>
      </w:r>
      <w:r w:rsidR="003301EE" w:rsidRPr="003301EE">
        <w:rPr>
          <w:b/>
          <w:bCs/>
          <w:color w:val="002060"/>
          <w:lang w:val="el-GR"/>
        </w:rPr>
        <w:instrText xml:space="preserve"> REF _Ref172624889 \h </w:instrText>
      </w:r>
      <w:r w:rsidR="003301EE">
        <w:rPr>
          <w:b/>
          <w:bCs/>
          <w:color w:val="002060"/>
          <w:lang w:val="el-GR"/>
        </w:rPr>
        <w:instrText xml:space="preserve"> \* MERGEFORMAT </w:instrText>
      </w:r>
      <w:r w:rsidR="003301EE" w:rsidRPr="003301EE">
        <w:rPr>
          <w:b/>
          <w:bCs/>
          <w:color w:val="002060"/>
          <w:lang w:val="el-GR"/>
        </w:rPr>
      </w:r>
      <w:r w:rsidR="003301EE" w:rsidRPr="003301EE">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VIII</w:t>
      </w:r>
      <w:r w:rsidR="007D003C" w:rsidRPr="007D003C">
        <w:rPr>
          <w:b/>
          <w:bCs/>
          <w:color w:val="002060"/>
          <w:lang w:val="el-GR"/>
        </w:rPr>
        <w:t xml:space="preserve"> – Υποδείγματα Εγγυητικών Επιστολών</w:t>
      </w:r>
      <w:r w:rsidR="003301EE" w:rsidRPr="003301EE">
        <w:rPr>
          <w:b/>
          <w:bCs/>
          <w:color w:val="002060"/>
          <w:lang w:val="el-GR"/>
        </w:rPr>
        <w:fldChar w:fldCharType="end"/>
      </w:r>
      <w:r w:rsidR="00CA543A" w:rsidRPr="004054E4">
        <w:rPr>
          <w:lang w:val="el-GR"/>
        </w:rPr>
        <w:t>»</w:t>
      </w:r>
      <w:r w:rsidR="00E1337D" w:rsidRPr="004054E4">
        <w:rPr>
          <w:lang w:val="el-GR"/>
        </w:rPr>
        <w:t xml:space="preserve"> </w:t>
      </w:r>
      <w:r w:rsidR="00C960CF" w:rsidRPr="004054E4">
        <w:rPr>
          <w:lang w:val="el-GR"/>
        </w:rPr>
        <w:t>της παρούσας</w:t>
      </w:r>
      <w:r w:rsidRPr="004054E4">
        <w:rPr>
          <w:lang w:val="el-GR"/>
        </w:rPr>
        <w:t>.</w:t>
      </w:r>
    </w:p>
    <w:p w14:paraId="66399F81" w14:textId="77777777" w:rsidR="006F63EC" w:rsidRPr="00EA6B87" w:rsidRDefault="006F63EC" w:rsidP="00F73DE9">
      <w:pPr>
        <w:pStyle w:val="aff"/>
        <w:tabs>
          <w:tab w:val="left" w:pos="0"/>
          <w:tab w:val="left" w:pos="1134"/>
        </w:tabs>
        <w:spacing w:before="240" w:line="360" w:lineRule="auto"/>
        <w:ind w:left="0"/>
        <w:rPr>
          <w:lang w:val="el-GR"/>
        </w:rPr>
      </w:pPr>
    </w:p>
    <w:p w14:paraId="37E366F6" w14:textId="0FDB8E14" w:rsidR="00DF0C2D" w:rsidRPr="00EA6B87" w:rsidRDefault="00DF0C2D" w:rsidP="00F73DE9">
      <w:pPr>
        <w:pStyle w:val="aff"/>
        <w:tabs>
          <w:tab w:val="left" w:pos="0"/>
          <w:tab w:val="left" w:pos="1134"/>
        </w:tabs>
        <w:spacing w:before="240" w:line="360" w:lineRule="auto"/>
        <w:ind w:left="0"/>
        <w:rPr>
          <w:lang w:val="el-GR"/>
        </w:rPr>
      </w:pPr>
      <w:r w:rsidRPr="00EA6B87">
        <w:rPr>
          <w:lang w:val="el-GR"/>
        </w:rPr>
        <w:t xml:space="preserve">Το ποσό της εγγυητικής επιστολής θα πρέπει να καλύπτει σε ευρώ (€) ποσοστό </w:t>
      </w:r>
      <w:r w:rsidR="006F63EC" w:rsidRPr="00EA6B87">
        <w:rPr>
          <w:b/>
          <w:bCs/>
          <w:lang w:val="el-GR"/>
        </w:rPr>
        <w:t>2</w:t>
      </w:r>
      <w:r w:rsidRPr="00EA6B87">
        <w:rPr>
          <w:b/>
          <w:lang w:val="el-GR"/>
        </w:rPr>
        <w:t>%</w:t>
      </w:r>
      <w:r w:rsidRPr="00EA6B87">
        <w:rPr>
          <w:lang w:val="el-GR"/>
        </w:rPr>
        <w:t xml:space="preserve"> του προϋπολογισμού του Έργου (μη συμπεριλαμβανομένου ΦΠΑ</w:t>
      </w:r>
      <w:r w:rsidR="006F63EC" w:rsidRPr="00EA6B87">
        <w:rPr>
          <w:lang w:val="el-GR"/>
        </w:rPr>
        <w:t xml:space="preserve"> και δικαιωμάτων προαίρεσης</w:t>
      </w:r>
      <w:r w:rsidRPr="00EA6B87">
        <w:rPr>
          <w:lang w:val="el-GR"/>
        </w:rPr>
        <w:t xml:space="preserve">), ήτοι </w:t>
      </w:r>
      <w:r w:rsidR="00CF0E6B" w:rsidRPr="00EA6B87">
        <w:rPr>
          <w:lang w:val="el-GR"/>
        </w:rPr>
        <w:t xml:space="preserve">ογδόντα χιλιάδες ευρώ </w:t>
      </w:r>
      <w:r w:rsidRPr="00EA6B87">
        <w:rPr>
          <w:lang w:val="el-GR"/>
        </w:rPr>
        <w:t>(</w:t>
      </w:r>
      <w:r w:rsidR="00CF0E6B" w:rsidRPr="00EA6B87">
        <w:rPr>
          <w:lang w:val="el-GR"/>
        </w:rPr>
        <w:t xml:space="preserve">80.000,00 </w:t>
      </w:r>
      <w:r w:rsidRPr="00EA6B87">
        <w:rPr>
          <w:lang w:val="el-GR"/>
        </w:rPr>
        <w:t>€).</w:t>
      </w:r>
    </w:p>
    <w:p w14:paraId="29F1BA91" w14:textId="77777777" w:rsidR="008338F0" w:rsidRPr="00EA6B87" w:rsidRDefault="003355E7" w:rsidP="00F73DE9">
      <w:pPr>
        <w:spacing w:line="360" w:lineRule="auto"/>
        <w:rPr>
          <w:bCs/>
          <w:lang w:val="el-GR"/>
        </w:rPr>
      </w:pPr>
      <w:r w:rsidRPr="00EA6B87">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6AD2ACC" w:rsidR="008338F0" w:rsidRPr="00EA6B87" w:rsidRDefault="003355E7" w:rsidP="00F73DE9">
      <w:pPr>
        <w:spacing w:line="360" w:lineRule="auto"/>
        <w:rPr>
          <w:bCs/>
          <w:lang w:val="el-GR"/>
        </w:rPr>
      </w:pPr>
      <w:r w:rsidRPr="00EA6B87">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EA6B87">
        <w:rPr>
          <w:bCs/>
          <w:lang w:val="el-GR"/>
        </w:rPr>
        <w:t xml:space="preserve">της παρ. </w:t>
      </w:r>
      <w:r w:rsidR="00061ADD" w:rsidRPr="00171128">
        <w:rPr>
          <w:b/>
          <w:color w:val="002060"/>
          <w:lang w:val="el-GR"/>
        </w:rPr>
        <w:fldChar w:fldCharType="begin"/>
      </w:r>
      <w:r w:rsidR="00061ADD" w:rsidRPr="00171128">
        <w:rPr>
          <w:b/>
          <w:color w:val="002060"/>
          <w:lang w:val="el-GR"/>
        </w:rPr>
        <w:instrText xml:space="preserve"> REF _Ref496542431 \r \h </w:instrText>
      </w:r>
      <w:r w:rsidR="00DF02B0" w:rsidRPr="00171128">
        <w:rPr>
          <w:b/>
          <w:color w:val="002060"/>
          <w:lang w:val="el-GR"/>
        </w:rPr>
        <w:instrText xml:space="preserve"> \* MERGEFORMAT </w:instrText>
      </w:r>
      <w:r w:rsidR="00061ADD" w:rsidRPr="00171128">
        <w:rPr>
          <w:b/>
          <w:color w:val="002060"/>
          <w:lang w:val="el-GR"/>
        </w:rPr>
      </w:r>
      <w:r w:rsidR="00061ADD" w:rsidRPr="00171128">
        <w:rPr>
          <w:b/>
          <w:color w:val="002060"/>
          <w:lang w:val="el-GR"/>
        </w:rPr>
        <w:fldChar w:fldCharType="separate"/>
      </w:r>
      <w:r w:rsidR="007D003C">
        <w:rPr>
          <w:b/>
          <w:color w:val="002060"/>
          <w:lang w:val="el-GR"/>
        </w:rPr>
        <w:t>2.4.5</w:t>
      </w:r>
      <w:r w:rsidR="00061ADD" w:rsidRPr="00171128">
        <w:rPr>
          <w:b/>
          <w:color w:val="002060"/>
          <w:lang w:val="el-GR"/>
        </w:rPr>
        <w:fldChar w:fldCharType="end"/>
      </w:r>
      <w:r w:rsidRPr="00EA6B87">
        <w:rPr>
          <w:bCs/>
          <w:lang w:val="el-GR"/>
        </w:rPr>
        <w:t xml:space="preserve"> </w:t>
      </w:r>
      <w:r w:rsidR="00C960CF" w:rsidRPr="00EA6B87">
        <w:rPr>
          <w:bCs/>
          <w:lang w:val="el-GR"/>
        </w:rPr>
        <w:t xml:space="preserve">«Χρόνος Ισχύος των Προσφορών» </w:t>
      </w:r>
      <w:r w:rsidRPr="00EA6B87">
        <w:rPr>
          <w:bCs/>
          <w:lang w:val="el-GR"/>
        </w:rPr>
        <w:t>της παρούσας, άλλως η προσφορά απορρίπτεται. Η αναθέτουσα αρχή μπορεί, πριν τη λήξη της προσφοράς, να ζητ</w:t>
      </w:r>
      <w:r w:rsidR="00AB6201">
        <w:rPr>
          <w:bCs/>
          <w:lang w:val="el-GR"/>
        </w:rPr>
        <w:t>εί</w:t>
      </w:r>
      <w:r w:rsidRPr="00EA6B87">
        <w:rPr>
          <w:bCs/>
          <w:lang w:val="el-GR"/>
        </w:rPr>
        <w:t xml:space="preserve"> από τ</w:t>
      </w:r>
      <w:r w:rsidR="00730200" w:rsidRPr="00EA6B87">
        <w:rPr>
          <w:bCs/>
          <w:lang w:val="el-GR"/>
        </w:rPr>
        <w:t>ους</w:t>
      </w:r>
      <w:r w:rsidRPr="00EA6B87">
        <w:rPr>
          <w:bCs/>
          <w:lang w:val="el-GR"/>
        </w:rPr>
        <w:t xml:space="preserve"> προσφέροντ</w:t>
      </w:r>
      <w:r w:rsidR="00730200" w:rsidRPr="00EA6B87">
        <w:rPr>
          <w:bCs/>
          <w:lang w:val="el-GR"/>
        </w:rPr>
        <w:t>ες</w:t>
      </w:r>
      <w:r w:rsidRPr="00EA6B87">
        <w:rPr>
          <w:bCs/>
          <w:lang w:val="el-GR"/>
        </w:rPr>
        <w:t xml:space="preserve"> να παρατείν</w:t>
      </w:r>
      <w:r w:rsidR="00730200" w:rsidRPr="00EA6B87">
        <w:rPr>
          <w:bCs/>
          <w:lang w:val="el-GR"/>
        </w:rPr>
        <w:t>ουν</w:t>
      </w:r>
      <w:r w:rsidRPr="00EA6B87">
        <w:rPr>
          <w:bCs/>
          <w:lang w:val="el-GR"/>
        </w:rPr>
        <w:t>, πριν τη λήξη τους, τη διάρκεια ισχύος της προσφοράς και της εγγύησης συμμετοχής.</w:t>
      </w:r>
    </w:p>
    <w:p w14:paraId="43BCC803" w14:textId="63FFC0EB" w:rsidR="00CD3B0E" w:rsidRPr="00EA6B87" w:rsidRDefault="00CD3B0E" w:rsidP="00F73DE9">
      <w:pPr>
        <w:spacing w:line="360" w:lineRule="auto"/>
        <w:rPr>
          <w:lang w:val="el-GR"/>
        </w:rPr>
      </w:pPr>
      <w:r w:rsidRPr="00EA6B87">
        <w:rPr>
          <w:bCs/>
          <w:lang w:val="el-GR"/>
        </w:rPr>
        <w:lastRenderedPageBreak/>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171128">
        <w:rPr>
          <w:b/>
          <w:color w:val="002060"/>
          <w:lang w:val="el-GR"/>
        </w:rPr>
        <w:fldChar w:fldCharType="begin"/>
      </w:r>
      <w:r w:rsidRPr="00171128">
        <w:rPr>
          <w:b/>
          <w:color w:val="002060"/>
          <w:lang w:val="el-GR"/>
        </w:rPr>
        <w:instrText xml:space="preserve"> REF _Ref496542534 \r \h </w:instrText>
      </w:r>
      <w:r w:rsidR="00EA6B87" w:rsidRPr="00171128">
        <w:rPr>
          <w:b/>
          <w:color w:val="002060"/>
          <w:lang w:val="el-GR"/>
        </w:rPr>
        <w:instrText xml:space="preserve"> \* MERGEFORMAT </w:instrText>
      </w:r>
      <w:r w:rsidRPr="00171128">
        <w:rPr>
          <w:b/>
          <w:color w:val="002060"/>
          <w:lang w:val="el-GR"/>
        </w:rPr>
      </w:r>
      <w:r w:rsidRPr="00171128">
        <w:rPr>
          <w:b/>
          <w:color w:val="002060"/>
          <w:lang w:val="el-GR"/>
        </w:rPr>
        <w:fldChar w:fldCharType="separate"/>
      </w:r>
      <w:r w:rsidR="007D003C">
        <w:rPr>
          <w:b/>
          <w:color w:val="002060"/>
          <w:lang w:val="el-GR"/>
        </w:rPr>
        <w:t>3.1</w:t>
      </w:r>
      <w:r w:rsidRPr="00171128">
        <w:rPr>
          <w:b/>
          <w:color w:val="002060"/>
          <w:lang w:val="el-GR"/>
        </w:rPr>
        <w:fldChar w:fldCharType="end"/>
      </w:r>
      <w:r w:rsidRPr="00EA6B87">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EA6B87" w:rsidRDefault="00CD3B0E" w:rsidP="00F73DE9">
      <w:pPr>
        <w:spacing w:line="360" w:lineRule="auto"/>
        <w:rPr>
          <w:b/>
          <w:bCs/>
          <w:lang w:val="el-GR"/>
        </w:rPr>
      </w:pPr>
    </w:p>
    <w:p w14:paraId="30F72B92" w14:textId="77777777" w:rsidR="008338F0" w:rsidRPr="00EA6B87" w:rsidRDefault="003355E7" w:rsidP="00F73DE9">
      <w:pPr>
        <w:pStyle w:val="aff"/>
        <w:tabs>
          <w:tab w:val="left" w:pos="0"/>
          <w:tab w:val="left" w:pos="1134"/>
        </w:tabs>
        <w:spacing w:before="240" w:line="360" w:lineRule="auto"/>
        <w:ind w:left="0"/>
        <w:rPr>
          <w:lang w:val="el-GR"/>
        </w:rPr>
      </w:pPr>
      <w:r w:rsidRPr="00EA6B87">
        <w:rPr>
          <w:rStyle w:val="Heading4Char"/>
          <w:rFonts w:ascii="Tahoma" w:hAnsi="Tahoma" w:cs="Tahoma"/>
          <w:sz w:val="22"/>
          <w:szCs w:val="22"/>
          <w:lang w:val="el-GR"/>
        </w:rPr>
        <w:t>2.2.2.2.</w:t>
      </w:r>
      <w:r w:rsidRPr="00EA6B87">
        <w:rPr>
          <w:b/>
          <w:lang w:val="el-GR"/>
        </w:rPr>
        <w:t xml:space="preserve"> </w:t>
      </w:r>
      <w:r w:rsidRPr="00EA6B87">
        <w:rPr>
          <w:lang w:val="el-GR"/>
        </w:rPr>
        <w:t xml:space="preserve">Η εγγύηση συμμετοχής επιστρέφεται στον ανάδοχο με την προσκόμιση της εγγύησης καλής εκτέλεσης. </w:t>
      </w:r>
    </w:p>
    <w:p w14:paraId="154F565C" w14:textId="45798C37" w:rsidR="008338F0" w:rsidRPr="00EA6B87" w:rsidRDefault="003355E7" w:rsidP="00F73DE9">
      <w:pPr>
        <w:spacing w:line="360" w:lineRule="auto"/>
        <w:rPr>
          <w:lang w:val="el-GR"/>
        </w:rPr>
      </w:pPr>
      <w:r w:rsidRPr="00EA6B87">
        <w:rPr>
          <w:lang w:val="el-GR"/>
        </w:rPr>
        <w:t>Η εγγύηση συμμετοχής επιστρέφεται στους λοιπούς προσφέροντες</w:t>
      </w:r>
      <w:r w:rsidR="00E87EA9" w:rsidRPr="00EA6B87">
        <w:rPr>
          <w:lang w:val="el-GR"/>
        </w:rPr>
        <w:t xml:space="preserve"> σύμφωνα με τα ειδικότερα οριζόμενα </w:t>
      </w:r>
      <w:r w:rsidR="00CD3B0E" w:rsidRPr="00EA6B87">
        <w:rPr>
          <w:bCs/>
          <w:lang w:val="el-GR"/>
        </w:rPr>
        <w:t>στην παρ. 3 του ά</w:t>
      </w:r>
      <w:r w:rsidR="00E87EA9" w:rsidRPr="00EA6B87">
        <w:rPr>
          <w:bCs/>
          <w:lang w:val="el-GR"/>
        </w:rPr>
        <w:t>ρθρο</w:t>
      </w:r>
      <w:r w:rsidR="00CD3B0E" w:rsidRPr="00EA6B87">
        <w:rPr>
          <w:bCs/>
          <w:lang w:val="el-GR"/>
        </w:rPr>
        <w:t>υ</w:t>
      </w:r>
      <w:r w:rsidR="00E87EA9" w:rsidRPr="00EA6B87">
        <w:rPr>
          <w:bCs/>
          <w:lang w:val="el-GR"/>
        </w:rPr>
        <w:t xml:space="preserve"> 72 του ν. 4412/2016</w:t>
      </w:r>
      <w:r w:rsidR="00E87EA9" w:rsidRPr="00EA6B87">
        <w:rPr>
          <w:lang w:val="el-GR"/>
        </w:rPr>
        <w:t>.</w:t>
      </w:r>
      <w:r w:rsidR="00E87EA9" w:rsidRPr="00EA6B87">
        <w:rPr>
          <w:rStyle w:val="WW-FootnoteReference17"/>
          <w:lang w:val="el-GR"/>
        </w:rPr>
        <w:t xml:space="preserve"> </w:t>
      </w:r>
      <w:r w:rsidR="00E87EA9" w:rsidRPr="00EA6B87">
        <w:rPr>
          <w:rStyle w:val="WW-FootnoteReference17"/>
        </w:rPr>
        <w:footnoteReference w:id="4"/>
      </w:r>
    </w:p>
    <w:p w14:paraId="1FB0C47E" w14:textId="3F681844" w:rsidR="00E975FD" w:rsidRPr="00EA6B87" w:rsidRDefault="00FA4CDD" w:rsidP="00F73DE9">
      <w:pPr>
        <w:spacing w:line="360" w:lineRule="auto"/>
        <w:rPr>
          <w:lang w:val="el-GR"/>
        </w:rPr>
      </w:pPr>
      <w:r w:rsidRPr="00EA6B87">
        <w:rPr>
          <w:lang w:val="el-GR"/>
        </w:rPr>
        <w:t>μ</w:t>
      </w:r>
      <w:r w:rsidR="00FC1B9E" w:rsidRPr="00EA6B87">
        <w:rPr>
          <w:lang w:val="el-GR"/>
        </w:rPr>
        <w:t>ετά από:</w:t>
      </w:r>
    </w:p>
    <w:p w14:paraId="5B6ECAAC" w14:textId="77777777" w:rsidR="00FC1B9E" w:rsidRPr="00EA6B87" w:rsidRDefault="00FC1B9E" w:rsidP="00F73DE9">
      <w:pPr>
        <w:spacing w:line="360" w:lineRule="auto"/>
        <w:rPr>
          <w:lang w:val="el-GR"/>
        </w:rPr>
      </w:pPr>
      <w:r w:rsidRPr="00EA6B87">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EA6B87" w:rsidRDefault="00FC1B9E" w:rsidP="00F73DE9">
      <w:pPr>
        <w:spacing w:line="360" w:lineRule="auto"/>
        <w:rPr>
          <w:lang w:val="el-GR"/>
        </w:rPr>
      </w:pPr>
      <w:r w:rsidRPr="00EA6B87">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386B0BD8" w:rsidR="00FC1B9E" w:rsidRPr="00EA6B87" w:rsidRDefault="00FC1B9E" w:rsidP="00F73DE9">
      <w:pPr>
        <w:spacing w:line="360" w:lineRule="auto"/>
        <w:rPr>
          <w:lang w:val="el-GR"/>
        </w:rPr>
      </w:pPr>
      <w:r w:rsidRPr="00EA6B87">
        <w:rPr>
          <w:lang w:val="el-GR"/>
        </w:rPr>
        <w:t>γγ) την ολοκλήρωση του προ</w:t>
      </w:r>
      <w:r w:rsidR="00214D22" w:rsidRPr="00214D22">
        <w:rPr>
          <w:lang w:val="el-GR"/>
        </w:rPr>
        <w:t xml:space="preserve"> -</w:t>
      </w:r>
      <w:r w:rsidRPr="00EA6B87">
        <w:rPr>
          <w:lang w:val="el-GR"/>
        </w:rPr>
        <w:t>συμβατικού ελέγχου από το Ελεγκτικό Συνέδριο, σύμφωνα με τα άρθρα 324 έως 327 του ν. 4700/2020 (Α’ 127), εφόσον απαιτείται.</w:t>
      </w:r>
    </w:p>
    <w:p w14:paraId="4AFB1DB4" w14:textId="77777777" w:rsidR="00FC1B9E" w:rsidRPr="00EA6B87" w:rsidRDefault="00FC1B9E" w:rsidP="00F73DE9">
      <w:pPr>
        <w:spacing w:line="360" w:lineRule="auto"/>
        <w:rPr>
          <w:lang w:val="el-GR"/>
        </w:rPr>
      </w:pPr>
      <w:r w:rsidRPr="00EA6B87">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EA6B87" w:rsidRDefault="00FC1B9E" w:rsidP="00F73DE9">
      <w:pPr>
        <w:spacing w:line="360" w:lineRule="auto"/>
        <w:rPr>
          <w:lang w:val="el-GR"/>
        </w:rPr>
      </w:pPr>
      <w:r w:rsidRPr="00EA6B87">
        <w:rPr>
          <w:lang w:val="el-GR"/>
        </w:rPr>
        <w:t>α) λήξης του χρόνου ισχύος της προσφοράς και μη ανανέωσης αυτής και</w:t>
      </w:r>
    </w:p>
    <w:p w14:paraId="47CE4ADD" w14:textId="10EFDE7D" w:rsidR="00FC1B9E" w:rsidRPr="00EA6B87" w:rsidRDefault="00FC1B9E" w:rsidP="00F73DE9">
      <w:pPr>
        <w:spacing w:line="360" w:lineRule="auto"/>
        <w:rPr>
          <w:lang w:val="el-GR"/>
        </w:rPr>
      </w:pPr>
      <w:r w:rsidRPr="00EA6B87">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311AB034" w14:textId="03B92F05" w:rsidR="00C32872" w:rsidRPr="00EA6B87" w:rsidRDefault="003355E7" w:rsidP="00F73DE9">
      <w:pPr>
        <w:spacing w:line="360" w:lineRule="auto"/>
        <w:rPr>
          <w:lang w:val="el-GR"/>
        </w:rPr>
      </w:pPr>
      <w:r w:rsidRPr="00EA6B87">
        <w:rPr>
          <w:rStyle w:val="Heading4Char"/>
          <w:rFonts w:ascii="Tahoma" w:hAnsi="Tahoma" w:cs="Tahoma"/>
          <w:sz w:val="22"/>
          <w:szCs w:val="22"/>
          <w:lang w:val="el-GR"/>
        </w:rPr>
        <w:t>2.2.2.3.</w:t>
      </w:r>
      <w:r w:rsidRPr="00EA6B87">
        <w:rPr>
          <w:lang w:val="el-GR"/>
        </w:rPr>
        <w:t xml:space="preserve"> Η εγγύηση συμμετοχής καταπίπτει, </w:t>
      </w:r>
      <w:r w:rsidR="00C32872" w:rsidRPr="00EA6B87">
        <w:rPr>
          <w:lang w:val="el-GR"/>
        </w:rPr>
        <w:t>εά</w:t>
      </w:r>
      <w:r w:rsidRPr="00EA6B87">
        <w:rPr>
          <w:lang w:val="el-GR"/>
        </w:rPr>
        <w:t xml:space="preserve">ν ο προσφέρων </w:t>
      </w:r>
      <w:r w:rsidR="00C32872" w:rsidRPr="00EA6B87">
        <w:rPr>
          <w:lang w:val="el-GR"/>
        </w:rPr>
        <w:t xml:space="preserve">α) </w:t>
      </w:r>
      <w:r w:rsidRPr="00EA6B87">
        <w:rPr>
          <w:lang w:val="el-GR"/>
        </w:rPr>
        <w:t xml:space="preserve">αποσύρει την προσφορά του κατά τη διάρκεια ισχύος αυτής, </w:t>
      </w:r>
      <w:r w:rsidR="00C32872" w:rsidRPr="00EA6B87">
        <w:rPr>
          <w:lang w:val="el-GR"/>
        </w:rPr>
        <w:t>β) παρέχει, εν γνώσει του, ψευδή στοιχεία ή πληροφορίες που αναφέρονται στις παραγράφους</w:t>
      </w:r>
      <w:r w:rsidR="00C32872" w:rsidRPr="00EA6B87" w:rsidDel="00C32872">
        <w:rPr>
          <w:lang w:val="el-GR"/>
        </w:rPr>
        <w:t xml:space="preserve"> </w:t>
      </w:r>
      <w:r w:rsidR="006607CE" w:rsidRPr="00171128">
        <w:rPr>
          <w:b/>
          <w:bCs/>
          <w:color w:val="002060"/>
          <w:lang w:val="el-GR"/>
        </w:rPr>
        <w:fldChar w:fldCharType="begin"/>
      </w:r>
      <w:r w:rsidR="006607CE" w:rsidRPr="00171128">
        <w:rPr>
          <w:b/>
          <w:bCs/>
          <w:color w:val="002060"/>
          <w:lang w:val="el-GR"/>
        </w:rPr>
        <w:instrText xml:space="preserve"> REF _Ref496541742 \r \h </w:instrText>
      </w:r>
      <w:r w:rsidR="00DF02B0" w:rsidRPr="00171128">
        <w:rPr>
          <w:b/>
          <w:bCs/>
          <w:color w:val="002060"/>
          <w:lang w:val="el-GR"/>
        </w:rPr>
        <w:instrText xml:space="preserve"> \* MERGEFORMAT </w:instrText>
      </w:r>
      <w:r w:rsidR="006607CE" w:rsidRPr="00171128">
        <w:rPr>
          <w:b/>
          <w:bCs/>
          <w:color w:val="002060"/>
          <w:lang w:val="el-GR"/>
        </w:rPr>
      </w:r>
      <w:r w:rsidR="006607CE" w:rsidRPr="00171128">
        <w:rPr>
          <w:b/>
          <w:bCs/>
          <w:color w:val="002060"/>
          <w:lang w:val="el-GR"/>
        </w:rPr>
        <w:fldChar w:fldCharType="separate"/>
      </w:r>
      <w:r w:rsidR="007D003C">
        <w:rPr>
          <w:b/>
          <w:bCs/>
          <w:color w:val="002060"/>
          <w:lang w:val="el-GR"/>
        </w:rPr>
        <w:t>2.2.3</w:t>
      </w:r>
      <w:r w:rsidR="006607CE" w:rsidRPr="00171128">
        <w:rPr>
          <w:b/>
          <w:bCs/>
          <w:color w:val="002060"/>
          <w:lang w:val="el-GR"/>
        </w:rPr>
        <w:fldChar w:fldCharType="end"/>
      </w:r>
      <w:r w:rsidRPr="00EA6B87">
        <w:rPr>
          <w:lang w:val="el-GR"/>
        </w:rPr>
        <w:t xml:space="preserve"> έως </w:t>
      </w:r>
      <w:r w:rsidR="006607CE" w:rsidRPr="00171128">
        <w:rPr>
          <w:b/>
          <w:bCs/>
          <w:color w:val="002060"/>
          <w:lang w:val="el-GR"/>
        </w:rPr>
        <w:fldChar w:fldCharType="begin"/>
      </w:r>
      <w:r w:rsidR="006607CE" w:rsidRPr="00171128">
        <w:rPr>
          <w:b/>
          <w:bCs/>
          <w:color w:val="002060"/>
          <w:lang w:val="el-GR"/>
        </w:rPr>
        <w:instrText xml:space="preserve"> REF _Ref496541700 \r \h </w:instrText>
      </w:r>
      <w:r w:rsidR="00DF02B0" w:rsidRPr="00171128">
        <w:rPr>
          <w:b/>
          <w:bCs/>
          <w:color w:val="002060"/>
          <w:lang w:val="el-GR"/>
        </w:rPr>
        <w:instrText xml:space="preserve"> \* MERGEFORMAT </w:instrText>
      </w:r>
      <w:r w:rsidR="006607CE" w:rsidRPr="00171128">
        <w:rPr>
          <w:b/>
          <w:bCs/>
          <w:color w:val="002060"/>
          <w:lang w:val="el-GR"/>
        </w:rPr>
      </w:r>
      <w:r w:rsidR="006607CE" w:rsidRPr="00171128">
        <w:rPr>
          <w:b/>
          <w:bCs/>
          <w:color w:val="002060"/>
          <w:lang w:val="el-GR"/>
        </w:rPr>
        <w:fldChar w:fldCharType="separate"/>
      </w:r>
      <w:r w:rsidR="007D003C">
        <w:rPr>
          <w:b/>
          <w:bCs/>
          <w:color w:val="002060"/>
          <w:lang w:val="el-GR"/>
        </w:rPr>
        <w:t>2.2.8</w:t>
      </w:r>
      <w:r w:rsidR="006607CE" w:rsidRPr="00171128">
        <w:rPr>
          <w:b/>
          <w:bCs/>
          <w:color w:val="002060"/>
          <w:lang w:val="el-GR"/>
        </w:rPr>
        <w:fldChar w:fldCharType="end"/>
      </w:r>
      <w:r w:rsidR="00E1337D" w:rsidRPr="00EA6B87">
        <w:rPr>
          <w:lang w:val="el-GR"/>
        </w:rPr>
        <w:t xml:space="preserve"> </w:t>
      </w:r>
      <w:r w:rsidR="00673490" w:rsidRPr="00EA6B87">
        <w:rPr>
          <w:lang w:val="el-GR"/>
        </w:rPr>
        <w:t>της παρούσας</w:t>
      </w:r>
      <w:r w:rsidRPr="00EA6B87">
        <w:rPr>
          <w:lang w:val="el-GR"/>
        </w:rPr>
        <w:t xml:space="preserve">, </w:t>
      </w:r>
      <w:r w:rsidR="00C32872" w:rsidRPr="00EA6B87">
        <w:rPr>
          <w:lang w:val="el-GR"/>
        </w:rPr>
        <w:t xml:space="preserve">γ) </w:t>
      </w:r>
      <w:r w:rsidRPr="00EA6B87">
        <w:rPr>
          <w:lang w:val="el-GR"/>
        </w:rPr>
        <w:t>δεν προσκομίσει εγκαίρως τα προβλεπόμενα από την παρούσα δικαιολογητικά</w:t>
      </w:r>
      <w:r w:rsidR="00C32872" w:rsidRPr="00EA6B87">
        <w:rPr>
          <w:lang w:val="el-GR"/>
        </w:rPr>
        <w:t xml:space="preserve"> (παρ. </w:t>
      </w:r>
      <w:r w:rsidR="00C32872" w:rsidRPr="00171128">
        <w:rPr>
          <w:b/>
          <w:bCs/>
          <w:color w:val="002060"/>
          <w:lang w:val="el-GR"/>
        </w:rPr>
        <w:fldChar w:fldCharType="begin"/>
      </w:r>
      <w:r w:rsidR="00C32872" w:rsidRPr="00171128">
        <w:rPr>
          <w:b/>
          <w:bCs/>
          <w:color w:val="002060"/>
          <w:lang w:val="el-GR"/>
        </w:rPr>
        <w:instrText xml:space="preserve"> REF _Ref40957856 \r \h </w:instrText>
      </w:r>
      <w:r w:rsidR="00EA6B87" w:rsidRPr="00171128">
        <w:rPr>
          <w:b/>
          <w:bCs/>
          <w:color w:val="002060"/>
          <w:lang w:val="el-GR"/>
        </w:rPr>
        <w:instrText xml:space="preserve"> \* MERGEFORMAT </w:instrText>
      </w:r>
      <w:r w:rsidR="00C32872" w:rsidRPr="00171128">
        <w:rPr>
          <w:b/>
          <w:bCs/>
          <w:color w:val="002060"/>
          <w:lang w:val="el-GR"/>
        </w:rPr>
      </w:r>
      <w:r w:rsidR="00C32872" w:rsidRPr="00171128">
        <w:rPr>
          <w:b/>
          <w:bCs/>
          <w:color w:val="002060"/>
          <w:lang w:val="el-GR"/>
        </w:rPr>
        <w:fldChar w:fldCharType="separate"/>
      </w:r>
      <w:r w:rsidR="007D003C">
        <w:rPr>
          <w:b/>
          <w:bCs/>
          <w:color w:val="002060"/>
          <w:lang w:val="el-GR"/>
        </w:rPr>
        <w:t>2.2.9.2</w:t>
      </w:r>
      <w:r w:rsidR="00C32872" w:rsidRPr="00171128">
        <w:rPr>
          <w:b/>
          <w:bCs/>
          <w:color w:val="002060"/>
          <w:lang w:val="el-GR"/>
        </w:rPr>
        <w:fldChar w:fldCharType="end"/>
      </w:r>
      <w:r w:rsidR="00C32872" w:rsidRPr="00EA6B87">
        <w:rPr>
          <w:lang w:val="el-GR"/>
        </w:rPr>
        <w:t xml:space="preserve"> &amp; </w:t>
      </w:r>
      <w:r w:rsidR="00C32872" w:rsidRPr="00171128">
        <w:rPr>
          <w:b/>
          <w:bCs/>
          <w:color w:val="002060"/>
          <w:lang w:val="el-GR"/>
        </w:rPr>
        <w:fldChar w:fldCharType="begin"/>
      </w:r>
      <w:r w:rsidR="00C32872" w:rsidRPr="00171128">
        <w:rPr>
          <w:b/>
          <w:bCs/>
          <w:color w:val="002060"/>
          <w:lang w:val="el-GR"/>
        </w:rPr>
        <w:instrText xml:space="preserve"> REF _Ref67613215 \r \h </w:instrText>
      </w:r>
      <w:r w:rsidR="00EA6B87" w:rsidRPr="00171128">
        <w:rPr>
          <w:b/>
          <w:bCs/>
          <w:color w:val="002060"/>
          <w:lang w:val="el-GR"/>
        </w:rPr>
        <w:instrText xml:space="preserve"> \* MERGEFORMAT </w:instrText>
      </w:r>
      <w:r w:rsidR="00C32872" w:rsidRPr="00171128">
        <w:rPr>
          <w:b/>
          <w:bCs/>
          <w:color w:val="002060"/>
          <w:lang w:val="el-GR"/>
        </w:rPr>
      </w:r>
      <w:r w:rsidR="00C32872" w:rsidRPr="00171128">
        <w:rPr>
          <w:b/>
          <w:bCs/>
          <w:color w:val="002060"/>
          <w:lang w:val="el-GR"/>
        </w:rPr>
        <w:fldChar w:fldCharType="separate"/>
      </w:r>
      <w:r w:rsidR="007D003C">
        <w:rPr>
          <w:b/>
          <w:bCs/>
          <w:color w:val="002060"/>
          <w:lang w:val="el-GR"/>
        </w:rPr>
        <w:t>3.2</w:t>
      </w:r>
      <w:r w:rsidR="00C32872" w:rsidRPr="00171128">
        <w:rPr>
          <w:b/>
          <w:bCs/>
          <w:color w:val="002060"/>
          <w:lang w:val="el-GR"/>
        </w:rPr>
        <w:fldChar w:fldCharType="end"/>
      </w:r>
      <w:r w:rsidR="00C32872" w:rsidRPr="00EA6B87">
        <w:rPr>
          <w:lang w:val="el-GR"/>
        </w:rPr>
        <w:t>)</w:t>
      </w:r>
      <w:r w:rsidR="00DF776D" w:rsidRPr="00EA6B87">
        <w:rPr>
          <w:lang w:val="el-GR"/>
        </w:rPr>
        <w:t xml:space="preserve"> </w:t>
      </w:r>
      <w:r w:rsidRPr="00EA6B87">
        <w:rPr>
          <w:lang w:val="el-GR"/>
        </w:rPr>
        <w:t xml:space="preserve">ή </w:t>
      </w:r>
      <w:r w:rsidR="00C32872" w:rsidRPr="00EA6B87">
        <w:rPr>
          <w:lang w:val="el-GR"/>
        </w:rPr>
        <w:t xml:space="preserve">δ) </w:t>
      </w:r>
      <w:r w:rsidRPr="00EA6B87">
        <w:rPr>
          <w:lang w:val="el-GR"/>
        </w:rPr>
        <w:t>δεν προσέλθει εγκαίρως για υπογραφή της σύμβαση</w:t>
      </w:r>
      <w:r w:rsidR="00C32872" w:rsidRPr="00EA6B87">
        <w:rPr>
          <w:lang w:val="el-GR"/>
        </w:rPr>
        <w:t>ς,</w:t>
      </w:r>
      <w:r w:rsidR="00DF776D" w:rsidRPr="00EA6B87">
        <w:rPr>
          <w:lang w:val="el-GR"/>
        </w:rPr>
        <w:t xml:space="preserve"> </w:t>
      </w:r>
      <w:r w:rsidR="00C32872" w:rsidRPr="00EA6B87">
        <w:rPr>
          <w:lang w:val="el-GR"/>
        </w:rPr>
        <w:t xml:space="preserve">ε) υποβάλει μη κατάλληλη προσφορά, με την έννοια της περ. 46 της </w:t>
      </w:r>
      <w:r w:rsidR="00C32872" w:rsidRPr="00EA6B87">
        <w:rPr>
          <w:lang w:val="el-GR"/>
        </w:rPr>
        <w:lastRenderedPageBreak/>
        <w:t xml:space="preserve">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171128">
        <w:rPr>
          <w:b/>
          <w:bCs/>
          <w:color w:val="002060"/>
          <w:lang w:val="el-GR"/>
        </w:rPr>
        <w:fldChar w:fldCharType="begin"/>
      </w:r>
      <w:r w:rsidR="00C32872" w:rsidRPr="00171128">
        <w:rPr>
          <w:b/>
          <w:bCs/>
          <w:color w:val="002060"/>
          <w:lang w:val="el-GR"/>
        </w:rPr>
        <w:instrText xml:space="preserve"> REF _Ref67613215 \r \h </w:instrText>
      </w:r>
      <w:r w:rsidR="00EA6B87" w:rsidRPr="00171128">
        <w:rPr>
          <w:b/>
          <w:bCs/>
          <w:color w:val="002060"/>
          <w:lang w:val="el-GR"/>
        </w:rPr>
        <w:instrText xml:space="preserve"> \* MERGEFORMAT </w:instrText>
      </w:r>
      <w:r w:rsidR="00C32872" w:rsidRPr="00171128">
        <w:rPr>
          <w:b/>
          <w:bCs/>
          <w:color w:val="002060"/>
          <w:lang w:val="el-GR"/>
        </w:rPr>
      </w:r>
      <w:r w:rsidR="00C32872" w:rsidRPr="00171128">
        <w:rPr>
          <w:b/>
          <w:bCs/>
          <w:color w:val="002060"/>
          <w:lang w:val="el-GR"/>
        </w:rPr>
        <w:fldChar w:fldCharType="separate"/>
      </w:r>
      <w:r w:rsidR="007D003C">
        <w:rPr>
          <w:b/>
          <w:bCs/>
          <w:color w:val="002060"/>
          <w:lang w:val="el-GR"/>
        </w:rPr>
        <w:t>3.2</w:t>
      </w:r>
      <w:r w:rsidR="00C32872" w:rsidRPr="00171128">
        <w:rPr>
          <w:b/>
          <w:bCs/>
          <w:color w:val="002060"/>
          <w:lang w:val="el-GR"/>
        </w:rPr>
        <w:fldChar w:fldCharType="end"/>
      </w:r>
      <w:r w:rsidR="00C32872" w:rsidRPr="00EA6B87">
        <w:rPr>
          <w:lang w:val="el-GR"/>
        </w:rPr>
        <w:t xml:space="preserve"> και </w:t>
      </w:r>
      <w:r w:rsidR="00C32872" w:rsidRPr="00171128">
        <w:rPr>
          <w:b/>
          <w:bCs/>
          <w:color w:val="002060"/>
          <w:lang w:val="el-GR"/>
        </w:rPr>
        <w:t>3.4</w:t>
      </w:r>
      <w:r w:rsidR="00C32872" w:rsidRPr="00171128">
        <w:rPr>
          <w:color w:val="002060"/>
          <w:lang w:val="el-GR"/>
        </w:rPr>
        <w:t xml:space="preserve"> </w:t>
      </w:r>
      <w:r w:rsidR="00C32872" w:rsidRPr="00EA6B87">
        <w:rPr>
          <w:lang w:val="el-GR"/>
        </w:rPr>
        <w:t xml:space="preserve">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171128">
        <w:rPr>
          <w:b/>
          <w:bCs/>
          <w:color w:val="002060"/>
          <w:lang w:val="el-GR"/>
        </w:rPr>
        <w:fldChar w:fldCharType="begin"/>
      </w:r>
      <w:r w:rsidR="00C32872" w:rsidRPr="00171128">
        <w:rPr>
          <w:b/>
          <w:bCs/>
          <w:color w:val="002060"/>
          <w:lang w:val="el-GR"/>
        </w:rPr>
        <w:instrText xml:space="preserve"> REF _Ref496541356 \r \h </w:instrText>
      </w:r>
      <w:r w:rsidR="00EA6B87" w:rsidRPr="00171128">
        <w:rPr>
          <w:b/>
          <w:bCs/>
          <w:color w:val="002060"/>
          <w:lang w:val="el-GR"/>
        </w:rPr>
        <w:instrText xml:space="preserve"> \* MERGEFORMAT </w:instrText>
      </w:r>
      <w:r w:rsidR="00C32872" w:rsidRPr="00171128">
        <w:rPr>
          <w:b/>
          <w:bCs/>
          <w:color w:val="002060"/>
          <w:lang w:val="el-GR"/>
        </w:rPr>
      </w:r>
      <w:r w:rsidR="00C32872" w:rsidRPr="00171128">
        <w:rPr>
          <w:b/>
          <w:bCs/>
          <w:color w:val="002060"/>
          <w:lang w:val="el-GR"/>
        </w:rPr>
        <w:fldChar w:fldCharType="separate"/>
      </w:r>
      <w:r w:rsidR="007D003C">
        <w:rPr>
          <w:b/>
          <w:bCs/>
          <w:color w:val="002060"/>
          <w:lang w:val="el-GR"/>
        </w:rPr>
        <w:t>2.2.3</w:t>
      </w:r>
      <w:r w:rsidR="00C32872" w:rsidRPr="00171128">
        <w:rPr>
          <w:b/>
          <w:bCs/>
          <w:color w:val="002060"/>
          <w:lang w:val="el-GR"/>
        </w:rPr>
        <w:fldChar w:fldCharType="end"/>
      </w:r>
      <w:r w:rsidR="00C32872" w:rsidRPr="00EA6B87">
        <w:rPr>
          <w:lang w:val="el-GR"/>
        </w:rPr>
        <w:t xml:space="preserve"> ή η πλήρωση μιας ή περισσότερων από τις απαιτήσεις των κριτηρίων ποιοτικής επιλογής.</w:t>
      </w:r>
    </w:p>
    <w:p w14:paraId="67E68AC3" w14:textId="048FBE9B" w:rsidR="008338F0" w:rsidRPr="00EA6B87" w:rsidRDefault="00A96A61" w:rsidP="00F73DE9">
      <w:pPr>
        <w:pStyle w:val="3"/>
        <w:spacing w:line="360" w:lineRule="auto"/>
        <w:ind w:left="1276"/>
        <w:rPr>
          <w:rFonts w:cs="Tahoma"/>
          <w:lang w:val="el-GR"/>
        </w:rPr>
      </w:pPr>
      <w:bookmarkStart w:id="90" w:name="_Λόγοι_αποκλεισμού"/>
      <w:bookmarkStart w:id="91" w:name="_Ref496541356"/>
      <w:bookmarkStart w:id="92" w:name="_Ref496541742"/>
      <w:bookmarkStart w:id="93" w:name="_Ref496541775"/>
      <w:bookmarkStart w:id="94" w:name="_Ref496541863"/>
      <w:bookmarkStart w:id="95" w:name="_Toc97194273"/>
      <w:bookmarkStart w:id="96" w:name="_Toc97194423"/>
      <w:bookmarkEnd w:id="90"/>
      <w:r>
        <w:rPr>
          <w:rFonts w:cs="Tahoma"/>
          <w:lang w:val="el-GR"/>
        </w:rPr>
        <w:t xml:space="preserve"> </w:t>
      </w:r>
      <w:bookmarkStart w:id="97" w:name="_Ref172635514"/>
      <w:bookmarkStart w:id="98" w:name="_Toc177459190"/>
      <w:r w:rsidR="003355E7" w:rsidRPr="00EA6B87">
        <w:rPr>
          <w:rFonts w:cs="Tahoma"/>
          <w:lang w:val="el-GR"/>
        </w:rPr>
        <w:t>Λόγοι αποκλεισμού</w:t>
      </w:r>
      <w:bookmarkEnd w:id="91"/>
      <w:bookmarkEnd w:id="92"/>
      <w:bookmarkEnd w:id="93"/>
      <w:bookmarkEnd w:id="94"/>
      <w:bookmarkEnd w:id="95"/>
      <w:bookmarkEnd w:id="96"/>
      <w:bookmarkEnd w:id="97"/>
      <w:bookmarkEnd w:id="98"/>
    </w:p>
    <w:p w14:paraId="12664CCF" w14:textId="283FB78D" w:rsidR="008338F0" w:rsidRPr="00EA6B87" w:rsidRDefault="003355E7" w:rsidP="00F73DE9">
      <w:pPr>
        <w:spacing w:before="240" w:line="360" w:lineRule="auto"/>
        <w:rPr>
          <w:lang w:val="el-GR"/>
        </w:rPr>
      </w:pPr>
      <w:r w:rsidRPr="00EA6B87">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DAA9A68" w:rsidR="008338F0" w:rsidRPr="00EA6B87" w:rsidRDefault="00E1337D" w:rsidP="00F73DE9">
      <w:pPr>
        <w:pStyle w:val="aff"/>
        <w:numPr>
          <w:ilvl w:val="3"/>
          <w:numId w:val="22"/>
        </w:numPr>
        <w:spacing w:before="240" w:line="360" w:lineRule="auto"/>
        <w:ind w:left="0" w:firstLine="0"/>
        <w:rPr>
          <w:lang w:val="el-GR"/>
        </w:rPr>
      </w:pPr>
      <w:bookmarkStart w:id="99" w:name="_Ref496540567"/>
      <w:r w:rsidRPr="00EA6B87">
        <w:rPr>
          <w:lang w:val="el-GR"/>
        </w:rPr>
        <w:t xml:space="preserve"> </w:t>
      </w:r>
      <w:bookmarkStart w:id="100" w:name="_Ref74507429"/>
      <w:r w:rsidR="003355E7" w:rsidRPr="00EA6B87">
        <w:rPr>
          <w:lang w:val="el-GR"/>
        </w:rPr>
        <w:t xml:space="preserve">Όταν υπάρχει σε βάρος του </w:t>
      </w:r>
      <w:r w:rsidR="00DE31C0" w:rsidRPr="00EA6B87">
        <w:rPr>
          <w:lang w:val="el-GR"/>
        </w:rPr>
        <w:t xml:space="preserve">αμετάκλητη </w:t>
      </w:r>
      <w:r w:rsidR="003355E7" w:rsidRPr="00EA6B87">
        <w:rPr>
          <w:lang w:val="el-GR"/>
        </w:rPr>
        <w:t xml:space="preserve">καταδικαστική απόφαση για ένα από </w:t>
      </w:r>
      <w:r w:rsidR="00730200" w:rsidRPr="00EA6B87">
        <w:rPr>
          <w:lang w:val="el-GR"/>
        </w:rPr>
        <w:t>τα ακόλουθα εγκλήματα</w:t>
      </w:r>
      <w:r w:rsidR="003355E7" w:rsidRPr="00EA6B87">
        <w:rPr>
          <w:lang w:val="el-GR"/>
        </w:rPr>
        <w:t>:</w:t>
      </w:r>
      <w:bookmarkEnd w:id="99"/>
      <w:bookmarkEnd w:id="100"/>
    </w:p>
    <w:p w14:paraId="255B9049" w14:textId="77777777" w:rsidR="00C908BD" w:rsidRPr="00EA6B87" w:rsidRDefault="003355E7" w:rsidP="00F73DE9">
      <w:pPr>
        <w:spacing w:line="360" w:lineRule="auto"/>
        <w:rPr>
          <w:lang w:val="el-GR"/>
        </w:rPr>
      </w:pPr>
      <w:r w:rsidRPr="00EA6B87">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A6B87">
        <w:t>L</w:t>
      </w:r>
      <w:r w:rsidRPr="00EA6B87">
        <w:rPr>
          <w:lang w:val="el-GR"/>
        </w:rPr>
        <w:t xml:space="preserve"> 300 της 11.11.2008 σ.42</w:t>
      </w:r>
      <w:r w:rsidR="00C908BD" w:rsidRPr="00EA6B87">
        <w:rPr>
          <w:lang w:val="el-GR"/>
        </w:rPr>
        <w:t xml:space="preserve"> και τα εγκλήματα του άρθρου 187 του Ποινικού Κώδικα (εγκληματική οργάνωση),</w:t>
      </w:r>
    </w:p>
    <w:p w14:paraId="44BB145D" w14:textId="77777777" w:rsidR="00105242" w:rsidRPr="00EA6B87" w:rsidRDefault="003355E7" w:rsidP="00F73DE9">
      <w:pPr>
        <w:spacing w:line="360" w:lineRule="auto"/>
        <w:rPr>
          <w:lang w:val="el-GR"/>
        </w:rPr>
      </w:pPr>
      <w:r w:rsidRPr="00EA6B87">
        <w:rPr>
          <w:lang w:val="el-GR"/>
        </w:rPr>
        <w:t xml:space="preserve">β) </w:t>
      </w:r>
      <w:r w:rsidR="00105242" w:rsidRPr="00EA6B87">
        <w:rPr>
          <w:lang w:val="el-GR"/>
        </w:rPr>
        <w:t xml:space="preserve">ενεργητική </w:t>
      </w:r>
      <w:r w:rsidRPr="00EA6B87">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EA6B87">
        <w:t>C</w:t>
      </w:r>
      <w:r w:rsidRPr="00EA6B8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EA6B87">
        <w:t>L</w:t>
      </w:r>
      <w:r w:rsidRPr="00EA6B87">
        <w:rPr>
          <w:lang w:val="el-GR"/>
        </w:rPr>
        <w:t xml:space="preserve"> 192 της 31.7.2003, σ. 54), καθώς και όπως ορίζεται στο εθνικό δίκαιο του οικονομικού φορέα, </w:t>
      </w:r>
      <w:r w:rsidR="00105242" w:rsidRPr="00EA6B87">
        <w:rPr>
          <w:lang w:val="el-GR"/>
        </w:rPr>
        <w:t>και τα εγκλήματα των άρθρων 159</w:t>
      </w:r>
      <w:r w:rsidR="00105242" w:rsidRPr="00EA6B87">
        <w:rPr>
          <w:vertAlign w:val="superscript"/>
          <w:lang w:val="el-GR"/>
        </w:rPr>
        <w:t>Α</w:t>
      </w:r>
      <w:r w:rsidR="00105242" w:rsidRPr="00EA6B87">
        <w:rPr>
          <w:lang w:val="el-GR"/>
        </w:rPr>
        <w:t xml:space="preserve"> (δωροδοκία πολιτικών προσώπων), 236 (δωροδοκία υπαλλήλου), 237 παρ.2-4 (δωροδοκία δικαστικών λειτουργών), 237</w:t>
      </w:r>
      <w:r w:rsidR="00105242" w:rsidRPr="00EA6B87">
        <w:rPr>
          <w:vertAlign w:val="superscript"/>
          <w:lang w:val="el-GR"/>
        </w:rPr>
        <w:t>Α</w:t>
      </w:r>
      <w:r w:rsidR="00105242" w:rsidRPr="00EA6B87">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EA6B87" w:rsidRDefault="003355E7" w:rsidP="00F73DE9">
      <w:pPr>
        <w:spacing w:line="360" w:lineRule="auto"/>
        <w:rPr>
          <w:lang w:val="el-GR"/>
        </w:rPr>
      </w:pPr>
      <w:r w:rsidRPr="00EA6B87">
        <w:rPr>
          <w:lang w:val="el-GR"/>
        </w:rPr>
        <w:t xml:space="preserve">γ) </w:t>
      </w:r>
      <w:r w:rsidR="00105242" w:rsidRPr="00EA6B87">
        <w:rPr>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w:t>
      </w:r>
      <w:r w:rsidR="00105242" w:rsidRPr="00EA6B87">
        <w:rPr>
          <w:lang w:val="el-GR"/>
        </w:rPr>
        <w:lastRenderedPageBreak/>
        <w:t>2017 σχετικά με την καταπολέμηση, μέσω του ποινικού δικαίου, της απάτης εις βάρος των οικονομικών συμφερόντων της Ένωσης (</w:t>
      </w:r>
      <w:r w:rsidR="00105242" w:rsidRPr="00EA6B87">
        <w:t>L</w:t>
      </w:r>
      <w:r w:rsidR="00105242" w:rsidRPr="00EA6B87">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EA6B87">
        <w:t> </w:t>
      </w:r>
      <w:r w:rsidR="00105242" w:rsidRPr="00EA6B87">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EA6B87">
        <w:t> </w:t>
      </w:r>
      <w:r w:rsidR="00105242" w:rsidRPr="00EA6B87">
        <w:rPr>
          <w:lang w:val="el-GR"/>
        </w:rPr>
        <w:t>4689/2020 (Α’</w:t>
      </w:r>
      <w:r w:rsidR="00105242" w:rsidRPr="00EA6B87">
        <w:t> </w:t>
      </w:r>
      <w:r w:rsidR="00105242" w:rsidRPr="00EA6B87">
        <w:rPr>
          <w:lang w:val="el-GR"/>
        </w:rPr>
        <w:t>103),</w:t>
      </w:r>
    </w:p>
    <w:p w14:paraId="6FD513DA" w14:textId="77777777" w:rsidR="008338F0" w:rsidRPr="00EA6B87" w:rsidRDefault="008338F0" w:rsidP="00F73DE9">
      <w:pPr>
        <w:spacing w:line="360" w:lineRule="auto"/>
        <w:rPr>
          <w:lang w:val="el-GR"/>
        </w:rPr>
      </w:pPr>
    </w:p>
    <w:p w14:paraId="5C678F2D" w14:textId="25769424" w:rsidR="00105242" w:rsidRPr="00EA6B87" w:rsidRDefault="003355E7" w:rsidP="00F73DE9">
      <w:pPr>
        <w:spacing w:line="360" w:lineRule="auto"/>
        <w:rPr>
          <w:lang w:val="el-GR"/>
        </w:rPr>
      </w:pPr>
      <w:r w:rsidRPr="00EA6B87">
        <w:rPr>
          <w:lang w:val="el-GR"/>
        </w:rPr>
        <w:t xml:space="preserve">δ) </w:t>
      </w:r>
      <w:r w:rsidR="00105242" w:rsidRPr="00EA6B87">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EA6B87">
        <w:t> </w:t>
      </w:r>
      <w:r w:rsidR="00105242" w:rsidRPr="00EA6B87">
        <w:rPr>
          <w:lang w:val="el-GR"/>
        </w:rPr>
        <w:t xml:space="preserve">- </w:t>
      </w:r>
      <w:r w:rsidR="00AB6201">
        <w:rPr>
          <w:lang w:val="el-GR"/>
        </w:rPr>
        <w:t>πλαίσιου</w:t>
      </w:r>
      <w:r w:rsidR="00AB6201" w:rsidRPr="00EA6B87">
        <w:rPr>
          <w:lang w:val="el-GR"/>
        </w:rPr>
        <w:t xml:space="preserve"> </w:t>
      </w:r>
      <w:r w:rsidR="00105242" w:rsidRPr="00EA6B87">
        <w:rPr>
          <w:lang w:val="el-GR"/>
        </w:rPr>
        <w:t>2002/475/ΔΕΥ του Συμβουλίου και για την τροποποίηση της απόφασης 2005/671/ΔΕΥ του Συμβουλίου (</w:t>
      </w:r>
      <w:r w:rsidR="00105242" w:rsidRPr="00EA6B87">
        <w:t>EE</w:t>
      </w:r>
      <w:r w:rsidR="00105242" w:rsidRPr="00EA6B87">
        <w:rPr>
          <w:lang w:val="el-GR"/>
        </w:rPr>
        <w:t xml:space="preserve"> </w:t>
      </w:r>
      <w:r w:rsidR="00105242" w:rsidRPr="00EA6B87">
        <w:t>L</w:t>
      </w:r>
      <w:r w:rsidR="00105242" w:rsidRPr="00EA6B87">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EA6B87">
        <w:t> </w:t>
      </w:r>
      <w:r w:rsidR="00105242" w:rsidRPr="00EA6B87">
        <w:rPr>
          <w:lang w:val="el-GR"/>
        </w:rPr>
        <w:t>4689/2020 (Α’</w:t>
      </w:r>
      <w:r w:rsidR="00105242" w:rsidRPr="00EA6B87">
        <w:t> </w:t>
      </w:r>
      <w:r w:rsidR="00105242" w:rsidRPr="00EA6B87">
        <w:rPr>
          <w:lang w:val="el-GR"/>
        </w:rPr>
        <w:t>103),</w:t>
      </w:r>
    </w:p>
    <w:p w14:paraId="0BEC8A4B" w14:textId="77777777" w:rsidR="008338F0" w:rsidRPr="00EA6B87" w:rsidRDefault="008338F0" w:rsidP="00F73DE9">
      <w:pPr>
        <w:spacing w:line="360" w:lineRule="auto"/>
        <w:rPr>
          <w:lang w:val="el-GR"/>
        </w:rPr>
      </w:pPr>
    </w:p>
    <w:p w14:paraId="0C8203AA" w14:textId="77777777" w:rsidR="008338F0" w:rsidRPr="00EA6B87" w:rsidRDefault="003355E7" w:rsidP="00F73DE9">
      <w:pPr>
        <w:spacing w:line="360" w:lineRule="auto"/>
        <w:rPr>
          <w:lang w:val="el-GR"/>
        </w:rPr>
      </w:pPr>
      <w:r w:rsidRPr="00EA6B87">
        <w:rPr>
          <w:lang w:val="el-GR"/>
        </w:rPr>
        <w:t xml:space="preserve">ε) </w:t>
      </w:r>
      <w:r w:rsidR="00105242" w:rsidRPr="00EA6B87">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EA6B87">
        <w:t>EE</w:t>
      </w:r>
      <w:r w:rsidR="00105242" w:rsidRPr="00EA6B87">
        <w:rPr>
          <w:lang w:val="el-GR"/>
        </w:rPr>
        <w:t xml:space="preserve"> </w:t>
      </w:r>
      <w:r w:rsidR="00105242" w:rsidRPr="00EA6B87">
        <w:t>L</w:t>
      </w:r>
      <w:r w:rsidR="00105242" w:rsidRPr="00EA6B87">
        <w:rPr>
          <w:lang w:val="el-GR"/>
        </w:rPr>
        <w:t xml:space="preserve"> 141/05.06.2015) και τα εγκλήματα των άρθρων 2 και 39 του ν.</w:t>
      </w:r>
      <w:r w:rsidR="00105242" w:rsidRPr="00EA6B87">
        <w:t> </w:t>
      </w:r>
      <w:r w:rsidR="00105242" w:rsidRPr="00EA6B87">
        <w:rPr>
          <w:lang w:val="el-GR"/>
        </w:rPr>
        <w:t>4557/2018 (Α’</w:t>
      </w:r>
      <w:r w:rsidR="00105242" w:rsidRPr="00EA6B87">
        <w:t> </w:t>
      </w:r>
      <w:r w:rsidR="00105242" w:rsidRPr="00EA6B87">
        <w:rPr>
          <w:lang w:val="el-GR"/>
        </w:rPr>
        <w:t>139),</w:t>
      </w:r>
    </w:p>
    <w:p w14:paraId="72D34EDF" w14:textId="77777777" w:rsidR="009A3D76" w:rsidRPr="00EA6B87" w:rsidRDefault="009A3D76" w:rsidP="00F73DE9">
      <w:pPr>
        <w:spacing w:line="360" w:lineRule="auto"/>
        <w:rPr>
          <w:lang w:val="el-GR"/>
        </w:rPr>
      </w:pPr>
    </w:p>
    <w:p w14:paraId="2F85B11B" w14:textId="77777777" w:rsidR="008338F0" w:rsidRPr="00EA6B87" w:rsidRDefault="003355E7" w:rsidP="00F73DE9">
      <w:pPr>
        <w:spacing w:line="360" w:lineRule="auto"/>
        <w:rPr>
          <w:lang w:val="el-GR"/>
        </w:rPr>
      </w:pPr>
      <w:r w:rsidRPr="00EA6B87">
        <w:rPr>
          <w:lang w:val="el-GR"/>
        </w:rPr>
        <w:t xml:space="preserve">στ) </w:t>
      </w:r>
      <w:r w:rsidR="00105242" w:rsidRPr="00EA6B87">
        <w:rPr>
          <w:lang w:val="el-GR"/>
        </w:rPr>
        <w:t xml:space="preserve">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w:t>
      </w:r>
      <w:r w:rsidR="00105242" w:rsidRPr="00EA6B87">
        <w:rPr>
          <w:lang w:val="el-GR"/>
        </w:rPr>
        <w:lastRenderedPageBreak/>
        <w:t>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EA6B87">
        <w:t> </w:t>
      </w:r>
      <w:r w:rsidR="00105242" w:rsidRPr="00EA6B87">
        <w:rPr>
          <w:lang w:val="el-GR"/>
        </w:rPr>
        <w:t xml:space="preserve">- πλαίσιο 2002/629/ΔΕΥ του Συμβουλίου (ΕΕ </w:t>
      </w:r>
      <w:r w:rsidR="00105242" w:rsidRPr="00EA6B87">
        <w:t>L</w:t>
      </w:r>
      <w:r w:rsidR="00105242" w:rsidRPr="00EA6B87">
        <w:rPr>
          <w:lang w:val="el-GR"/>
        </w:rPr>
        <w:t xml:space="preserve"> 101 της 15.4.2011, σ. 1) και τα εγκλήματα του άρθρου 323Α του Ποινικού κώδικα (εμπορία ανθρώπων).</w:t>
      </w:r>
    </w:p>
    <w:p w14:paraId="36E82875" w14:textId="77777777" w:rsidR="008338F0" w:rsidRPr="00EA6B87" w:rsidRDefault="003355E7" w:rsidP="00F73DE9">
      <w:pPr>
        <w:spacing w:line="360" w:lineRule="auto"/>
        <w:rPr>
          <w:lang w:val="el-GR"/>
        </w:rPr>
      </w:pPr>
      <w:r w:rsidRPr="00EA6B87">
        <w:rPr>
          <w:lang w:val="el-GR"/>
        </w:rPr>
        <w:t xml:space="preserve">Ο οικονομικός φορέας αποκλείεται, επίσης, όταν το πρόσωπο εις βάρος του οποίου εκδόθηκε </w:t>
      </w:r>
      <w:r w:rsidR="00E87EA9" w:rsidRPr="00EA6B87">
        <w:rPr>
          <w:lang w:val="el-GR"/>
        </w:rPr>
        <w:t xml:space="preserve">τελεσίδικη </w:t>
      </w:r>
      <w:r w:rsidR="00400357" w:rsidRPr="00EA6B87">
        <w:rPr>
          <w:lang w:val="el-GR"/>
        </w:rPr>
        <w:t xml:space="preserve">αμετάκλητη </w:t>
      </w:r>
      <w:r w:rsidRPr="00EA6B87">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579B91B0" w:rsidR="009A3D76" w:rsidRPr="00EA6B87" w:rsidRDefault="009A3D76" w:rsidP="00F73DE9">
      <w:pPr>
        <w:spacing w:line="360" w:lineRule="auto"/>
        <w:rPr>
          <w:lang w:val="el-GR"/>
        </w:rPr>
      </w:pPr>
      <w:r w:rsidRPr="00EA6B87">
        <w:rPr>
          <w:lang w:val="el-GR"/>
        </w:rPr>
        <w:t>Η υποχρέωση του προηγούμενου εδαφίου αφορά:</w:t>
      </w:r>
    </w:p>
    <w:p w14:paraId="51FA9E14" w14:textId="78FE16DA" w:rsidR="009A3D76" w:rsidRPr="00EA6B87" w:rsidRDefault="009A3D76" w:rsidP="00F73DE9">
      <w:pPr>
        <w:spacing w:line="360" w:lineRule="auto"/>
        <w:rPr>
          <w:lang w:val="el-GR"/>
        </w:rPr>
      </w:pPr>
      <w:r w:rsidRPr="00EA6B87">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200B2CD" w:rsidR="009A3D76" w:rsidRPr="00EA6B87" w:rsidRDefault="009A3D76" w:rsidP="00F73DE9">
      <w:pPr>
        <w:spacing w:line="360" w:lineRule="auto"/>
        <w:rPr>
          <w:lang w:val="el-GR"/>
        </w:rPr>
      </w:pPr>
      <w:r w:rsidRPr="00EA6B87">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EA6B87">
        <w:rPr>
          <w:lang w:val="el-GR"/>
        </w:rPr>
        <w:t>,</w:t>
      </w:r>
    </w:p>
    <w:p w14:paraId="1294080A" w14:textId="77777777" w:rsidR="009A3D76" w:rsidRPr="00EA6B87" w:rsidRDefault="009A3D76" w:rsidP="00F73DE9">
      <w:pPr>
        <w:spacing w:line="360" w:lineRule="auto"/>
        <w:rPr>
          <w:lang w:val="el-GR"/>
        </w:rPr>
      </w:pPr>
      <w:r w:rsidRPr="00EA6B87">
        <w:rPr>
          <w:lang w:val="el-GR"/>
        </w:rPr>
        <w:t>- στις περιπτώσεις Συνεταιρισμών, τα μέλη του Διοικητικού Συμβουλίου.</w:t>
      </w:r>
    </w:p>
    <w:p w14:paraId="54053568" w14:textId="1ED4B07D" w:rsidR="009A3D76" w:rsidRPr="00EA6B87" w:rsidRDefault="009A3D76" w:rsidP="00F73DE9">
      <w:pPr>
        <w:spacing w:line="360" w:lineRule="auto"/>
        <w:rPr>
          <w:lang w:val="el-GR"/>
        </w:rPr>
      </w:pPr>
      <w:r w:rsidRPr="00EA6B87">
        <w:rPr>
          <w:lang w:val="el-GR"/>
        </w:rPr>
        <w:t xml:space="preserve">- σε όλες τις </w:t>
      </w:r>
      <w:r w:rsidR="00AB6201">
        <w:rPr>
          <w:lang w:val="el-GR"/>
        </w:rPr>
        <w:t>λοιπές</w:t>
      </w:r>
      <w:r w:rsidR="00AB6201" w:rsidRPr="00EA6B87">
        <w:rPr>
          <w:lang w:val="el-GR"/>
        </w:rPr>
        <w:t xml:space="preserve"> </w:t>
      </w:r>
      <w:r w:rsidRPr="00EA6B87">
        <w:rPr>
          <w:lang w:val="el-GR"/>
        </w:rPr>
        <w:t>περιπτώσεις νομικών προσώπων, τον κατά περίπτωση νόμιμο εκπρόσωπο.</w:t>
      </w:r>
    </w:p>
    <w:p w14:paraId="66DEC573" w14:textId="77777777" w:rsidR="009A3D76" w:rsidRPr="00EA6B87" w:rsidRDefault="009A3D76" w:rsidP="00F73DE9">
      <w:pPr>
        <w:spacing w:line="360" w:lineRule="auto"/>
        <w:rPr>
          <w:b/>
          <w:bCs/>
          <w:lang w:val="el-GR"/>
        </w:rPr>
      </w:pPr>
      <w:r w:rsidRPr="00EA6B87">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4F42E28B" w:rsidR="005A0ACC" w:rsidRPr="00EA6B87" w:rsidRDefault="000326F6" w:rsidP="00F73DE9">
      <w:pPr>
        <w:pStyle w:val="aff"/>
        <w:numPr>
          <w:ilvl w:val="3"/>
          <w:numId w:val="22"/>
        </w:numPr>
        <w:tabs>
          <w:tab w:val="left" w:pos="0"/>
          <w:tab w:val="left" w:pos="709"/>
          <w:tab w:val="left" w:pos="1134"/>
        </w:tabs>
        <w:spacing w:before="240" w:line="360" w:lineRule="auto"/>
        <w:ind w:left="0" w:firstLine="0"/>
        <w:rPr>
          <w:lang w:val="el-GR"/>
        </w:rPr>
      </w:pPr>
      <w:bookmarkStart w:id="101" w:name="_Ref503518036"/>
      <w:r w:rsidRPr="00EA6B87">
        <w:rPr>
          <w:lang w:val="el-GR"/>
        </w:rPr>
        <w:t>Σ</w:t>
      </w:r>
      <w:r w:rsidR="005A0ACC" w:rsidRPr="00EA6B87">
        <w:rPr>
          <w:lang w:val="el-GR"/>
        </w:rPr>
        <w:t>τις ακόλουθες περιπτώσεις</w:t>
      </w:r>
      <w:bookmarkEnd w:id="101"/>
    </w:p>
    <w:p w14:paraId="252A9A52" w14:textId="5532F697" w:rsidR="009A3D76" w:rsidRPr="00EA6B87" w:rsidRDefault="009A3D76" w:rsidP="00F73DE9">
      <w:pPr>
        <w:spacing w:before="120" w:line="360" w:lineRule="auto"/>
        <w:rPr>
          <w:lang w:val="el-GR"/>
        </w:rPr>
      </w:pPr>
      <w:r w:rsidRPr="00EA6B87">
        <w:rPr>
          <w:lang w:val="el-GR"/>
        </w:rPr>
        <w:t xml:space="preserve">α) όταν ο οικονομικός φορέας έχει αθετήσει τις υποχρεώσεις του </w:t>
      </w:r>
      <w:r w:rsidR="00AB6201">
        <w:rPr>
          <w:lang w:val="el-GR"/>
        </w:rPr>
        <w:t xml:space="preserve">σχετικά με την </w:t>
      </w:r>
      <w:r w:rsidRPr="00EA6B87">
        <w:rPr>
          <w:lang w:val="el-GR"/>
        </w:rPr>
        <w:t xml:space="preserve"> καταβολή φόρων ή εισφορών κοινωνικής ασφάλισης και αυτό έχει διαπιστωθεί </w:t>
      </w:r>
      <w:r w:rsidR="00AB6201">
        <w:rPr>
          <w:lang w:val="el-GR"/>
        </w:rPr>
        <w:t xml:space="preserve">με </w:t>
      </w:r>
      <w:r w:rsidRPr="00EA6B87">
        <w:rPr>
          <w:lang w:val="el-GR"/>
        </w:rPr>
        <w:t>δικαστική ή διοικητική απόφαση με τελεσίδικη και δεσμευτική ισχύ, σύμφωνα με διατάξεις της χώρας όπου είναι εγκατεστημένος</w:t>
      </w:r>
      <w:r w:rsidR="00DF776D" w:rsidRPr="00EA6B87">
        <w:rPr>
          <w:lang w:val="el-GR"/>
        </w:rPr>
        <w:t xml:space="preserve"> </w:t>
      </w:r>
      <w:r w:rsidRPr="00EA6B87">
        <w:rPr>
          <w:lang w:val="el-GR"/>
        </w:rPr>
        <w:t xml:space="preserve">ή την εθνική νομοθεσία ή </w:t>
      </w:r>
    </w:p>
    <w:p w14:paraId="6E6EFF12" w14:textId="77777777" w:rsidR="009A3D76" w:rsidRPr="00EA6B87" w:rsidRDefault="009A3D76" w:rsidP="00F73DE9">
      <w:pPr>
        <w:spacing w:line="360" w:lineRule="auto"/>
        <w:rPr>
          <w:lang w:val="el-GR"/>
        </w:rPr>
      </w:pPr>
      <w:r w:rsidRPr="00EA6B87">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EA6B87" w:rsidRDefault="009A3D76" w:rsidP="00F73DE9">
      <w:pPr>
        <w:spacing w:line="360" w:lineRule="auto"/>
        <w:rPr>
          <w:lang w:val="el-GR"/>
        </w:rPr>
      </w:pPr>
      <w:r w:rsidRPr="00EA6B87">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027E4AAF" w:rsidR="009A3D76" w:rsidRPr="00EA6B87" w:rsidRDefault="009A3D76" w:rsidP="00F73DE9">
      <w:pPr>
        <w:spacing w:line="360" w:lineRule="auto"/>
        <w:rPr>
          <w:lang w:val="el-GR"/>
        </w:rPr>
      </w:pPr>
      <w:r w:rsidRPr="00EA6B87">
        <w:rPr>
          <w:lang w:val="el-GR" w:eastAsia="el-GR"/>
        </w:rPr>
        <w:lastRenderedPageBreak/>
        <w:t>Οι υποχρεώσεις των περ. α’ και β’ της παρ. 2.2.3.2</w:t>
      </w:r>
      <w:r w:rsidR="00DF776D" w:rsidRPr="00EA6B87">
        <w:rPr>
          <w:lang w:val="el-GR" w:eastAsia="el-GR"/>
        </w:rPr>
        <w:t xml:space="preserve"> </w:t>
      </w:r>
      <w:r w:rsidRPr="00EA6B87">
        <w:rPr>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8C54737" w:rsidR="009A3D76" w:rsidRPr="00EA6B87" w:rsidRDefault="009A3D76" w:rsidP="00F73DE9">
      <w:pPr>
        <w:spacing w:line="360" w:lineRule="auto"/>
        <w:rPr>
          <w:lang w:val="el-GR"/>
        </w:rPr>
      </w:pPr>
      <w:r w:rsidRPr="00EA6B87">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EA6B87" w:rsidRDefault="004B29C9" w:rsidP="00F73DE9">
      <w:pPr>
        <w:spacing w:line="360" w:lineRule="auto"/>
        <w:rPr>
          <w:lang w:val="el-GR"/>
        </w:rPr>
      </w:pPr>
    </w:p>
    <w:p w14:paraId="2592DC6C" w14:textId="25B7FD9C" w:rsidR="00B04AF3" w:rsidRPr="00F73DE9" w:rsidRDefault="003355E7" w:rsidP="00F73DE9">
      <w:pPr>
        <w:pStyle w:val="aff"/>
        <w:numPr>
          <w:ilvl w:val="3"/>
          <w:numId w:val="22"/>
        </w:numPr>
        <w:tabs>
          <w:tab w:val="left" w:pos="0"/>
          <w:tab w:val="left" w:pos="709"/>
          <w:tab w:val="left" w:pos="1134"/>
        </w:tabs>
        <w:spacing w:before="240" w:line="360" w:lineRule="auto"/>
        <w:ind w:left="0" w:firstLine="0"/>
        <w:rPr>
          <w:lang w:val="el-GR"/>
        </w:rPr>
      </w:pPr>
      <w:bookmarkStart w:id="102" w:name="_Ref496540586"/>
      <w:r w:rsidRPr="00EA6B87">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2"/>
    </w:p>
    <w:p w14:paraId="0E1EDDD9" w14:textId="77777777" w:rsidR="008338F0" w:rsidRPr="00EA6B87" w:rsidRDefault="003355E7" w:rsidP="00F73DE9">
      <w:pPr>
        <w:spacing w:line="360" w:lineRule="auto"/>
        <w:rPr>
          <w:lang w:val="el-GR"/>
        </w:rPr>
      </w:pPr>
      <w:r w:rsidRPr="00EA6B87">
        <w:rPr>
          <w:lang w:val="el-GR"/>
        </w:rPr>
        <w:t xml:space="preserve">(α) εάν έχει αθετήσει τις υποχρεώσεις που προβλέπονται στην παρ. 2 του άρθρου 18 του ν. 4412/2016, </w:t>
      </w:r>
      <w:r w:rsidR="00B802EF" w:rsidRPr="00EA6B87">
        <w:rPr>
          <w:lang w:val="el-GR"/>
        </w:rPr>
        <w:t>περί αρχών που εφαρμόζονται στις διαδικασίες σύναψης δημοσίων συμβάσεων</w:t>
      </w:r>
    </w:p>
    <w:p w14:paraId="513193AA" w14:textId="20182D9D" w:rsidR="00A23EAB" w:rsidRPr="00EA6B87" w:rsidRDefault="003355E7" w:rsidP="00F73DE9">
      <w:pPr>
        <w:spacing w:line="360" w:lineRule="auto"/>
        <w:rPr>
          <w:lang w:val="el-GR"/>
        </w:rPr>
      </w:pPr>
      <w:r w:rsidRPr="00EA6B87">
        <w:rPr>
          <w:lang w:val="el-GR"/>
        </w:rPr>
        <w:t xml:space="preserve">(β) </w:t>
      </w:r>
      <w:r w:rsidR="00A23EAB" w:rsidRPr="00EA6B87">
        <w:rPr>
          <w:lang w:val="el-GR"/>
        </w:rPr>
        <w:t>εάν τελεί υπό πτώχευση</w:t>
      </w:r>
      <w:r w:rsidR="00A23EAB" w:rsidRPr="00EA6B87">
        <w:rPr>
          <w:b/>
          <w:lang w:val="el-GR"/>
        </w:rPr>
        <w:t xml:space="preserve"> </w:t>
      </w:r>
      <w:r w:rsidR="00A23EAB" w:rsidRPr="00EA6B87">
        <w:rPr>
          <w:lang w:val="el-GR"/>
        </w:rPr>
        <w:t>ή έχει υπαχθεί σε διαδικασία ειδικής εκκαθάρισης</w:t>
      </w:r>
      <w:r w:rsidR="00A23EAB" w:rsidRPr="00EA6B87">
        <w:rPr>
          <w:b/>
          <w:lang w:val="el-GR"/>
        </w:rPr>
        <w:t xml:space="preserve"> </w:t>
      </w:r>
      <w:r w:rsidR="00A23EAB" w:rsidRPr="00EA6B87">
        <w:rPr>
          <w:lang w:val="el-GR"/>
        </w:rPr>
        <w:t>ή τελεί υπό αναγκαστική διαχείριση</w:t>
      </w:r>
      <w:r w:rsidR="00A23EAB" w:rsidRPr="00EA6B87">
        <w:rPr>
          <w:b/>
          <w:lang w:val="el-GR"/>
        </w:rPr>
        <w:t xml:space="preserve"> </w:t>
      </w:r>
      <w:r w:rsidR="00A23EAB" w:rsidRPr="00EA6B87">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p>
    <w:p w14:paraId="75FAC5AF" w14:textId="4D133959" w:rsidR="00A23EAB" w:rsidRPr="00EA6B87" w:rsidRDefault="003355E7" w:rsidP="00F73DE9">
      <w:pPr>
        <w:spacing w:line="360" w:lineRule="auto"/>
        <w:rPr>
          <w:lang w:val="el-GR"/>
        </w:rPr>
      </w:pPr>
      <w:r w:rsidRPr="00EA6B87">
        <w:rPr>
          <w:lang w:val="el-GR"/>
        </w:rPr>
        <w:t xml:space="preserve">(γ) </w:t>
      </w:r>
      <w:r w:rsidR="00A23EAB" w:rsidRPr="00EA6B87">
        <w:rPr>
          <w:lang w:val="el-GR"/>
        </w:rPr>
        <w:t xml:space="preserve">εάν, με την επιφύλαξη της παραγράφου </w:t>
      </w:r>
      <w:r w:rsidR="00BB6963" w:rsidRPr="00EA6B87">
        <w:rPr>
          <w:lang w:val="el-GR"/>
        </w:rPr>
        <w:t>3</w:t>
      </w:r>
      <w:r w:rsidR="005B60D1">
        <w:rPr>
          <w:lang w:val="el-GR"/>
        </w:rPr>
        <w:t>Γ</w:t>
      </w:r>
      <w:r w:rsidR="00BB6963" w:rsidRPr="00EA6B87">
        <w:rPr>
          <w:lang w:val="el-GR"/>
        </w:rPr>
        <w:t xml:space="preserve"> </w:t>
      </w:r>
      <w:r w:rsidR="00A23EAB" w:rsidRPr="00EA6B87">
        <w:rPr>
          <w:lang w:val="el-GR"/>
        </w:rPr>
        <w:t>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07EBE1D" w14:textId="20CD222B" w:rsidR="008338F0" w:rsidRPr="00EA6B87" w:rsidRDefault="003355E7" w:rsidP="00F73DE9">
      <w:pPr>
        <w:spacing w:line="360" w:lineRule="auto"/>
        <w:rPr>
          <w:lang w:val="el-GR"/>
        </w:rPr>
      </w:pPr>
      <w:r w:rsidRPr="00EA6B87">
        <w:rPr>
          <w:lang w:val="el-GR"/>
        </w:rPr>
        <w:t>δ) εάν μία κατάσταση σύγκρουσης συμφερόντων κατά την έννοια του άρθρου 24 του ν. 4412/2016 δεν μπορεί να θεραπευ</w:t>
      </w:r>
      <w:r w:rsidR="00A734E2">
        <w:rPr>
          <w:lang w:val="el-GR"/>
        </w:rPr>
        <w:t>τ</w:t>
      </w:r>
      <w:r w:rsidRPr="00EA6B87">
        <w:rPr>
          <w:lang w:val="el-GR"/>
        </w:rPr>
        <w:t>εί αποτελεσματικά με άλλα, λιγότερο παρεμβατικά, μέσα,</w:t>
      </w:r>
    </w:p>
    <w:p w14:paraId="09503BF9" w14:textId="799F0E62" w:rsidR="008338F0" w:rsidRPr="00EA6B87" w:rsidRDefault="003355E7" w:rsidP="00F73DE9">
      <w:pPr>
        <w:spacing w:line="360" w:lineRule="auto"/>
        <w:rPr>
          <w:lang w:val="el-GR"/>
        </w:rPr>
      </w:pPr>
      <w:r w:rsidRPr="00EA6B87">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EA6B87">
        <w:rPr>
          <w:lang w:val="el-GR"/>
        </w:rPr>
        <w:t xml:space="preserve"> όπως ισχύει</w:t>
      </w:r>
      <w:r w:rsidRPr="00EA6B87">
        <w:rPr>
          <w:lang w:val="el-GR"/>
        </w:rPr>
        <w:t>, δεν μπορεί να θεραπευθεί με άλλα, λιγότερο παρεμβατικά, μέσα,</w:t>
      </w:r>
    </w:p>
    <w:p w14:paraId="66198656" w14:textId="0FB827C8" w:rsidR="008338F0" w:rsidRPr="00EA6B87" w:rsidRDefault="003355E7" w:rsidP="00F73DE9">
      <w:pPr>
        <w:spacing w:line="360" w:lineRule="auto"/>
        <w:rPr>
          <w:lang w:val="el-GR"/>
        </w:rPr>
      </w:pPr>
      <w:r w:rsidRPr="00EA6B87">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8F3F1B" w:rsidRPr="00EA6B87">
        <w:rPr>
          <w:lang w:val="el-GR"/>
        </w:rPr>
        <w:t>που είχε ως συνέπεια την έκπτωσή του από τη σύμβαση και την επιβολή σε αυτόν συνακόλουθων κυρώσεων,</w:t>
      </w:r>
    </w:p>
    <w:p w14:paraId="46385F35" w14:textId="6D214737" w:rsidR="008338F0" w:rsidRPr="00EA6B87" w:rsidRDefault="003355E7" w:rsidP="00F73DE9">
      <w:pPr>
        <w:spacing w:line="360" w:lineRule="auto"/>
        <w:rPr>
          <w:lang w:val="el-GR"/>
        </w:rPr>
      </w:pPr>
      <w:r w:rsidRPr="00EA6B87">
        <w:rPr>
          <w:lang w:val="el-GR"/>
        </w:rPr>
        <w:lastRenderedPageBreak/>
        <w:t xml:space="preserve">(ζ) </w:t>
      </w:r>
      <w:r w:rsidR="00A23EAB" w:rsidRPr="00EA6B87">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3" w:name="_Hlk126489824"/>
      <w:r w:rsidR="00A23EAB" w:rsidRPr="00EA6B87">
        <w:rPr>
          <w:lang w:val="el-GR"/>
        </w:rPr>
        <w:t xml:space="preserve">της παραγράφου </w:t>
      </w:r>
      <w:r w:rsidR="00C8339C" w:rsidRPr="00171128">
        <w:rPr>
          <w:b/>
          <w:bCs/>
          <w:color w:val="002060"/>
          <w:lang w:val="el-GR"/>
        </w:rPr>
        <w:fldChar w:fldCharType="begin"/>
      </w:r>
      <w:r w:rsidR="00C8339C" w:rsidRPr="00171128">
        <w:rPr>
          <w:b/>
          <w:bCs/>
          <w:color w:val="002060"/>
          <w:lang w:val="el-GR"/>
        </w:rPr>
        <w:instrText xml:space="preserve"> REF _Ref40957856 \r \h </w:instrText>
      </w:r>
      <w:r w:rsidR="00EA6B87" w:rsidRPr="00171128">
        <w:rPr>
          <w:b/>
          <w:bCs/>
          <w:color w:val="002060"/>
          <w:lang w:val="el-GR"/>
        </w:rPr>
        <w:instrText xml:space="preserve"> \* MERGEFORMAT </w:instrText>
      </w:r>
      <w:r w:rsidR="00C8339C" w:rsidRPr="00171128">
        <w:rPr>
          <w:b/>
          <w:bCs/>
          <w:color w:val="002060"/>
          <w:lang w:val="el-GR"/>
        </w:rPr>
      </w:r>
      <w:r w:rsidR="00C8339C" w:rsidRPr="00171128">
        <w:rPr>
          <w:b/>
          <w:bCs/>
          <w:color w:val="002060"/>
          <w:lang w:val="el-GR"/>
        </w:rPr>
        <w:fldChar w:fldCharType="separate"/>
      </w:r>
      <w:r w:rsidR="007D003C">
        <w:rPr>
          <w:b/>
          <w:bCs/>
          <w:color w:val="002060"/>
          <w:lang w:val="el-GR"/>
        </w:rPr>
        <w:t>2.2.9.2</w:t>
      </w:r>
      <w:r w:rsidR="00C8339C" w:rsidRPr="00171128">
        <w:rPr>
          <w:b/>
          <w:bCs/>
          <w:color w:val="002060"/>
          <w:lang w:val="el-GR"/>
        </w:rPr>
        <w:fldChar w:fldCharType="end"/>
      </w:r>
      <w:r w:rsidR="00E403E0" w:rsidRPr="00EA6B87">
        <w:rPr>
          <w:lang w:val="el-GR"/>
        </w:rPr>
        <w:t xml:space="preserve"> </w:t>
      </w:r>
      <w:r w:rsidR="00E403E0" w:rsidRPr="00EA6B87">
        <w:rPr>
          <w:lang w:val="el-GR"/>
        </w:rPr>
        <w:fldChar w:fldCharType="begin"/>
      </w:r>
      <w:r w:rsidR="00E403E0" w:rsidRPr="00EA6B87">
        <w:rPr>
          <w:lang w:val="el-GR"/>
        </w:rPr>
        <w:instrText xml:space="preserve"> REF _Ref40957856 \h </w:instrText>
      </w:r>
      <w:r w:rsidR="00EA6B87">
        <w:rPr>
          <w:lang w:val="el-GR"/>
        </w:rPr>
        <w:instrText xml:space="preserve"> \* MERGEFORMAT </w:instrText>
      </w:r>
      <w:r w:rsidR="00E403E0" w:rsidRPr="00EA6B87">
        <w:rPr>
          <w:lang w:val="el-GR"/>
        </w:rPr>
      </w:r>
      <w:r w:rsidR="00E403E0" w:rsidRPr="00EA6B87">
        <w:rPr>
          <w:lang w:val="el-GR"/>
        </w:rPr>
        <w:fldChar w:fldCharType="separate"/>
      </w:r>
      <w:r w:rsidR="007D003C" w:rsidRPr="00EA6B87">
        <w:rPr>
          <w:lang w:val="el-GR"/>
        </w:rPr>
        <w:t>Αποδεικτικά μέσα - Δικαιολογητικά προσωρινού αναδόχου</w:t>
      </w:r>
      <w:r w:rsidR="00E403E0" w:rsidRPr="00EA6B87">
        <w:rPr>
          <w:lang w:val="el-GR"/>
        </w:rPr>
        <w:fldChar w:fldCharType="end"/>
      </w:r>
      <w:r w:rsidR="00A9669D" w:rsidRPr="00EA6B87">
        <w:rPr>
          <w:lang w:val="el-GR"/>
        </w:rPr>
        <w:t xml:space="preserve"> </w:t>
      </w:r>
      <w:r w:rsidR="00B941FC" w:rsidRPr="00EA6B87">
        <w:rPr>
          <w:lang w:val="el-GR"/>
        </w:rPr>
        <w:t>της παρούσας.</w:t>
      </w:r>
    </w:p>
    <w:bookmarkEnd w:id="103"/>
    <w:p w14:paraId="2A733164" w14:textId="1F8CF9F0" w:rsidR="008338F0" w:rsidRPr="00EA6B87" w:rsidRDefault="003355E7" w:rsidP="00F73DE9">
      <w:pPr>
        <w:spacing w:line="360" w:lineRule="auto"/>
        <w:rPr>
          <w:lang w:val="el-GR"/>
        </w:rPr>
      </w:pPr>
      <w:r w:rsidRPr="00EA6B87">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EA6B87">
        <w:rPr>
          <w:lang w:val="el-GR"/>
        </w:rPr>
        <w:t>με απατηλό τρόπο</w:t>
      </w:r>
      <w:r w:rsidRPr="00EA6B87">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w:t>
      </w:r>
    </w:p>
    <w:p w14:paraId="203A9130" w14:textId="3E5592BF" w:rsidR="005A1E91" w:rsidRPr="00EA6B87" w:rsidRDefault="003355E7" w:rsidP="00F73DE9">
      <w:pPr>
        <w:spacing w:line="360" w:lineRule="auto"/>
        <w:rPr>
          <w:lang w:val="el-GR"/>
        </w:rPr>
      </w:pPr>
      <w:r w:rsidRPr="00EA6B87">
        <w:rPr>
          <w:lang w:val="el-GR"/>
        </w:rPr>
        <w:t xml:space="preserve">(θ) </w:t>
      </w:r>
      <w:r w:rsidR="00953E50" w:rsidRPr="00EA6B87">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EA6B87">
        <w:rPr>
          <w:lang w:val="el-GR"/>
        </w:rPr>
        <w:t>.</w:t>
      </w:r>
    </w:p>
    <w:p w14:paraId="01E09956" w14:textId="22FE22A3" w:rsidR="008338F0" w:rsidRPr="00EA6B87" w:rsidRDefault="00067067" w:rsidP="00F73DE9">
      <w:pPr>
        <w:spacing w:line="360" w:lineRule="auto"/>
        <w:rPr>
          <w:b/>
          <w:bCs/>
          <w:lang w:val="el-GR"/>
        </w:rPr>
      </w:pPr>
      <w:r w:rsidRPr="00EA6B87">
        <w:rPr>
          <w:b/>
          <w:bCs/>
          <w:lang w:val="el-GR"/>
        </w:rPr>
        <w:t>Εάν στις ως άνω περιπτώσεις (α) έως (θ)</w:t>
      </w:r>
      <w:r w:rsidR="00DF776D" w:rsidRPr="00EA6B87">
        <w:rPr>
          <w:b/>
          <w:bCs/>
          <w:lang w:val="el-GR"/>
        </w:rPr>
        <w:t xml:space="preserve"> </w:t>
      </w:r>
      <w:r w:rsidRPr="00EA6B87">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2FB1D2C8" w14:textId="77777777" w:rsidR="008C3823" w:rsidRPr="00EA6B87" w:rsidRDefault="008C3823" w:rsidP="00F73DE9">
      <w:pPr>
        <w:pStyle w:val="aff"/>
        <w:tabs>
          <w:tab w:val="left" w:pos="0"/>
          <w:tab w:val="left" w:pos="709"/>
          <w:tab w:val="left" w:pos="1134"/>
        </w:tabs>
        <w:spacing w:before="240" w:line="360" w:lineRule="auto"/>
        <w:ind w:left="0"/>
        <w:rPr>
          <w:i/>
          <w:color w:val="5B9BD5"/>
          <w:lang w:val="el-GR"/>
        </w:rPr>
      </w:pPr>
    </w:p>
    <w:p w14:paraId="53F0003F" w14:textId="7DDFB034" w:rsidR="001D0C1B" w:rsidRPr="00EA6B87" w:rsidRDefault="001D0C1B" w:rsidP="00F73DE9">
      <w:pPr>
        <w:pStyle w:val="aff"/>
        <w:numPr>
          <w:ilvl w:val="3"/>
          <w:numId w:val="22"/>
        </w:numPr>
        <w:tabs>
          <w:tab w:val="left" w:pos="0"/>
          <w:tab w:val="left" w:pos="709"/>
          <w:tab w:val="left" w:pos="1134"/>
        </w:tabs>
        <w:spacing w:before="240" w:line="360" w:lineRule="auto"/>
        <w:ind w:left="0" w:firstLine="0"/>
        <w:rPr>
          <w:lang w:val="el-GR"/>
        </w:rPr>
      </w:pPr>
      <w:bookmarkStart w:id="104" w:name="_Ref74508082"/>
      <w:r w:rsidRPr="00EA6B87">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DF776D" w:rsidRPr="00EA6B87">
        <w:rPr>
          <w:lang w:val="el-GR"/>
        </w:rPr>
        <w:t xml:space="preserve"> </w:t>
      </w:r>
      <w:r w:rsidRPr="00EA6B87">
        <w:rPr>
          <w:lang w:val="el-GR"/>
        </w:rPr>
        <w:t>που αντιστοιχούν σε ανώνυμη εταιρεία.</w:t>
      </w:r>
      <w:bookmarkEnd w:id="104"/>
    </w:p>
    <w:p w14:paraId="39465691" w14:textId="0F9C4E84" w:rsidR="008338F0" w:rsidRPr="00EA6B87" w:rsidRDefault="001D0C1B" w:rsidP="00F73DE9">
      <w:pPr>
        <w:pStyle w:val="aff"/>
        <w:tabs>
          <w:tab w:val="left" w:pos="0"/>
          <w:tab w:val="left" w:pos="709"/>
          <w:tab w:val="left" w:pos="1134"/>
        </w:tabs>
        <w:spacing w:before="240" w:line="360" w:lineRule="auto"/>
        <w:ind w:left="0"/>
        <w:rPr>
          <w:lang w:val="el-GR"/>
        </w:rPr>
      </w:pPr>
      <w:r w:rsidRPr="00EA6B87">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r w:rsidR="00214D22" w:rsidRPr="00EA6B87">
        <w:rPr>
          <w:lang w:val="el-GR"/>
        </w:rPr>
        <w:t>Investment</w:t>
      </w:r>
      <w:r w:rsidR="00214D22" w:rsidRPr="00214D22">
        <w:rPr>
          <w:lang w:val="el-GR"/>
        </w:rPr>
        <w:t xml:space="preserve"> </w:t>
      </w:r>
      <w:r w:rsidR="00214D22">
        <w:rPr>
          <w:lang w:val="en-US"/>
        </w:rPr>
        <w:t>firms</w:t>
      </w:r>
      <w:r w:rsidRPr="00EA6B87">
        <w:rPr>
          <w:lang w:val="el-GR"/>
        </w:rPr>
        <w:t>), εταιρείες διαχείρισης κεφαλαίων/ενεργητικού (</w:t>
      </w:r>
      <w:r w:rsidR="00214D22">
        <w:rPr>
          <w:lang w:val="en-US"/>
        </w:rPr>
        <w:t>asset</w:t>
      </w:r>
      <w:r w:rsidR="00214D22" w:rsidRPr="00214D22">
        <w:rPr>
          <w:lang w:val="el-GR"/>
        </w:rPr>
        <w:t>/</w:t>
      </w:r>
      <w:r w:rsidR="00214D22">
        <w:rPr>
          <w:lang w:val="en-US"/>
        </w:rPr>
        <w:t>fund</w:t>
      </w:r>
      <w:r w:rsidR="00214D22" w:rsidRPr="00214D22">
        <w:rPr>
          <w:lang w:val="el-GR"/>
        </w:rPr>
        <w:t xml:space="preserve"> </w:t>
      </w:r>
      <w:r w:rsidR="00214D22">
        <w:rPr>
          <w:lang w:val="en-US"/>
        </w:rPr>
        <w:t>managers</w:t>
      </w:r>
      <w:r w:rsidRPr="00EA6B87">
        <w:rPr>
          <w:lang w:val="el-GR"/>
        </w:rPr>
        <w:t>) ή εταιρείες διαχείρισης κεφαλαίων επιχειρηματικών συμμετοχών (</w:t>
      </w:r>
      <w:r w:rsidR="00214D22">
        <w:rPr>
          <w:lang w:val="en-US"/>
        </w:rPr>
        <w:t>private</w:t>
      </w:r>
      <w:r w:rsidR="00214D22" w:rsidRPr="00214D22">
        <w:rPr>
          <w:lang w:val="el-GR"/>
        </w:rPr>
        <w:t xml:space="preserve"> </w:t>
      </w:r>
      <w:r w:rsidR="00214D22">
        <w:rPr>
          <w:lang w:val="en-US"/>
        </w:rPr>
        <w:t>equity</w:t>
      </w:r>
      <w:r w:rsidR="00214D22" w:rsidRPr="00214D22">
        <w:rPr>
          <w:lang w:val="el-GR"/>
        </w:rPr>
        <w:t xml:space="preserve"> </w:t>
      </w:r>
      <w:r w:rsidR="00214D22">
        <w:rPr>
          <w:lang w:val="en-US"/>
        </w:rPr>
        <w:t>firms</w:t>
      </w:r>
      <w:r w:rsidRPr="00EA6B87">
        <w:rPr>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5A73BECF" w14:textId="77777777" w:rsidR="00C535AC" w:rsidRPr="00EA6B87" w:rsidRDefault="00C535AC" w:rsidP="00F73DE9">
      <w:pPr>
        <w:pStyle w:val="aff"/>
        <w:tabs>
          <w:tab w:val="left" w:pos="0"/>
        </w:tabs>
        <w:spacing w:before="240" w:line="360" w:lineRule="auto"/>
        <w:ind w:left="0"/>
        <w:rPr>
          <w:b/>
          <w:bCs/>
          <w:lang w:val="el-GR"/>
        </w:rPr>
      </w:pPr>
    </w:p>
    <w:p w14:paraId="256BE5A4" w14:textId="77777777" w:rsidR="002A7C7B" w:rsidRPr="00EA6B87" w:rsidRDefault="002A7C7B" w:rsidP="00F73DE9">
      <w:pPr>
        <w:pStyle w:val="aff"/>
        <w:numPr>
          <w:ilvl w:val="3"/>
          <w:numId w:val="22"/>
        </w:numPr>
        <w:tabs>
          <w:tab w:val="left" w:pos="0"/>
          <w:tab w:val="left" w:pos="709"/>
          <w:tab w:val="left" w:pos="1134"/>
        </w:tabs>
        <w:spacing w:before="240" w:line="360" w:lineRule="auto"/>
        <w:ind w:left="0" w:firstLine="0"/>
        <w:rPr>
          <w:lang w:val="el-GR"/>
        </w:rPr>
      </w:pPr>
      <w:bookmarkStart w:id="105" w:name="_Ref151369083"/>
      <w:r w:rsidRPr="00EA6B87">
        <w:rPr>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5"/>
    </w:p>
    <w:p w14:paraId="30461056" w14:textId="5156A247" w:rsidR="002A631D" w:rsidRPr="00EA6B87" w:rsidRDefault="002A631D" w:rsidP="00F73DE9">
      <w:pPr>
        <w:suppressAutoHyphens w:val="0"/>
        <w:spacing w:after="160" w:line="360" w:lineRule="auto"/>
        <w:rPr>
          <w:lang w:val="el-GR"/>
        </w:rPr>
      </w:pPr>
      <w:r w:rsidRPr="00EA6B87">
        <w:rPr>
          <w:b/>
          <w:bCs/>
          <w:lang w:val="el-GR"/>
        </w:rPr>
        <w:t>2.2.3.5.α</w:t>
      </w:r>
      <w:r w:rsidR="00DF776D" w:rsidRPr="00EA6B87">
        <w:rPr>
          <w:lang w:val="el-GR"/>
        </w:rPr>
        <w:t xml:space="preserve"> </w:t>
      </w:r>
      <w:r w:rsidRPr="00EA6B87">
        <w:rPr>
          <w:lang w:val="el-GR"/>
        </w:rPr>
        <w:t>Απαγορεύεται η ανάθεση της παρούσας σύμβασης, σε:</w:t>
      </w:r>
    </w:p>
    <w:p w14:paraId="0AED7E06" w14:textId="201FB06C" w:rsidR="002A631D" w:rsidRPr="00EA6B87" w:rsidRDefault="002A631D" w:rsidP="00F73DE9">
      <w:pPr>
        <w:suppressAutoHyphens w:val="0"/>
        <w:spacing w:after="160" w:line="360" w:lineRule="auto"/>
        <w:rPr>
          <w:lang w:val="el-GR"/>
        </w:rPr>
      </w:pPr>
      <w:r w:rsidRPr="00EA6B87">
        <w:rPr>
          <w:lang w:val="el-GR"/>
        </w:rPr>
        <w:t>α) Ρώσο υπήκοο ή φυσικό ή νομικό πρόσωπο, οντότητα ή φορέα που έχει την έδρα του στη Ρωσία</w:t>
      </w:r>
      <w:r w:rsidR="00DF776D" w:rsidRPr="00EA6B87">
        <w:rPr>
          <w:lang w:val="el-GR"/>
        </w:rPr>
        <w:t xml:space="preserve"> </w:t>
      </w:r>
    </w:p>
    <w:p w14:paraId="54086A4B" w14:textId="4D312AB4" w:rsidR="002A631D" w:rsidRPr="00EA6B87" w:rsidRDefault="002A631D" w:rsidP="00F73DE9">
      <w:pPr>
        <w:suppressAutoHyphens w:val="0"/>
        <w:spacing w:after="160" w:line="360" w:lineRule="auto"/>
        <w:rPr>
          <w:lang w:val="el-GR"/>
        </w:rPr>
      </w:pPr>
      <w:r w:rsidRPr="00EA6B87">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r w:rsidR="00082B7A" w:rsidRPr="00EA6B87">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37A8376F" w14:textId="35B002B6" w:rsidR="009A24C0" w:rsidRPr="009A24C0" w:rsidRDefault="009A24C0" w:rsidP="00F73DE9">
      <w:pPr>
        <w:pStyle w:val="aff"/>
        <w:numPr>
          <w:ilvl w:val="3"/>
          <w:numId w:val="22"/>
        </w:numPr>
        <w:tabs>
          <w:tab w:val="left" w:pos="0"/>
          <w:tab w:val="left" w:pos="709"/>
          <w:tab w:val="left" w:pos="1134"/>
        </w:tabs>
        <w:spacing w:before="240" w:line="360" w:lineRule="auto"/>
        <w:ind w:left="0" w:firstLine="0"/>
        <w:rPr>
          <w:lang w:val="el-GR"/>
        </w:rPr>
      </w:pPr>
      <w:r w:rsidRPr="00DC0645">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παραλείψεων του, είτε πριν είτε κατά τη διαδικασία, σε μία από τις ως άνω περιπτώσεις.</w:t>
      </w:r>
    </w:p>
    <w:p w14:paraId="1F65CED2" w14:textId="2E828E63" w:rsidR="002A7C7B" w:rsidRPr="00EA6B87" w:rsidRDefault="003355E7" w:rsidP="00F73DE9">
      <w:pPr>
        <w:pStyle w:val="aff"/>
        <w:numPr>
          <w:ilvl w:val="3"/>
          <w:numId w:val="22"/>
        </w:numPr>
        <w:tabs>
          <w:tab w:val="left" w:pos="0"/>
          <w:tab w:val="left" w:pos="709"/>
          <w:tab w:val="left" w:pos="1134"/>
        </w:tabs>
        <w:spacing w:before="240" w:line="360" w:lineRule="auto"/>
        <w:ind w:left="0" w:firstLine="0"/>
        <w:rPr>
          <w:b/>
          <w:bCs/>
          <w:lang w:val="el-GR"/>
        </w:rPr>
      </w:pPr>
      <w:r w:rsidRPr="00EA6B87">
        <w:rPr>
          <w:lang w:val="el-GR"/>
        </w:rPr>
        <w:t xml:space="preserve"> </w:t>
      </w:r>
      <w:r w:rsidR="00363799" w:rsidRPr="00EA6B87">
        <w:rPr>
          <w:lang w:val="el-GR"/>
        </w:rPr>
        <w:t xml:space="preserve">Ο </w:t>
      </w:r>
      <w:r w:rsidRPr="00EA6B87">
        <w:rPr>
          <w:lang w:val="el-GR"/>
        </w:rPr>
        <w:t xml:space="preserve">οικονομικός φορέας που εμπίπτει σε μια από τις καταστάσεις που αναφέρονται στις παραγράφους </w:t>
      </w:r>
      <w:r w:rsidR="00153F0B" w:rsidRPr="00171128">
        <w:rPr>
          <w:b/>
          <w:bCs/>
          <w:color w:val="002060"/>
          <w:lang w:val="el-GR"/>
        </w:rPr>
        <w:fldChar w:fldCharType="begin"/>
      </w:r>
      <w:r w:rsidR="00153F0B" w:rsidRPr="00171128">
        <w:rPr>
          <w:b/>
          <w:bCs/>
          <w:color w:val="002060"/>
          <w:lang w:val="el-GR"/>
        </w:rPr>
        <w:instrText xml:space="preserve"> REF _Ref496540567 \r \h </w:instrText>
      </w:r>
      <w:r w:rsidR="00DF02B0" w:rsidRPr="00171128">
        <w:rPr>
          <w:b/>
          <w:bCs/>
          <w:color w:val="002060"/>
          <w:lang w:val="el-GR"/>
        </w:rPr>
        <w:instrText xml:space="preserve"> \* MERGEFORMAT </w:instrText>
      </w:r>
      <w:r w:rsidR="00153F0B" w:rsidRPr="00171128">
        <w:rPr>
          <w:b/>
          <w:bCs/>
          <w:color w:val="002060"/>
          <w:lang w:val="el-GR"/>
        </w:rPr>
      </w:r>
      <w:r w:rsidR="00153F0B" w:rsidRPr="00171128">
        <w:rPr>
          <w:b/>
          <w:bCs/>
          <w:color w:val="002060"/>
          <w:lang w:val="el-GR"/>
        </w:rPr>
        <w:fldChar w:fldCharType="separate"/>
      </w:r>
      <w:r w:rsidR="007D003C">
        <w:rPr>
          <w:b/>
          <w:bCs/>
          <w:color w:val="002060"/>
          <w:lang w:val="el-GR"/>
        </w:rPr>
        <w:t>2.2.3.1</w:t>
      </w:r>
      <w:r w:rsidR="00153F0B" w:rsidRPr="00171128">
        <w:rPr>
          <w:b/>
          <w:bCs/>
          <w:color w:val="002060"/>
          <w:lang w:val="el-GR"/>
        </w:rPr>
        <w:fldChar w:fldCharType="end"/>
      </w:r>
      <w:r w:rsidRPr="00EA6B87">
        <w:rPr>
          <w:lang w:val="el-GR"/>
        </w:rPr>
        <w:t xml:space="preserve"> και </w:t>
      </w:r>
      <w:r w:rsidR="007E61C0" w:rsidRPr="00171128">
        <w:rPr>
          <w:b/>
          <w:bCs/>
          <w:color w:val="002060"/>
          <w:lang w:val="el-GR"/>
        </w:rPr>
        <w:fldChar w:fldCharType="begin"/>
      </w:r>
      <w:r w:rsidR="007E61C0" w:rsidRPr="00171128">
        <w:rPr>
          <w:b/>
          <w:bCs/>
          <w:color w:val="002060"/>
          <w:lang w:val="el-GR"/>
        </w:rPr>
        <w:instrText xml:space="preserve"> REF _Ref496540586 \r \h </w:instrText>
      </w:r>
      <w:r w:rsidR="00EA6B87" w:rsidRPr="00171128">
        <w:rPr>
          <w:b/>
          <w:bCs/>
          <w:color w:val="002060"/>
          <w:lang w:val="el-GR"/>
        </w:rPr>
        <w:instrText xml:space="preserve"> \* MERGEFORMAT </w:instrText>
      </w:r>
      <w:r w:rsidR="007E61C0" w:rsidRPr="00171128">
        <w:rPr>
          <w:b/>
          <w:bCs/>
          <w:color w:val="002060"/>
          <w:lang w:val="el-GR"/>
        </w:rPr>
      </w:r>
      <w:r w:rsidR="007E61C0" w:rsidRPr="00171128">
        <w:rPr>
          <w:b/>
          <w:bCs/>
          <w:color w:val="002060"/>
          <w:lang w:val="el-GR"/>
        </w:rPr>
        <w:fldChar w:fldCharType="separate"/>
      </w:r>
      <w:r w:rsidR="007D003C">
        <w:rPr>
          <w:b/>
          <w:bCs/>
          <w:color w:val="002060"/>
          <w:lang w:val="el-GR"/>
        </w:rPr>
        <w:t>2.2.3.3</w:t>
      </w:r>
      <w:r w:rsidR="007E61C0" w:rsidRPr="00171128">
        <w:rPr>
          <w:b/>
          <w:bCs/>
          <w:color w:val="002060"/>
          <w:lang w:val="el-GR"/>
        </w:rPr>
        <w:fldChar w:fldCharType="end"/>
      </w:r>
      <w:r w:rsidR="007E61C0" w:rsidRPr="00EA6B87">
        <w:rPr>
          <w:lang w:val="el-GR"/>
        </w:rPr>
        <w:t xml:space="preserve"> </w:t>
      </w:r>
      <w:r w:rsidR="002A7C7B" w:rsidRPr="00EA6B87">
        <w:rPr>
          <w:lang w:val="el-GR"/>
        </w:rPr>
        <w:t xml:space="preserve">εκτός από την περ. β αυτής, </w:t>
      </w:r>
      <w:r w:rsidRPr="00EA6B87">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EA6B87">
        <w:t>o</w:t>
      </w:r>
      <w:r w:rsidRPr="00EA6B87">
        <w:rPr>
          <w:lang w:val="el-GR"/>
        </w:rPr>
        <w:t xml:space="preserve">κάθαρση). </w:t>
      </w:r>
      <w:r w:rsidR="002A7C7B" w:rsidRPr="00EA6B87">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EA6B87" w:rsidRDefault="002A7C7B" w:rsidP="00F73DE9">
      <w:pPr>
        <w:pStyle w:val="aff"/>
        <w:tabs>
          <w:tab w:val="left" w:pos="0"/>
          <w:tab w:val="left" w:pos="709"/>
          <w:tab w:val="left" w:pos="1134"/>
        </w:tabs>
        <w:spacing w:before="240" w:line="360" w:lineRule="auto"/>
        <w:ind w:left="0"/>
        <w:rPr>
          <w:b/>
          <w:bCs/>
          <w:lang w:val="el-GR"/>
        </w:rPr>
      </w:pPr>
    </w:p>
    <w:p w14:paraId="3C01A3A8" w14:textId="012653BD" w:rsidR="008338F0" w:rsidRPr="00EA6B87" w:rsidRDefault="003355E7" w:rsidP="00F73DE9">
      <w:pPr>
        <w:pStyle w:val="aff"/>
        <w:numPr>
          <w:ilvl w:val="3"/>
          <w:numId w:val="22"/>
        </w:numPr>
        <w:tabs>
          <w:tab w:val="left" w:pos="0"/>
          <w:tab w:val="left" w:pos="709"/>
          <w:tab w:val="left" w:pos="1134"/>
        </w:tabs>
        <w:spacing w:before="240" w:line="360" w:lineRule="auto"/>
        <w:ind w:left="0" w:firstLine="0"/>
        <w:rPr>
          <w:b/>
          <w:bCs/>
          <w:color w:val="000000"/>
          <w:lang w:val="el-GR"/>
        </w:rPr>
      </w:pPr>
      <w:bookmarkStart w:id="106" w:name="_Ref151369188"/>
      <w:r w:rsidRPr="00EA6B87">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sidRPr="00EA6B87">
        <w:rPr>
          <w:lang w:val="el-GR"/>
        </w:rPr>
        <w:t xml:space="preserve">, καθώς και στην υπ’ αριθμ. 102080/24-10-2022 (Β΄5623/02.11.2022) απόφαση του Υπουργού Ανάπτυξης και Επενδύσεων με θέμα: </w:t>
      </w:r>
      <w:r w:rsidR="00E97543" w:rsidRPr="00EA6B87">
        <w:rPr>
          <w:i/>
          <w:lang w:val="el-GR"/>
        </w:rPr>
        <w:t>«Ρύθμιση θεμάτων σχετικά με την εξέταση επανορθωτικών μέτρων από την Επιτροπή της παρ.</w:t>
      </w:r>
      <w:r w:rsidR="00DF776D" w:rsidRPr="00EA6B87">
        <w:rPr>
          <w:i/>
          <w:lang w:val="el-GR"/>
        </w:rPr>
        <w:t xml:space="preserve"> </w:t>
      </w:r>
      <w:r w:rsidR="00E97543" w:rsidRPr="00EA6B87">
        <w:rPr>
          <w:i/>
          <w:lang w:val="el-GR"/>
        </w:rPr>
        <w:t>9 του άρθρου 73 του ν. 4412/2016».</w:t>
      </w:r>
      <w:bookmarkEnd w:id="106"/>
    </w:p>
    <w:p w14:paraId="0DC909D7" w14:textId="69B11FD3" w:rsidR="00E97543" w:rsidRPr="00402272" w:rsidRDefault="00E97543" w:rsidP="00F73DE9">
      <w:pPr>
        <w:suppressAutoHyphens w:val="0"/>
        <w:autoSpaceDE w:val="0"/>
        <w:autoSpaceDN w:val="0"/>
        <w:adjustRightInd w:val="0"/>
        <w:spacing w:after="0" w:line="360" w:lineRule="auto"/>
        <w:rPr>
          <w:lang w:val="el-GR"/>
        </w:rPr>
      </w:pPr>
      <w:r w:rsidRPr="00EA6B87">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32" w:history="1">
        <w:r w:rsidR="00402272" w:rsidRPr="00B82124">
          <w:rPr>
            <w:rStyle w:val="-"/>
          </w:rPr>
          <w:t>epanorthotika</w:t>
        </w:r>
        <w:r w:rsidR="00402272" w:rsidRPr="00B82124">
          <w:rPr>
            <w:rStyle w:val="-"/>
            <w:lang w:val="el-GR"/>
          </w:rPr>
          <w:t>@</w:t>
        </w:r>
        <w:r w:rsidR="00402272" w:rsidRPr="00B82124">
          <w:rPr>
            <w:rStyle w:val="-"/>
          </w:rPr>
          <w:t>eaadhsy</w:t>
        </w:r>
        <w:r w:rsidR="00402272" w:rsidRPr="00B82124">
          <w:rPr>
            <w:rStyle w:val="-"/>
            <w:lang w:val="el-GR"/>
          </w:rPr>
          <w:t>.</w:t>
        </w:r>
        <w:r w:rsidR="00402272" w:rsidRPr="00B82124">
          <w:rPr>
            <w:rStyle w:val="-"/>
          </w:rPr>
          <w:t>gr</w:t>
        </w:r>
      </w:hyperlink>
      <w:r w:rsidR="00402272">
        <w:rPr>
          <w:lang w:val="el-GR"/>
        </w:rPr>
        <w:t xml:space="preserve">  </w:t>
      </w:r>
    </w:p>
    <w:p w14:paraId="748B48A1" w14:textId="77777777" w:rsidR="00E97543" w:rsidRPr="00EA6B87" w:rsidRDefault="00E97543" w:rsidP="00F73DE9">
      <w:pPr>
        <w:suppressAutoHyphens w:val="0"/>
        <w:autoSpaceDE w:val="0"/>
        <w:autoSpaceDN w:val="0"/>
        <w:adjustRightInd w:val="0"/>
        <w:spacing w:after="0" w:line="360" w:lineRule="auto"/>
        <w:rPr>
          <w:lang w:val="el-GR"/>
        </w:rPr>
      </w:pPr>
    </w:p>
    <w:p w14:paraId="1E6E4C4A" w14:textId="77777777" w:rsidR="00E97543" w:rsidRPr="00EA6B87" w:rsidRDefault="00E97543" w:rsidP="00F73DE9">
      <w:pPr>
        <w:suppressAutoHyphens w:val="0"/>
        <w:autoSpaceDE w:val="0"/>
        <w:autoSpaceDN w:val="0"/>
        <w:adjustRightInd w:val="0"/>
        <w:spacing w:after="0" w:line="360" w:lineRule="auto"/>
        <w:rPr>
          <w:lang w:val="el-GR"/>
        </w:rPr>
      </w:pPr>
      <w:r w:rsidRPr="00EA6B87">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7179D8" w14:textId="77777777" w:rsidR="00E97543" w:rsidRPr="00EA6B87" w:rsidRDefault="00E97543" w:rsidP="00F73DE9">
      <w:pPr>
        <w:suppressAutoHyphens w:val="0"/>
        <w:autoSpaceDE w:val="0"/>
        <w:autoSpaceDN w:val="0"/>
        <w:adjustRightInd w:val="0"/>
        <w:spacing w:after="0" w:line="360" w:lineRule="auto"/>
        <w:rPr>
          <w:lang w:val="el-GR"/>
        </w:rPr>
      </w:pPr>
    </w:p>
    <w:p w14:paraId="045C0779" w14:textId="2C254981" w:rsidR="00E97543" w:rsidRPr="00EA6B87" w:rsidRDefault="00E97543" w:rsidP="00F73DE9">
      <w:pPr>
        <w:suppressAutoHyphens w:val="0"/>
        <w:autoSpaceDE w:val="0"/>
        <w:autoSpaceDN w:val="0"/>
        <w:adjustRightInd w:val="0"/>
        <w:spacing w:after="0" w:line="360" w:lineRule="auto"/>
        <w:rPr>
          <w:lang w:val="el-GR"/>
        </w:rPr>
      </w:pPr>
      <w:r w:rsidRPr="00EA6B87">
        <w:rPr>
          <w:lang w:val="el-GR"/>
        </w:rPr>
        <w:t>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w:t>
      </w:r>
    </w:p>
    <w:p w14:paraId="599762AE" w14:textId="77777777" w:rsidR="00E97543" w:rsidRPr="00EA6B87" w:rsidRDefault="00E97543" w:rsidP="00F73DE9">
      <w:pPr>
        <w:suppressAutoHyphens w:val="0"/>
        <w:autoSpaceDE w:val="0"/>
        <w:autoSpaceDN w:val="0"/>
        <w:adjustRightInd w:val="0"/>
        <w:spacing w:after="0" w:line="360" w:lineRule="auto"/>
        <w:rPr>
          <w:lang w:val="el-GR"/>
        </w:rPr>
      </w:pPr>
    </w:p>
    <w:p w14:paraId="1FB1901E" w14:textId="758C7A99" w:rsidR="00E97543" w:rsidRPr="00EA6B87" w:rsidRDefault="00E97543" w:rsidP="00F73DE9">
      <w:pPr>
        <w:suppressAutoHyphens w:val="0"/>
        <w:autoSpaceDE w:val="0"/>
        <w:autoSpaceDN w:val="0"/>
        <w:adjustRightInd w:val="0"/>
        <w:spacing w:after="0" w:line="360" w:lineRule="auto"/>
        <w:rPr>
          <w:lang w:val="el-GR"/>
        </w:rPr>
      </w:pPr>
      <w:r w:rsidRPr="00EA6B87">
        <w:rPr>
          <w:lang w:val="el-GR"/>
        </w:rPr>
        <w:t>Αν ο οικονομικός φορέας δεν ανταποκριθεί στην πρόσκληση της αναθέτουσας αρχής, το γεγονός αυτό μνημονεύεται στο σχέδιο της απόφασης.</w:t>
      </w:r>
    </w:p>
    <w:p w14:paraId="79F29FBE" w14:textId="77777777" w:rsidR="00E97543" w:rsidRPr="00EA6B87" w:rsidRDefault="00E97543" w:rsidP="00F73DE9">
      <w:pPr>
        <w:suppressAutoHyphens w:val="0"/>
        <w:autoSpaceDE w:val="0"/>
        <w:autoSpaceDN w:val="0"/>
        <w:adjustRightInd w:val="0"/>
        <w:spacing w:after="0" w:line="360" w:lineRule="auto"/>
        <w:rPr>
          <w:lang w:val="el-GR"/>
        </w:rPr>
      </w:pPr>
    </w:p>
    <w:p w14:paraId="6BE73BD9" w14:textId="1645EE49" w:rsidR="00E97543" w:rsidRDefault="00E97543" w:rsidP="00F73DE9">
      <w:pPr>
        <w:suppressAutoHyphens w:val="0"/>
        <w:autoSpaceDE w:val="0"/>
        <w:autoSpaceDN w:val="0"/>
        <w:adjustRightInd w:val="0"/>
        <w:spacing w:after="0" w:line="360" w:lineRule="auto"/>
        <w:rPr>
          <w:lang w:val="el-GR"/>
        </w:rPr>
      </w:pPr>
      <w:r w:rsidRPr="00EA6B87">
        <w:rPr>
          <w:lang w:val="el-GR"/>
        </w:rPr>
        <w:lastRenderedPageBreak/>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EA6B87">
        <w:rPr>
          <w:b/>
          <w:lang w:val="el-GR"/>
        </w:rPr>
        <w:t>μετά</w:t>
      </w:r>
      <w:r w:rsidRPr="00EA6B87">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w:t>
      </w:r>
    </w:p>
    <w:p w14:paraId="2FC556C7" w14:textId="77777777" w:rsidR="00E97543" w:rsidRPr="00EA6B87" w:rsidRDefault="00E97543" w:rsidP="00F73DE9">
      <w:pPr>
        <w:suppressAutoHyphens w:val="0"/>
        <w:autoSpaceDE w:val="0"/>
        <w:autoSpaceDN w:val="0"/>
        <w:adjustRightInd w:val="0"/>
        <w:spacing w:before="240" w:after="0" w:line="360" w:lineRule="auto"/>
        <w:rPr>
          <w:lang w:val="el-GR"/>
        </w:rPr>
      </w:pPr>
      <w:r w:rsidRPr="00EA6B87">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EA6B87">
        <w:t> </w:t>
      </w:r>
      <w:r w:rsidRPr="00EA6B87">
        <w:rPr>
          <w:lang w:val="el-GR"/>
        </w:rPr>
        <w:t>1 και της παρ.</w:t>
      </w:r>
      <w:r w:rsidRPr="00EA6B87">
        <w:t> </w:t>
      </w:r>
      <w:r w:rsidRPr="00EA6B87">
        <w:rPr>
          <w:lang w:val="el-GR"/>
        </w:rPr>
        <w:t>4, εκτός από την περ.</w:t>
      </w:r>
      <w:r w:rsidRPr="00EA6B87">
        <w:t> </w:t>
      </w:r>
      <w:r w:rsidRPr="00EA6B87">
        <w:rPr>
          <w:lang w:val="el-GR"/>
        </w:rPr>
        <w:t>β’ αυτής, του άρθρου</w:t>
      </w:r>
      <w:r w:rsidRPr="00EA6B87">
        <w:t> </w:t>
      </w:r>
      <w:r w:rsidRPr="00EA6B87">
        <w:rPr>
          <w:lang w:val="el-GR"/>
        </w:rPr>
        <w:t>73 του ν.</w:t>
      </w:r>
      <w:r w:rsidRPr="00EA6B87">
        <w:t> </w:t>
      </w:r>
      <w:r w:rsidRPr="00EA6B87">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9EDB5F" w14:textId="77777777" w:rsidR="00E97543" w:rsidRPr="00EA6B87" w:rsidRDefault="00E97543" w:rsidP="00F73DE9">
      <w:pPr>
        <w:spacing w:line="360" w:lineRule="auto"/>
        <w:rPr>
          <w:lang w:val="el-GR"/>
        </w:rPr>
      </w:pPr>
      <w:r w:rsidRPr="00EA6B87">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EA6B87" w:rsidRDefault="00C535AC" w:rsidP="00F73DE9">
      <w:pPr>
        <w:spacing w:line="360" w:lineRule="auto"/>
        <w:rPr>
          <w:b/>
          <w:bCs/>
          <w:color w:val="000000"/>
          <w:lang w:val="el-GR"/>
        </w:rPr>
      </w:pPr>
    </w:p>
    <w:p w14:paraId="0C79C613" w14:textId="382E07BC" w:rsidR="008338F0" w:rsidRPr="00EA6B87" w:rsidRDefault="003355E7" w:rsidP="00F73DE9">
      <w:pPr>
        <w:pStyle w:val="aff"/>
        <w:numPr>
          <w:ilvl w:val="3"/>
          <w:numId w:val="22"/>
        </w:numPr>
        <w:tabs>
          <w:tab w:val="left" w:pos="0"/>
          <w:tab w:val="left" w:pos="709"/>
          <w:tab w:val="left" w:pos="1134"/>
        </w:tabs>
        <w:spacing w:before="240" w:line="360" w:lineRule="auto"/>
        <w:ind w:left="0" w:firstLine="0"/>
        <w:rPr>
          <w:lang w:val="el-GR"/>
        </w:rPr>
      </w:pPr>
      <w:r w:rsidRPr="00EA6B87">
        <w:rPr>
          <w:lang w:val="el-GR"/>
        </w:rPr>
        <w:t xml:space="preserve"> </w:t>
      </w:r>
      <w:bookmarkStart w:id="107" w:name="_Ref496540821"/>
      <w:r w:rsidR="001E5DE0" w:rsidRPr="00EA6B87">
        <w:rPr>
          <w:lang w:val="el-GR"/>
        </w:rPr>
        <w:t xml:space="preserve">Οικονομικός φορέας, </w:t>
      </w:r>
      <w:r w:rsidR="00520304">
        <w:rPr>
          <w:lang w:val="el-GR"/>
        </w:rPr>
        <w:t xml:space="preserve">σε </w:t>
      </w:r>
      <w:r w:rsidR="001E5DE0" w:rsidRPr="00EA6B87">
        <w:rPr>
          <w:lang w:val="el-GR"/>
        </w:rPr>
        <w:t>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EA6B87">
        <w:rPr>
          <w:lang w:val="el-GR"/>
        </w:rPr>
        <w:t>.</w:t>
      </w:r>
      <w:bookmarkEnd w:id="107"/>
    </w:p>
    <w:p w14:paraId="36B0864B" w14:textId="77777777" w:rsidR="00D93C0C" w:rsidRPr="00EA6B87" w:rsidRDefault="00D93C0C" w:rsidP="00F73DE9">
      <w:pPr>
        <w:pStyle w:val="aff"/>
        <w:spacing w:line="360" w:lineRule="auto"/>
        <w:rPr>
          <w:color w:val="000000"/>
          <w:lang w:val="el-GR"/>
        </w:rPr>
      </w:pPr>
    </w:p>
    <w:p w14:paraId="34F1DB97" w14:textId="74E64C1C" w:rsidR="00EA086C" w:rsidRPr="00EA6B87" w:rsidRDefault="003355E7" w:rsidP="00F73DE9">
      <w:pPr>
        <w:pStyle w:val="3"/>
        <w:numPr>
          <w:ilvl w:val="0"/>
          <w:numId w:val="0"/>
        </w:numPr>
        <w:spacing w:line="360" w:lineRule="auto"/>
        <w:ind w:left="720" w:hanging="720"/>
        <w:rPr>
          <w:rFonts w:cs="Tahoma"/>
          <w:szCs w:val="22"/>
          <w:lang w:val="el-GR"/>
        </w:rPr>
      </w:pPr>
      <w:bookmarkStart w:id="108" w:name="_Κριτήρια_Ποιοτικής_Επιλογής"/>
      <w:bookmarkStart w:id="109" w:name="_Toc97194274"/>
      <w:bookmarkStart w:id="110" w:name="_Toc97194424"/>
      <w:bookmarkStart w:id="111" w:name="_Toc177459191"/>
      <w:bookmarkEnd w:id="108"/>
      <w:r w:rsidRPr="00EA6B87">
        <w:rPr>
          <w:rFonts w:cs="Tahoma"/>
          <w:szCs w:val="22"/>
          <w:lang w:val="el-GR"/>
        </w:rPr>
        <w:t xml:space="preserve">Κριτήρια </w:t>
      </w:r>
      <w:r w:rsidR="00F11417" w:rsidRPr="00EA6B87">
        <w:rPr>
          <w:rFonts w:cs="Tahoma"/>
          <w:szCs w:val="22"/>
          <w:lang w:val="el-GR"/>
        </w:rPr>
        <w:t xml:space="preserve">Ποιοτικής </w:t>
      </w:r>
      <w:r w:rsidRPr="00EA6B87">
        <w:rPr>
          <w:rFonts w:cs="Tahoma"/>
          <w:szCs w:val="22"/>
          <w:lang w:val="el-GR"/>
        </w:rPr>
        <w:t xml:space="preserve">Επιλογής </w:t>
      </w:r>
      <w:r w:rsidR="00F11417" w:rsidRPr="00EA6B87">
        <w:rPr>
          <w:rFonts w:cs="Tahoma"/>
          <w:szCs w:val="22"/>
          <w:lang w:val="el-GR"/>
        </w:rPr>
        <w:t>&amp; αποδεικτά στοιχεία</w:t>
      </w:r>
      <w:bookmarkEnd w:id="109"/>
      <w:bookmarkEnd w:id="110"/>
      <w:bookmarkEnd w:id="111"/>
      <w:r w:rsidR="00F11417" w:rsidRPr="00EA6B87">
        <w:rPr>
          <w:rFonts w:cs="Tahoma"/>
          <w:szCs w:val="22"/>
          <w:lang w:val="el-GR"/>
        </w:rPr>
        <w:t xml:space="preserve"> </w:t>
      </w:r>
    </w:p>
    <w:p w14:paraId="3D9437BC" w14:textId="77777777" w:rsidR="008338F0" w:rsidRPr="00EA6B87" w:rsidDel="00893E05" w:rsidRDefault="003355E7" w:rsidP="00F73DE9">
      <w:pPr>
        <w:pStyle w:val="3"/>
        <w:spacing w:line="360" w:lineRule="auto"/>
        <w:ind w:left="1276"/>
        <w:rPr>
          <w:rFonts w:cs="Tahoma"/>
          <w:lang w:val="el-GR"/>
        </w:rPr>
      </w:pPr>
      <w:bookmarkStart w:id="112" w:name="_Καταλληλόλητα_άσκησης_επαγγελματική"/>
      <w:bookmarkStart w:id="113" w:name="_Ref74510337"/>
      <w:bookmarkStart w:id="114" w:name="_Toc97194275"/>
      <w:bookmarkStart w:id="115" w:name="_Toc97194425"/>
      <w:bookmarkStart w:id="116" w:name="_Toc177459192"/>
      <w:bookmarkEnd w:id="112"/>
      <w:r w:rsidRPr="00EA6B87" w:rsidDel="00893E05">
        <w:rPr>
          <w:rFonts w:cs="Tahoma"/>
          <w:lang w:val="el-GR"/>
        </w:rPr>
        <w:t>Καταλληλόλητα άσκησης επαγγελματικής δραστηριότητας</w:t>
      </w:r>
      <w:bookmarkEnd w:id="113"/>
      <w:bookmarkEnd w:id="114"/>
      <w:bookmarkEnd w:id="115"/>
      <w:bookmarkEnd w:id="116"/>
      <w:r w:rsidRPr="00EA6B87" w:rsidDel="00893E05">
        <w:rPr>
          <w:rFonts w:cs="Tahoma"/>
          <w:lang w:val="el-GR"/>
        </w:rPr>
        <w:t xml:space="preserve"> </w:t>
      </w:r>
    </w:p>
    <w:p w14:paraId="7A2B028E" w14:textId="16E66951" w:rsidR="002F2E92" w:rsidRPr="00EA6B87" w:rsidDel="00893E05" w:rsidRDefault="00F86B7A" w:rsidP="00F73DE9">
      <w:pPr>
        <w:spacing w:line="360" w:lineRule="auto"/>
        <w:rPr>
          <w:i/>
          <w:iCs/>
          <w:color w:val="5B9BD5"/>
          <w:lang w:val="el-GR" w:eastAsia="en-US"/>
        </w:rPr>
      </w:pPr>
      <w:bookmarkStart w:id="117" w:name="_Toc97194276"/>
      <w:r w:rsidRPr="00EA6B87"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7"/>
      <w:r w:rsidR="00CF0E6B" w:rsidRPr="00EA6B87">
        <w:rPr>
          <w:b/>
          <w:bCs/>
          <w:lang w:val="el-GR"/>
        </w:rPr>
        <w:t>.</w:t>
      </w:r>
    </w:p>
    <w:p w14:paraId="5F0E0AEE" w14:textId="77777777" w:rsidR="007E243D" w:rsidRPr="00EA6B87" w:rsidDel="00893E05" w:rsidRDefault="007E243D" w:rsidP="00F73DE9">
      <w:pPr>
        <w:pStyle w:val="aff"/>
        <w:spacing w:line="360" w:lineRule="auto"/>
        <w:rPr>
          <w:lang w:val="el-GR"/>
        </w:rPr>
      </w:pPr>
    </w:p>
    <w:p w14:paraId="38C6245A" w14:textId="3F1C083A" w:rsidR="007E243D" w:rsidRPr="00EA6B87" w:rsidRDefault="007E243D" w:rsidP="00F73DE9">
      <w:pPr>
        <w:pStyle w:val="aff"/>
        <w:spacing w:line="360" w:lineRule="auto"/>
        <w:ind w:left="0"/>
        <w:rPr>
          <w:lang w:val="el-GR"/>
        </w:rPr>
      </w:pPr>
      <w:r w:rsidRPr="00EA6B87"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EA6B87">
        <w:rPr>
          <w:lang w:val="el-GR"/>
        </w:rPr>
        <w:t xml:space="preserve">ή εμπορικά </w:t>
      </w:r>
      <w:r w:rsidRPr="00EA6B87"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w:t>
      </w:r>
      <w:r w:rsidRPr="00EA6B87" w:rsidDel="00893E05">
        <w:rPr>
          <w:lang w:val="el-GR"/>
        </w:rPr>
        <w:lastRenderedPageBreak/>
        <w:t>σε ένορκη δήλωση ενώπιον συμβολαιογράφου σχετικά με την άσκηση του συγκεκριμένου επαγγέλματος.</w:t>
      </w:r>
    </w:p>
    <w:p w14:paraId="246D6D02" w14:textId="21DCAD20" w:rsidR="00BE6F4C" w:rsidRPr="00EA6B87" w:rsidDel="00893E05" w:rsidRDefault="00BE6F4C" w:rsidP="00F73DE9">
      <w:pPr>
        <w:pStyle w:val="aff"/>
        <w:spacing w:line="360" w:lineRule="auto"/>
        <w:ind w:left="0"/>
        <w:rPr>
          <w:lang w:val="el-GR"/>
        </w:rPr>
      </w:pPr>
      <w:r w:rsidRPr="00EA6B87"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EA6B87">
        <w:rPr>
          <w:lang w:val="el-GR"/>
        </w:rPr>
        <w:t xml:space="preserve">έχουν </w:t>
      </w:r>
      <w:r w:rsidRPr="00EA6B87"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EA6B87" w:rsidDel="00893E05" w:rsidRDefault="00BE6F4C" w:rsidP="00F73DE9">
      <w:pPr>
        <w:pStyle w:val="aff"/>
        <w:spacing w:line="360" w:lineRule="auto"/>
        <w:ind w:left="0"/>
        <w:rPr>
          <w:lang w:val="el-GR"/>
        </w:rPr>
      </w:pPr>
    </w:p>
    <w:p w14:paraId="17AEFDD6" w14:textId="77777777" w:rsidR="00722D14" w:rsidRPr="00EA6B87" w:rsidRDefault="00BE6F4C" w:rsidP="00F73DE9">
      <w:pPr>
        <w:pStyle w:val="aff"/>
        <w:spacing w:line="360" w:lineRule="auto"/>
        <w:ind w:left="0"/>
        <w:rPr>
          <w:lang w:val="el-GR"/>
        </w:rPr>
      </w:pPr>
      <w:r w:rsidRPr="00EA6B87"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EA6B87">
        <w:rPr>
          <w:lang w:val="el-GR"/>
        </w:rPr>
        <w:t>.</w:t>
      </w:r>
    </w:p>
    <w:p w14:paraId="2F4CAEF8" w14:textId="77777777" w:rsidR="00FA4CDD" w:rsidRPr="00EA6B87" w:rsidRDefault="00FA4CDD" w:rsidP="00F73DE9">
      <w:pPr>
        <w:pStyle w:val="aff"/>
        <w:spacing w:line="360" w:lineRule="auto"/>
        <w:ind w:left="0"/>
        <w:rPr>
          <w:lang w:val="el-GR"/>
        </w:rPr>
      </w:pPr>
    </w:p>
    <w:p w14:paraId="2BE12AB9" w14:textId="49EC4D6A" w:rsidR="00BE6F4C" w:rsidRPr="00EA6B87" w:rsidDel="00893E05" w:rsidRDefault="00722D14" w:rsidP="00F73DE9">
      <w:pPr>
        <w:pStyle w:val="aff"/>
        <w:spacing w:line="360" w:lineRule="auto"/>
        <w:ind w:left="0"/>
        <w:rPr>
          <w:lang w:val="el-GR"/>
        </w:rPr>
      </w:pPr>
      <w:r w:rsidRPr="00EA6B87">
        <w:rPr>
          <w:lang w:val="el-GR"/>
        </w:rPr>
        <w:t>Στην περίπτωση ένωσης οικονομικών φορέων</w:t>
      </w:r>
      <w:r w:rsidR="00BE6F4C" w:rsidRPr="00EA6B87" w:rsidDel="00893E05">
        <w:rPr>
          <w:lang w:val="el-GR"/>
        </w:rPr>
        <w:t xml:space="preserve"> </w:t>
      </w:r>
      <w:r w:rsidRPr="00EA6B87">
        <w:rPr>
          <w:lang w:val="el-GR"/>
        </w:rPr>
        <w:t xml:space="preserve">η καταλληλότητα άσκησης επαγγελματικής δραστηριότητας απαιτείται να καλύπτεται από </w:t>
      </w:r>
      <w:r w:rsidR="00B00DE1" w:rsidRPr="00EA6B87">
        <w:rPr>
          <w:lang w:val="el-GR"/>
        </w:rPr>
        <w:t xml:space="preserve">τουλάχιστον ένα μέλος </w:t>
      </w:r>
      <w:r w:rsidRPr="00EA6B87">
        <w:rPr>
          <w:lang w:val="el-GR"/>
        </w:rPr>
        <w:t>της ένωσης.</w:t>
      </w:r>
    </w:p>
    <w:p w14:paraId="7830D1BF" w14:textId="77777777" w:rsidR="008338F0" w:rsidRPr="00EA6B87" w:rsidRDefault="003355E7" w:rsidP="00F73DE9">
      <w:pPr>
        <w:pStyle w:val="3"/>
        <w:spacing w:line="360" w:lineRule="auto"/>
        <w:ind w:left="1276"/>
        <w:rPr>
          <w:rFonts w:cs="Tahoma"/>
          <w:lang w:val="el-GR"/>
        </w:rPr>
      </w:pPr>
      <w:bookmarkStart w:id="118" w:name="_Toc74566826"/>
      <w:bookmarkStart w:id="119" w:name="_Οικονομική_και_χρηματοοικονομική"/>
      <w:bookmarkStart w:id="120" w:name="_Ref496541309"/>
      <w:bookmarkStart w:id="121" w:name="_Ref496541508"/>
      <w:bookmarkStart w:id="122" w:name="_Toc97194277"/>
      <w:bookmarkStart w:id="123" w:name="_Toc97194426"/>
      <w:bookmarkStart w:id="124" w:name="_Toc177459193"/>
      <w:bookmarkEnd w:id="118"/>
      <w:bookmarkEnd w:id="119"/>
      <w:r w:rsidRPr="00EA6B87">
        <w:rPr>
          <w:rFonts w:cs="Tahoma"/>
          <w:lang w:val="el-GR"/>
        </w:rPr>
        <w:t>Οικονομική και χρηματοοικονομική επάρκεια</w:t>
      </w:r>
      <w:bookmarkEnd w:id="120"/>
      <w:bookmarkEnd w:id="121"/>
      <w:bookmarkEnd w:id="122"/>
      <w:bookmarkEnd w:id="123"/>
      <w:bookmarkEnd w:id="124"/>
    </w:p>
    <w:p w14:paraId="37528F1E" w14:textId="0CEC4AF0" w:rsidR="002C565B" w:rsidRDefault="00284B8F" w:rsidP="00954812">
      <w:pPr>
        <w:pStyle w:val="aff"/>
        <w:spacing w:line="360" w:lineRule="auto"/>
        <w:ind w:left="0"/>
        <w:rPr>
          <w:lang w:val="el-GR"/>
        </w:rPr>
      </w:pPr>
      <w:r w:rsidRPr="00284B8F">
        <w:rPr>
          <w:lang w:val="el-GR"/>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έχουν μέσο γενικό ετήσιο κύκλο εργασιών για τις τρεις </w:t>
      </w:r>
      <w:r w:rsidR="0060513F">
        <w:rPr>
          <w:lang w:val="el-GR"/>
        </w:rPr>
        <w:t xml:space="preserve">(3) </w:t>
      </w:r>
      <w:r w:rsidRPr="00284B8F">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 (202</w:t>
      </w:r>
      <w:r>
        <w:rPr>
          <w:lang w:val="el-GR"/>
        </w:rPr>
        <w:t>1</w:t>
      </w:r>
      <w:r w:rsidRPr="00284B8F">
        <w:rPr>
          <w:lang w:val="el-GR"/>
        </w:rPr>
        <w:t>-202</w:t>
      </w:r>
      <w:r>
        <w:rPr>
          <w:lang w:val="el-GR"/>
        </w:rPr>
        <w:t>2</w:t>
      </w:r>
      <w:r w:rsidRPr="00284B8F">
        <w:rPr>
          <w:lang w:val="el-GR"/>
        </w:rPr>
        <w:t>-202</w:t>
      </w:r>
      <w:r>
        <w:rPr>
          <w:lang w:val="el-GR"/>
        </w:rPr>
        <w:t>3</w:t>
      </w:r>
      <w:r w:rsidRPr="00284B8F">
        <w:rPr>
          <w:lang w:val="el-GR"/>
        </w:rPr>
        <w:t xml:space="preserve">) </w:t>
      </w:r>
      <w:r w:rsidR="00744833">
        <w:rPr>
          <w:lang w:val="el-GR"/>
        </w:rPr>
        <w:t xml:space="preserve">κατ’ ελάχιστον </w:t>
      </w:r>
      <w:r w:rsidRPr="00284B8F">
        <w:rPr>
          <w:lang w:val="el-GR"/>
        </w:rPr>
        <w:t xml:space="preserve">ίσο </w:t>
      </w:r>
      <w:r w:rsidR="00744833">
        <w:rPr>
          <w:lang w:val="el-GR"/>
        </w:rPr>
        <w:t>με</w:t>
      </w:r>
      <w:r w:rsidRPr="00284B8F">
        <w:rPr>
          <w:lang w:val="el-GR"/>
        </w:rPr>
        <w:t xml:space="preserve"> το </w:t>
      </w:r>
      <w:r w:rsidR="009B163B" w:rsidRPr="009B163B">
        <w:rPr>
          <w:lang w:val="el-GR"/>
        </w:rPr>
        <w:t>1</w:t>
      </w:r>
      <w:r w:rsidRPr="00284B8F">
        <w:rPr>
          <w:lang w:val="el-GR"/>
        </w:rPr>
        <w:t xml:space="preserve">00% </w:t>
      </w:r>
      <w:r w:rsidR="002C565B">
        <w:rPr>
          <w:lang w:val="el-GR"/>
        </w:rPr>
        <w:t>της εκτιμώμενης αξίας της σύμβασης μη περιλαμβανομένου του ΦΠΑ και του δικαιώματος προαίρεσης</w:t>
      </w:r>
      <w:r w:rsidR="0060513F">
        <w:rPr>
          <w:lang w:val="el-GR"/>
        </w:rPr>
        <w:t xml:space="preserve">. </w:t>
      </w:r>
    </w:p>
    <w:p w14:paraId="7D4F7C41" w14:textId="00E6F506" w:rsidR="00722D14" w:rsidRPr="00EA6B87" w:rsidRDefault="00722D14" w:rsidP="00954812">
      <w:pPr>
        <w:pStyle w:val="aff"/>
        <w:spacing w:line="360" w:lineRule="auto"/>
        <w:ind w:left="0"/>
        <w:rPr>
          <w:lang w:val="el-GR" w:eastAsia="en-US"/>
        </w:rPr>
      </w:pPr>
      <w:r w:rsidRPr="00EA6B87">
        <w:rPr>
          <w:lang w:val="el-GR"/>
        </w:rPr>
        <w:t>Σε περίπτωση ένωσης οικονομικών φορέων, οι παραπάνω απαιτήσεις καλύπτονται αθροιστικά από τα μέλη της ένωσης</w:t>
      </w:r>
      <w:r w:rsidR="00307790" w:rsidRPr="00EA6B87">
        <w:rPr>
          <w:lang w:val="el-GR"/>
        </w:rPr>
        <w:t>.</w:t>
      </w:r>
    </w:p>
    <w:p w14:paraId="6D5EBBA7" w14:textId="77777777" w:rsidR="00722D14" w:rsidRPr="00EA6B87" w:rsidRDefault="00722D14" w:rsidP="00F73DE9">
      <w:pPr>
        <w:spacing w:line="360" w:lineRule="auto"/>
        <w:rPr>
          <w:lang w:val="el-GR" w:eastAsia="en-US"/>
        </w:rPr>
      </w:pPr>
    </w:p>
    <w:p w14:paraId="6651E130" w14:textId="77777777" w:rsidR="008338F0" w:rsidRPr="00EA6B87" w:rsidRDefault="003355E7" w:rsidP="00F73DE9">
      <w:pPr>
        <w:pStyle w:val="3"/>
        <w:spacing w:line="360" w:lineRule="auto"/>
        <w:ind w:left="1276"/>
        <w:rPr>
          <w:rFonts w:cs="Tahoma"/>
          <w:lang w:val="el-GR"/>
        </w:rPr>
      </w:pPr>
      <w:bookmarkStart w:id="125" w:name="_Τεχνική_και_επαγγελματική"/>
      <w:bookmarkStart w:id="126" w:name="_Ref496541329"/>
      <w:bookmarkStart w:id="127" w:name="_Ref496541556"/>
      <w:bookmarkStart w:id="128" w:name="_Toc97194279"/>
      <w:bookmarkStart w:id="129" w:name="_Toc97194427"/>
      <w:bookmarkStart w:id="130" w:name="_Toc177459194"/>
      <w:bookmarkEnd w:id="125"/>
      <w:r w:rsidRPr="00EA6B87">
        <w:rPr>
          <w:rFonts w:cs="Tahoma"/>
          <w:lang w:val="el-GR"/>
        </w:rPr>
        <w:t>Τεχνική και επαγγελματική ικανότητα</w:t>
      </w:r>
      <w:bookmarkEnd w:id="126"/>
      <w:bookmarkEnd w:id="127"/>
      <w:bookmarkEnd w:id="128"/>
      <w:bookmarkEnd w:id="129"/>
      <w:bookmarkEnd w:id="130"/>
      <w:r w:rsidR="0071303E" w:rsidRPr="00EA6B87">
        <w:rPr>
          <w:rFonts w:cs="Tahoma"/>
          <w:lang w:val="el-GR"/>
        </w:rPr>
        <w:t xml:space="preserve"> </w:t>
      </w:r>
    </w:p>
    <w:p w14:paraId="58AA3308" w14:textId="77777777" w:rsidR="0069435C" w:rsidRPr="00EA6B87" w:rsidRDefault="0069435C" w:rsidP="00F73DE9">
      <w:pPr>
        <w:pStyle w:val="4"/>
        <w:spacing w:line="360" w:lineRule="auto"/>
        <w:rPr>
          <w:rFonts w:cs="Tahoma"/>
          <w:lang w:val="el-GR" w:eastAsia="en-US"/>
        </w:rPr>
      </w:pPr>
      <w:bookmarkStart w:id="131" w:name="_Τεχνική_Ικανότητα"/>
      <w:bookmarkStart w:id="132" w:name="_Ref61980826"/>
      <w:bookmarkStart w:id="133" w:name="_Toc97194280"/>
      <w:bookmarkStart w:id="134" w:name="_Toc177459195"/>
      <w:bookmarkStart w:id="135" w:name="_Ref40965350"/>
      <w:bookmarkEnd w:id="131"/>
      <w:r w:rsidRPr="00EA6B87">
        <w:rPr>
          <w:rFonts w:cs="Tahoma"/>
          <w:lang w:val="el-GR" w:eastAsia="en-US"/>
        </w:rPr>
        <w:t>Τεχνική Ικανότητα</w:t>
      </w:r>
      <w:bookmarkEnd w:id="132"/>
      <w:bookmarkEnd w:id="133"/>
      <w:bookmarkEnd w:id="134"/>
    </w:p>
    <w:p w14:paraId="1474A0DC" w14:textId="77777777" w:rsidR="0069435C" w:rsidRPr="00EA6B87" w:rsidRDefault="0069435C" w:rsidP="00F73DE9">
      <w:pPr>
        <w:spacing w:line="360" w:lineRule="auto"/>
        <w:rPr>
          <w:bCs/>
          <w:lang w:val="el-GR"/>
        </w:rPr>
      </w:pPr>
      <w:r w:rsidRPr="00EA6B87">
        <w:rPr>
          <w:bCs/>
          <w:lang w:val="el-GR"/>
        </w:rPr>
        <w:t xml:space="preserve">Οι οικονομικοί φορείς που συμμετέχουν στη διαδικασία σύναψης της παρούσας απαιτείται να </w:t>
      </w:r>
      <w:bookmarkStart w:id="136" w:name="_Hlk55900233"/>
      <w:r w:rsidRPr="00EA6B87">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A7BFF98" w14:textId="00110DDB" w:rsidR="00831895" w:rsidRPr="00831895" w:rsidRDefault="0060513F" w:rsidP="00F73DE9">
      <w:pPr>
        <w:spacing w:line="360" w:lineRule="auto"/>
        <w:rPr>
          <w:lang w:val="el-GR"/>
        </w:rPr>
      </w:pPr>
      <w:r>
        <w:rPr>
          <w:lang w:val="el-GR"/>
        </w:rPr>
        <w:lastRenderedPageBreak/>
        <w:t xml:space="preserve">Συγκεκριμένα </w:t>
      </w:r>
      <w:r w:rsidR="00831895" w:rsidRPr="00831895">
        <w:rPr>
          <w:lang w:val="el-GR"/>
        </w:rPr>
        <w:t xml:space="preserve">απαιτείται κατά τα </w:t>
      </w:r>
      <w:r w:rsidR="00831895" w:rsidRPr="00EB0BC6">
        <w:rPr>
          <w:lang w:val="el-GR"/>
        </w:rPr>
        <w:t xml:space="preserve">τελευταία </w:t>
      </w:r>
      <w:r w:rsidR="00D26531" w:rsidRPr="00EB0BC6">
        <w:rPr>
          <w:lang w:val="el-GR"/>
        </w:rPr>
        <w:t>τρία</w:t>
      </w:r>
      <w:r w:rsidR="00831895" w:rsidRPr="00EB0BC6">
        <w:rPr>
          <w:lang w:val="el-GR"/>
        </w:rPr>
        <w:t xml:space="preserve"> (</w:t>
      </w:r>
      <w:r w:rsidR="00D26531" w:rsidRPr="00EB0BC6">
        <w:rPr>
          <w:lang w:val="el-GR"/>
        </w:rPr>
        <w:t>3</w:t>
      </w:r>
      <w:r w:rsidR="00831895" w:rsidRPr="00EB0BC6">
        <w:rPr>
          <w:lang w:val="el-GR"/>
        </w:rPr>
        <w:t>) έτη να έχουν</w:t>
      </w:r>
      <w:r w:rsidR="00831895" w:rsidRPr="00831895">
        <w:rPr>
          <w:lang w:val="el-GR"/>
        </w:rPr>
        <w:t xml:space="preserve"> </w:t>
      </w:r>
      <w:r>
        <w:rPr>
          <w:lang w:val="el-GR"/>
        </w:rPr>
        <w:t>ολοκληρώσει</w:t>
      </w:r>
      <w:r w:rsidR="00831895" w:rsidRPr="00831895">
        <w:rPr>
          <w:lang w:val="el-GR"/>
        </w:rPr>
        <w:t xml:space="preserve"> επιτυχώς</w:t>
      </w:r>
      <w:r w:rsidR="00C5311B" w:rsidRPr="00E746F6">
        <w:rPr>
          <w:lang w:val="el-GR"/>
        </w:rPr>
        <w:t xml:space="preserve"> </w:t>
      </w:r>
      <w:r>
        <w:rPr>
          <w:lang w:val="el-GR"/>
        </w:rPr>
        <w:t xml:space="preserve"> ή να έχουν συμμετάσχει με ποσοστό μεγαλύτερο του </w:t>
      </w:r>
      <w:r>
        <w:rPr>
          <w:b/>
          <w:bCs/>
          <w:lang w:val="el-GR"/>
        </w:rPr>
        <w:t xml:space="preserve">50% </w:t>
      </w:r>
      <w:r>
        <w:rPr>
          <w:lang w:val="el-GR"/>
        </w:rPr>
        <w:t xml:space="preserve">σε </w:t>
      </w:r>
      <w:r w:rsidRPr="00890704">
        <w:rPr>
          <w:lang w:val="el-GR"/>
        </w:rPr>
        <w:t>ολοκληρωμένα έργα</w:t>
      </w:r>
      <w:r>
        <w:rPr>
          <w:lang w:val="el-GR"/>
        </w:rPr>
        <w:t>, τα οποία να καλύπτουν όλα τα ακόλουθα πεδία:</w:t>
      </w:r>
      <w:r w:rsidRPr="00890704">
        <w:rPr>
          <w:lang w:val="el-GR"/>
        </w:rPr>
        <w:t xml:space="preserve"> </w:t>
      </w:r>
      <w:r>
        <w:rPr>
          <w:lang w:val="el-GR"/>
        </w:rPr>
        <w:t xml:space="preserve"> </w:t>
      </w:r>
    </w:p>
    <w:p w14:paraId="492E8EE7" w14:textId="4C7FEF76" w:rsidR="00C5311B" w:rsidRPr="00C5311B" w:rsidRDefault="00C5311B" w:rsidP="00F73DE9">
      <w:pPr>
        <w:pStyle w:val="aff"/>
        <w:numPr>
          <w:ilvl w:val="0"/>
          <w:numId w:val="329"/>
        </w:numPr>
        <w:spacing w:line="360" w:lineRule="auto"/>
        <w:rPr>
          <w:b/>
          <w:bCs/>
          <w:color w:val="000000"/>
          <w:lang w:val="el-GR" w:eastAsia="en-GB"/>
        </w:rPr>
      </w:pPr>
      <w:r w:rsidRPr="00C5311B">
        <w:rPr>
          <w:b/>
          <w:bCs/>
          <w:color w:val="000000"/>
          <w:lang w:val="el-GR" w:eastAsia="en-GB"/>
        </w:rPr>
        <w:t xml:space="preserve">Τουλάχιστον </w:t>
      </w:r>
      <w:r>
        <w:rPr>
          <w:b/>
          <w:bCs/>
          <w:color w:val="000000"/>
          <w:lang w:val="el-GR" w:eastAsia="en-GB"/>
        </w:rPr>
        <w:t>τρία</w:t>
      </w:r>
      <w:r w:rsidRPr="00C5311B">
        <w:rPr>
          <w:b/>
          <w:bCs/>
          <w:color w:val="000000"/>
          <w:lang w:val="el-GR" w:eastAsia="en-GB"/>
        </w:rPr>
        <w:t xml:space="preserve"> (</w:t>
      </w:r>
      <w:r>
        <w:rPr>
          <w:b/>
          <w:bCs/>
          <w:color w:val="000000"/>
          <w:lang w:val="el-GR" w:eastAsia="en-GB"/>
        </w:rPr>
        <w:t>3</w:t>
      </w:r>
      <w:r w:rsidRPr="00C5311B">
        <w:rPr>
          <w:b/>
          <w:bCs/>
          <w:color w:val="000000"/>
          <w:lang w:val="el-GR" w:eastAsia="en-GB"/>
        </w:rPr>
        <w:t xml:space="preserve">) έργα </w:t>
      </w:r>
      <w:r w:rsidRPr="00890704">
        <w:rPr>
          <w:color w:val="000000"/>
          <w:lang w:val="el-GR" w:eastAsia="en-GB"/>
        </w:rPr>
        <w:t xml:space="preserve">ανάπτυξης πληροφοριακών συστημάτων, </w:t>
      </w:r>
      <w:r>
        <w:rPr>
          <w:color w:val="000000"/>
          <w:lang w:val="el-GR" w:eastAsia="en-GB"/>
        </w:rPr>
        <w:t xml:space="preserve">αθροιστικού </w:t>
      </w:r>
      <w:r w:rsidRPr="00890704">
        <w:rPr>
          <w:color w:val="000000"/>
          <w:lang w:val="el-GR" w:eastAsia="en-GB"/>
        </w:rPr>
        <w:t xml:space="preserve">συνολικού προϋπολογισμού ίσου με το </w:t>
      </w:r>
      <w:r w:rsidR="002C565B">
        <w:rPr>
          <w:color w:val="000000"/>
          <w:lang w:val="el-GR" w:eastAsia="en-GB"/>
        </w:rPr>
        <w:t>50</w:t>
      </w:r>
      <w:r w:rsidRPr="00890704">
        <w:rPr>
          <w:color w:val="000000"/>
          <w:lang w:val="el-GR" w:eastAsia="en-GB"/>
        </w:rPr>
        <w:t>% της παρούσας.</w:t>
      </w:r>
    </w:p>
    <w:p w14:paraId="682A363B" w14:textId="3E99093A" w:rsidR="00363DDA" w:rsidRDefault="00831895" w:rsidP="00F73DE9">
      <w:pPr>
        <w:numPr>
          <w:ilvl w:val="0"/>
          <w:numId w:val="329"/>
        </w:numPr>
        <w:tabs>
          <w:tab w:val="clear" w:pos="928"/>
        </w:tabs>
        <w:suppressAutoHyphens w:val="0"/>
        <w:spacing w:afterLines="120" w:after="288" w:line="360" w:lineRule="auto"/>
        <w:ind w:left="941" w:hanging="357"/>
        <w:rPr>
          <w:color w:val="000000"/>
          <w:lang w:val="el-GR" w:eastAsia="en-GB"/>
        </w:rPr>
      </w:pPr>
      <w:r w:rsidRPr="00890704">
        <w:rPr>
          <w:b/>
          <w:bCs/>
          <w:color w:val="000000"/>
          <w:lang w:val="el-GR" w:eastAsia="en-GB"/>
        </w:rPr>
        <w:t xml:space="preserve">Τουλάχιστον ένα (1) </w:t>
      </w:r>
      <w:r w:rsidRPr="00831895">
        <w:rPr>
          <w:b/>
          <w:bCs/>
          <w:color w:val="000000"/>
          <w:lang w:val="el-GR" w:eastAsia="en-GB"/>
        </w:rPr>
        <w:t xml:space="preserve">έργο </w:t>
      </w:r>
      <w:r w:rsidRPr="00890704">
        <w:rPr>
          <w:color w:val="000000"/>
          <w:lang w:val="el-GR" w:eastAsia="en-GB"/>
        </w:rPr>
        <w:t>ανάπτυξης πληροφοριακού συστήματος σε φορ</w:t>
      </w:r>
      <w:r w:rsidR="00363DDA">
        <w:rPr>
          <w:color w:val="000000"/>
          <w:lang w:val="el-GR" w:eastAsia="en-GB"/>
        </w:rPr>
        <w:t xml:space="preserve">έα </w:t>
      </w:r>
      <w:r w:rsidRPr="00890704">
        <w:rPr>
          <w:color w:val="000000"/>
          <w:lang w:val="el-GR" w:eastAsia="en-GB"/>
        </w:rPr>
        <w:t xml:space="preserve"> </w:t>
      </w:r>
      <w:r>
        <w:rPr>
          <w:color w:val="000000"/>
          <w:lang w:val="el-GR" w:eastAsia="en-GB"/>
        </w:rPr>
        <w:t>συντονισμού και διενέργειας κεντρικών προμηθειών στο δημόσιο τομέα</w:t>
      </w:r>
      <w:r w:rsidR="00363DDA">
        <w:rPr>
          <w:color w:val="000000"/>
          <w:lang w:val="el-GR" w:eastAsia="en-GB"/>
        </w:rPr>
        <w:t xml:space="preserve"> εντός της Ευρωπαϊκής Ένωσης</w:t>
      </w:r>
      <w:r w:rsidRPr="00890704">
        <w:rPr>
          <w:color w:val="000000"/>
          <w:lang w:val="el-GR" w:eastAsia="en-GB"/>
        </w:rPr>
        <w:t xml:space="preserve">, </w:t>
      </w:r>
      <w:r w:rsidR="00363DDA">
        <w:rPr>
          <w:color w:val="000000"/>
          <w:lang w:val="el-GR" w:eastAsia="en-GB"/>
        </w:rPr>
        <w:t>που</w:t>
      </w:r>
      <w:r w:rsidRPr="00890704">
        <w:rPr>
          <w:color w:val="000000"/>
          <w:lang w:val="el-GR" w:eastAsia="en-GB"/>
        </w:rPr>
        <w:t xml:space="preserve"> να περιλαμβάν</w:t>
      </w:r>
      <w:r w:rsidR="00363DDA">
        <w:rPr>
          <w:color w:val="000000"/>
          <w:lang w:val="el-GR" w:eastAsia="en-GB"/>
        </w:rPr>
        <w:t>ει/ουν αθροιστικά κατ’</w:t>
      </w:r>
      <w:r w:rsidR="00B938D5" w:rsidRPr="00B938D5">
        <w:rPr>
          <w:color w:val="000000"/>
          <w:lang w:val="el-GR" w:eastAsia="en-GB"/>
        </w:rPr>
        <w:t xml:space="preserve"> </w:t>
      </w:r>
      <w:r w:rsidR="00363DDA">
        <w:rPr>
          <w:color w:val="000000"/>
          <w:lang w:val="el-GR" w:eastAsia="en-GB"/>
        </w:rPr>
        <w:t xml:space="preserve">ελάχιστον </w:t>
      </w:r>
      <w:r w:rsidRPr="00160200">
        <w:rPr>
          <w:color w:val="000000"/>
          <w:lang w:val="el-GR" w:eastAsia="en-GB"/>
        </w:rPr>
        <w:t xml:space="preserve"> </w:t>
      </w:r>
      <w:r w:rsidR="00363DDA" w:rsidRPr="00160200">
        <w:rPr>
          <w:color w:val="000000"/>
          <w:lang w:val="el-GR" w:eastAsia="en-GB"/>
        </w:rPr>
        <w:t xml:space="preserve">τα ακόλουθα αντικείμενα : </w:t>
      </w:r>
    </w:p>
    <w:p w14:paraId="0B97F954" w14:textId="77777777" w:rsidR="00363DDA" w:rsidRDefault="00831895" w:rsidP="00363DDA">
      <w:pPr>
        <w:pStyle w:val="aff"/>
        <w:numPr>
          <w:ilvl w:val="0"/>
          <w:numId w:val="359"/>
        </w:numPr>
        <w:suppressAutoHyphens w:val="0"/>
        <w:spacing w:afterLines="120" w:after="288" w:line="360" w:lineRule="auto"/>
        <w:rPr>
          <w:color w:val="000000"/>
          <w:lang w:val="el-GR" w:eastAsia="en-GB"/>
        </w:rPr>
      </w:pPr>
      <w:r w:rsidRPr="00160200">
        <w:rPr>
          <w:color w:val="000000"/>
          <w:lang w:val="el-GR" w:eastAsia="en-GB"/>
        </w:rPr>
        <w:t xml:space="preserve">ανάλυση, σχεδιασμό, υλοποίηση και εγκατάσταση ηλεκτρονικής πλατφόρμας υποστήριξης κεντρικών προμηθειών </w:t>
      </w:r>
    </w:p>
    <w:p w14:paraId="74A1A8C5" w14:textId="5B020965" w:rsidR="00831895" w:rsidRDefault="00831895" w:rsidP="00363DDA">
      <w:pPr>
        <w:pStyle w:val="aff"/>
        <w:numPr>
          <w:ilvl w:val="0"/>
          <w:numId w:val="359"/>
        </w:numPr>
        <w:suppressAutoHyphens w:val="0"/>
        <w:spacing w:afterLines="120" w:after="288" w:line="360" w:lineRule="auto"/>
        <w:rPr>
          <w:color w:val="000000"/>
          <w:lang w:val="el-GR" w:eastAsia="en-GB"/>
        </w:rPr>
      </w:pPr>
      <w:r w:rsidRPr="00160200">
        <w:rPr>
          <w:color w:val="000000"/>
          <w:lang w:val="el-GR" w:eastAsia="en-GB"/>
        </w:rPr>
        <w:t>συγκέντρωση ιστορικών στοιχείων προμηθειών</w:t>
      </w:r>
    </w:p>
    <w:p w14:paraId="4C986519" w14:textId="20F61603" w:rsidR="00363DDA" w:rsidRPr="00160200" w:rsidRDefault="00363DDA" w:rsidP="00160200">
      <w:pPr>
        <w:pStyle w:val="aff"/>
        <w:numPr>
          <w:ilvl w:val="0"/>
          <w:numId w:val="359"/>
        </w:numPr>
        <w:suppressAutoHyphens w:val="0"/>
        <w:spacing w:afterLines="120" w:after="288" w:line="360" w:lineRule="auto"/>
        <w:rPr>
          <w:color w:val="000000"/>
          <w:lang w:val="el-GR" w:eastAsia="en-GB"/>
        </w:rPr>
      </w:pPr>
      <w:r>
        <w:rPr>
          <w:color w:val="000000"/>
          <w:lang w:val="el-GR" w:eastAsia="en-GB"/>
        </w:rPr>
        <w:t xml:space="preserve">υλοποίηση ή </w:t>
      </w:r>
      <w:r w:rsidRPr="00831895">
        <w:rPr>
          <w:color w:val="000000"/>
          <w:lang w:val="el-GR" w:eastAsia="en-GB"/>
        </w:rPr>
        <w:t xml:space="preserve">συντήρηση </w:t>
      </w:r>
      <w:r>
        <w:rPr>
          <w:color w:val="000000"/>
          <w:lang w:val="el-GR" w:eastAsia="en-GB"/>
        </w:rPr>
        <w:t>π</w:t>
      </w:r>
      <w:r w:rsidRPr="00831895">
        <w:rPr>
          <w:color w:val="000000"/>
          <w:lang w:val="el-GR" w:eastAsia="en-GB"/>
        </w:rPr>
        <w:t xml:space="preserve">λατφόρμας </w:t>
      </w:r>
      <w:r>
        <w:rPr>
          <w:color w:val="000000"/>
          <w:lang w:val="el-GR" w:eastAsia="en-GB"/>
        </w:rPr>
        <w:t>υ</w:t>
      </w:r>
      <w:r w:rsidRPr="00831895">
        <w:rPr>
          <w:color w:val="000000"/>
          <w:lang w:val="el-GR" w:eastAsia="en-GB"/>
        </w:rPr>
        <w:t xml:space="preserve">ποστήριξης </w:t>
      </w:r>
      <w:r>
        <w:rPr>
          <w:color w:val="000000"/>
          <w:lang w:val="el-GR" w:eastAsia="en-GB"/>
        </w:rPr>
        <w:t>δ</w:t>
      </w:r>
      <w:r w:rsidRPr="00831895">
        <w:rPr>
          <w:color w:val="000000"/>
          <w:lang w:val="el-GR" w:eastAsia="en-GB"/>
        </w:rPr>
        <w:t xml:space="preserve">ιαδικασίας </w:t>
      </w:r>
      <w:r>
        <w:rPr>
          <w:color w:val="000000"/>
          <w:lang w:val="el-GR" w:eastAsia="en-GB"/>
        </w:rPr>
        <w:t>η</w:t>
      </w:r>
      <w:r w:rsidRPr="00831895">
        <w:rPr>
          <w:color w:val="000000"/>
          <w:lang w:val="el-GR" w:eastAsia="en-GB"/>
        </w:rPr>
        <w:t xml:space="preserve">λεκτρονικής </w:t>
      </w:r>
      <w:r>
        <w:rPr>
          <w:color w:val="000000"/>
          <w:lang w:val="el-GR" w:eastAsia="en-GB"/>
        </w:rPr>
        <w:t>κ</w:t>
      </w:r>
      <w:r w:rsidRPr="00831895">
        <w:rPr>
          <w:color w:val="000000"/>
          <w:lang w:val="el-GR" w:eastAsia="en-GB"/>
        </w:rPr>
        <w:t xml:space="preserve">ατάθεσης </w:t>
      </w:r>
      <w:r>
        <w:rPr>
          <w:color w:val="000000"/>
          <w:lang w:val="el-GR" w:eastAsia="en-GB"/>
        </w:rPr>
        <w:t>δ</w:t>
      </w:r>
      <w:r w:rsidRPr="00831895">
        <w:rPr>
          <w:color w:val="000000"/>
          <w:lang w:val="el-GR" w:eastAsia="en-GB"/>
        </w:rPr>
        <w:t>ικαιολογητικών</w:t>
      </w:r>
      <w:r>
        <w:rPr>
          <w:color w:val="000000"/>
          <w:lang w:val="el-GR" w:eastAsia="en-GB"/>
        </w:rPr>
        <w:t xml:space="preserve"> αποζημίωσης</w:t>
      </w:r>
      <w:r w:rsidRPr="00831895">
        <w:rPr>
          <w:color w:val="000000"/>
          <w:lang w:val="el-GR" w:eastAsia="en-GB"/>
        </w:rPr>
        <w:t xml:space="preserve"> </w:t>
      </w:r>
    </w:p>
    <w:p w14:paraId="359DA5D6" w14:textId="38108567" w:rsidR="0060513F" w:rsidRPr="00EA6B87" w:rsidRDefault="0060513F" w:rsidP="00F73DE9">
      <w:pPr>
        <w:spacing w:line="360" w:lineRule="auto"/>
        <w:rPr>
          <w:bCs/>
          <w:lang w:val="el-GR"/>
        </w:rPr>
      </w:pPr>
      <w:r>
        <w:rPr>
          <w:bCs/>
          <w:lang w:val="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w:t>
      </w:r>
      <w:r w:rsidR="0009418C" w:rsidRPr="0009418C">
        <w:rPr>
          <w:bCs/>
          <w:lang w:val="el-GR"/>
        </w:rPr>
        <w:t xml:space="preserve"> </w:t>
      </w:r>
      <w:r w:rsidR="0009418C">
        <w:rPr>
          <w:bCs/>
          <w:lang w:val="el-GR"/>
        </w:rPr>
        <w:t>διαγωνισμού</w:t>
      </w:r>
      <w:r>
        <w:rPr>
          <w:bCs/>
          <w:lang w:val="el-GR"/>
        </w:rPr>
        <w:t>.</w:t>
      </w:r>
      <w:r w:rsidR="006D090D" w:rsidRPr="009B163B">
        <w:rPr>
          <w:bCs/>
          <w:lang w:val="el-GR"/>
        </w:rPr>
        <w:t xml:space="preserve"> </w:t>
      </w:r>
    </w:p>
    <w:p w14:paraId="552BF320" w14:textId="616F602A" w:rsidR="00831895" w:rsidRPr="00EA6B87" w:rsidRDefault="006F63EC" w:rsidP="00F73DE9">
      <w:pPr>
        <w:spacing w:line="360" w:lineRule="auto"/>
        <w:rPr>
          <w:lang w:val="el-GR" w:eastAsia="en-US"/>
        </w:rPr>
      </w:pPr>
      <w:r w:rsidRPr="00EA6B87">
        <w:rPr>
          <w:lang w:val="el-GR"/>
        </w:rPr>
        <w:t>Σε περίπτωση ένωσης οικονομικών φορέων, οι παραπάνω απαιτήσεις καλύπτονται αθροιστικά από τα μέλη της ένωσης.</w:t>
      </w:r>
    </w:p>
    <w:p w14:paraId="515F669D" w14:textId="77777777" w:rsidR="00CC2818" w:rsidRPr="00EA6B87" w:rsidRDefault="00CC2818" w:rsidP="00F73DE9">
      <w:pPr>
        <w:pStyle w:val="4"/>
        <w:spacing w:line="360" w:lineRule="auto"/>
        <w:rPr>
          <w:rFonts w:cs="Tahoma"/>
          <w:lang w:val="el-GR" w:eastAsia="en-US"/>
        </w:rPr>
      </w:pPr>
      <w:bookmarkStart w:id="137" w:name="_Επαγγελματική_Ικανότητα_–"/>
      <w:bookmarkStart w:id="138" w:name="_Toc97194281"/>
      <w:bookmarkStart w:id="139" w:name="_Ref172195906"/>
      <w:bookmarkStart w:id="140" w:name="_Ref172195950"/>
      <w:bookmarkStart w:id="141" w:name="_Toc177459196"/>
      <w:bookmarkEnd w:id="135"/>
      <w:bookmarkEnd w:id="136"/>
      <w:bookmarkEnd w:id="137"/>
      <w:r w:rsidRPr="00EA6B87">
        <w:rPr>
          <w:rFonts w:cs="Tahoma"/>
          <w:lang w:val="el-GR" w:eastAsia="en-US"/>
        </w:rPr>
        <w:t>Επαγγελματική Ικανότητα – Ομάδα Έργου</w:t>
      </w:r>
      <w:bookmarkEnd w:id="138"/>
      <w:bookmarkEnd w:id="139"/>
      <w:bookmarkEnd w:id="140"/>
      <w:bookmarkEnd w:id="141"/>
    </w:p>
    <w:p w14:paraId="44CF9DC5" w14:textId="19700B95" w:rsidR="0071303E" w:rsidRPr="00EA6B87" w:rsidRDefault="008B41C9" w:rsidP="00F73DE9">
      <w:pPr>
        <w:spacing w:line="360" w:lineRule="auto"/>
        <w:rPr>
          <w:lang w:val="el-GR"/>
        </w:rPr>
      </w:pPr>
      <w:bookmarkStart w:id="142" w:name="_Ref40965313"/>
      <w:r w:rsidRPr="00EA6B87">
        <w:rPr>
          <w:lang w:val="el-GR"/>
        </w:rPr>
        <w:t>Ο</w:t>
      </w:r>
      <w:r w:rsidR="00F86B7A" w:rsidRPr="00EA6B87">
        <w:rPr>
          <w:lang w:val="el-GR"/>
        </w:rPr>
        <w:t>ι οικονομικοί φορείς που συμμετέχουν στη διαδικασία σύναψης της παρούσας απαιτείται</w:t>
      </w:r>
      <w:r w:rsidR="00E1337D" w:rsidRPr="00EA6B87">
        <w:rPr>
          <w:lang w:val="el-GR"/>
        </w:rPr>
        <w:t xml:space="preserve"> </w:t>
      </w:r>
      <w:r w:rsidR="00F86B7A" w:rsidRPr="00EA6B87">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EA6B87">
        <w:rPr>
          <w:lang w:val="el-GR"/>
        </w:rPr>
        <w:t xml:space="preserve"> </w:t>
      </w:r>
      <w:bookmarkEnd w:id="142"/>
    </w:p>
    <w:p w14:paraId="371ADAD3" w14:textId="77777777" w:rsidR="00573E1F" w:rsidRPr="00C5311B" w:rsidRDefault="00573E1F" w:rsidP="00F73DE9">
      <w:pPr>
        <w:numPr>
          <w:ilvl w:val="0"/>
          <w:numId w:val="326"/>
        </w:numPr>
        <w:pBdr>
          <w:top w:val="nil"/>
          <w:left w:val="nil"/>
          <w:bottom w:val="nil"/>
          <w:right w:val="nil"/>
          <w:between w:val="nil"/>
        </w:pBdr>
        <w:spacing w:after="0" w:line="360" w:lineRule="auto"/>
        <w:rPr>
          <w:lang w:val="el-GR"/>
        </w:rPr>
      </w:pPr>
      <w:r w:rsidRPr="00C5311B">
        <w:rPr>
          <w:b/>
          <w:color w:val="000000"/>
          <w:lang w:val="el-GR"/>
        </w:rPr>
        <w:t>Έναν</w:t>
      </w:r>
      <w:r w:rsidRPr="00C5311B">
        <w:rPr>
          <w:color w:val="000000"/>
          <w:lang w:val="el-GR"/>
        </w:rPr>
        <w:t xml:space="preserve"> </w:t>
      </w:r>
      <w:r w:rsidRPr="00C5311B">
        <w:rPr>
          <w:b/>
          <w:color w:val="000000"/>
          <w:lang w:val="el-GR"/>
        </w:rPr>
        <w:t>(1)</w:t>
      </w:r>
      <w:r w:rsidRPr="00C5311B">
        <w:rPr>
          <w:color w:val="000000"/>
          <w:lang w:val="el-GR"/>
        </w:rPr>
        <w:t xml:space="preserve"> </w:t>
      </w:r>
      <w:r w:rsidRPr="00C5311B">
        <w:rPr>
          <w:b/>
          <w:color w:val="000000"/>
          <w:lang w:val="el-GR"/>
        </w:rPr>
        <w:t>Υπεύθυνο Έργου,</w:t>
      </w:r>
      <w:r w:rsidRPr="00C5311B">
        <w:rPr>
          <w:color w:val="000000"/>
          <w:lang w:val="el-GR"/>
        </w:rPr>
        <w:t xml:space="preserve"> </w:t>
      </w:r>
      <w:r w:rsidRPr="00C5311B">
        <w:rPr>
          <w:lang w:val="el-GR"/>
        </w:rPr>
        <w:t xml:space="preserve">ο οποίος να διαθέτει </w:t>
      </w:r>
    </w:p>
    <w:p w14:paraId="1C498EC5" w14:textId="6BB4C8FF" w:rsidR="00573E1F" w:rsidRPr="00B938D5" w:rsidRDefault="00C767AF" w:rsidP="00F73DE9">
      <w:pPr>
        <w:numPr>
          <w:ilvl w:val="1"/>
          <w:numId w:val="326"/>
        </w:numPr>
        <w:pBdr>
          <w:top w:val="nil"/>
          <w:left w:val="nil"/>
          <w:bottom w:val="nil"/>
          <w:right w:val="nil"/>
          <w:between w:val="nil"/>
        </w:pBdr>
        <w:spacing w:after="0" w:line="360" w:lineRule="auto"/>
        <w:rPr>
          <w:lang w:val="el-GR"/>
        </w:rPr>
      </w:pPr>
      <w:r w:rsidRPr="00B938D5">
        <w:rPr>
          <w:lang w:val="el-GR" w:eastAsia="en-US"/>
        </w:rPr>
        <w:t>τίτλο</w:t>
      </w:r>
      <w:r w:rsidRPr="00C767AF">
        <w:rPr>
          <w:lang w:val="el-GR" w:eastAsia="en-US"/>
        </w:rPr>
        <w:t xml:space="preserve"> σπουδών ανώτατης εκπαίδευσης και μεταπτυχιακό τίτλο σπουδών θετικής / </w:t>
      </w:r>
      <w:r w:rsidRPr="00B938D5">
        <w:rPr>
          <w:lang w:val="el-GR" w:eastAsia="en-US"/>
        </w:rPr>
        <w:t>τεχνολογικής κατεύθυνσης</w:t>
      </w:r>
    </w:p>
    <w:p w14:paraId="4CF6E54C" w14:textId="1DD20AAE" w:rsidR="00573E1F" w:rsidRPr="00890704" w:rsidRDefault="00573E1F" w:rsidP="00F73DE9">
      <w:pPr>
        <w:numPr>
          <w:ilvl w:val="1"/>
          <w:numId w:val="326"/>
        </w:numPr>
        <w:pBdr>
          <w:top w:val="nil"/>
          <w:left w:val="nil"/>
          <w:bottom w:val="nil"/>
          <w:right w:val="nil"/>
          <w:between w:val="nil"/>
        </w:pBdr>
        <w:spacing w:after="0" w:line="360" w:lineRule="auto"/>
        <w:rPr>
          <w:lang w:val="el-GR"/>
        </w:rPr>
      </w:pPr>
      <w:r w:rsidRPr="00C5311B">
        <w:rPr>
          <w:lang w:val="el-GR" w:eastAsia="en-US"/>
        </w:rPr>
        <w:t>Τουλάχιστον</w:t>
      </w:r>
      <w:r w:rsidRPr="00C5311B">
        <w:rPr>
          <w:bCs/>
          <w:lang w:val="el-GR" w:eastAsia="en-US"/>
        </w:rPr>
        <w:t xml:space="preserve"> </w:t>
      </w:r>
      <w:r w:rsidR="00C767AF">
        <w:rPr>
          <w:bCs/>
          <w:lang w:val="el-GR" w:eastAsia="en-US"/>
        </w:rPr>
        <w:t>δέκα</w:t>
      </w:r>
      <w:r w:rsidR="00C5311B" w:rsidRPr="00890704">
        <w:rPr>
          <w:bCs/>
          <w:lang w:val="el-GR" w:eastAsia="en-US"/>
        </w:rPr>
        <w:t xml:space="preserve"> </w:t>
      </w:r>
      <w:r w:rsidRPr="00C5311B">
        <w:rPr>
          <w:bCs/>
          <w:lang w:val="el-GR" w:eastAsia="en-US"/>
        </w:rPr>
        <w:t>(</w:t>
      </w:r>
      <w:r w:rsidR="001914C0">
        <w:rPr>
          <w:bCs/>
          <w:lang w:val="el-GR" w:eastAsia="en-US"/>
        </w:rPr>
        <w:t>10</w:t>
      </w:r>
      <w:r w:rsidRPr="00C5311B">
        <w:rPr>
          <w:bCs/>
          <w:lang w:val="el-GR" w:eastAsia="en-US"/>
        </w:rPr>
        <w:t>)</w:t>
      </w:r>
      <w:r w:rsidR="00284B8F" w:rsidRPr="00C5311B">
        <w:rPr>
          <w:bCs/>
          <w:lang w:val="el-GR" w:eastAsia="en-US"/>
        </w:rPr>
        <w:t xml:space="preserve"> έτη</w:t>
      </w:r>
      <w:r w:rsidRPr="00C5311B">
        <w:rPr>
          <w:lang w:val="el-GR" w:eastAsia="en-US"/>
        </w:rPr>
        <w:t xml:space="preserve"> επαγγελματική εμπειρία σε Διοίκηση Έργων Πληροφορικής</w:t>
      </w:r>
    </w:p>
    <w:p w14:paraId="2B0519AF" w14:textId="295981AF" w:rsidR="00C5311B" w:rsidRPr="00890704" w:rsidRDefault="00C5311B" w:rsidP="00890704">
      <w:pPr>
        <w:numPr>
          <w:ilvl w:val="1"/>
          <w:numId w:val="326"/>
        </w:numPr>
        <w:pBdr>
          <w:top w:val="nil"/>
          <w:left w:val="nil"/>
          <w:bottom w:val="nil"/>
          <w:right w:val="nil"/>
          <w:between w:val="nil"/>
        </w:pBdr>
        <w:spacing w:after="0" w:line="360" w:lineRule="auto"/>
        <w:rPr>
          <w:lang w:val="el-GR" w:eastAsia="en-US"/>
        </w:rPr>
      </w:pPr>
      <w:r w:rsidRPr="00DC0645">
        <w:rPr>
          <w:lang w:val="el-GR" w:eastAsia="en-US"/>
        </w:rPr>
        <w:t>Πιστοποίηση διαχείρισης έργων (PMI-PMP</w:t>
      </w:r>
      <w:r w:rsidRPr="00890704">
        <w:rPr>
          <w:lang w:val="el-GR" w:eastAsia="en-US"/>
        </w:rPr>
        <w:t xml:space="preserve">, </w:t>
      </w:r>
      <w:r w:rsidRPr="00890704">
        <w:rPr>
          <w:lang w:val="en-US" w:eastAsia="en-US"/>
        </w:rPr>
        <w:t>PM</w:t>
      </w:r>
      <w:r w:rsidRPr="00890704">
        <w:rPr>
          <w:lang w:val="el-GR" w:eastAsia="en-US"/>
        </w:rPr>
        <w:t xml:space="preserve">2, </w:t>
      </w:r>
      <w:r w:rsidRPr="00890704">
        <w:rPr>
          <w:lang w:val="en-US" w:eastAsia="en-US"/>
        </w:rPr>
        <w:t>PRINCE</w:t>
      </w:r>
      <w:r w:rsidRPr="00890704">
        <w:rPr>
          <w:lang w:val="el-GR" w:eastAsia="en-US"/>
        </w:rPr>
        <w:t xml:space="preserve">2 ή ισοδύναμο) </w:t>
      </w:r>
    </w:p>
    <w:p w14:paraId="36C76442" w14:textId="77777777" w:rsidR="00573E1F" w:rsidRPr="00890704" w:rsidRDefault="00573E1F" w:rsidP="00F73DE9">
      <w:pPr>
        <w:pBdr>
          <w:top w:val="nil"/>
          <w:left w:val="nil"/>
          <w:bottom w:val="nil"/>
          <w:right w:val="nil"/>
          <w:between w:val="nil"/>
        </w:pBdr>
        <w:spacing w:after="0" w:line="360" w:lineRule="auto"/>
        <w:ind w:left="1440"/>
        <w:rPr>
          <w:highlight w:val="yellow"/>
          <w:lang w:val="el-GR"/>
        </w:rPr>
      </w:pPr>
    </w:p>
    <w:p w14:paraId="1A5E150A" w14:textId="194F13C5" w:rsidR="00573E1F" w:rsidRPr="00B938D5" w:rsidRDefault="00573E1F" w:rsidP="00F73DE9">
      <w:pPr>
        <w:pStyle w:val="aff"/>
        <w:numPr>
          <w:ilvl w:val="0"/>
          <w:numId w:val="326"/>
        </w:numPr>
        <w:spacing w:after="0" w:line="360" w:lineRule="auto"/>
        <w:contextualSpacing w:val="0"/>
        <w:rPr>
          <w:lang w:val="el-GR"/>
        </w:rPr>
      </w:pPr>
      <w:r w:rsidRPr="004C5AE9">
        <w:rPr>
          <w:b/>
          <w:lang w:val="el-GR"/>
        </w:rPr>
        <w:t>Ένα</w:t>
      </w:r>
      <w:r w:rsidRPr="00B938D5">
        <w:rPr>
          <w:b/>
          <w:lang w:val="el-GR"/>
        </w:rPr>
        <w:t>ν (1) Αναπληρωτή Υπεύθυνο Έργου,</w:t>
      </w:r>
      <w:r w:rsidRPr="00B938D5">
        <w:rPr>
          <w:lang w:val="el-GR"/>
        </w:rPr>
        <w:t xml:space="preserve"> ο οποίος να διαθέτει</w:t>
      </w:r>
    </w:p>
    <w:p w14:paraId="536C34CA" w14:textId="7F13FF6D" w:rsidR="00B938D5" w:rsidRPr="00B938D5" w:rsidRDefault="00B938D5" w:rsidP="00DC0645">
      <w:pPr>
        <w:numPr>
          <w:ilvl w:val="1"/>
          <w:numId w:val="326"/>
        </w:numPr>
        <w:pBdr>
          <w:top w:val="nil"/>
          <w:left w:val="nil"/>
          <w:bottom w:val="nil"/>
          <w:right w:val="nil"/>
          <w:between w:val="nil"/>
        </w:pBdr>
        <w:spacing w:after="0" w:line="360" w:lineRule="auto"/>
        <w:rPr>
          <w:lang w:val="el-GR" w:eastAsia="en-US"/>
        </w:rPr>
      </w:pPr>
      <w:r>
        <w:rPr>
          <w:lang w:val="el-GR" w:eastAsia="en-US"/>
        </w:rPr>
        <w:lastRenderedPageBreak/>
        <w:t>Τίτλο σπουδών ανώτατης εκπαίδευσης και μεταπτυχιακό τίτλο σπουδών θετικής / τεχνολογικής κατεύθυνσης</w:t>
      </w:r>
    </w:p>
    <w:p w14:paraId="305D46C1" w14:textId="77780BDE" w:rsidR="00C5311B" w:rsidRPr="00C5311B" w:rsidRDefault="00C5311B" w:rsidP="00DC0645">
      <w:pPr>
        <w:numPr>
          <w:ilvl w:val="1"/>
          <w:numId w:val="326"/>
        </w:numPr>
        <w:pBdr>
          <w:top w:val="nil"/>
          <w:left w:val="nil"/>
          <w:bottom w:val="nil"/>
          <w:right w:val="nil"/>
          <w:between w:val="nil"/>
        </w:pBdr>
        <w:spacing w:after="0" w:line="360" w:lineRule="auto"/>
        <w:rPr>
          <w:lang w:val="el-GR" w:eastAsia="en-US"/>
        </w:rPr>
      </w:pPr>
      <w:r w:rsidRPr="00C5311B">
        <w:rPr>
          <w:lang w:val="el-GR" w:eastAsia="en-US"/>
        </w:rPr>
        <w:t xml:space="preserve">Τουλάχιστον </w:t>
      </w:r>
      <w:r w:rsidR="00890704">
        <w:rPr>
          <w:lang w:val="el-GR" w:eastAsia="en-US"/>
        </w:rPr>
        <w:t>επτά</w:t>
      </w:r>
      <w:r>
        <w:rPr>
          <w:lang w:val="el-GR" w:eastAsia="en-US"/>
        </w:rPr>
        <w:t xml:space="preserve"> </w:t>
      </w:r>
      <w:r w:rsidRPr="00C5311B">
        <w:rPr>
          <w:lang w:val="el-GR" w:eastAsia="en-US"/>
        </w:rPr>
        <w:t>(</w:t>
      </w:r>
      <w:r w:rsidR="001B656B" w:rsidRPr="00890704">
        <w:rPr>
          <w:lang w:val="el-GR" w:eastAsia="en-US"/>
        </w:rPr>
        <w:t>7</w:t>
      </w:r>
      <w:r w:rsidRPr="00C5311B">
        <w:rPr>
          <w:lang w:val="el-GR" w:eastAsia="en-US"/>
        </w:rPr>
        <w:t xml:space="preserve">) έτη επαγγελματική εμπειρία σε Διοίκηση Έργων Πληροφορικής </w:t>
      </w:r>
    </w:p>
    <w:p w14:paraId="61035566" w14:textId="77777777" w:rsidR="00573E1F" w:rsidRPr="00890704" w:rsidRDefault="00573E1F" w:rsidP="00F73DE9">
      <w:pPr>
        <w:pBdr>
          <w:top w:val="nil"/>
          <w:left w:val="nil"/>
          <w:bottom w:val="nil"/>
          <w:right w:val="nil"/>
          <w:between w:val="nil"/>
        </w:pBdr>
        <w:spacing w:after="0" w:line="360" w:lineRule="auto"/>
        <w:rPr>
          <w:highlight w:val="yellow"/>
          <w:lang w:val="el-GR"/>
        </w:rPr>
      </w:pPr>
    </w:p>
    <w:p w14:paraId="7A7FEA2B" w14:textId="09B5342E" w:rsidR="00573E1F" w:rsidRDefault="00573E1F" w:rsidP="00F73DE9">
      <w:pPr>
        <w:pStyle w:val="aff"/>
        <w:numPr>
          <w:ilvl w:val="0"/>
          <w:numId w:val="326"/>
        </w:numPr>
        <w:tabs>
          <w:tab w:val="left" w:pos="709"/>
        </w:tabs>
        <w:suppressAutoHyphens w:val="0"/>
        <w:spacing w:line="360" w:lineRule="auto"/>
        <w:contextualSpacing w:val="0"/>
        <w:rPr>
          <w:lang w:val="el-GR" w:eastAsia="en-US"/>
        </w:rPr>
      </w:pPr>
      <w:r>
        <w:rPr>
          <w:b/>
          <w:lang w:val="el-GR" w:eastAsia="en-US"/>
        </w:rPr>
        <w:t>Πέντε</w:t>
      </w:r>
      <w:r w:rsidRPr="009A65D4">
        <w:rPr>
          <w:b/>
          <w:lang w:val="el-GR" w:eastAsia="en-US"/>
        </w:rPr>
        <w:t xml:space="preserve"> (</w:t>
      </w:r>
      <w:r>
        <w:rPr>
          <w:b/>
          <w:lang w:val="el-GR" w:eastAsia="en-US"/>
        </w:rPr>
        <w:t>5</w:t>
      </w:r>
      <w:r w:rsidRPr="009A65D4">
        <w:rPr>
          <w:b/>
          <w:lang w:val="el-GR" w:eastAsia="en-US"/>
        </w:rPr>
        <w:t>) Σύμβουλοι Λογισμικού Εφαρμογών</w:t>
      </w:r>
      <w:r w:rsidRPr="00D556D0">
        <w:rPr>
          <w:lang w:val="el-GR" w:eastAsia="en-US"/>
        </w:rPr>
        <w:t xml:space="preserve">, </w:t>
      </w:r>
      <w:r w:rsidRPr="009A65D4">
        <w:rPr>
          <w:lang w:val="el-GR" w:eastAsia="en-US"/>
        </w:rPr>
        <w:t>ο</w:t>
      </w:r>
      <w:r>
        <w:rPr>
          <w:lang w:val="el-GR" w:eastAsia="en-US"/>
        </w:rPr>
        <w:t>ι οποίοι να διαθέτουν</w:t>
      </w:r>
    </w:p>
    <w:p w14:paraId="1847782C" w14:textId="69A29BFB" w:rsidR="00573E1F" w:rsidRPr="00E537C9" w:rsidRDefault="00573E1F" w:rsidP="00F73DE9">
      <w:pPr>
        <w:numPr>
          <w:ilvl w:val="0"/>
          <w:numId w:val="325"/>
        </w:numPr>
        <w:pBdr>
          <w:top w:val="nil"/>
          <w:left w:val="nil"/>
          <w:bottom w:val="nil"/>
          <w:right w:val="nil"/>
          <w:between w:val="nil"/>
        </w:pBdr>
        <w:spacing w:after="0" w:line="360" w:lineRule="auto"/>
        <w:ind w:left="1440"/>
        <w:rPr>
          <w:lang w:val="el-GR"/>
        </w:rPr>
      </w:pPr>
      <w:r>
        <w:rPr>
          <w:lang w:val="el-GR"/>
        </w:rPr>
        <w:t>Π</w:t>
      </w:r>
      <w:r w:rsidRPr="009A65D4">
        <w:rPr>
          <w:lang w:val="el-GR"/>
        </w:rPr>
        <w:t xml:space="preserve">τυχίο ανώτατης εκπαίδευσης </w:t>
      </w:r>
      <w:r w:rsidRPr="00E537C9">
        <w:rPr>
          <w:lang w:val="el-GR"/>
        </w:rPr>
        <w:t xml:space="preserve">σε τεχνολογίες πληροφορικής και επικοινωνιών ή θετικής / τεχνολογικής κατεύθυνσης </w:t>
      </w:r>
    </w:p>
    <w:p w14:paraId="05902DD0" w14:textId="1004233F" w:rsidR="002077F0" w:rsidRDefault="00573E1F" w:rsidP="00F73DE9">
      <w:pPr>
        <w:numPr>
          <w:ilvl w:val="0"/>
          <w:numId w:val="325"/>
        </w:numPr>
        <w:pBdr>
          <w:top w:val="nil"/>
          <w:left w:val="nil"/>
          <w:bottom w:val="nil"/>
          <w:right w:val="nil"/>
          <w:between w:val="nil"/>
        </w:pBdr>
        <w:spacing w:after="0" w:line="360" w:lineRule="auto"/>
        <w:ind w:left="1440"/>
        <w:rPr>
          <w:lang w:val="el-GR"/>
        </w:rPr>
      </w:pPr>
      <w:r>
        <w:rPr>
          <w:lang w:val="el-GR"/>
        </w:rPr>
        <w:t>Τουλάχιστον πέντε (5)</w:t>
      </w:r>
      <w:r w:rsidRPr="009A65D4">
        <w:rPr>
          <w:lang w:val="el-GR"/>
        </w:rPr>
        <w:t xml:space="preserve"> </w:t>
      </w:r>
      <w:r w:rsidR="00284B8F">
        <w:rPr>
          <w:lang w:val="el-GR"/>
        </w:rPr>
        <w:t>έτη</w:t>
      </w:r>
      <w:r w:rsidRPr="009A65D4">
        <w:rPr>
          <w:lang w:val="el-GR"/>
        </w:rPr>
        <w:t xml:space="preserve"> επαγγελματική εμπειρία σε μοντελοποίηση διαδικασιών και ανάλυση απαιτήσεων / </w:t>
      </w:r>
      <w:r>
        <w:rPr>
          <w:lang w:val="el-GR"/>
        </w:rPr>
        <w:t xml:space="preserve">υλοποίησης / </w:t>
      </w:r>
      <w:r w:rsidRPr="009A65D4">
        <w:rPr>
          <w:lang w:val="el-GR"/>
        </w:rPr>
        <w:t>παραμετροποίηση / υποστήριξη πληροφοριακών συστημάτων στον δημόσιο / ευρύτερο δημόσιο ή τον ιδιωτικό τομέ</w:t>
      </w:r>
      <w:r>
        <w:rPr>
          <w:lang w:val="el-GR"/>
        </w:rPr>
        <w:t>α</w:t>
      </w:r>
      <w:r w:rsidR="002077F0">
        <w:rPr>
          <w:lang w:val="el-GR"/>
        </w:rPr>
        <w:t>.</w:t>
      </w:r>
    </w:p>
    <w:p w14:paraId="6133FBDF" w14:textId="77777777" w:rsidR="002077F0" w:rsidRDefault="002077F0" w:rsidP="00890704">
      <w:pPr>
        <w:pBdr>
          <w:top w:val="nil"/>
          <w:left w:val="nil"/>
          <w:bottom w:val="nil"/>
          <w:right w:val="nil"/>
          <w:between w:val="nil"/>
        </w:pBdr>
        <w:spacing w:after="0" w:line="360" w:lineRule="auto"/>
        <w:ind w:left="1440"/>
        <w:rPr>
          <w:lang w:val="el-GR"/>
        </w:rPr>
      </w:pPr>
    </w:p>
    <w:p w14:paraId="27F3AA7F" w14:textId="77777777" w:rsidR="002077F0" w:rsidRDefault="002077F0" w:rsidP="00F73DE9">
      <w:pPr>
        <w:pStyle w:val="aff"/>
        <w:numPr>
          <w:ilvl w:val="0"/>
          <w:numId w:val="326"/>
        </w:numPr>
        <w:tabs>
          <w:tab w:val="left" w:pos="709"/>
        </w:tabs>
        <w:suppressAutoHyphens w:val="0"/>
        <w:spacing w:line="360" w:lineRule="auto"/>
        <w:contextualSpacing w:val="0"/>
        <w:rPr>
          <w:lang w:val="el-GR" w:eastAsia="en-US"/>
        </w:rPr>
      </w:pPr>
      <w:r w:rsidRPr="00890704">
        <w:rPr>
          <w:b/>
          <w:bCs/>
          <w:lang w:val="el-GR" w:eastAsia="en-US"/>
        </w:rPr>
        <w:t>Έναν (1) Εμπειρογνώμονα Ηλεκτρονικής Υγείας και Αναδιοργάνωσης</w:t>
      </w:r>
      <w:r w:rsidRPr="00890704">
        <w:rPr>
          <w:lang w:val="el-GR" w:eastAsia="en-US"/>
        </w:rPr>
        <w:t xml:space="preserve">, </w:t>
      </w:r>
      <w:r>
        <w:rPr>
          <w:lang w:val="el-GR" w:eastAsia="en-US"/>
        </w:rPr>
        <w:t>ο οποίος να διαθέτει</w:t>
      </w:r>
    </w:p>
    <w:p w14:paraId="7CA9F803" w14:textId="6AAD5706" w:rsidR="002077F0" w:rsidRDefault="00C767AF" w:rsidP="00F73DE9">
      <w:pPr>
        <w:numPr>
          <w:ilvl w:val="0"/>
          <w:numId w:val="325"/>
        </w:numPr>
        <w:pBdr>
          <w:top w:val="nil"/>
          <w:left w:val="nil"/>
          <w:bottom w:val="nil"/>
          <w:right w:val="nil"/>
          <w:between w:val="nil"/>
        </w:pBdr>
        <w:spacing w:after="0" w:line="360" w:lineRule="auto"/>
        <w:ind w:left="1440"/>
        <w:rPr>
          <w:lang w:val="el-GR"/>
        </w:rPr>
      </w:pPr>
      <w:r>
        <w:rPr>
          <w:lang w:val="el-GR"/>
        </w:rPr>
        <w:t xml:space="preserve">Πτυχίο ανώτερης ή ανώτατης σχολής </w:t>
      </w:r>
      <w:r w:rsidR="002077F0" w:rsidRPr="009A65D4">
        <w:rPr>
          <w:lang w:val="el-GR"/>
        </w:rPr>
        <w:t>σε τεχνολογίες πληροφορικής και επικοινωνιών ή θετικής / τεχνολογικής κατεύθυνσης</w:t>
      </w:r>
      <w:r w:rsidR="004475A7" w:rsidRPr="00160200">
        <w:rPr>
          <w:lang w:val="el-GR"/>
        </w:rPr>
        <w:t xml:space="preserve"> </w:t>
      </w:r>
      <w:r w:rsidR="004475A7">
        <w:rPr>
          <w:lang w:val="el-GR"/>
        </w:rPr>
        <w:t xml:space="preserve">καθώς και μεταπτυχιακό τίτλο σπουδών </w:t>
      </w:r>
      <w:r w:rsidR="004475A7" w:rsidRPr="009A65D4">
        <w:rPr>
          <w:lang w:val="el-GR"/>
        </w:rPr>
        <w:t>σε τεχνολογίες πληροφορικής και επικοινωνιών ή θετικής / τεχνολογικής κατεύθυνσης</w:t>
      </w:r>
      <w:r w:rsidR="004475A7">
        <w:rPr>
          <w:lang w:val="el-GR"/>
        </w:rPr>
        <w:t>.</w:t>
      </w:r>
    </w:p>
    <w:p w14:paraId="449D65C7" w14:textId="6CDA9310" w:rsidR="002077F0" w:rsidRPr="00890704" w:rsidRDefault="002077F0" w:rsidP="00DC0645">
      <w:pPr>
        <w:numPr>
          <w:ilvl w:val="0"/>
          <w:numId w:val="325"/>
        </w:numPr>
        <w:pBdr>
          <w:top w:val="nil"/>
          <w:left w:val="nil"/>
          <w:bottom w:val="nil"/>
          <w:right w:val="nil"/>
          <w:between w:val="nil"/>
        </w:pBdr>
        <w:spacing w:after="0" w:line="360" w:lineRule="auto"/>
        <w:ind w:left="1440"/>
        <w:rPr>
          <w:lang w:val="el-GR"/>
        </w:rPr>
      </w:pPr>
      <w:r>
        <w:rPr>
          <w:lang w:val="el-GR"/>
        </w:rPr>
        <w:t xml:space="preserve">Τουλάχιστον </w:t>
      </w:r>
      <w:r w:rsidRPr="002077F0">
        <w:rPr>
          <w:lang w:val="el-GR"/>
        </w:rPr>
        <w:t xml:space="preserve">δεκαπέντε (15) έτη επαγγελματική εμπειρία και τρία (3) έτη ειδική εμπειρία σε θέση Συμβούλου σε Φορέα Υπηρεσιών Υγείας </w:t>
      </w:r>
      <w:r w:rsidR="001B656B" w:rsidRPr="002077F0">
        <w:rPr>
          <w:lang w:val="el-GR"/>
        </w:rPr>
        <w:t>σ</w:t>
      </w:r>
      <w:r w:rsidR="001B656B">
        <w:rPr>
          <w:lang w:val="el-GR"/>
        </w:rPr>
        <w:t>ε</w:t>
      </w:r>
      <w:r w:rsidR="001B656B" w:rsidRPr="002077F0">
        <w:rPr>
          <w:lang w:val="el-GR"/>
        </w:rPr>
        <w:t xml:space="preserve"> </w:t>
      </w:r>
      <w:r w:rsidRPr="002077F0">
        <w:rPr>
          <w:lang w:val="el-GR"/>
        </w:rPr>
        <w:t xml:space="preserve">Δημόσιο τομέα, </w:t>
      </w:r>
      <w:r>
        <w:rPr>
          <w:lang w:val="el-GR"/>
        </w:rPr>
        <w:t xml:space="preserve">με </w:t>
      </w:r>
      <w:r w:rsidRPr="002077F0">
        <w:rPr>
          <w:lang w:val="el-GR"/>
        </w:rPr>
        <w:t>εμπειρία στον σχεδιασμό ή/κα</w:t>
      </w:r>
      <w:r w:rsidR="002C565B">
        <w:rPr>
          <w:lang w:val="el-GR"/>
        </w:rPr>
        <w:t>ι</w:t>
      </w:r>
      <w:r w:rsidRPr="002077F0">
        <w:rPr>
          <w:lang w:val="el-GR"/>
        </w:rPr>
        <w:t xml:space="preserve"> υλοποίηση ή/και παρακολούθηση έργων Ηλεκτρονικής Υγείας του Οργανισμού συνολικού προϋπολογισμού, τουλάχιστον όσο το ποσό της σύμβασης.</w:t>
      </w:r>
    </w:p>
    <w:p w14:paraId="2F363C37" w14:textId="77777777" w:rsidR="00573E1F" w:rsidRDefault="00573E1F" w:rsidP="00890704">
      <w:pPr>
        <w:pStyle w:val="aff"/>
        <w:tabs>
          <w:tab w:val="left" w:pos="709"/>
        </w:tabs>
        <w:suppressAutoHyphens w:val="0"/>
        <w:spacing w:line="360" w:lineRule="auto"/>
        <w:contextualSpacing w:val="0"/>
        <w:rPr>
          <w:lang w:val="el-GR" w:eastAsia="en-US"/>
        </w:rPr>
      </w:pPr>
    </w:p>
    <w:p w14:paraId="12557F1D" w14:textId="6C50A0A8" w:rsidR="00C340F8" w:rsidRDefault="00C340F8" w:rsidP="00F73DE9">
      <w:pPr>
        <w:spacing w:line="360" w:lineRule="auto"/>
        <w:rPr>
          <w:lang w:val="el-GR"/>
        </w:rPr>
      </w:pPr>
      <w:r w:rsidRPr="00C340F8">
        <w:rPr>
          <w:lang w:val="el-GR"/>
        </w:rPr>
        <w:t>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6BE4634F" w14:textId="64B86DB4" w:rsidR="0071303E" w:rsidRPr="00EA6B87" w:rsidRDefault="006F63EC" w:rsidP="00F73DE9">
      <w:pPr>
        <w:spacing w:line="360" w:lineRule="auto"/>
        <w:rPr>
          <w:lang w:val="el-GR" w:eastAsia="en-US"/>
        </w:rPr>
      </w:pPr>
      <w:r w:rsidRPr="00EA6B87">
        <w:rPr>
          <w:lang w:val="el-GR"/>
        </w:rPr>
        <w:t>Σε περίπτωση ένωσης οικονομικών φορέων, οι παραπάνω απαιτήσεις καλύπτονται αθροιστικά από τα μέλη της ένωσης.</w:t>
      </w:r>
    </w:p>
    <w:p w14:paraId="33C2B840" w14:textId="77777777" w:rsidR="008338F0" w:rsidRPr="00EA6B87" w:rsidRDefault="003355E7" w:rsidP="00F73DE9">
      <w:pPr>
        <w:pStyle w:val="3"/>
        <w:spacing w:line="360" w:lineRule="auto"/>
        <w:ind w:left="1276"/>
        <w:rPr>
          <w:rFonts w:cs="Tahoma"/>
          <w:lang w:val="el-GR"/>
        </w:rPr>
      </w:pPr>
      <w:bookmarkStart w:id="143" w:name="_Πρότυπα_διασφάλισης_ποιότητας"/>
      <w:bookmarkStart w:id="144" w:name="_Ref496541343"/>
      <w:bookmarkStart w:id="145" w:name="_Ref496541651"/>
      <w:bookmarkStart w:id="146" w:name="_Toc97194282"/>
      <w:bookmarkStart w:id="147" w:name="_Toc97194428"/>
      <w:bookmarkStart w:id="148" w:name="_Toc177459197"/>
      <w:bookmarkEnd w:id="143"/>
      <w:r w:rsidRPr="00EA6B87">
        <w:rPr>
          <w:rFonts w:cs="Tahoma"/>
          <w:lang w:val="el-GR"/>
        </w:rPr>
        <w:t>Πρότυπα διασφάλισης ποιότητας και πρότυπα περιβαλλοντικής διαχείρισης</w:t>
      </w:r>
      <w:bookmarkEnd w:id="144"/>
      <w:bookmarkEnd w:id="145"/>
      <w:bookmarkEnd w:id="146"/>
      <w:bookmarkEnd w:id="147"/>
      <w:bookmarkEnd w:id="148"/>
    </w:p>
    <w:p w14:paraId="50232E1D" w14:textId="69BCBD07" w:rsidR="008B41C9" w:rsidRPr="00EA6B87" w:rsidRDefault="008B41C9" w:rsidP="00F73DE9">
      <w:pPr>
        <w:spacing w:line="360" w:lineRule="auto"/>
        <w:rPr>
          <w:lang w:val="el-GR"/>
        </w:rPr>
      </w:pPr>
      <w:r w:rsidRPr="00EA6B87">
        <w:rPr>
          <w:lang w:val="el-GR"/>
        </w:rPr>
        <w:t xml:space="preserve">Οι οικονομικοί φορείς που συμμετέχουν στη διαδικασία σύναψης της παρούσας απαιτείται να </w:t>
      </w:r>
      <w:r w:rsidR="00652066" w:rsidRPr="00EA6B87">
        <w:rPr>
          <w:lang w:val="el-GR"/>
        </w:rPr>
        <w:t>συμμορφώνονται με:</w:t>
      </w:r>
    </w:p>
    <w:p w14:paraId="786A6F42" w14:textId="77777777" w:rsidR="00573E1F" w:rsidRPr="00385711" w:rsidRDefault="00573E1F" w:rsidP="00F73DE9">
      <w:pPr>
        <w:numPr>
          <w:ilvl w:val="0"/>
          <w:numId w:val="327"/>
        </w:numPr>
        <w:spacing w:line="360" w:lineRule="auto"/>
        <w:rPr>
          <w:lang w:val="el-GR"/>
        </w:rPr>
      </w:pPr>
      <w:r w:rsidRPr="00385711">
        <w:rPr>
          <w:b/>
          <w:bCs/>
          <w:lang w:val="el-GR"/>
        </w:rPr>
        <w:lastRenderedPageBreak/>
        <w:t>Πιστοποιητικό ISO 9001:2015 ή ισοδύναμο</w:t>
      </w:r>
      <w:r w:rsidRPr="00385711">
        <w:rPr>
          <w:lang w:val="el-GR"/>
        </w:rPr>
        <w:t>, εν ισχύ, από διαπιστευμένο οργανισμό, για τη διαχείριση συστήματος ποιότητας στα πεδία εφαρμογής παροχής τεχνολογικών υπηρεσιών και υπηρεσιών πληροφορικής.</w:t>
      </w:r>
    </w:p>
    <w:p w14:paraId="263B3AB4" w14:textId="77777777" w:rsidR="00573E1F" w:rsidRPr="00385711" w:rsidRDefault="00573E1F" w:rsidP="00F73DE9">
      <w:pPr>
        <w:numPr>
          <w:ilvl w:val="0"/>
          <w:numId w:val="327"/>
        </w:numPr>
        <w:spacing w:line="360" w:lineRule="auto"/>
        <w:rPr>
          <w:lang w:val="el-GR"/>
        </w:rPr>
      </w:pPr>
      <w:r w:rsidRPr="00385711">
        <w:rPr>
          <w:b/>
          <w:bCs/>
          <w:lang w:val="el-GR"/>
        </w:rPr>
        <w:t>Πιστοποιητικό ISO 27001:2008 ή αντίστοιχο, ή ισοδύναμο</w:t>
      </w:r>
      <w:r w:rsidRPr="00385711">
        <w:rPr>
          <w:lang w:val="el-GR"/>
        </w:rPr>
        <w:t>, εν ισχύ, από διαπιστευμένο οργανισμό, για την διαχείριση της ασφάλειας πληροφοριών στα πεδία εφαρμογής παροχής τεχνολογικών υπηρεσιών και υπηρεσιών πληροφορικής.</w:t>
      </w:r>
    </w:p>
    <w:p w14:paraId="4947CB74" w14:textId="77777777" w:rsidR="00573E1F" w:rsidRPr="00385711" w:rsidRDefault="00573E1F" w:rsidP="00F73DE9">
      <w:pPr>
        <w:numPr>
          <w:ilvl w:val="0"/>
          <w:numId w:val="327"/>
        </w:numPr>
        <w:spacing w:line="360" w:lineRule="auto"/>
        <w:rPr>
          <w:lang w:val="el-GR"/>
        </w:rPr>
      </w:pPr>
      <w:r w:rsidRPr="00385711">
        <w:rPr>
          <w:b/>
          <w:bCs/>
          <w:lang w:val="el-GR"/>
        </w:rPr>
        <w:t>Πιστοποιητικό ISO 27701:2019 ή αντίστοιχο</w:t>
      </w:r>
      <w:r w:rsidRPr="00385711">
        <w:rPr>
          <w:lang w:val="el-GR"/>
        </w:rPr>
        <w:t>, ή ισοδύναμο, εν ισχύ, από διαπιστευμένο οργανισμό, για την διαχείριση πληροφοριών απορρήτου και προσωπικών δεδομένων, στα πεδία εφαρμογής παροχής τεχνολογικών υπηρεσιών και υπηρεσιών πληροφορικής.</w:t>
      </w:r>
    </w:p>
    <w:p w14:paraId="72EACCCF" w14:textId="77777777" w:rsidR="00573E1F" w:rsidRPr="00385711" w:rsidRDefault="00573E1F" w:rsidP="00F73DE9">
      <w:pPr>
        <w:numPr>
          <w:ilvl w:val="0"/>
          <w:numId w:val="327"/>
        </w:numPr>
        <w:spacing w:line="360" w:lineRule="auto"/>
        <w:rPr>
          <w:lang w:val="el-GR"/>
        </w:rPr>
      </w:pPr>
      <w:r w:rsidRPr="00385711">
        <w:rPr>
          <w:b/>
          <w:bCs/>
          <w:lang w:val="el-GR"/>
        </w:rPr>
        <w:t>Πιστοποιημένο σύστημα επιχειρησιακής συνέχειας ΙSO 22301:2019 ή ισοδύναμο</w:t>
      </w:r>
      <w:r w:rsidRPr="00385711">
        <w:rPr>
          <w:lang w:val="el-GR"/>
        </w:rPr>
        <w:t>, εν ισχύ από διαπιστευμένο οργανισμό, για την διαχείριση επιχειρησιακής συνέχειας στα πεδία εφαρμογής παροχής τεχνολογικών υπηρεσιών και υπηρεσιών πληροφορικής.</w:t>
      </w:r>
    </w:p>
    <w:p w14:paraId="34C00800" w14:textId="77777777" w:rsidR="00573E1F" w:rsidRPr="00385711" w:rsidRDefault="00573E1F" w:rsidP="00F73DE9">
      <w:pPr>
        <w:numPr>
          <w:ilvl w:val="0"/>
          <w:numId w:val="327"/>
        </w:numPr>
        <w:spacing w:line="360" w:lineRule="auto"/>
        <w:rPr>
          <w:lang w:val="el-GR"/>
        </w:rPr>
      </w:pPr>
      <w:r w:rsidRPr="00385711">
        <w:rPr>
          <w:b/>
          <w:bCs/>
          <w:lang w:val="el-GR"/>
        </w:rPr>
        <w:t>Πιστοποιητικό ISO 20000-1:2018 ή ισοδύναμο</w:t>
      </w:r>
      <w:r w:rsidRPr="00385711">
        <w:rPr>
          <w:lang w:val="el-GR"/>
        </w:rPr>
        <w:t>, εν ισχύ, από διαπιστευμένο οργανισμό, για την διαχείριση παροχής υπηρεσιών πληροφορικής,  στα πεδία εφαρμογής παροχής τεχνολογικών υπηρεσιών και υπηρεσιών πληροφορικής.</w:t>
      </w:r>
    </w:p>
    <w:p w14:paraId="70ACF795" w14:textId="1848B411" w:rsidR="00C70B7E" w:rsidRPr="00EA6B87" w:rsidRDefault="00C70B7E" w:rsidP="00F73DE9">
      <w:pPr>
        <w:spacing w:line="360" w:lineRule="auto"/>
        <w:rPr>
          <w:lang w:val="el-GR"/>
        </w:rPr>
      </w:pPr>
      <w:r w:rsidRPr="00EA6B87">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093A25">
        <w:rPr>
          <w:lang w:val="el-GR"/>
        </w:rPr>
        <w:t xml:space="preserve">οι οποίοι εδρεύουν </w:t>
      </w:r>
      <w:r w:rsidRPr="00EA6B87">
        <w:rPr>
          <w:lang w:val="el-GR"/>
        </w:rPr>
        <w:t xml:space="preserve">και σε άλλα κράτη </w:t>
      </w:r>
      <w:r w:rsidR="00093A25">
        <w:rPr>
          <w:lang w:val="el-GR"/>
        </w:rPr>
        <w:t>–</w:t>
      </w:r>
      <w:r w:rsidRPr="00EA6B87">
        <w:rPr>
          <w:lang w:val="el-GR"/>
        </w:rPr>
        <w:t xml:space="preserve"> μέλη</w:t>
      </w:r>
      <w:r w:rsidR="00093A25">
        <w:rPr>
          <w:lang w:val="el-GR"/>
        </w:rPr>
        <w:t xml:space="preserve"> σύμφωνα με τον Κανονισμό </w:t>
      </w:r>
      <w:r w:rsidR="00093A25">
        <w:rPr>
          <w:i/>
          <w:iCs/>
          <w:lang w:val="el-GR"/>
        </w:rPr>
        <w:t>765/2008.</w:t>
      </w:r>
      <w:r w:rsidRPr="00EA6B87">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EB77BBB" w14:textId="77777777" w:rsidR="00860ADC" w:rsidRPr="00860ADC" w:rsidRDefault="00860ADC" w:rsidP="00860ADC">
      <w:pPr>
        <w:spacing w:line="360" w:lineRule="auto"/>
        <w:rPr>
          <w:rFonts w:eastAsia="SimSun"/>
          <w:bCs/>
          <w:lang w:val="el-GR"/>
        </w:rPr>
      </w:pPr>
      <w:r w:rsidRPr="00860ADC">
        <w:rPr>
          <w:rFonts w:eastAsia="SimSun"/>
          <w:lang w:val="el-GR"/>
        </w:rPr>
        <w:t>Σε περίπτωση ένωσης οικονομικών φορέων, οι παραπάνω απαιτήσεις θα πρέπει να καλύπτονται από όλα τα μέλη της ένωσης.</w:t>
      </w:r>
    </w:p>
    <w:p w14:paraId="43BF3E82" w14:textId="77777777" w:rsidR="002F5250" w:rsidRPr="00EA6B87" w:rsidRDefault="002F5250" w:rsidP="00F73DE9">
      <w:pPr>
        <w:spacing w:line="360" w:lineRule="auto"/>
        <w:rPr>
          <w:bCs/>
          <w:lang w:val="el-GR"/>
        </w:rPr>
      </w:pPr>
    </w:p>
    <w:p w14:paraId="1ACDD6DF" w14:textId="77777777" w:rsidR="008338F0" w:rsidRPr="00EA6B87" w:rsidRDefault="003355E7" w:rsidP="00F73DE9">
      <w:pPr>
        <w:pStyle w:val="3"/>
        <w:spacing w:line="360" w:lineRule="auto"/>
        <w:ind w:left="1276"/>
        <w:rPr>
          <w:rFonts w:cs="Tahoma"/>
          <w:lang w:val="el-GR"/>
        </w:rPr>
      </w:pPr>
      <w:bookmarkStart w:id="149" w:name="_Στήριξη_στην_ικανότητα"/>
      <w:bookmarkStart w:id="150" w:name="_Ref496541185"/>
      <w:bookmarkStart w:id="151" w:name="_Ref496541244"/>
      <w:bookmarkStart w:id="152" w:name="_Ref496541410"/>
      <w:bookmarkStart w:id="153" w:name="_Ref496541700"/>
      <w:bookmarkStart w:id="154" w:name="_Ref74505980"/>
      <w:bookmarkStart w:id="155" w:name="_Toc97194283"/>
      <w:bookmarkStart w:id="156" w:name="_Toc97194429"/>
      <w:bookmarkStart w:id="157" w:name="_Toc177459198"/>
      <w:bookmarkEnd w:id="149"/>
      <w:r w:rsidRPr="00EA6B87">
        <w:rPr>
          <w:rFonts w:cs="Tahoma"/>
          <w:lang w:val="el-GR"/>
        </w:rPr>
        <w:t>Στήριξη στην ικανότητα τρίτων</w:t>
      </w:r>
      <w:bookmarkEnd w:id="150"/>
      <w:bookmarkEnd w:id="151"/>
      <w:bookmarkEnd w:id="152"/>
      <w:bookmarkEnd w:id="153"/>
      <w:r w:rsidRPr="00EA6B87">
        <w:rPr>
          <w:rFonts w:cs="Tahoma"/>
          <w:lang w:val="el-GR"/>
        </w:rPr>
        <w:t xml:space="preserve"> </w:t>
      </w:r>
      <w:r w:rsidR="0049631E" w:rsidRPr="00EA6B87">
        <w:rPr>
          <w:rFonts w:cs="Tahoma"/>
          <w:lang w:val="el-GR"/>
        </w:rPr>
        <w:t>– Υπεργολαβία</w:t>
      </w:r>
      <w:bookmarkEnd w:id="154"/>
      <w:bookmarkEnd w:id="155"/>
      <w:bookmarkEnd w:id="156"/>
      <w:bookmarkEnd w:id="157"/>
    </w:p>
    <w:p w14:paraId="65B8F417" w14:textId="3830AF57" w:rsidR="0049631E" w:rsidRPr="00EA6B87" w:rsidRDefault="0049631E" w:rsidP="00F73DE9">
      <w:pPr>
        <w:pStyle w:val="4"/>
        <w:spacing w:line="360" w:lineRule="auto"/>
        <w:rPr>
          <w:rFonts w:cs="Tahoma"/>
          <w:lang w:val="el-GR"/>
        </w:rPr>
      </w:pPr>
      <w:bookmarkStart w:id="158" w:name="_Toc97194284"/>
      <w:bookmarkStart w:id="159" w:name="_Ref172196037"/>
      <w:bookmarkStart w:id="160" w:name="_Ref172196053"/>
      <w:bookmarkStart w:id="161" w:name="_Toc177459199"/>
      <w:r w:rsidRPr="00EA6B87">
        <w:rPr>
          <w:rFonts w:cs="Tahoma"/>
          <w:lang w:val="el-GR"/>
        </w:rPr>
        <w:t>Στήριξη στην ικανότητα τρίτων</w:t>
      </w:r>
      <w:bookmarkEnd w:id="158"/>
      <w:bookmarkEnd w:id="159"/>
      <w:bookmarkEnd w:id="160"/>
      <w:bookmarkEnd w:id="161"/>
    </w:p>
    <w:p w14:paraId="0378F059" w14:textId="286E4280" w:rsidR="008338F0" w:rsidRPr="00EA6B87" w:rsidRDefault="003355E7" w:rsidP="00F73DE9">
      <w:pPr>
        <w:spacing w:line="360" w:lineRule="auto"/>
        <w:rPr>
          <w:lang w:val="el-GR"/>
        </w:rPr>
      </w:pPr>
      <w:r w:rsidRPr="00EA6B87">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171128">
        <w:rPr>
          <w:b/>
          <w:bCs/>
          <w:color w:val="002060"/>
          <w:lang w:val="el-GR"/>
        </w:rPr>
        <w:fldChar w:fldCharType="begin"/>
      </w:r>
      <w:r w:rsidR="00B622FA" w:rsidRPr="00171128">
        <w:rPr>
          <w:b/>
          <w:bCs/>
          <w:color w:val="002060"/>
          <w:lang w:val="el-GR"/>
        </w:rPr>
        <w:instrText xml:space="preserve"> REF _Ref496541508 \r \h </w:instrText>
      </w:r>
      <w:r w:rsidR="00DF02B0" w:rsidRPr="00171128">
        <w:rPr>
          <w:b/>
          <w:bCs/>
          <w:color w:val="002060"/>
          <w:lang w:val="el-GR"/>
        </w:rPr>
        <w:instrText xml:space="preserve"> \* MERGEFORMAT </w:instrText>
      </w:r>
      <w:r w:rsidR="00B622FA" w:rsidRPr="00171128">
        <w:rPr>
          <w:b/>
          <w:bCs/>
          <w:color w:val="002060"/>
          <w:lang w:val="el-GR"/>
        </w:rPr>
      </w:r>
      <w:r w:rsidR="00B622FA" w:rsidRPr="00171128">
        <w:rPr>
          <w:b/>
          <w:bCs/>
          <w:color w:val="002060"/>
          <w:lang w:val="el-GR"/>
        </w:rPr>
        <w:fldChar w:fldCharType="separate"/>
      </w:r>
      <w:r w:rsidR="007D003C">
        <w:rPr>
          <w:b/>
          <w:bCs/>
          <w:color w:val="002060"/>
          <w:lang w:val="el-GR"/>
        </w:rPr>
        <w:t>2.2.5</w:t>
      </w:r>
      <w:r w:rsidR="00B622FA" w:rsidRPr="00171128">
        <w:rPr>
          <w:b/>
          <w:bCs/>
          <w:color w:val="002060"/>
          <w:lang w:val="el-GR"/>
        </w:rPr>
        <w:fldChar w:fldCharType="end"/>
      </w:r>
      <w:r w:rsidRPr="00EA6B87">
        <w:rPr>
          <w:lang w:val="el-GR"/>
        </w:rPr>
        <w:t xml:space="preserve">) και τα σχετικά με την τεχνική και επαγγελματική ικανότητα (της </w:t>
      </w:r>
      <w:r w:rsidRPr="00EA6B87">
        <w:rPr>
          <w:lang w:val="el-GR"/>
        </w:rPr>
        <w:lastRenderedPageBreak/>
        <w:t xml:space="preserve">παραγράφου </w:t>
      </w:r>
      <w:r w:rsidR="006607CE" w:rsidRPr="00171128">
        <w:rPr>
          <w:b/>
          <w:bCs/>
          <w:color w:val="002060"/>
          <w:lang w:val="el-GR"/>
        </w:rPr>
        <w:fldChar w:fldCharType="begin"/>
      </w:r>
      <w:r w:rsidR="006607CE" w:rsidRPr="00171128">
        <w:rPr>
          <w:b/>
          <w:bCs/>
          <w:color w:val="002060"/>
          <w:lang w:val="el-GR"/>
        </w:rPr>
        <w:instrText xml:space="preserve"> REF _Ref496541556 \r \h  \* MERGEFORMAT </w:instrText>
      </w:r>
      <w:r w:rsidR="006607CE" w:rsidRPr="00171128">
        <w:rPr>
          <w:b/>
          <w:bCs/>
          <w:color w:val="002060"/>
          <w:lang w:val="el-GR"/>
        </w:rPr>
      </w:r>
      <w:r w:rsidR="006607CE" w:rsidRPr="00171128">
        <w:rPr>
          <w:b/>
          <w:bCs/>
          <w:color w:val="002060"/>
          <w:lang w:val="el-GR"/>
        </w:rPr>
        <w:fldChar w:fldCharType="separate"/>
      </w:r>
      <w:r w:rsidR="007D003C">
        <w:rPr>
          <w:b/>
          <w:bCs/>
          <w:color w:val="002060"/>
          <w:lang w:val="el-GR"/>
        </w:rPr>
        <w:t>2.2.6</w:t>
      </w:r>
      <w:r w:rsidR="006607CE" w:rsidRPr="00171128">
        <w:rPr>
          <w:b/>
          <w:bCs/>
          <w:color w:val="002060"/>
          <w:lang w:val="el-GR"/>
        </w:rPr>
        <w:fldChar w:fldCharType="end"/>
      </w:r>
      <w:r w:rsidRPr="00EA6B87">
        <w:rPr>
          <w:lang w:val="el-GR"/>
        </w:rPr>
        <w:t>), να στηρίζονται στις ικανότητες άλλων φορέων, ασχέτως της νομικής φύσης των δεσμών τους με αυτούς</w:t>
      </w:r>
      <w:r w:rsidR="00250B80" w:rsidRPr="00EA6B87">
        <w:rPr>
          <w:lang w:val="el-GR"/>
        </w:rPr>
        <w:t>.</w:t>
      </w:r>
      <w:r w:rsidRPr="00EA6B87">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51A93F94" w14:textId="5A1E8639" w:rsidR="008338F0" w:rsidRDefault="003355E7" w:rsidP="00F73DE9">
      <w:pPr>
        <w:spacing w:line="360" w:lineRule="auto"/>
        <w:rPr>
          <w:lang w:val="el-GR"/>
        </w:rPr>
      </w:pPr>
      <w:r w:rsidRPr="00EA6B87">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EA6B87">
        <w:rPr>
          <w:lang w:val="el-GR"/>
        </w:rPr>
        <w:t>.</w:t>
      </w:r>
    </w:p>
    <w:p w14:paraId="64F48D62" w14:textId="5B64E003" w:rsidR="00EA412C" w:rsidRPr="00EA6B87" w:rsidRDefault="00EA412C" w:rsidP="00F73DE9">
      <w:pPr>
        <w:spacing w:line="360" w:lineRule="auto"/>
        <w:rPr>
          <w:lang w:val="el-GR"/>
        </w:rPr>
      </w:pPr>
      <w:r w:rsidRPr="00EA412C">
        <w:rPr>
          <w:lang w:val="el-GR"/>
        </w:rPr>
        <w:t xml:space="preserve">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 </w:t>
      </w:r>
    </w:p>
    <w:p w14:paraId="64F8E1E9" w14:textId="52AB94E5" w:rsidR="008338F0" w:rsidRPr="00EA6B87" w:rsidRDefault="003355E7" w:rsidP="00F73DE9">
      <w:pPr>
        <w:spacing w:line="360" w:lineRule="auto"/>
        <w:rPr>
          <w:lang w:val="el-GR"/>
        </w:rPr>
      </w:pPr>
      <w:r w:rsidRPr="00EA6B87">
        <w:rPr>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w:t>
      </w:r>
      <w:r w:rsidR="00D3691A">
        <w:rPr>
          <w:lang w:val="el-GR"/>
        </w:rPr>
        <w:t>Δ</w:t>
      </w:r>
      <w:r w:rsidRPr="00EA6B87">
        <w:rPr>
          <w:lang w:val="el-GR"/>
        </w:rPr>
        <w:t>ιακήρυξη οικονομική και χρηματοοικονομική επάρκεια, οι</w:t>
      </w:r>
      <w:r w:rsidR="00E1337D" w:rsidRPr="00EA6B87">
        <w:rPr>
          <w:lang w:val="el-GR"/>
        </w:rPr>
        <w:t xml:space="preserve"> </w:t>
      </w:r>
      <w:r w:rsidRPr="00EA6B87">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EA6B87" w:rsidRDefault="00695491" w:rsidP="00F73DE9">
      <w:pPr>
        <w:spacing w:line="360" w:lineRule="auto"/>
        <w:rPr>
          <w:lang w:val="el-GR"/>
        </w:rPr>
      </w:pPr>
      <w:bookmarkStart w:id="162" w:name="_Hlk35854368"/>
      <w:r w:rsidRPr="00EA6B87">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62"/>
    <w:p w14:paraId="3F53F75B" w14:textId="192D414F" w:rsidR="00111D5A" w:rsidRPr="00EA6B87" w:rsidRDefault="00C70B7E" w:rsidP="00F73DE9">
      <w:pPr>
        <w:spacing w:line="360" w:lineRule="auto"/>
        <w:rPr>
          <w:bCs/>
          <w:lang w:val="el-GR" w:eastAsia="ar-SA"/>
        </w:rPr>
      </w:pPr>
      <w:r w:rsidRPr="00EA6B87">
        <w:rPr>
          <w:bCs/>
          <w:lang w:val="el-GR" w:eastAsia="ar-SA"/>
        </w:rPr>
        <w:t xml:space="preserve">Η αναθέτουσα αρχή ελέγχει αν οι </w:t>
      </w:r>
      <w:r w:rsidR="0009418C" w:rsidRPr="00EA6B87">
        <w:rPr>
          <w:bCs/>
          <w:lang w:val="el-GR" w:eastAsia="ar-SA"/>
        </w:rPr>
        <w:t>φορείς</w:t>
      </w:r>
      <w:r w:rsidRPr="00EA6B87">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171128">
        <w:rPr>
          <w:b/>
          <w:color w:val="002060"/>
          <w:lang w:val="el-GR" w:eastAsia="ar-SA"/>
        </w:rPr>
        <w:fldChar w:fldCharType="begin"/>
      </w:r>
      <w:r w:rsidRPr="00171128">
        <w:rPr>
          <w:b/>
          <w:color w:val="002060"/>
          <w:lang w:val="el-GR" w:eastAsia="ar-SA"/>
        </w:rPr>
        <w:instrText xml:space="preserve"> REF _Ref496541356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2.2.3</w:t>
      </w:r>
      <w:r w:rsidRPr="00171128">
        <w:rPr>
          <w:b/>
          <w:color w:val="002060"/>
          <w:lang w:val="el-GR" w:eastAsia="ar-SA"/>
        </w:rPr>
        <w:fldChar w:fldCharType="end"/>
      </w:r>
      <w:r w:rsidRPr="00EA6B87">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EA6B87">
        <w:rPr>
          <w:bCs/>
          <w:color w:val="000000"/>
          <w:lang w:val="el-GR" w:eastAsia="ar-SA"/>
        </w:rPr>
        <w:t xml:space="preserve"> </w:t>
      </w:r>
      <w:r w:rsidRPr="00EA6B87">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EA6B87" w:rsidRDefault="00111D5A" w:rsidP="00F73DE9">
      <w:pPr>
        <w:pStyle w:val="4"/>
        <w:spacing w:line="360" w:lineRule="auto"/>
        <w:rPr>
          <w:rFonts w:cs="Tahoma"/>
          <w:lang w:val="el-GR"/>
        </w:rPr>
      </w:pPr>
      <w:bookmarkStart w:id="163" w:name="_Toc97194285"/>
      <w:bookmarkStart w:id="164" w:name="_Toc177459200"/>
      <w:r w:rsidRPr="00EA6B87">
        <w:rPr>
          <w:rFonts w:cs="Tahoma"/>
          <w:lang w:val="el-GR"/>
        </w:rPr>
        <w:t>Υπεργολαβία</w:t>
      </w:r>
      <w:bookmarkEnd w:id="163"/>
      <w:bookmarkEnd w:id="164"/>
      <w:r w:rsidRPr="00EA6B87">
        <w:rPr>
          <w:rFonts w:cs="Tahoma"/>
          <w:lang w:val="el-GR"/>
        </w:rPr>
        <w:t xml:space="preserve"> </w:t>
      </w:r>
    </w:p>
    <w:p w14:paraId="633050B2" w14:textId="4786951F" w:rsidR="0049631E" w:rsidRPr="00EA6B87" w:rsidRDefault="0049631E" w:rsidP="00F73DE9">
      <w:pPr>
        <w:spacing w:line="360" w:lineRule="auto"/>
        <w:rPr>
          <w:lang w:val="el-GR"/>
        </w:rPr>
      </w:pPr>
      <w:r w:rsidRPr="00EA6B87">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EA6B87">
        <w:rPr>
          <w:bCs/>
          <w:lang w:val="en-US"/>
        </w:rPr>
        <w:t>o</w:t>
      </w:r>
      <w:r w:rsidRPr="00EA6B87">
        <w:rPr>
          <w:bCs/>
          <w:lang w:val="el-GR"/>
        </w:rPr>
        <w:t xml:space="preserve"> προσφέρων αναφέρει στην προσφορά του</w:t>
      </w:r>
      <w:r w:rsidR="00111D5A" w:rsidRPr="00EA6B87">
        <w:rPr>
          <w:bCs/>
          <w:lang w:val="el-GR"/>
        </w:rPr>
        <w:t>,</w:t>
      </w:r>
      <w:r w:rsidRPr="00EA6B87">
        <w:rPr>
          <w:bCs/>
          <w:lang w:val="el-GR"/>
        </w:rPr>
        <w:t xml:space="preserve"> ότι προτίθεται να αναθέσει τμήμα(τα) </w:t>
      </w:r>
      <w:r w:rsidRPr="00EA6B87">
        <w:rPr>
          <w:bCs/>
          <w:lang w:val="el-GR"/>
        </w:rPr>
        <w:lastRenderedPageBreak/>
        <w:t xml:space="preserve">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171128">
        <w:rPr>
          <w:b/>
          <w:color w:val="002060"/>
          <w:lang w:val="el-GR"/>
        </w:rPr>
        <w:fldChar w:fldCharType="begin"/>
      </w:r>
      <w:r w:rsidR="00111D5A" w:rsidRPr="00171128">
        <w:rPr>
          <w:b/>
          <w:color w:val="002060"/>
          <w:lang w:val="el-GR"/>
        </w:rPr>
        <w:instrText xml:space="preserve"> REF _Ref496541356 \r \h </w:instrText>
      </w:r>
      <w:r w:rsidR="00EA6B87" w:rsidRPr="00171128">
        <w:rPr>
          <w:b/>
          <w:color w:val="002060"/>
          <w:lang w:val="el-GR"/>
        </w:rPr>
        <w:instrText xml:space="preserve"> \* MERGEFORMAT </w:instrText>
      </w:r>
      <w:r w:rsidR="00111D5A" w:rsidRPr="00171128">
        <w:rPr>
          <w:b/>
          <w:color w:val="002060"/>
          <w:lang w:val="el-GR"/>
        </w:rPr>
      </w:r>
      <w:r w:rsidR="00111D5A" w:rsidRPr="00171128">
        <w:rPr>
          <w:b/>
          <w:color w:val="002060"/>
          <w:lang w:val="el-GR"/>
        </w:rPr>
        <w:fldChar w:fldCharType="separate"/>
      </w:r>
      <w:r w:rsidR="007D003C">
        <w:rPr>
          <w:b/>
          <w:color w:val="002060"/>
          <w:lang w:val="el-GR"/>
        </w:rPr>
        <w:t>2.2.3</w:t>
      </w:r>
      <w:r w:rsidR="00111D5A" w:rsidRPr="00171128">
        <w:rPr>
          <w:b/>
          <w:color w:val="002060"/>
          <w:lang w:val="el-GR"/>
        </w:rPr>
        <w:fldChar w:fldCharType="end"/>
      </w:r>
      <w:r w:rsidRPr="00EA6B87">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171128">
        <w:rPr>
          <w:b/>
          <w:color w:val="002060"/>
          <w:lang w:val="el-GR"/>
        </w:rPr>
        <w:fldChar w:fldCharType="begin"/>
      </w:r>
      <w:r w:rsidR="00111D5A" w:rsidRPr="00171128">
        <w:rPr>
          <w:b/>
          <w:color w:val="002060"/>
          <w:lang w:val="el-GR"/>
        </w:rPr>
        <w:instrText xml:space="preserve"> REF _Ref496541356 \r \h </w:instrText>
      </w:r>
      <w:r w:rsidR="00EA6B87" w:rsidRPr="00171128">
        <w:rPr>
          <w:b/>
          <w:color w:val="002060"/>
          <w:lang w:val="el-GR"/>
        </w:rPr>
        <w:instrText xml:space="preserve"> \* MERGEFORMAT </w:instrText>
      </w:r>
      <w:r w:rsidR="00111D5A" w:rsidRPr="00171128">
        <w:rPr>
          <w:b/>
          <w:color w:val="002060"/>
          <w:lang w:val="el-GR"/>
        </w:rPr>
      </w:r>
      <w:r w:rsidR="00111D5A" w:rsidRPr="00171128">
        <w:rPr>
          <w:b/>
          <w:color w:val="002060"/>
          <w:lang w:val="el-GR"/>
        </w:rPr>
        <w:fldChar w:fldCharType="separate"/>
      </w:r>
      <w:r w:rsidR="007D003C">
        <w:rPr>
          <w:b/>
          <w:color w:val="002060"/>
          <w:lang w:val="el-GR"/>
        </w:rPr>
        <w:t>2.2.3</w:t>
      </w:r>
      <w:r w:rsidR="00111D5A" w:rsidRPr="00171128">
        <w:rPr>
          <w:b/>
          <w:color w:val="002060"/>
          <w:lang w:val="el-GR"/>
        </w:rPr>
        <w:fldChar w:fldCharType="end"/>
      </w:r>
      <w:r w:rsidRPr="00EA6B87">
        <w:rPr>
          <w:bCs/>
          <w:lang w:val="el-GR"/>
        </w:rPr>
        <w:t>.</w:t>
      </w:r>
    </w:p>
    <w:p w14:paraId="4F94B3F3" w14:textId="74C89B30" w:rsidR="00C70B7E" w:rsidRPr="00EA6B87" w:rsidRDefault="00160535" w:rsidP="00F73DE9">
      <w:pPr>
        <w:spacing w:line="360" w:lineRule="auto"/>
        <w:rPr>
          <w:lang w:val="el-GR"/>
        </w:rPr>
      </w:pPr>
      <w:r>
        <w:rPr>
          <w:lang w:val="el-GR"/>
        </w:rPr>
        <w:t xml:space="preserve"> </w:t>
      </w:r>
    </w:p>
    <w:p w14:paraId="16C851B7" w14:textId="77777777" w:rsidR="008338F0" w:rsidRPr="00EA6B87" w:rsidRDefault="003355E7" w:rsidP="00F73DE9">
      <w:pPr>
        <w:pStyle w:val="3"/>
        <w:spacing w:line="360" w:lineRule="auto"/>
        <w:ind w:left="1276"/>
        <w:rPr>
          <w:rFonts w:cs="Tahoma"/>
          <w:lang w:val="el-GR"/>
        </w:rPr>
      </w:pPr>
      <w:bookmarkStart w:id="165" w:name="_Toc97194286"/>
      <w:bookmarkStart w:id="166" w:name="_Toc97194430"/>
      <w:bookmarkStart w:id="167" w:name="_Toc177459201"/>
      <w:r w:rsidRPr="00EA6B87">
        <w:rPr>
          <w:rFonts w:cs="Tahoma"/>
          <w:lang w:val="el-GR"/>
        </w:rPr>
        <w:t>Κανόνες απόδειξης ποιοτικής επιλογής</w:t>
      </w:r>
      <w:bookmarkEnd w:id="165"/>
      <w:bookmarkEnd w:id="166"/>
      <w:bookmarkEnd w:id="167"/>
    </w:p>
    <w:p w14:paraId="52E8C03D" w14:textId="3D6191D7" w:rsidR="00FB55AB" w:rsidRDefault="00A817FC" w:rsidP="00F73DE9">
      <w:pPr>
        <w:spacing w:line="360" w:lineRule="auto"/>
        <w:rPr>
          <w:bCs/>
          <w:lang w:val="el-GR" w:eastAsia="ar-SA"/>
        </w:rPr>
      </w:pPr>
      <w:r w:rsidRPr="00EA6B87">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171128">
        <w:rPr>
          <w:b/>
          <w:color w:val="002060"/>
          <w:lang w:val="el-GR" w:eastAsia="ar-SA"/>
        </w:rPr>
        <w:fldChar w:fldCharType="begin"/>
      </w:r>
      <w:r w:rsidRPr="00171128">
        <w:rPr>
          <w:b/>
          <w:color w:val="002060"/>
          <w:lang w:val="el-GR" w:eastAsia="ar-SA"/>
        </w:rPr>
        <w:instrText xml:space="preserve"> REF _Ref496541397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2.2.1</w:t>
      </w:r>
      <w:r w:rsidRPr="00171128">
        <w:rPr>
          <w:b/>
          <w:color w:val="002060"/>
          <w:lang w:val="el-GR" w:eastAsia="ar-SA"/>
        </w:rPr>
        <w:fldChar w:fldCharType="end"/>
      </w:r>
      <w:r w:rsidRPr="00EA6B87">
        <w:rPr>
          <w:bCs/>
          <w:lang w:val="el-GR" w:eastAsia="ar-SA"/>
        </w:rPr>
        <w:t xml:space="preserve"> έως </w:t>
      </w:r>
      <w:r w:rsidRPr="00171128">
        <w:rPr>
          <w:b/>
          <w:color w:val="002060"/>
          <w:lang w:val="el-GR" w:eastAsia="ar-SA"/>
        </w:rPr>
        <w:fldChar w:fldCharType="begin"/>
      </w:r>
      <w:r w:rsidRPr="00171128">
        <w:rPr>
          <w:b/>
          <w:color w:val="002060"/>
          <w:lang w:val="el-GR" w:eastAsia="ar-SA"/>
        </w:rPr>
        <w:instrText xml:space="preserve"> REF _Ref74505980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2.2.8</w:t>
      </w:r>
      <w:r w:rsidRPr="00171128">
        <w:rPr>
          <w:b/>
          <w:color w:val="002060"/>
          <w:lang w:val="el-GR" w:eastAsia="ar-SA"/>
        </w:rPr>
        <w:fldChar w:fldCharType="end"/>
      </w:r>
      <w:r w:rsidRPr="00EA6B87">
        <w:rPr>
          <w:bCs/>
          <w:lang w:val="el-GR" w:eastAsia="ar-SA"/>
        </w:rPr>
        <w:t xml:space="preserve">, κρίνονται κατά την υποβολή της προσφοράς δια του ΕΕΕΣ </w:t>
      </w:r>
      <w:r w:rsidR="00381948">
        <w:rPr>
          <w:bCs/>
          <w:lang w:val="el-GR" w:eastAsia="ar-SA"/>
        </w:rPr>
        <w:t xml:space="preserve">σύμφωνα με </w:t>
      </w:r>
      <w:r w:rsidRPr="00EA6B87">
        <w:rPr>
          <w:bCs/>
          <w:lang w:val="el-GR" w:eastAsia="ar-SA"/>
        </w:rPr>
        <w:t xml:space="preserve">τα οριζόμενα στην παράγραφο </w:t>
      </w:r>
      <w:r w:rsidRPr="00171128">
        <w:rPr>
          <w:b/>
          <w:color w:val="002060"/>
          <w:lang w:val="el-GR" w:eastAsia="ar-SA"/>
        </w:rPr>
        <w:fldChar w:fldCharType="begin"/>
      </w:r>
      <w:r w:rsidRPr="00171128">
        <w:rPr>
          <w:b/>
          <w:color w:val="002060"/>
          <w:lang w:val="el-GR" w:eastAsia="ar-SA"/>
        </w:rPr>
        <w:instrText xml:space="preserve"> REF _Ref74505997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2.2.9.1</w:t>
      </w:r>
      <w:r w:rsidRPr="00171128">
        <w:rPr>
          <w:b/>
          <w:color w:val="002060"/>
          <w:lang w:val="el-GR" w:eastAsia="ar-SA"/>
        </w:rPr>
        <w:fldChar w:fldCharType="end"/>
      </w:r>
      <w:r w:rsidRPr="00EA6B87">
        <w:rPr>
          <w:bCs/>
          <w:lang w:val="el-GR" w:eastAsia="ar-SA"/>
        </w:rPr>
        <w:t xml:space="preserve">, κατά την υποβολή των δικαιολογητικών της παραγράφου </w:t>
      </w:r>
      <w:r w:rsidR="00E72FB5" w:rsidRPr="00171128">
        <w:rPr>
          <w:b/>
          <w:color w:val="002060"/>
          <w:lang w:val="el-GR" w:eastAsia="ar-SA"/>
        </w:rPr>
        <w:fldChar w:fldCharType="begin"/>
      </w:r>
      <w:r w:rsidR="00E72FB5" w:rsidRPr="00171128">
        <w:rPr>
          <w:b/>
          <w:color w:val="002060"/>
          <w:lang w:val="el-GR" w:eastAsia="ar-SA"/>
        </w:rPr>
        <w:instrText xml:space="preserve"> REF _Ref40957856 \r \h </w:instrText>
      </w:r>
      <w:r w:rsidR="00EA6B87" w:rsidRPr="00171128">
        <w:rPr>
          <w:b/>
          <w:color w:val="002060"/>
          <w:lang w:val="el-GR" w:eastAsia="ar-SA"/>
        </w:rPr>
        <w:instrText xml:space="preserve"> \* MERGEFORMAT </w:instrText>
      </w:r>
      <w:r w:rsidR="00E72FB5" w:rsidRPr="00171128">
        <w:rPr>
          <w:b/>
          <w:color w:val="002060"/>
          <w:lang w:val="el-GR" w:eastAsia="ar-SA"/>
        </w:rPr>
      </w:r>
      <w:r w:rsidR="00E72FB5" w:rsidRPr="00171128">
        <w:rPr>
          <w:b/>
          <w:color w:val="002060"/>
          <w:lang w:val="el-GR" w:eastAsia="ar-SA"/>
        </w:rPr>
        <w:fldChar w:fldCharType="separate"/>
      </w:r>
      <w:r w:rsidR="007D003C">
        <w:rPr>
          <w:b/>
          <w:color w:val="002060"/>
          <w:lang w:val="el-GR" w:eastAsia="ar-SA"/>
        </w:rPr>
        <w:t>2.2.9.2</w:t>
      </w:r>
      <w:r w:rsidR="00E72FB5" w:rsidRPr="00171128">
        <w:rPr>
          <w:b/>
          <w:color w:val="002060"/>
          <w:lang w:val="el-GR" w:eastAsia="ar-SA"/>
        </w:rPr>
        <w:fldChar w:fldCharType="end"/>
      </w:r>
      <w:r w:rsidR="00E72FB5" w:rsidRPr="00EA6B87">
        <w:rPr>
          <w:bCs/>
          <w:lang w:val="el-GR" w:eastAsia="ar-SA"/>
        </w:rPr>
        <w:t xml:space="preserve"> </w:t>
      </w:r>
      <w:r w:rsidRPr="00EA6B87">
        <w:rPr>
          <w:bCs/>
          <w:lang w:val="el-GR" w:eastAsia="ar-SA"/>
        </w:rPr>
        <w:t>και κατά τη σύναψη της σύμβασης</w:t>
      </w:r>
      <w:r w:rsidR="00381948">
        <w:rPr>
          <w:bCs/>
          <w:lang w:val="el-GR" w:eastAsia="ar-SA"/>
        </w:rPr>
        <w:t xml:space="preserve">,  με την </w:t>
      </w:r>
      <w:r w:rsidRPr="00EA6B87">
        <w:rPr>
          <w:bCs/>
          <w:lang w:val="el-GR" w:eastAsia="ar-SA"/>
        </w:rPr>
        <w:t xml:space="preserve"> υπεύθυνη δήλωση, της περ. δ΄ της παρ. 3 του άρθρου 105 του ν. 4412/2016.</w:t>
      </w:r>
    </w:p>
    <w:p w14:paraId="1DF38431" w14:textId="09D88793" w:rsidR="00A817FC" w:rsidRPr="00EA6B87" w:rsidRDefault="00FB55AB" w:rsidP="00F73DE9">
      <w:pPr>
        <w:spacing w:line="360" w:lineRule="auto"/>
        <w:rPr>
          <w:bCs/>
          <w:lang w:val="el-GR" w:eastAsia="ar-SA"/>
        </w:rPr>
      </w:pPr>
      <w:r>
        <w:rPr>
          <w:bCs/>
          <w:lang w:val="el-GR" w:eastAsia="ar-SA"/>
        </w:rPr>
        <w:t>Οι οικονομικοί φορείς μεριμνούν να έχουν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222313CF" w14:textId="60CC0493" w:rsidR="00E72FB5" w:rsidRPr="00EA6B87" w:rsidRDefault="00E72FB5" w:rsidP="00F73DE9">
      <w:pPr>
        <w:spacing w:line="360" w:lineRule="auto"/>
        <w:rPr>
          <w:bCs/>
          <w:lang w:val="el-GR" w:eastAsia="ar-SA"/>
        </w:rPr>
      </w:pPr>
      <w:r w:rsidRPr="00EA6B87">
        <w:rPr>
          <w:bCs/>
          <w:lang w:val="el-GR" w:eastAsia="ar-SA"/>
        </w:rPr>
        <w:t xml:space="preserve">Στην περίπτωση που ο οικονομικός φορέας στηρίζεται στις ικανότητες άλλων φορέων, σύμφωνα με </w:t>
      </w:r>
      <w:r w:rsidRPr="00EA6B87">
        <w:rPr>
          <w:lang w:val="el-GR" w:eastAsia="ar-SA"/>
        </w:rPr>
        <w:t xml:space="preserve">την παράγραφο </w:t>
      </w:r>
      <w:r w:rsidRPr="00171128">
        <w:rPr>
          <w:b/>
          <w:color w:val="002060"/>
          <w:lang w:val="el-GR" w:eastAsia="ar-SA"/>
        </w:rPr>
        <w:fldChar w:fldCharType="begin"/>
      </w:r>
      <w:r w:rsidRPr="00171128">
        <w:rPr>
          <w:b/>
          <w:color w:val="002060"/>
          <w:lang w:val="el-GR" w:eastAsia="ar-SA"/>
        </w:rPr>
        <w:instrText xml:space="preserve"> REF _Ref74505980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2.2.8</w:t>
      </w:r>
      <w:r w:rsidRPr="00171128">
        <w:rPr>
          <w:b/>
          <w:color w:val="002060"/>
          <w:lang w:val="el-GR" w:eastAsia="ar-SA"/>
        </w:rPr>
        <w:fldChar w:fldCharType="end"/>
      </w:r>
      <w:r w:rsidRPr="00EA6B87">
        <w:rPr>
          <w:bCs/>
          <w:lang w:val="el-GR" w:eastAsia="ar-SA"/>
        </w:rPr>
        <w:t xml:space="preserve"> της παρούσας, οι φορείς στην ικανότητα των οποίων στηρίζεται υποχρεούνται να</w:t>
      </w:r>
      <w:r w:rsidR="00DF776D" w:rsidRPr="00EA6B87">
        <w:rPr>
          <w:bCs/>
          <w:lang w:val="el-GR" w:eastAsia="ar-SA"/>
        </w:rPr>
        <w:t xml:space="preserve"> </w:t>
      </w:r>
      <w:r w:rsidRPr="00EA6B87">
        <w:rPr>
          <w:bCs/>
          <w:lang w:val="el-GR" w:eastAsia="ar-SA"/>
        </w:rPr>
        <w:t xml:space="preserve">αποδεικνύουν, κατά τα οριζόμενα στις παραγράφους </w:t>
      </w:r>
      <w:r w:rsidRPr="00171128">
        <w:rPr>
          <w:b/>
          <w:color w:val="002060"/>
          <w:lang w:val="el-GR" w:eastAsia="ar-SA"/>
        </w:rPr>
        <w:fldChar w:fldCharType="begin"/>
      </w:r>
      <w:r w:rsidRPr="00171128">
        <w:rPr>
          <w:b/>
          <w:color w:val="002060"/>
          <w:lang w:val="el-GR" w:eastAsia="ar-SA"/>
        </w:rPr>
        <w:instrText xml:space="preserve"> REF _Ref74505997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2.2.9.1</w:t>
      </w:r>
      <w:r w:rsidRPr="00171128">
        <w:rPr>
          <w:b/>
          <w:color w:val="002060"/>
          <w:lang w:val="el-GR" w:eastAsia="ar-SA"/>
        </w:rPr>
        <w:fldChar w:fldCharType="end"/>
      </w:r>
      <w:r w:rsidRPr="00EA6B87">
        <w:rPr>
          <w:bCs/>
          <w:lang w:val="el-GR" w:eastAsia="ar-SA"/>
        </w:rPr>
        <w:t xml:space="preserve"> και </w:t>
      </w:r>
      <w:r w:rsidRPr="00171128">
        <w:rPr>
          <w:b/>
          <w:color w:val="002060"/>
          <w:lang w:val="el-GR" w:eastAsia="ar-SA"/>
        </w:rPr>
        <w:fldChar w:fldCharType="begin"/>
      </w:r>
      <w:r w:rsidRPr="00171128">
        <w:rPr>
          <w:b/>
          <w:color w:val="002060"/>
          <w:lang w:val="el-GR" w:eastAsia="ar-SA"/>
        </w:rPr>
        <w:instrText xml:space="preserve"> REF _Ref40957856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2.2.9.2</w:t>
      </w:r>
      <w:r w:rsidRPr="00171128">
        <w:rPr>
          <w:b/>
          <w:color w:val="002060"/>
          <w:lang w:val="el-GR" w:eastAsia="ar-SA"/>
        </w:rPr>
        <w:fldChar w:fldCharType="end"/>
      </w:r>
      <w:r w:rsidRPr="00EA6B8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EA6B87">
        <w:rPr>
          <w:lang w:val="el-GR" w:eastAsia="ar-SA"/>
        </w:rPr>
        <w:t xml:space="preserve">της παραγράφου </w:t>
      </w:r>
      <w:r w:rsidRPr="00171128">
        <w:rPr>
          <w:b/>
          <w:bCs/>
          <w:color w:val="002060"/>
          <w:lang w:val="el-GR" w:eastAsia="ar-SA"/>
        </w:rPr>
        <w:fldChar w:fldCharType="begin"/>
      </w:r>
      <w:r w:rsidRPr="00171128">
        <w:rPr>
          <w:b/>
          <w:bCs/>
          <w:color w:val="002060"/>
          <w:lang w:val="el-GR" w:eastAsia="ar-SA"/>
        </w:rPr>
        <w:instrText xml:space="preserve"> REF _Ref496541356 \r \h </w:instrText>
      </w:r>
      <w:r w:rsidR="00EA6B87" w:rsidRPr="00171128">
        <w:rPr>
          <w:b/>
          <w:bCs/>
          <w:color w:val="002060"/>
          <w:lang w:val="el-GR" w:eastAsia="ar-SA"/>
        </w:rPr>
        <w:instrText xml:space="preserve"> \* MERGEFORMAT </w:instrText>
      </w:r>
      <w:r w:rsidRPr="00171128">
        <w:rPr>
          <w:b/>
          <w:bCs/>
          <w:color w:val="002060"/>
          <w:lang w:val="el-GR" w:eastAsia="ar-SA"/>
        </w:rPr>
      </w:r>
      <w:r w:rsidRPr="00171128">
        <w:rPr>
          <w:b/>
          <w:bCs/>
          <w:color w:val="002060"/>
          <w:lang w:val="el-GR" w:eastAsia="ar-SA"/>
        </w:rPr>
        <w:fldChar w:fldCharType="separate"/>
      </w:r>
      <w:r w:rsidR="007D003C">
        <w:rPr>
          <w:b/>
          <w:bCs/>
          <w:color w:val="002060"/>
          <w:lang w:val="el-GR" w:eastAsia="ar-SA"/>
        </w:rPr>
        <w:t>2.2.3</w:t>
      </w:r>
      <w:r w:rsidRPr="00171128">
        <w:rPr>
          <w:b/>
          <w:bCs/>
          <w:color w:val="002060"/>
          <w:lang w:val="el-GR" w:eastAsia="ar-SA"/>
        </w:rPr>
        <w:fldChar w:fldCharType="end"/>
      </w:r>
      <w:r w:rsidRPr="00EA6B87">
        <w:rPr>
          <w:bCs/>
          <w:lang w:val="el-GR" w:eastAsia="ar-SA"/>
        </w:rPr>
        <w:t xml:space="preserve"> της παρούσας και ότι πληρούν τα σχετικά κριτήρια επιλογής κατά περίπτωση (παράγραφοι </w:t>
      </w:r>
      <w:r w:rsidRPr="00171128">
        <w:rPr>
          <w:b/>
          <w:color w:val="002060"/>
          <w:lang w:val="el-GR" w:eastAsia="ar-SA"/>
        </w:rPr>
        <w:fldChar w:fldCharType="begin"/>
      </w:r>
      <w:r w:rsidRPr="00171128">
        <w:rPr>
          <w:b/>
          <w:color w:val="002060"/>
          <w:lang w:val="el-GR" w:eastAsia="ar-SA"/>
        </w:rPr>
        <w:instrText xml:space="preserve"> REF _Ref496541309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2.2.5</w:t>
      </w:r>
      <w:r w:rsidRPr="00171128">
        <w:rPr>
          <w:b/>
          <w:color w:val="002060"/>
          <w:lang w:val="el-GR" w:eastAsia="ar-SA"/>
        </w:rPr>
        <w:fldChar w:fldCharType="end"/>
      </w:r>
      <w:r w:rsidR="00E23097" w:rsidRPr="00EA6B87">
        <w:rPr>
          <w:bCs/>
          <w:lang w:val="el-GR" w:eastAsia="ar-SA"/>
        </w:rPr>
        <w:t xml:space="preserve"> </w:t>
      </w:r>
      <w:r w:rsidRPr="00EA6B87">
        <w:rPr>
          <w:bCs/>
          <w:lang w:val="el-GR" w:eastAsia="ar-SA"/>
        </w:rPr>
        <w:t xml:space="preserve">και </w:t>
      </w:r>
      <w:r w:rsidR="00171128" w:rsidRPr="00171128">
        <w:rPr>
          <w:b/>
          <w:color w:val="002060"/>
          <w:lang w:val="el-GR" w:eastAsia="ar-SA"/>
        </w:rPr>
        <w:fldChar w:fldCharType="begin"/>
      </w:r>
      <w:r w:rsidR="00171128" w:rsidRPr="00171128">
        <w:rPr>
          <w:b/>
          <w:color w:val="002060"/>
          <w:lang w:val="el-GR" w:eastAsia="ar-SA"/>
        </w:rPr>
        <w:instrText xml:space="preserve"> REF _Ref496541329 \r \h </w:instrText>
      </w:r>
      <w:r w:rsidR="00171128">
        <w:rPr>
          <w:b/>
          <w:color w:val="002060"/>
          <w:lang w:val="el-GR" w:eastAsia="ar-SA"/>
        </w:rPr>
        <w:instrText xml:space="preserve"> \* MERGEFORMAT </w:instrText>
      </w:r>
      <w:r w:rsidR="00171128" w:rsidRPr="00171128">
        <w:rPr>
          <w:b/>
          <w:color w:val="002060"/>
          <w:lang w:val="el-GR" w:eastAsia="ar-SA"/>
        </w:rPr>
      </w:r>
      <w:r w:rsidR="00171128" w:rsidRPr="00171128">
        <w:rPr>
          <w:b/>
          <w:color w:val="002060"/>
          <w:lang w:val="el-GR" w:eastAsia="ar-SA"/>
        </w:rPr>
        <w:fldChar w:fldCharType="separate"/>
      </w:r>
      <w:r w:rsidR="007D003C">
        <w:rPr>
          <w:b/>
          <w:color w:val="002060"/>
          <w:lang w:val="el-GR" w:eastAsia="ar-SA"/>
        </w:rPr>
        <w:t>2.2.6</w:t>
      </w:r>
      <w:r w:rsidR="00171128" w:rsidRPr="00171128">
        <w:rPr>
          <w:b/>
          <w:color w:val="002060"/>
          <w:lang w:val="el-GR" w:eastAsia="ar-SA"/>
        </w:rPr>
        <w:fldChar w:fldCharType="end"/>
      </w:r>
      <w:r w:rsidRPr="00EA6B87">
        <w:rPr>
          <w:bCs/>
          <w:lang w:val="el-GR" w:eastAsia="ar-SA"/>
        </w:rPr>
        <w:t>).</w:t>
      </w:r>
    </w:p>
    <w:p w14:paraId="36BBB508" w14:textId="5408E0E4" w:rsidR="00E72FB5" w:rsidRDefault="00E72FB5" w:rsidP="00F73DE9">
      <w:pPr>
        <w:spacing w:line="360" w:lineRule="auto"/>
        <w:rPr>
          <w:bCs/>
          <w:lang w:val="el-GR" w:eastAsia="ar-SA"/>
        </w:rPr>
      </w:pPr>
      <w:r w:rsidRPr="00EA6B87">
        <w:rPr>
          <w:bCs/>
          <w:lang w:val="el-GR" w:eastAsia="ar-SA"/>
        </w:rPr>
        <w:t xml:space="preserve">Στην περίπτωση που </w:t>
      </w:r>
      <w:r w:rsidRPr="00EA6B87">
        <w:rPr>
          <w:bCs/>
          <w:lang w:val="en-US" w:eastAsia="ar-SA"/>
        </w:rPr>
        <w:t>o</w:t>
      </w:r>
      <w:r w:rsidRPr="00EA6B8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171128">
        <w:rPr>
          <w:b/>
          <w:color w:val="002060"/>
          <w:lang w:val="el-GR" w:eastAsia="ar-SA"/>
        </w:rPr>
        <w:fldChar w:fldCharType="begin"/>
      </w:r>
      <w:r w:rsidRPr="00171128">
        <w:rPr>
          <w:b/>
          <w:color w:val="002060"/>
          <w:lang w:val="el-GR" w:eastAsia="ar-SA"/>
        </w:rPr>
        <w:instrText xml:space="preserve"> REF _Ref74505997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2.2.9.1</w:t>
      </w:r>
      <w:r w:rsidRPr="00171128">
        <w:rPr>
          <w:b/>
          <w:color w:val="002060"/>
          <w:lang w:val="el-GR" w:eastAsia="ar-SA"/>
        </w:rPr>
        <w:fldChar w:fldCharType="end"/>
      </w:r>
      <w:r w:rsidRPr="00EA6B87">
        <w:rPr>
          <w:bCs/>
          <w:lang w:val="el-GR" w:eastAsia="ar-SA"/>
        </w:rPr>
        <w:t xml:space="preserve"> και </w:t>
      </w:r>
      <w:r w:rsidRPr="00171128">
        <w:rPr>
          <w:b/>
          <w:color w:val="002060"/>
          <w:lang w:val="el-GR" w:eastAsia="ar-SA"/>
        </w:rPr>
        <w:fldChar w:fldCharType="begin"/>
      </w:r>
      <w:r w:rsidRPr="00171128">
        <w:rPr>
          <w:b/>
          <w:color w:val="002060"/>
          <w:lang w:val="el-GR" w:eastAsia="ar-SA"/>
        </w:rPr>
        <w:instrText xml:space="preserve"> REF _Ref40957856 \r \h </w:instrText>
      </w:r>
      <w:r w:rsidR="00EA6B87" w:rsidRPr="00171128">
        <w:rPr>
          <w:b/>
          <w:color w:val="002060"/>
          <w:lang w:val="el-GR" w:eastAsia="ar-SA"/>
        </w:rPr>
        <w:instrText xml:space="preserve"> \* MERGEFORMAT </w:instrText>
      </w:r>
      <w:r w:rsidRPr="00171128">
        <w:rPr>
          <w:b/>
          <w:color w:val="002060"/>
          <w:lang w:val="el-GR" w:eastAsia="ar-SA"/>
        </w:rPr>
      </w:r>
      <w:r w:rsidRPr="00171128">
        <w:rPr>
          <w:b/>
          <w:color w:val="002060"/>
          <w:lang w:val="el-GR" w:eastAsia="ar-SA"/>
        </w:rPr>
        <w:fldChar w:fldCharType="separate"/>
      </w:r>
      <w:r w:rsidR="007D003C">
        <w:rPr>
          <w:b/>
          <w:color w:val="002060"/>
          <w:lang w:val="el-GR" w:eastAsia="ar-SA"/>
        </w:rPr>
        <w:t>2.2.9.2</w:t>
      </w:r>
      <w:r w:rsidRPr="00171128">
        <w:rPr>
          <w:b/>
          <w:color w:val="002060"/>
          <w:lang w:val="el-GR" w:eastAsia="ar-SA"/>
        </w:rPr>
        <w:fldChar w:fldCharType="end"/>
      </w:r>
      <w:r w:rsidRPr="00EA6B87">
        <w:rPr>
          <w:bCs/>
          <w:lang w:val="el-GR" w:eastAsia="ar-SA"/>
        </w:rPr>
        <w:t xml:space="preserve">, ότι δεν συντρέχουν οι λόγοι αποκλεισμού της παραγράφου </w:t>
      </w:r>
      <w:r w:rsidRPr="00171128">
        <w:rPr>
          <w:b/>
          <w:bCs/>
          <w:color w:val="002060"/>
          <w:lang w:val="el-GR" w:eastAsia="ar-SA"/>
        </w:rPr>
        <w:fldChar w:fldCharType="begin"/>
      </w:r>
      <w:r w:rsidRPr="00171128">
        <w:rPr>
          <w:b/>
          <w:bCs/>
          <w:color w:val="002060"/>
          <w:lang w:val="el-GR" w:eastAsia="ar-SA"/>
        </w:rPr>
        <w:instrText xml:space="preserve"> REF _Ref496541356 \r \h </w:instrText>
      </w:r>
      <w:r w:rsidR="00EA6B87" w:rsidRPr="00171128">
        <w:rPr>
          <w:b/>
          <w:bCs/>
          <w:color w:val="002060"/>
          <w:lang w:val="el-GR" w:eastAsia="ar-SA"/>
        </w:rPr>
        <w:instrText xml:space="preserve"> \* MERGEFORMAT </w:instrText>
      </w:r>
      <w:r w:rsidRPr="00171128">
        <w:rPr>
          <w:b/>
          <w:bCs/>
          <w:color w:val="002060"/>
          <w:lang w:val="el-GR" w:eastAsia="ar-SA"/>
        </w:rPr>
      </w:r>
      <w:r w:rsidRPr="00171128">
        <w:rPr>
          <w:b/>
          <w:bCs/>
          <w:color w:val="002060"/>
          <w:lang w:val="el-GR" w:eastAsia="ar-SA"/>
        </w:rPr>
        <w:fldChar w:fldCharType="separate"/>
      </w:r>
      <w:r w:rsidR="007D003C">
        <w:rPr>
          <w:b/>
          <w:bCs/>
          <w:color w:val="002060"/>
          <w:lang w:val="el-GR" w:eastAsia="ar-SA"/>
        </w:rPr>
        <w:t>2.2.3</w:t>
      </w:r>
      <w:r w:rsidRPr="00171128">
        <w:rPr>
          <w:b/>
          <w:bCs/>
          <w:color w:val="002060"/>
          <w:lang w:val="el-GR" w:eastAsia="ar-SA"/>
        </w:rPr>
        <w:fldChar w:fldCharType="end"/>
      </w:r>
      <w:r w:rsidR="00E23097" w:rsidRPr="00EA6B87">
        <w:rPr>
          <w:lang w:val="el-GR" w:eastAsia="ar-SA"/>
        </w:rPr>
        <w:t xml:space="preserve"> </w:t>
      </w:r>
      <w:r w:rsidRPr="00EA6B87">
        <w:rPr>
          <w:bCs/>
          <w:lang w:val="el-GR" w:eastAsia="ar-SA"/>
        </w:rPr>
        <w:t>της παρούσας.</w:t>
      </w:r>
    </w:p>
    <w:p w14:paraId="30919C89" w14:textId="487B831C" w:rsidR="00FB55AB" w:rsidRPr="00130788" w:rsidRDefault="00FB55AB" w:rsidP="00F73DE9">
      <w:pPr>
        <w:spacing w:line="360" w:lineRule="auto"/>
        <w:rPr>
          <w:bCs/>
          <w:lang w:val="el-GR" w:eastAsia="ar-SA"/>
        </w:rPr>
      </w:pPr>
      <w:r>
        <w:rPr>
          <w:bCs/>
          <w:lang w:val="el-GR" w:eastAsia="ar-SA"/>
        </w:rPr>
        <w:t xml:space="preserve">Αν μετά τη συμπλήρωση του ΕΕΣ και μέχρι την ημέρα της έγγραφης πρόσκλησης για τη σύναψη του συμφωνητικού επέλθουν μεταβολές στις </w:t>
      </w:r>
      <w:r w:rsidR="00130788">
        <w:rPr>
          <w:bCs/>
          <w:lang w:val="el-GR" w:eastAsia="ar-SA"/>
        </w:rPr>
        <w:t>προϋποθέσεις</w:t>
      </w:r>
      <w:r>
        <w:rPr>
          <w:bCs/>
          <w:lang w:val="el-GR" w:eastAsia="ar-SA"/>
        </w:rPr>
        <w:t>, τις οποίες οι προσφέροντες είχαν δηλώσει ότι πληρούν, οι προσφέροντες οφείλουν να ενημερώσουν αμελλητί την αναθέτουσα αρχή</w:t>
      </w:r>
      <w:r w:rsidR="00130788" w:rsidRPr="00236B34">
        <w:rPr>
          <w:bCs/>
          <w:lang w:val="el-GR" w:eastAsia="ar-SA"/>
        </w:rPr>
        <w:t>.</w:t>
      </w:r>
    </w:p>
    <w:p w14:paraId="6022CBC4" w14:textId="77777777" w:rsidR="008338F0" w:rsidRPr="00F73DE9" w:rsidRDefault="003355E7" w:rsidP="00F73DE9">
      <w:pPr>
        <w:pStyle w:val="4"/>
        <w:spacing w:line="360" w:lineRule="auto"/>
        <w:rPr>
          <w:rFonts w:cs="Tahoma"/>
          <w:szCs w:val="22"/>
          <w:lang w:val="el-GR"/>
        </w:rPr>
      </w:pPr>
      <w:bookmarkStart w:id="168" w:name="_Ref74505997"/>
      <w:bookmarkStart w:id="169" w:name="_Toc97194287"/>
      <w:bookmarkStart w:id="170" w:name="_Toc177459202"/>
      <w:r w:rsidRPr="00EA6B87">
        <w:rPr>
          <w:rFonts w:cs="Tahoma"/>
          <w:szCs w:val="22"/>
          <w:lang w:val="el-GR"/>
        </w:rPr>
        <w:lastRenderedPageBreak/>
        <w:t>Προκαταρκτική απόδειξη κατά την υποβολή προσφορών</w:t>
      </w:r>
      <w:bookmarkEnd w:id="168"/>
      <w:bookmarkEnd w:id="169"/>
      <w:bookmarkEnd w:id="170"/>
      <w:r w:rsidRPr="00EA6B87">
        <w:rPr>
          <w:rFonts w:cs="Tahoma"/>
          <w:szCs w:val="22"/>
          <w:lang w:val="el-GR"/>
        </w:rPr>
        <w:t xml:space="preserve"> </w:t>
      </w:r>
    </w:p>
    <w:p w14:paraId="60C05080" w14:textId="2CBFFEAB" w:rsidR="00F64037" w:rsidRPr="00EA6B87" w:rsidRDefault="003355E7" w:rsidP="00F73DE9">
      <w:pPr>
        <w:spacing w:line="360" w:lineRule="auto"/>
        <w:rPr>
          <w:lang w:val="el-GR"/>
        </w:rPr>
      </w:pPr>
      <w:r w:rsidRPr="00EA6B87">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171128">
        <w:rPr>
          <w:b/>
          <w:bCs/>
          <w:color w:val="002060"/>
          <w:lang w:val="el-GR"/>
        </w:rPr>
        <w:fldChar w:fldCharType="begin"/>
      </w:r>
      <w:r w:rsidR="00B622FA" w:rsidRPr="00171128">
        <w:rPr>
          <w:b/>
          <w:bCs/>
          <w:color w:val="002060"/>
          <w:lang w:val="el-GR"/>
        </w:rPr>
        <w:instrText xml:space="preserve"> REF _Ref496541356 \r \h </w:instrText>
      </w:r>
      <w:r w:rsidR="00DF02B0" w:rsidRPr="00171128">
        <w:rPr>
          <w:b/>
          <w:bCs/>
          <w:color w:val="002060"/>
          <w:lang w:val="el-GR"/>
        </w:rPr>
        <w:instrText xml:space="preserve"> \* MERGEFORMAT </w:instrText>
      </w:r>
      <w:r w:rsidR="00B622FA" w:rsidRPr="00171128">
        <w:rPr>
          <w:b/>
          <w:bCs/>
          <w:color w:val="002060"/>
          <w:lang w:val="el-GR"/>
        </w:rPr>
      </w:r>
      <w:r w:rsidR="00B622FA" w:rsidRPr="00171128">
        <w:rPr>
          <w:b/>
          <w:bCs/>
          <w:color w:val="002060"/>
          <w:lang w:val="el-GR"/>
        </w:rPr>
        <w:fldChar w:fldCharType="separate"/>
      </w:r>
      <w:r w:rsidR="007D003C">
        <w:rPr>
          <w:b/>
          <w:bCs/>
          <w:color w:val="002060"/>
          <w:lang w:val="el-GR"/>
        </w:rPr>
        <w:t>2.2.3</w:t>
      </w:r>
      <w:r w:rsidR="00B622FA" w:rsidRPr="00171128">
        <w:rPr>
          <w:b/>
          <w:bCs/>
          <w:color w:val="002060"/>
          <w:lang w:val="el-GR"/>
        </w:rPr>
        <w:fldChar w:fldCharType="end"/>
      </w:r>
      <w:r w:rsidRPr="00EA6B87">
        <w:rPr>
          <w:lang w:val="el-GR"/>
        </w:rPr>
        <w:t xml:space="preserve"> </w:t>
      </w:r>
      <w:r w:rsidR="00FD25A2" w:rsidRPr="00EA6B87">
        <w:rPr>
          <w:lang w:val="el-GR"/>
        </w:rPr>
        <w:t>«</w:t>
      </w:r>
      <w:r w:rsidR="00FC2B8A" w:rsidRPr="00EA6B87">
        <w:rPr>
          <w:lang w:val="el-GR"/>
        </w:rPr>
        <w:t>Λόγοι Αποκλεισμού</w:t>
      </w:r>
      <w:r w:rsidR="00FD25A2" w:rsidRPr="00EA6B87">
        <w:rPr>
          <w:lang w:val="el-GR"/>
        </w:rPr>
        <w:t>»</w:t>
      </w:r>
      <w:r w:rsidR="00FC2B8A" w:rsidRPr="00EA6B87">
        <w:rPr>
          <w:lang w:val="el-GR"/>
        </w:rPr>
        <w:t xml:space="preserve"> </w:t>
      </w:r>
      <w:r w:rsidRPr="00EA6B87">
        <w:rPr>
          <w:lang w:val="el-GR"/>
        </w:rPr>
        <w:t xml:space="preserve">και β) πληρούν τα </w:t>
      </w:r>
      <w:r w:rsidR="00FD25A2" w:rsidRPr="00EA6B87">
        <w:rPr>
          <w:lang w:val="el-GR"/>
        </w:rPr>
        <w:t>«Κ</w:t>
      </w:r>
      <w:r w:rsidRPr="00EA6B87">
        <w:rPr>
          <w:lang w:val="el-GR"/>
        </w:rPr>
        <w:t xml:space="preserve">ριτήρια </w:t>
      </w:r>
      <w:r w:rsidR="00FD25A2" w:rsidRPr="00EA6B87">
        <w:rPr>
          <w:lang w:val="el-GR"/>
        </w:rPr>
        <w:t>Ποι</w:t>
      </w:r>
      <w:r w:rsidR="0071303E" w:rsidRPr="00EA6B87">
        <w:rPr>
          <w:lang w:val="el-GR"/>
        </w:rPr>
        <w:t>ο</w:t>
      </w:r>
      <w:r w:rsidR="00FD25A2" w:rsidRPr="00EA6B87">
        <w:rPr>
          <w:lang w:val="el-GR"/>
        </w:rPr>
        <w:t>τικής Ε</w:t>
      </w:r>
      <w:r w:rsidRPr="00EA6B87">
        <w:rPr>
          <w:lang w:val="el-GR"/>
        </w:rPr>
        <w:t>πιλογής</w:t>
      </w:r>
      <w:r w:rsidR="00FD25A2" w:rsidRPr="00EA6B87">
        <w:rPr>
          <w:lang w:val="el-GR"/>
        </w:rPr>
        <w:t>»</w:t>
      </w:r>
      <w:r w:rsidRPr="00EA6B87">
        <w:rPr>
          <w:lang w:val="el-GR"/>
        </w:rPr>
        <w:t xml:space="preserve"> των παραγράφων</w:t>
      </w:r>
      <w:r w:rsidR="007E61C0" w:rsidRPr="00EA6B87">
        <w:rPr>
          <w:lang w:val="el-GR"/>
        </w:rPr>
        <w:t xml:space="preserve"> </w:t>
      </w:r>
      <w:r w:rsidR="007E61C0" w:rsidRPr="00171128">
        <w:rPr>
          <w:b/>
          <w:bCs/>
          <w:color w:val="002060"/>
          <w:lang w:val="el-GR"/>
        </w:rPr>
        <w:fldChar w:fldCharType="begin"/>
      </w:r>
      <w:r w:rsidR="007E61C0" w:rsidRPr="00171128">
        <w:rPr>
          <w:b/>
          <w:bCs/>
          <w:color w:val="002060"/>
          <w:lang w:val="el-GR"/>
        </w:rPr>
        <w:instrText xml:space="preserve"> REF _Ref74510337 \r \h </w:instrText>
      </w:r>
      <w:r w:rsidR="00EA6B87" w:rsidRPr="00171128">
        <w:rPr>
          <w:b/>
          <w:bCs/>
          <w:color w:val="002060"/>
          <w:lang w:val="el-GR"/>
        </w:rPr>
        <w:instrText xml:space="preserve"> \* MERGEFORMAT </w:instrText>
      </w:r>
      <w:r w:rsidR="007E61C0" w:rsidRPr="00171128">
        <w:rPr>
          <w:b/>
          <w:bCs/>
          <w:color w:val="002060"/>
          <w:lang w:val="el-GR"/>
        </w:rPr>
      </w:r>
      <w:r w:rsidR="007E61C0" w:rsidRPr="00171128">
        <w:rPr>
          <w:b/>
          <w:bCs/>
          <w:color w:val="002060"/>
          <w:lang w:val="el-GR"/>
        </w:rPr>
        <w:fldChar w:fldCharType="separate"/>
      </w:r>
      <w:r w:rsidR="007D003C">
        <w:rPr>
          <w:b/>
          <w:bCs/>
          <w:color w:val="002060"/>
          <w:lang w:val="el-GR"/>
        </w:rPr>
        <w:t>2.2.4</w:t>
      </w:r>
      <w:r w:rsidR="007E61C0" w:rsidRPr="00171128">
        <w:rPr>
          <w:b/>
          <w:bCs/>
          <w:color w:val="002060"/>
          <w:lang w:val="el-GR"/>
        </w:rPr>
        <w:fldChar w:fldCharType="end"/>
      </w:r>
      <w:r w:rsidRPr="00EA6B87">
        <w:rPr>
          <w:lang w:val="el-GR"/>
        </w:rPr>
        <w:t xml:space="preserve">, </w:t>
      </w:r>
      <w:r w:rsidR="00B622FA" w:rsidRPr="00171128">
        <w:rPr>
          <w:b/>
          <w:bCs/>
          <w:color w:val="002060"/>
          <w:lang w:val="el-GR"/>
        </w:rPr>
        <w:fldChar w:fldCharType="begin"/>
      </w:r>
      <w:r w:rsidR="00B622FA" w:rsidRPr="00171128">
        <w:rPr>
          <w:b/>
          <w:bCs/>
          <w:color w:val="002060"/>
          <w:lang w:val="el-GR"/>
        </w:rPr>
        <w:instrText xml:space="preserve"> REF _Ref496541309 \r \h </w:instrText>
      </w:r>
      <w:r w:rsidR="00DF02B0" w:rsidRPr="00171128">
        <w:rPr>
          <w:b/>
          <w:bCs/>
          <w:color w:val="002060"/>
          <w:lang w:val="el-GR"/>
        </w:rPr>
        <w:instrText xml:space="preserve"> \* MERGEFORMAT </w:instrText>
      </w:r>
      <w:r w:rsidR="00B622FA" w:rsidRPr="00171128">
        <w:rPr>
          <w:b/>
          <w:bCs/>
          <w:color w:val="002060"/>
          <w:lang w:val="el-GR"/>
        </w:rPr>
      </w:r>
      <w:r w:rsidR="00B622FA" w:rsidRPr="00171128">
        <w:rPr>
          <w:b/>
          <w:bCs/>
          <w:color w:val="002060"/>
          <w:lang w:val="el-GR"/>
        </w:rPr>
        <w:fldChar w:fldCharType="separate"/>
      </w:r>
      <w:r w:rsidR="007D003C">
        <w:rPr>
          <w:b/>
          <w:bCs/>
          <w:color w:val="002060"/>
          <w:lang w:val="el-GR"/>
        </w:rPr>
        <w:t>2.2.5</w:t>
      </w:r>
      <w:r w:rsidR="00B622FA" w:rsidRPr="00171128">
        <w:rPr>
          <w:b/>
          <w:bCs/>
          <w:color w:val="002060"/>
          <w:lang w:val="el-GR"/>
        </w:rPr>
        <w:fldChar w:fldCharType="end"/>
      </w:r>
      <w:r w:rsidRPr="00EA6B87">
        <w:rPr>
          <w:lang w:val="el-GR"/>
        </w:rPr>
        <w:t xml:space="preserve">, </w:t>
      </w:r>
      <w:r w:rsidR="00B622FA" w:rsidRPr="00171128">
        <w:rPr>
          <w:b/>
          <w:bCs/>
          <w:color w:val="002060"/>
          <w:lang w:val="el-GR"/>
        </w:rPr>
        <w:fldChar w:fldCharType="begin"/>
      </w:r>
      <w:r w:rsidR="00B622FA" w:rsidRPr="00171128">
        <w:rPr>
          <w:b/>
          <w:bCs/>
          <w:color w:val="002060"/>
          <w:lang w:val="el-GR"/>
        </w:rPr>
        <w:instrText xml:space="preserve"> REF _Ref496541329 \r \h </w:instrText>
      </w:r>
      <w:r w:rsidR="00DF02B0" w:rsidRPr="00171128">
        <w:rPr>
          <w:b/>
          <w:bCs/>
          <w:color w:val="002060"/>
          <w:lang w:val="el-GR"/>
        </w:rPr>
        <w:instrText xml:space="preserve"> \* MERGEFORMAT </w:instrText>
      </w:r>
      <w:r w:rsidR="00B622FA" w:rsidRPr="00171128">
        <w:rPr>
          <w:b/>
          <w:bCs/>
          <w:color w:val="002060"/>
          <w:lang w:val="el-GR"/>
        </w:rPr>
      </w:r>
      <w:r w:rsidR="00B622FA" w:rsidRPr="00171128">
        <w:rPr>
          <w:b/>
          <w:bCs/>
          <w:color w:val="002060"/>
          <w:lang w:val="el-GR"/>
        </w:rPr>
        <w:fldChar w:fldCharType="separate"/>
      </w:r>
      <w:r w:rsidR="007D003C">
        <w:rPr>
          <w:b/>
          <w:bCs/>
          <w:color w:val="002060"/>
          <w:lang w:val="el-GR"/>
        </w:rPr>
        <w:t>2.2.6</w:t>
      </w:r>
      <w:r w:rsidR="00B622FA" w:rsidRPr="00171128">
        <w:rPr>
          <w:b/>
          <w:bCs/>
          <w:color w:val="002060"/>
          <w:lang w:val="el-GR"/>
        </w:rPr>
        <w:fldChar w:fldCharType="end"/>
      </w:r>
      <w:r w:rsidRPr="00EA6B87">
        <w:rPr>
          <w:lang w:val="el-GR"/>
        </w:rPr>
        <w:t xml:space="preserve"> και </w:t>
      </w:r>
      <w:r w:rsidR="00B622FA" w:rsidRPr="00171128">
        <w:rPr>
          <w:b/>
          <w:bCs/>
          <w:color w:val="002060"/>
          <w:lang w:val="el-GR"/>
        </w:rPr>
        <w:fldChar w:fldCharType="begin"/>
      </w:r>
      <w:r w:rsidR="00B622FA" w:rsidRPr="00171128">
        <w:rPr>
          <w:b/>
          <w:bCs/>
          <w:color w:val="002060"/>
          <w:lang w:val="el-GR"/>
        </w:rPr>
        <w:instrText xml:space="preserve"> REF _Ref496541343 \r \h </w:instrText>
      </w:r>
      <w:r w:rsidR="00DF02B0" w:rsidRPr="00171128">
        <w:rPr>
          <w:b/>
          <w:bCs/>
          <w:color w:val="002060"/>
          <w:lang w:val="el-GR"/>
        </w:rPr>
        <w:instrText xml:space="preserve"> \* MERGEFORMAT </w:instrText>
      </w:r>
      <w:r w:rsidR="00B622FA" w:rsidRPr="00171128">
        <w:rPr>
          <w:b/>
          <w:bCs/>
          <w:color w:val="002060"/>
          <w:lang w:val="el-GR"/>
        </w:rPr>
      </w:r>
      <w:r w:rsidR="00B622FA" w:rsidRPr="00171128">
        <w:rPr>
          <w:b/>
          <w:bCs/>
          <w:color w:val="002060"/>
          <w:lang w:val="el-GR"/>
        </w:rPr>
        <w:fldChar w:fldCharType="separate"/>
      </w:r>
      <w:r w:rsidR="007D003C">
        <w:rPr>
          <w:b/>
          <w:bCs/>
          <w:color w:val="002060"/>
          <w:lang w:val="el-GR"/>
        </w:rPr>
        <w:t>2.2.7</w:t>
      </w:r>
      <w:r w:rsidR="00B622FA" w:rsidRPr="00171128">
        <w:rPr>
          <w:b/>
          <w:bCs/>
          <w:color w:val="002060"/>
          <w:lang w:val="el-GR"/>
        </w:rPr>
        <w:fldChar w:fldCharType="end"/>
      </w:r>
      <w:r w:rsidRPr="00EA6B87">
        <w:rPr>
          <w:lang w:val="el-GR"/>
        </w:rPr>
        <w:t xml:space="preserve"> της παρούσης,</w:t>
      </w:r>
      <w:r w:rsidRPr="00EA6B87">
        <w:rPr>
          <w:rFonts w:eastAsia="SimSun"/>
          <w:lang w:val="el-GR"/>
        </w:rPr>
        <w:t xml:space="preserve"> </w:t>
      </w:r>
      <w:r w:rsidRPr="00EA6B87">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171128">
        <w:rPr>
          <w:lang w:val="el-GR"/>
        </w:rPr>
        <w:fldChar w:fldCharType="begin"/>
      </w:r>
      <w:r w:rsidR="00171128">
        <w:rPr>
          <w:lang w:val="el-GR"/>
        </w:rPr>
        <w:instrText xml:space="preserve"> REF _Ref172629674 \h </w:instrText>
      </w:r>
      <w:r w:rsidR="00171128">
        <w:rPr>
          <w:lang w:val="el-GR"/>
        </w:rPr>
      </w:r>
      <w:r w:rsidR="00171128">
        <w:rPr>
          <w:lang w:val="el-GR"/>
        </w:rPr>
        <w:fldChar w:fldCharType="separate"/>
      </w:r>
      <w:r w:rsidR="007D003C" w:rsidRPr="00EA6B87">
        <w:rPr>
          <w:color w:val="000099"/>
          <w:lang w:val="el-GR"/>
        </w:rPr>
        <w:t>ΠΑΡΑΡΤΗΜΑ ΙΙI – ΕΥΡΩΠΑΙΚΟ ΕΝΙΑΙΟ ΕΓΓΡΑΦΟ ΣΥΜΒΑΣΗΣ (ΕΕΕΣ)</w:t>
      </w:r>
      <w:r w:rsidR="00171128">
        <w:rPr>
          <w:lang w:val="el-GR"/>
        </w:rPr>
        <w:fldChar w:fldCharType="end"/>
      </w:r>
      <w:r w:rsidR="004255F2" w:rsidRPr="00EA6B87">
        <w:rPr>
          <w:lang w:val="el-GR"/>
        </w:rPr>
        <w:t xml:space="preserve"> </w:t>
      </w:r>
      <w:r w:rsidRPr="00EA6B87">
        <w:rPr>
          <w:i/>
          <w:lang w:val="el-GR"/>
        </w:rPr>
        <w:t>,</w:t>
      </w:r>
      <w:r w:rsidRPr="00EA6B87">
        <w:rPr>
          <w:lang w:val="el-GR"/>
        </w:rPr>
        <w:t xml:space="preserve"> </w:t>
      </w:r>
      <w:r w:rsidR="00F64037" w:rsidRPr="00EA6B87">
        <w:rPr>
          <w:lang w:val="el-GR"/>
        </w:rPr>
        <w:t>το οποίο ισοδυναμεί</w:t>
      </w:r>
      <w:r w:rsidR="00DF776D" w:rsidRPr="00EA6B87">
        <w:rPr>
          <w:lang w:val="el-GR"/>
        </w:rPr>
        <w:t xml:space="preserve"> </w:t>
      </w:r>
      <w:r w:rsidR="00F64037" w:rsidRPr="00EA6B87">
        <w:rPr>
          <w:lang w:val="el-GR"/>
        </w:rPr>
        <w:t>με</w:t>
      </w:r>
      <w:r w:rsidRPr="00EA6B87">
        <w:rPr>
          <w:lang w:val="el-GR"/>
        </w:rPr>
        <w:t xml:space="preserve"> ενημερωμένη υπεύθυνη δήλωση, με τις συνέπειες του ν. 1599/1986. </w:t>
      </w:r>
      <w:r w:rsidR="00B739BB" w:rsidRPr="00EA6B87">
        <w:rPr>
          <w:lang w:val="el-GR"/>
        </w:rPr>
        <w:t xml:space="preserve">Το ΕΕΕΣ </w:t>
      </w:r>
      <w:r w:rsidR="00F64037" w:rsidRPr="00EA6B87">
        <w:rPr>
          <w:lang w:val="el-GR"/>
        </w:rPr>
        <w:t>καταρτίζεται βάσει του τυποποιημένου εντύπου</w:t>
      </w:r>
      <w:r w:rsidR="00DF776D" w:rsidRPr="00EA6B87">
        <w:rPr>
          <w:lang w:val="el-GR"/>
        </w:rPr>
        <w:t xml:space="preserve"> </w:t>
      </w:r>
      <w:r w:rsidR="00F64037" w:rsidRPr="00EA6B87">
        <w:rPr>
          <w:lang w:val="el-GR"/>
        </w:rPr>
        <w:t xml:space="preserve">του Παραρτήματος </w:t>
      </w:r>
      <w:r w:rsidR="002548F0">
        <w:rPr>
          <w:lang w:val="el-GR"/>
        </w:rPr>
        <w:t>1</w:t>
      </w:r>
      <w:r w:rsidR="002548F0">
        <w:rPr>
          <w:rStyle w:val="ab"/>
          <w:lang w:val="el-GR"/>
        </w:rPr>
        <w:footnoteReference w:id="5"/>
      </w:r>
      <w:r w:rsidR="00F64037" w:rsidRPr="00EA6B87">
        <w:rPr>
          <w:lang w:val="el-GR"/>
        </w:rPr>
        <w:t xml:space="preserve"> του Κανονισμού (ΕΕ) 2016/7 και συμπληρώνεται από τους προσφέροντες οικονομικούς φορείς σύμφωνα με τις οδηγίες</w:t>
      </w:r>
      <w:r w:rsidR="00DF776D" w:rsidRPr="00EA6B87">
        <w:rPr>
          <w:lang w:val="el-GR"/>
        </w:rPr>
        <w:t xml:space="preserve"> </w:t>
      </w:r>
      <w:r w:rsidR="00F64037" w:rsidRPr="00EA6B87">
        <w:rPr>
          <w:lang w:val="el-GR"/>
        </w:rPr>
        <w:t>του Παραρτήματος 1</w:t>
      </w:r>
      <w:r w:rsidR="00FB55AB">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F64037" w:rsidRPr="00EA6B87">
        <w:rPr>
          <w:lang w:val="el-GR"/>
        </w:rPr>
        <w:t>.</w:t>
      </w:r>
    </w:p>
    <w:p w14:paraId="4CDD1C29" w14:textId="77777777" w:rsidR="00B739BB" w:rsidRPr="00EA6B87" w:rsidRDefault="00B739BB" w:rsidP="00F73DE9">
      <w:pPr>
        <w:spacing w:line="360" w:lineRule="auto"/>
        <w:rPr>
          <w:i/>
          <w:color w:val="5B9BD5"/>
          <w:u w:val="single"/>
          <w:lang w:val="el-GR"/>
        </w:rPr>
      </w:pPr>
      <w:r w:rsidRPr="00EA6B87">
        <w:rPr>
          <w:u w:val="single"/>
          <w:lang w:val="el-GR"/>
        </w:rPr>
        <w:t>Επισημαίνεται ότι οι προσφέροντες για το μέρος IV Κριτήρια επιλογής του ΕΕΕΣ συμπληρώνουν μόνο την</w:t>
      </w:r>
      <w:r w:rsidRPr="00EA6B87">
        <w:rPr>
          <w:b/>
          <w:bCs/>
          <w:u w:val="single"/>
          <w:lang w:val="el-GR"/>
        </w:rPr>
        <w:t xml:space="preserve"> ενότητα α «Γενική ένδειξη για όλα τα κριτήρια επιλογής».</w:t>
      </w:r>
      <w:r w:rsidRPr="00EA6B87">
        <w:rPr>
          <w:i/>
          <w:color w:val="5B9BD5"/>
          <w:u w:val="single"/>
          <w:lang w:val="el-GR"/>
        </w:rPr>
        <w:t xml:space="preserve"> </w:t>
      </w:r>
    </w:p>
    <w:p w14:paraId="3E54FC9B" w14:textId="77777777" w:rsidR="00F64037" w:rsidRPr="00EA6B87" w:rsidRDefault="00F64037" w:rsidP="00F73DE9">
      <w:pPr>
        <w:spacing w:line="360" w:lineRule="auto"/>
        <w:rPr>
          <w:lang w:val="el-GR"/>
        </w:rPr>
      </w:pPr>
      <w:r w:rsidRPr="00EA6B87">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EA6B87">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EA6B87" w:rsidRDefault="00F64037" w:rsidP="00F73DE9">
      <w:pPr>
        <w:spacing w:line="360" w:lineRule="auto"/>
        <w:rPr>
          <w:lang w:val="el-GR"/>
        </w:rPr>
      </w:pPr>
      <w:r w:rsidRPr="00EA6B87">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EA6B87" w:rsidRDefault="00F64037" w:rsidP="00F73DE9">
      <w:pPr>
        <w:spacing w:line="360" w:lineRule="auto"/>
        <w:rPr>
          <w:lang w:val="el-GR"/>
        </w:rPr>
      </w:pPr>
      <w:r w:rsidRPr="00EA6B87">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58048FA9" w:rsidR="00F64037" w:rsidRPr="00EA6B87" w:rsidRDefault="00F64037" w:rsidP="00F73DE9">
      <w:pPr>
        <w:spacing w:line="360" w:lineRule="auto"/>
        <w:rPr>
          <w:lang w:val="el-GR" w:eastAsia="ar-SA"/>
        </w:rPr>
      </w:pPr>
      <w:r w:rsidRPr="00EA6B87">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4F86609E" w14:textId="6A2EFC78" w:rsidR="00F64037" w:rsidRPr="00EA6B87" w:rsidRDefault="00F64037" w:rsidP="00F73DE9">
      <w:pPr>
        <w:suppressAutoHyphens w:val="0"/>
        <w:spacing w:line="360" w:lineRule="auto"/>
        <w:rPr>
          <w:rFonts w:eastAsia="Calibri"/>
          <w:lang w:val="el-GR" w:eastAsia="en-US"/>
        </w:rPr>
      </w:pPr>
      <w:r w:rsidRPr="00EA6B87">
        <w:rPr>
          <w:rFonts w:eastAsia="Calibri"/>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EA6B87">
        <w:rPr>
          <w:rFonts w:eastAsia="Calibri"/>
          <w:lang w:val="el-GR" w:eastAsia="en-US"/>
        </w:rPr>
        <w:t xml:space="preserve">την </w:t>
      </w:r>
      <w:r w:rsidRPr="00EA6B87">
        <w:rPr>
          <w:rFonts w:eastAsia="Calibri"/>
          <w:lang w:val="el-GR" w:eastAsia="en-US"/>
        </w:rPr>
        <w:t>παρ</w:t>
      </w:r>
      <w:r w:rsidR="0067035E" w:rsidRPr="00EA6B87">
        <w:rPr>
          <w:rFonts w:eastAsia="Calibri"/>
          <w:lang w:val="el-GR" w:eastAsia="en-US"/>
        </w:rPr>
        <w:t>ά</w:t>
      </w:r>
      <w:r w:rsidRPr="00EA6B87">
        <w:rPr>
          <w:rFonts w:eastAsia="Calibri"/>
          <w:lang w:val="el-GR" w:eastAsia="en-US"/>
        </w:rPr>
        <w:t>γρ</w:t>
      </w:r>
      <w:r w:rsidR="0067035E" w:rsidRPr="00EA6B87">
        <w:rPr>
          <w:rFonts w:eastAsia="Calibri"/>
          <w:lang w:val="el-GR" w:eastAsia="en-US"/>
        </w:rPr>
        <w:t>α</w:t>
      </w:r>
      <w:r w:rsidRPr="00EA6B87">
        <w:rPr>
          <w:rFonts w:eastAsia="Calibri"/>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7D685F2F" w:rsidR="00F64037" w:rsidRPr="00EA6B87" w:rsidRDefault="00F64037" w:rsidP="00F73DE9">
      <w:pPr>
        <w:suppressAutoHyphens w:val="0"/>
        <w:spacing w:after="160" w:line="360" w:lineRule="auto"/>
        <w:rPr>
          <w:rFonts w:eastAsia="Calibri"/>
          <w:lang w:val="el-GR" w:eastAsia="en-US"/>
        </w:rPr>
      </w:pPr>
      <w:r w:rsidRPr="00EA6B87">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EA6B87">
        <w:rPr>
          <w:rFonts w:eastAsia="Calibri"/>
          <w:lang w:val="el-GR" w:eastAsia="en-US"/>
        </w:rPr>
        <w:t xml:space="preserve">3 </w:t>
      </w:r>
      <w:r w:rsidRPr="00EA6B87">
        <w:rPr>
          <w:rFonts w:eastAsia="Calibri"/>
          <w:lang w:val="el-GR" w:eastAsia="en-US"/>
        </w:rPr>
        <w:t>της παρούσης, αναλύεται στο σχετικό πεδίο που προβάλλει κατόπιν θετικής απάντησης</w:t>
      </w:r>
      <w:r w:rsidR="006C6712">
        <w:rPr>
          <w:rStyle w:val="ab"/>
          <w:rFonts w:eastAsia="Calibri"/>
          <w:lang w:val="el-GR" w:eastAsia="en-US"/>
        </w:rPr>
        <w:footnoteReference w:id="6"/>
      </w:r>
      <w:r w:rsidRPr="00EA6B87">
        <w:rPr>
          <w:rFonts w:eastAsia="Calibri"/>
          <w:lang w:val="el-GR" w:eastAsia="en-US"/>
        </w:rPr>
        <w:t>.</w:t>
      </w:r>
    </w:p>
    <w:p w14:paraId="2B6142D4" w14:textId="08F976C2" w:rsidR="00F64037" w:rsidRPr="00EA6B87" w:rsidRDefault="00F64037" w:rsidP="00F73DE9">
      <w:pPr>
        <w:spacing w:line="360" w:lineRule="auto"/>
        <w:rPr>
          <w:rFonts w:eastAsia="Calibri"/>
          <w:lang w:val="el-GR" w:eastAsia="en-US"/>
        </w:rPr>
      </w:pPr>
      <w:r w:rsidRPr="00EA6B87">
        <w:rPr>
          <w:rFonts w:eastAsia="Calibri"/>
          <w:lang w:val="el-GR" w:eastAsia="en-US"/>
        </w:rPr>
        <w:t xml:space="preserve">Όσον αφορά στις υποχρεώσεις του </w:t>
      </w:r>
      <w:r w:rsidR="00FB55AB">
        <w:rPr>
          <w:rFonts w:eastAsia="Calibri"/>
          <w:lang w:val="el-GR" w:eastAsia="en-US"/>
        </w:rPr>
        <w:t>σχετικά με την</w:t>
      </w:r>
      <w:r w:rsidRPr="00EA6B87">
        <w:rPr>
          <w:rFonts w:eastAsia="Calibri"/>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FB130E">
        <w:rPr>
          <w:rFonts w:eastAsia="Calibri"/>
          <w:lang w:val="el-GR" w:eastAsia="en-US"/>
        </w:rPr>
        <w:t>σχετικά με την</w:t>
      </w:r>
      <w:r w:rsidRPr="00EA6B87">
        <w:rPr>
          <w:rFonts w:eastAsia="Calibri"/>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58A196E7" w:rsidR="00BE6996" w:rsidRPr="00EA6B87" w:rsidRDefault="00BE6996" w:rsidP="00F73DE9">
      <w:pPr>
        <w:suppressAutoHyphens w:val="0"/>
        <w:spacing w:after="0" w:line="360" w:lineRule="auto"/>
        <w:rPr>
          <w:rFonts w:eastAsia="Calibri"/>
          <w:lang w:val="el-GR" w:eastAsia="en-US"/>
        </w:rPr>
      </w:pPr>
      <w:r w:rsidRPr="00EA6B87">
        <w:rPr>
          <w:rFonts w:eastAsia="Calibri"/>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006C6712">
        <w:rPr>
          <w:rStyle w:val="ab"/>
          <w:rFonts w:eastAsia="Calibri"/>
          <w:lang w:val="el-GR" w:eastAsia="en-US"/>
        </w:rPr>
        <w:footnoteReference w:id="7"/>
      </w:r>
      <w:r w:rsidRPr="00EA6B87">
        <w:rPr>
          <w:rFonts w:eastAsia="Calibri"/>
          <w:lang w:val="el-GR" w:eastAsia="en-US"/>
        </w:rPr>
        <w:t>:</w:t>
      </w:r>
    </w:p>
    <w:p w14:paraId="5FB7666E" w14:textId="77777777" w:rsidR="00BE6996" w:rsidRPr="00EA6B87" w:rsidRDefault="00BE6996" w:rsidP="00F73DE9">
      <w:pPr>
        <w:suppressAutoHyphens w:val="0"/>
        <w:spacing w:after="0" w:line="360" w:lineRule="auto"/>
        <w:rPr>
          <w:rFonts w:eastAsia="Calibri"/>
          <w:lang w:val="el-GR" w:eastAsia="en-US"/>
        </w:rPr>
      </w:pPr>
    </w:p>
    <w:p w14:paraId="19E17795" w14:textId="3D17B838" w:rsidR="00BE6996" w:rsidRPr="00EA6B87" w:rsidRDefault="00BE6996" w:rsidP="00F73DE9">
      <w:pPr>
        <w:suppressAutoHyphens w:val="0"/>
        <w:spacing w:after="0" w:line="360" w:lineRule="auto"/>
        <w:rPr>
          <w:rFonts w:eastAsia="Calibri"/>
          <w:lang w:val="el-GR" w:eastAsia="en-US"/>
        </w:rPr>
      </w:pPr>
      <w:r w:rsidRPr="00EA6B87">
        <w:rPr>
          <w:rFonts w:eastAsia="Calibri"/>
          <w:lang w:val="el-GR" w:eastAsia="en-US"/>
        </w:rPr>
        <w:lastRenderedPageBreak/>
        <w:t>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w:t>
      </w:r>
    </w:p>
    <w:p w14:paraId="79B55F00" w14:textId="77777777" w:rsidR="00BE6996" w:rsidRPr="00EA6B87" w:rsidRDefault="00BE6996" w:rsidP="00F73DE9">
      <w:pPr>
        <w:suppressAutoHyphens w:val="0"/>
        <w:spacing w:after="0" w:line="360" w:lineRule="auto"/>
        <w:rPr>
          <w:rFonts w:eastAsia="Calibri"/>
          <w:lang w:val="el-GR" w:eastAsia="en-US"/>
        </w:rPr>
      </w:pPr>
    </w:p>
    <w:p w14:paraId="3E0A74F7" w14:textId="77777777" w:rsidR="00BE6996" w:rsidRPr="00EA6B87" w:rsidRDefault="00BE6996" w:rsidP="00F73DE9">
      <w:pPr>
        <w:suppressAutoHyphens w:val="0"/>
        <w:spacing w:after="0" w:line="360" w:lineRule="auto"/>
        <w:rPr>
          <w:rFonts w:eastAsia="Calibri"/>
          <w:lang w:val="el-GR" w:eastAsia="en-US"/>
        </w:rPr>
      </w:pPr>
      <w:r w:rsidRPr="00EA6B87">
        <w:rPr>
          <w:rFonts w:eastAsia="Calibri"/>
          <w:lang w:val="el-GR" w:eastAsia="en-US"/>
        </w:rPr>
        <w:t>β. εάν τα μέτρα κρίθηκαν ως επαρκή ή μη επαρκή, επισυνάπτοντας την απόφαση της περ. α με βάση την</w:t>
      </w:r>
    </w:p>
    <w:p w14:paraId="32360C36" w14:textId="6D2DF812" w:rsidR="00BE6996" w:rsidRPr="00EA6B87" w:rsidRDefault="00BE6996" w:rsidP="00F73DE9">
      <w:pPr>
        <w:suppressAutoHyphens w:val="0"/>
        <w:spacing w:after="0" w:line="360" w:lineRule="auto"/>
        <w:rPr>
          <w:rFonts w:eastAsia="Calibri"/>
          <w:lang w:val="el-GR" w:eastAsia="en-US"/>
        </w:rPr>
      </w:pPr>
      <w:r w:rsidRPr="00EA6B87">
        <w:rPr>
          <w:rFonts w:eastAsia="Calibri"/>
          <w:lang w:val="el-GR" w:eastAsia="en-US"/>
        </w:rPr>
        <w:t>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p>
    <w:p w14:paraId="5E7F3D58" w14:textId="77777777" w:rsidR="00BE6996" w:rsidRPr="00EA6B87" w:rsidRDefault="00BE6996" w:rsidP="00F73DE9">
      <w:pPr>
        <w:suppressAutoHyphens w:val="0"/>
        <w:spacing w:after="0" w:line="360" w:lineRule="auto"/>
        <w:rPr>
          <w:rFonts w:eastAsia="Calibri"/>
          <w:lang w:val="el-GR" w:eastAsia="en-US"/>
        </w:rPr>
      </w:pPr>
    </w:p>
    <w:p w14:paraId="52614EFB" w14:textId="77777777" w:rsidR="00BE6996" w:rsidRPr="00EA6B87" w:rsidRDefault="00BE6996" w:rsidP="00F73DE9">
      <w:pPr>
        <w:suppressAutoHyphens w:val="0"/>
        <w:spacing w:after="0" w:line="360" w:lineRule="auto"/>
        <w:rPr>
          <w:rFonts w:eastAsia="Calibri"/>
          <w:lang w:val="el-GR" w:eastAsia="en-US"/>
        </w:rPr>
      </w:pPr>
      <w:r w:rsidRPr="00EA6B87">
        <w:rPr>
          <w:rFonts w:eastAsia="Calibri"/>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EA6B87" w:rsidRDefault="00BE6996" w:rsidP="00F73DE9">
      <w:pPr>
        <w:suppressAutoHyphens w:val="0"/>
        <w:spacing w:after="0" w:line="360" w:lineRule="auto"/>
        <w:rPr>
          <w:rFonts w:eastAsia="Calibri"/>
          <w:lang w:val="el-GR" w:eastAsia="en-US"/>
        </w:rPr>
      </w:pPr>
    </w:p>
    <w:p w14:paraId="4E77BDF5" w14:textId="42F4DC52" w:rsidR="00BE6996" w:rsidRPr="00EA6B87" w:rsidRDefault="00BE6996" w:rsidP="00F73DE9">
      <w:pPr>
        <w:suppressAutoHyphens w:val="0"/>
        <w:spacing w:after="0" w:line="360" w:lineRule="auto"/>
        <w:rPr>
          <w:rFonts w:eastAsia="Calibri"/>
          <w:lang w:val="el-GR" w:eastAsia="en-US"/>
        </w:rPr>
      </w:pPr>
      <w:r w:rsidRPr="00EA6B87">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EA6B87">
        <w:rPr>
          <w:lang w:val="el-GR"/>
        </w:rPr>
        <w:t>παρ. 9,</w:t>
      </w:r>
      <w:r w:rsidRPr="00EA6B87">
        <w:rPr>
          <w:rFonts w:eastAsia="Calibri"/>
          <w:lang w:val="el-GR" w:eastAsia="en-US"/>
        </w:rPr>
        <w:t xml:space="preserve"> του ά</w:t>
      </w:r>
      <w:r w:rsidRPr="00EA6B87">
        <w:rPr>
          <w:lang w:val="el-GR"/>
        </w:rPr>
        <w:t>ρθρου 79 του ν. 4412/2016.</w:t>
      </w:r>
    </w:p>
    <w:p w14:paraId="4D4D9B8D" w14:textId="73D642DE" w:rsidR="00F64037" w:rsidRPr="00EA6B87" w:rsidRDefault="00BE6996" w:rsidP="00F73DE9">
      <w:pPr>
        <w:suppressAutoHyphens w:val="0"/>
        <w:spacing w:after="160" w:line="360" w:lineRule="auto"/>
        <w:rPr>
          <w:rFonts w:eastAsia="Calibri"/>
          <w:lang w:val="el-GR" w:eastAsia="en-US"/>
        </w:rPr>
      </w:pPr>
      <w:r w:rsidRPr="00EA6B87">
        <w:rPr>
          <w:rFonts w:eastAsia="Calibri"/>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sidRPr="00EA6B87">
        <w:rPr>
          <w:rFonts w:eastAsia="Calibri"/>
          <w:lang w:val="el-GR" w:eastAsia="en-US"/>
        </w:rPr>
        <w:t xml:space="preserve"> </w:t>
      </w:r>
      <w:r w:rsidRPr="00EA6B87">
        <w:rPr>
          <w:rFonts w:eastAsia="Calibri"/>
          <w:lang w:val="el-GR" w:eastAsia="en-US"/>
        </w:rPr>
        <w:t xml:space="preserve">δήλωσης προβλέπεται στο </w:t>
      </w:r>
      <w:r w:rsidR="002A3AA1" w:rsidRPr="00171128">
        <w:rPr>
          <w:rFonts w:eastAsia="Calibri"/>
          <w:b/>
          <w:bCs/>
          <w:color w:val="002060"/>
          <w:lang w:val="el-GR" w:eastAsia="en-US"/>
        </w:rPr>
        <w:fldChar w:fldCharType="begin"/>
      </w:r>
      <w:r w:rsidR="002A3AA1" w:rsidRPr="00171128">
        <w:rPr>
          <w:rFonts w:eastAsia="Calibri"/>
          <w:b/>
          <w:bCs/>
          <w:color w:val="002060"/>
          <w:lang w:val="el-GR" w:eastAsia="en-US"/>
        </w:rPr>
        <w:instrText xml:space="preserve"> REF _Ref494118533 \h </w:instrText>
      </w:r>
      <w:r w:rsidR="00EA6B87" w:rsidRPr="00171128">
        <w:rPr>
          <w:rFonts w:eastAsia="Calibri"/>
          <w:b/>
          <w:bCs/>
          <w:color w:val="002060"/>
          <w:lang w:val="el-GR" w:eastAsia="en-US"/>
        </w:rPr>
        <w:instrText xml:space="preserve"> \* MERGEFORMAT </w:instrText>
      </w:r>
      <w:r w:rsidR="002A3AA1" w:rsidRPr="00171128">
        <w:rPr>
          <w:rFonts w:eastAsia="Calibri"/>
          <w:b/>
          <w:bCs/>
          <w:color w:val="002060"/>
          <w:lang w:val="el-GR" w:eastAsia="en-US"/>
        </w:rPr>
      </w:r>
      <w:r w:rsidR="002A3AA1" w:rsidRPr="00171128">
        <w:rPr>
          <w:rFonts w:eastAsia="Calibri"/>
          <w:b/>
          <w:bCs/>
          <w:color w:val="002060"/>
          <w:lang w:val="el-GR" w:eastAsia="en-US"/>
        </w:rPr>
        <w:fldChar w:fldCharType="separate"/>
      </w:r>
      <w:r w:rsidR="007D003C" w:rsidRPr="007D003C">
        <w:rPr>
          <w:b/>
          <w:bCs/>
          <w:color w:val="002060"/>
          <w:lang w:val="el-GR"/>
        </w:rPr>
        <w:t xml:space="preserve">ΠΑΡΑΡΤΗΜΑ </w:t>
      </w:r>
      <w:r w:rsidR="007D003C" w:rsidRPr="007D003C">
        <w:rPr>
          <w:b/>
          <w:bCs/>
          <w:color w:val="002060"/>
        </w:rPr>
        <w:t>VI</w:t>
      </w:r>
      <w:r w:rsidR="007D003C" w:rsidRPr="007D003C">
        <w:rPr>
          <w:b/>
          <w:bCs/>
          <w:color w:val="002060"/>
          <w:lang w:val="el-GR"/>
        </w:rPr>
        <w:t>Ι – Άλλες Δηλώσεις</w:t>
      </w:r>
      <w:r w:rsidR="002A3AA1" w:rsidRPr="00171128">
        <w:rPr>
          <w:rFonts w:eastAsia="Calibri"/>
          <w:b/>
          <w:bCs/>
          <w:color w:val="002060"/>
          <w:lang w:val="el-GR" w:eastAsia="en-US"/>
        </w:rPr>
        <w:fldChar w:fldCharType="end"/>
      </w:r>
      <w:r w:rsidR="002A3AA1" w:rsidRPr="00EA6B87">
        <w:rPr>
          <w:rFonts w:eastAsia="Calibri"/>
          <w:lang w:val="el-GR" w:eastAsia="en-US"/>
        </w:rPr>
        <w:t xml:space="preserve"> </w:t>
      </w:r>
      <w:r w:rsidRPr="00EA6B87">
        <w:rPr>
          <w:rFonts w:eastAsia="Calibri"/>
          <w:lang w:val="el-GR" w:eastAsia="en-US"/>
        </w:rPr>
        <w:t>της παρούσας.</w:t>
      </w:r>
    </w:p>
    <w:p w14:paraId="35555693" w14:textId="7EF127FF" w:rsidR="00C0210C" w:rsidRPr="00EA6B87" w:rsidRDefault="00C0210C" w:rsidP="00F73DE9">
      <w:pPr>
        <w:pStyle w:val="4"/>
        <w:spacing w:line="360" w:lineRule="auto"/>
        <w:rPr>
          <w:rFonts w:cs="Tahoma"/>
          <w:lang w:val="el-GR"/>
        </w:rPr>
      </w:pPr>
      <w:bookmarkStart w:id="171" w:name="_Toc74566838"/>
      <w:bookmarkStart w:id="172" w:name="_Toc74566839"/>
      <w:bookmarkStart w:id="173" w:name="_Toc74566840"/>
      <w:bookmarkStart w:id="174" w:name="_Toc74566841"/>
      <w:bookmarkStart w:id="175" w:name="_Toc74566842"/>
      <w:bookmarkStart w:id="176" w:name="_Toc74566843"/>
      <w:bookmarkStart w:id="177" w:name="_Toc74566844"/>
      <w:bookmarkStart w:id="178" w:name="_Toc74566845"/>
      <w:bookmarkStart w:id="179" w:name="_Toc74566846"/>
      <w:bookmarkStart w:id="180" w:name="_Toc74566847"/>
      <w:bookmarkStart w:id="181" w:name="_Toc74566848"/>
      <w:bookmarkStart w:id="182" w:name="_Toc74566849"/>
      <w:bookmarkStart w:id="183" w:name="_Hlk35420523"/>
      <w:bookmarkStart w:id="184" w:name="_Ref40957856"/>
      <w:bookmarkStart w:id="185" w:name="_Toc97194288"/>
      <w:bookmarkStart w:id="186" w:name="_Toc177459203"/>
      <w:bookmarkEnd w:id="171"/>
      <w:bookmarkEnd w:id="172"/>
      <w:bookmarkEnd w:id="173"/>
      <w:bookmarkEnd w:id="174"/>
      <w:bookmarkEnd w:id="175"/>
      <w:bookmarkEnd w:id="176"/>
      <w:bookmarkEnd w:id="177"/>
      <w:bookmarkEnd w:id="178"/>
      <w:bookmarkEnd w:id="179"/>
      <w:bookmarkEnd w:id="180"/>
      <w:bookmarkEnd w:id="181"/>
      <w:bookmarkEnd w:id="182"/>
      <w:r w:rsidRPr="00EA6B87">
        <w:rPr>
          <w:rFonts w:cs="Tahoma"/>
          <w:szCs w:val="22"/>
          <w:lang w:val="el-GR"/>
        </w:rPr>
        <w:t>Αποδεικτικά μέσα</w:t>
      </w:r>
      <w:r w:rsidR="00214FFF">
        <w:rPr>
          <w:rStyle w:val="ab"/>
          <w:rFonts w:cs="Tahoma"/>
          <w:szCs w:val="22"/>
          <w:lang w:val="el-GR"/>
        </w:rPr>
        <w:footnoteReference w:id="8"/>
      </w:r>
      <w:r w:rsidRPr="00EA6B87">
        <w:rPr>
          <w:rFonts w:cs="Tahoma"/>
          <w:lang w:val="el-GR"/>
        </w:rPr>
        <w:t xml:space="preserve"> </w:t>
      </w:r>
      <w:bookmarkEnd w:id="183"/>
      <w:r w:rsidRPr="00EA6B87">
        <w:rPr>
          <w:rFonts w:cs="Tahoma"/>
          <w:lang w:val="el-GR"/>
        </w:rPr>
        <w:t xml:space="preserve">- </w:t>
      </w:r>
      <w:r w:rsidRPr="00EA6B87">
        <w:rPr>
          <w:rFonts w:cs="Tahoma"/>
          <w:szCs w:val="22"/>
          <w:lang w:val="el-GR"/>
        </w:rPr>
        <w:t>Δικαιολογητικά προσωρινού αναδόχου</w:t>
      </w:r>
      <w:bookmarkEnd w:id="184"/>
      <w:bookmarkEnd w:id="185"/>
      <w:bookmarkEnd w:id="186"/>
    </w:p>
    <w:p w14:paraId="25E723E4" w14:textId="68497480" w:rsidR="008338F0" w:rsidRPr="00EA6B87" w:rsidRDefault="003355E7" w:rsidP="00F73DE9">
      <w:pPr>
        <w:spacing w:line="360" w:lineRule="auto"/>
        <w:rPr>
          <w:bCs/>
          <w:lang w:val="el-GR"/>
        </w:rPr>
      </w:pPr>
      <w:r w:rsidRPr="00EA6B87">
        <w:rPr>
          <w:b/>
          <w:bCs/>
          <w:lang w:val="el-GR"/>
        </w:rPr>
        <w:t>Α</w:t>
      </w:r>
      <w:r w:rsidRPr="00EA6B87">
        <w:rPr>
          <w:bCs/>
          <w:lang w:val="el-GR"/>
        </w:rPr>
        <w:t xml:space="preserve">. </w:t>
      </w:r>
      <w:r w:rsidR="00B9111A" w:rsidRPr="00EA6B87">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hyperlink w:anchor="_Καταλληλόλητα_άσκησης_επαγγελματική" w:history="1">
        <w:r w:rsidR="00402272" w:rsidRPr="00171128">
          <w:rPr>
            <w:rStyle w:val="-"/>
            <w:b/>
            <w:bCs/>
            <w:color w:val="002060"/>
            <w:lang w:val="el-GR"/>
          </w:rPr>
          <w:fldChar w:fldCharType="begin"/>
        </w:r>
        <w:r w:rsidR="00402272" w:rsidRPr="00171128">
          <w:rPr>
            <w:b/>
            <w:bCs/>
            <w:color w:val="002060"/>
            <w:lang w:val="el-GR"/>
          </w:rPr>
          <w:instrText xml:space="preserve"> </w:instrText>
        </w:r>
        <w:r w:rsidR="00402272" w:rsidRPr="00171128">
          <w:rPr>
            <w:b/>
            <w:bCs/>
            <w:color w:val="002060"/>
          </w:rPr>
          <w:instrText>REF</w:instrText>
        </w:r>
        <w:r w:rsidR="00402272" w:rsidRPr="00171128">
          <w:rPr>
            <w:b/>
            <w:bCs/>
            <w:color w:val="002060"/>
            <w:lang w:val="el-GR"/>
          </w:rPr>
          <w:instrText xml:space="preserve"> _</w:instrText>
        </w:r>
        <w:r w:rsidR="00402272" w:rsidRPr="00171128">
          <w:rPr>
            <w:b/>
            <w:bCs/>
            <w:color w:val="002060"/>
          </w:rPr>
          <w:instrText>Ref</w:instrText>
        </w:r>
        <w:r w:rsidR="00402272" w:rsidRPr="00171128">
          <w:rPr>
            <w:b/>
            <w:bCs/>
            <w:color w:val="002060"/>
            <w:lang w:val="el-GR"/>
          </w:rPr>
          <w:instrText>74510337 \</w:instrText>
        </w:r>
        <w:r w:rsidR="00402272" w:rsidRPr="00171128">
          <w:rPr>
            <w:b/>
            <w:bCs/>
            <w:color w:val="002060"/>
          </w:rPr>
          <w:instrText>r</w:instrText>
        </w:r>
        <w:r w:rsidR="00402272" w:rsidRPr="00171128">
          <w:rPr>
            <w:b/>
            <w:bCs/>
            <w:color w:val="002060"/>
            <w:lang w:val="el-GR"/>
          </w:rPr>
          <w:instrText xml:space="preserve"> \</w:instrText>
        </w:r>
        <w:r w:rsidR="00402272" w:rsidRPr="00171128">
          <w:rPr>
            <w:b/>
            <w:bCs/>
            <w:color w:val="002060"/>
          </w:rPr>
          <w:instrText>h</w:instrText>
        </w:r>
        <w:r w:rsidR="00402272" w:rsidRPr="00171128">
          <w:rPr>
            <w:b/>
            <w:bCs/>
            <w:color w:val="002060"/>
            <w:lang w:val="el-GR"/>
          </w:rPr>
          <w:instrText xml:space="preserve"> </w:instrText>
        </w:r>
        <w:r w:rsidR="00402272" w:rsidRPr="00171128">
          <w:rPr>
            <w:rStyle w:val="-"/>
            <w:b/>
            <w:bCs/>
            <w:color w:val="002060"/>
            <w:lang w:val="el-GR"/>
          </w:rPr>
          <w:instrText xml:space="preserve"> \* MERGEFORMAT </w:instrText>
        </w:r>
        <w:r w:rsidR="00402272" w:rsidRPr="00171128">
          <w:rPr>
            <w:rStyle w:val="-"/>
            <w:b/>
            <w:bCs/>
            <w:color w:val="002060"/>
            <w:lang w:val="el-GR"/>
          </w:rPr>
        </w:r>
        <w:r w:rsidR="00402272" w:rsidRPr="00171128">
          <w:rPr>
            <w:rStyle w:val="-"/>
            <w:b/>
            <w:bCs/>
            <w:color w:val="002060"/>
            <w:lang w:val="el-GR"/>
          </w:rPr>
          <w:fldChar w:fldCharType="separate"/>
        </w:r>
        <w:r w:rsidR="007D003C" w:rsidRPr="007D003C">
          <w:rPr>
            <w:b/>
            <w:bCs/>
            <w:color w:val="002060"/>
            <w:lang w:val="el-GR"/>
          </w:rPr>
          <w:t>2.2.4</w:t>
        </w:r>
        <w:r w:rsidR="00402272" w:rsidRPr="00171128">
          <w:rPr>
            <w:rStyle w:val="-"/>
            <w:b/>
            <w:bCs/>
            <w:color w:val="002060"/>
            <w:lang w:val="el-GR"/>
          </w:rPr>
          <w:fldChar w:fldCharType="end"/>
        </w:r>
      </w:hyperlink>
      <w:r w:rsidR="00B9111A" w:rsidRPr="00402272">
        <w:rPr>
          <w:lang w:val="el-GR"/>
        </w:rPr>
        <w:t xml:space="preserve">, </w:t>
      </w:r>
      <w:hyperlink w:anchor="_Οικονομική_και_χρηματοοικονομική" w:history="1">
        <w:r w:rsidR="00402272" w:rsidRPr="00171128">
          <w:rPr>
            <w:rStyle w:val="-"/>
            <w:b/>
            <w:bCs/>
            <w:color w:val="002060"/>
            <w:lang w:val="el-GR"/>
          </w:rPr>
          <w:fldChar w:fldCharType="begin"/>
        </w:r>
        <w:r w:rsidR="00402272" w:rsidRPr="00171128">
          <w:rPr>
            <w:b/>
            <w:bCs/>
            <w:color w:val="002060"/>
            <w:lang w:val="el-GR"/>
          </w:rPr>
          <w:instrText xml:space="preserve"> </w:instrText>
        </w:r>
        <w:r w:rsidR="00402272" w:rsidRPr="00171128">
          <w:rPr>
            <w:b/>
            <w:bCs/>
            <w:color w:val="002060"/>
          </w:rPr>
          <w:instrText>REF</w:instrText>
        </w:r>
        <w:r w:rsidR="00402272" w:rsidRPr="00171128">
          <w:rPr>
            <w:b/>
            <w:bCs/>
            <w:color w:val="002060"/>
            <w:lang w:val="el-GR"/>
          </w:rPr>
          <w:instrText xml:space="preserve"> _</w:instrText>
        </w:r>
        <w:r w:rsidR="00402272" w:rsidRPr="00171128">
          <w:rPr>
            <w:b/>
            <w:bCs/>
            <w:color w:val="002060"/>
          </w:rPr>
          <w:instrText>Ref</w:instrText>
        </w:r>
        <w:r w:rsidR="00402272" w:rsidRPr="00171128">
          <w:rPr>
            <w:b/>
            <w:bCs/>
            <w:color w:val="002060"/>
            <w:lang w:val="el-GR"/>
          </w:rPr>
          <w:instrText>496541309 \</w:instrText>
        </w:r>
        <w:r w:rsidR="00402272" w:rsidRPr="00171128">
          <w:rPr>
            <w:b/>
            <w:bCs/>
            <w:color w:val="002060"/>
          </w:rPr>
          <w:instrText>r</w:instrText>
        </w:r>
        <w:r w:rsidR="00402272" w:rsidRPr="00171128">
          <w:rPr>
            <w:b/>
            <w:bCs/>
            <w:color w:val="002060"/>
            <w:lang w:val="el-GR"/>
          </w:rPr>
          <w:instrText xml:space="preserve"> \</w:instrText>
        </w:r>
        <w:r w:rsidR="00402272" w:rsidRPr="00171128">
          <w:rPr>
            <w:b/>
            <w:bCs/>
            <w:color w:val="002060"/>
          </w:rPr>
          <w:instrText>h</w:instrText>
        </w:r>
        <w:r w:rsidR="00402272" w:rsidRPr="00171128">
          <w:rPr>
            <w:b/>
            <w:bCs/>
            <w:color w:val="002060"/>
            <w:lang w:val="el-GR"/>
          </w:rPr>
          <w:instrText xml:space="preserve"> </w:instrText>
        </w:r>
        <w:r w:rsidR="00402272" w:rsidRPr="00171128">
          <w:rPr>
            <w:rStyle w:val="-"/>
            <w:b/>
            <w:bCs/>
            <w:color w:val="002060"/>
            <w:lang w:val="el-GR"/>
          </w:rPr>
          <w:instrText xml:space="preserve"> \* MERGEFORMAT </w:instrText>
        </w:r>
        <w:r w:rsidR="00402272" w:rsidRPr="00171128">
          <w:rPr>
            <w:rStyle w:val="-"/>
            <w:b/>
            <w:bCs/>
            <w:color w:val="002060"/>
            <w:lang w:val="el-GR"/>
          </w:rPr>
        </w:r>
        <w:r w:rsidR="00402272" w:rsidRPr="00171128">
          <w:rPr>
            <w:rStyle w:val="-"/>
            <w:b/>
            <w:bCs/>
            <w:color w:val="002060"/>
            <w:lang w:val="el-GR"/>
          </w:rPr>
          <w:fldChar w:fldCharType="separate"/>
        </w:r>
        <w:r w:rsidR="007D003C" w:rsidRPr="007D003C">
          <w:rPr>
            <w:b/>
            <w:bCs/>
            <w:color w:val="002060"/>
            <w:lang w:val="el-GR"/>
          </w:rPr>
          <w:t>2.2.5</w:t>
        </w:r>
        <w:r w:rsidR="00402272" w:rsidRPr="00171128">
          <w:rPr>
            <w:rStyle w:val="-"/>
            <w:b/>
            <w:bCs/>
            <w:color w:val="002060"/>
            <w:lang w:val="el-GR"/>
          </w:rPr>
          <w:fldChar w:fldCharType="end"/>
        </w:r>
      </w:hyperlink>
      <w:r w:rsidR="00B9111A" w:rsidRPr="00402272">
        <w:rPr>
          <w:lang w:val="el-GR"/>
        </w:rPr>
        <w:t xml:space="preserve">, </w:t>
      </w:r>
      <w:hyperlink w:anchor="_Τεχνική_και_επαγγελματική" w:history="1">
        <w:r w:rsidR="00402272" w:rsidRPr="00171128">
          <w:rPr>
            <w:rStyle w:val="-"/>
            <w:b/>
            <w:bCs/>
            <w:color w:val="002060"/>
            <w:lang w:val="el-GR"/>
          </w:rPr>
          <w:fldChar w:fldCharType="begin"/>
        </w:r>
        <w:r w:rsidR="00402272" w:rsidRPr="00171128">
          <w:rPr>
            <w:b/>
            <w:bCs/>
            <w:color w:val="002060"/>
            <w:lang w:val="el-GR"/>
          </w:rPr>
          <w:instrText xml:space="preserve"> </w:instrText>
        </w:r>
        <w:r w:rsidR="00402272" w:rsidRPr="00171128">
          <w:rPr>
            <w:b/>
            <w:bCs/>
            <w:color w:val="002060"/>
          </w:rPr>
          <w:instrText>REF</w:instrText>
        </w:r>
        <w:r w:rsidR="00402272" w:rsidRPr="00171128">
          <w:rPr>
            <w:b/>
            <w:bCs/>
            <w:color w:val="002060"/>
            <w:lang w:val="el-GR"/>
          </w:rPr>
          <w:instrText xml:space="preserve"> _</w:instrText>
        </w:r>
        <w:r w:rsidR="00402272" w:rsidRPr="00171128">
          <w:rPr>
            <w:b/>
            <w:bCs/>
            <w:color w:val="002060"/>
          </w:rPr>
          <w:instrText>Ref</w:instrText>
        </w:r>
        <w:r w:rsidR="00402272" w:rsidRPr="00171128">
          <w:rPr>
            <w:b/>
            <w:bCs/>
            <w:color w:val="002060"/>
            <w:lang w:val="el-GR"/>
          </w:rPr>
          <w:instrText>496541329 \</w:instrText>
        </w:r>
        <w:r w:rsidR="00402272" w:rsidRPr="00171128">
          <w:rPr>
            <w:b/>
            <w:bCs/>
            <w:color w:val="002060"/>
          </w:rPr>
          <w:instrText>r</w:instrText>
        </w:r>
        <w:r w:rsidR="00402272" w:rsidRPr="00171128">
          <w:rPr>
            <w:b/>
            <w:bCs/>
            <w:color w:val="002060"/>
            <w:lang w:val="el-GR"/>
          </w:rPr>
          <w:instrText xml:space="preserve"> \</w:instrText>
        </w:r>
        <w:r w:rsidR="00402272" w:rsidRPr="00171128">
          <w:rPr>
            <w:b/>
            <w:bCs/>
            <w:color w:val="002060"/>
          </w:rPr>
          <w:instrText>h</w:instrText>
        </w:r>
        <w:r w:rsidR="00402272" w:rsidRPr="00171128">
          <w:rPr>
            <w:b/>
            <w:bCs/>
            <w:color w:val="002060"/>
            <w:lang w:val="el-GR"/>
          </w:rPr>
          <w:instrText xml:space="preserve"> </w:instrText>
        </w:r>
        <w:r w:rsidR="00402272" w:rsidRPr="00171128">
          <w:rPr>
            <w:rStyle w:val="-"/>
            <w:b/>
            <w:bCs/>
            <w:color w:val="002060"/>
            <w:lang w:val="el-GR"/>
          </w:rPr>
          <w:instrText xml:space="preserve"> \* MERGEFORMAT </w:instrText>
        </w:r>
        <w:r w:rsidR="00402272" w:rsidRPr="00171128">
          <w:rPr>
            <w:rStyle w:val="-"/>
            <w:b/>
            <w:bCs/>
            <w:color w:val="002060"/>
            <w:lang w:val="el-GR"/>
          </w:rPr>
        </w:r>
        <w:r w:rsidR="00402272" w:rsidRPr="00171128">
          <w:rPr>
            <w:rStyle w:val="-"/>
            <w:b/>
            <w:bCs/>
            <w:color w:val="002060"/>
            <w:lang w:val="el-GR"/>
          </w:rPr>
          <w:fldChar w:fldCharType="separate"/>
        </w:r>
        <w:r w:rsidR="007D003C" w:rsidRPr="007D003C">
          <w:rPr>
            <w:b/>
            <w:bCs/>
            <w:color w:val="002060"/>
            <w:lang w:val="el-GR"/>
          </w:rPr>
          <w:t>2.2.6</w:t>
        </w:r>
        <w:r w:rsidR="00402272" w:rsidRPr="00171128">
          <w:rPr>
            <w:rStyle w:val="-"/>
            <w:b/>
            <w:bCs/>
            <w:color w:val="002060"/>
            <w:lang w:val="el-GR"/>
          </w:rPr>
          <w:fldChar w:fldCharType="end"/>
        </w:r>
      </w:hyperlink>
      <w:r w:rsidR="00B9111A" w:rsidRPr="00402272">
        <w:rPr>
          <w:lang w:val="el-GR"/>
        </w:rPr>
        <w:t xml:space="preserve"> και </w:t>
      </w:r>
      <w:hyperlink w:anchor="_Πρότυπα_διασφάλισης_ποιότητας" w:history="1">
        <w:r w:rsidR="00402272" w:rsidRPr="00171128">
          <w:rPr>
            <w:rStyle w:val="-"/>
            <w:b/>
            <w:bCs/>
            <w:color w:val="002060"/>
            <w:lang w:val="el-GR"/>
          </w:rPr>
          <w:fldChar w:fldCharType="begin"/>
        </w:r>
        <w:r w:rsidR="00402272" w:rsidRPr="00171128">
          <w:rPr>
            <w:b/>
            <w:bCs/>
            <w:color w:val="002060"/>
            <w:lang w:val="el-GR"/>
          </w:rPr>
          <w:instrText xml:space="preserve"> </w:instrText>
        </w:r>
        <w:r w:rsidR="00402272" w:rsidRPr="00171128">
          <w:rPr>
            <w:b/>
            <w:bCs/>
            <w:color w:val="002060"/>
          </w:rPr>
          <w:instrText>REF</w:instrText>
        </w:r>
        <w:r w:rsidR="00402272" w:rsidRPr="00171128">
          <w:rPr>
            <w:b/>
            <w:bCs/>
            <w:color w:val="002060"/>
            <w:lang w:val="el-GR"/>
          </w:rPr>
          <w:instrText xml:space="preserve"> _</w:instrText>
        </w:r>
        <w:r w:rsidR="00402272" w:rsidRPr="00171128">
          <w:rPr>
            <w:b/>
            <w:bCs/>
            <w:color w:val="002060"/>
          </w:rPr>
          <w:instrText>Ref</w:instrText>
        </w:r>
        <w:r w:rsidR="00402272" w:rsidRPr="00171128">
          <w:rPr>
            <w:b/>
            <w:bCs/>
            <w:color w:val="002060"/>
            <w:lang w:val="el-GR"/>
          </w:rPr>
          <w:instrText>496541343 \</w:instrText>
        </w:r>
        <w:r w:rsidR="00402272" w:rsidRPr="00171128">
          <w:rPr>
            <w:b/>
            <w:bCs/>
            <w:color w:val="002060"/>
          </w:rPr>
          <w:instrText>r</w:instrText>
        </w:r>
        <w:r w:rsidR="00402272" w:rsidRPr="00171128">
          <w:rPr>
            <w:b/>
            <w:bCs/>
            <w:color w:val="002060"/>
            <w:lang w:val="el-GR"/>
          </w:rPr>
          <w:instrText xml:space="preserve"> \</w:instrText>
        </w:r>
        <w:r w:rsidR="00402272" w:rsidRPr="00171128">
          <w:rPr>
            <w:b/>
            <w:bCs/>
            <w:color w:val="002060"/>
          </w:rPr>
          <w:instrText>h</w:instrText>
        </w:r>
        <w:r w:rsidR="00402272" w:rsidRPr="00171128">
          <w:rPr>
            <w:b/>
            <w:bCs/>
            <w:color w:val="002060"/>
            <w:lang w:val="el-GR"/>
          </w:rPr>
          <w:instrText xml:space="preserve"> </w:instrText>
        </w:r>
        <w:r w:rsidR="00402272" w:rsidRPr="00171128">
          <w:rPr>
            <w:rStyle w:val="-"/>
            <w:b/>
            <w:bCs/>
            <w:color w:val="002060"/>
            <w:lang w:val="el-GR"/>
          </w:rPr>
          <w:instrText xml:space="preserve"> \* MERGEFORMAT </w:instrText>
        </w:r>
        <w:r w:rsidR="00402272" w:rsidRPr="00171128">
          <w:rPr>
            <w:rStyle w:val="-"/>
            <w:b/>
            <w:bCs/>
            <w:color w:val="002060"/>
            <w:lang w:val="el-GR"/>
          </w:rPr>
        </w:r>
        <w:r w:rsidR="00402272" w:rsidRPr="00171128">
          <w:rPr>
            <w:rStyle w:val="-"/>
            <w:b/>
            <w:bCs/>
            <w:color w:val="002060"/>
            <w:lang w:val="el-GR"/>
          </w:rPr>
          <w:fldChar w:fldCharType="separate"/>
        </w:r>
        <w:r w:rsidR="007D003C" w:rsidRPr="007D003C">
          <w:rPr>
            <w:b/>
            <w:bCs/>
            <w:color w:val="002060"/>
            <w:lang w:val="el-GR"/>
          </w:rPr>
          <w:t>2.2.7</w:t>
        </w:r>
        <w:r w:rsidR="00402272" w:rsidRPr="00171128">
          <w:rPr>
            <w:rStyle w:val="-"/>
            <w:b/>
            <w:bCs/>
            <w:color w:val="002060"/>
            <w:lang w:val="el-GR"/>
          </w:rPr>
          <w:fldChar w:fldCharType="end"/>
        </w:r>
      </w:hyperlink>
      <w:r w:rsidR="00B9111A" w:rsidRPr="00EA6B87">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171128">
        <w:rPr>
          <w:b/>
          <w:color w:val="002060"/>
          <w:lang w:val="el-GR"/>
        </w:rPr>
        <w:fldChar w:fldCharType="begin"/>
      </w:r>
      <w:r w:rsidR="00B9111A" w:rsidRPr="00171128">
        <w:rPr>
          <w:b/>
          <w:color w:val="002060"/>
          <w:lang w:val="el-GR"/>
        </w:rPr>
        <w:instrText xml:space="preserve"> REF _Ref67613215 \r \h </w:instrText>
      </w:r>
      <w:r w:rsidR="00EA6B87" w:rsidRPr="00171128">
        <w:rPr>
          <w:b/>
          <w:color w:val="002060"/>
          <w:lang w:val="el-GR"/>
        </w:rPr>
        <w:instrText xml:space="preserve"> \* MERGEFORMAT </w:instrText>
      </w:r>
      <w:r w:rsidR="00B9111A" w:rsidRPr="00171128">
        <w:rPr>
          <w:b/>
          <w:color w:val="002060"/>
          <w:lang w:val="el-GR"/>
        </w:rPr>
      </w:r>
      <w:r w:rsidR="00B9111A" w:rsidRPr="00171128">
        <w:rPr>
          <w:b/>
          <w:color w:val="002060"/>
          <w:lang w:val="el-GR"/>
        </w:rPr>
        <w:fldChar w:fldCharType="separate"/>
      </w:r>
      <w:r w:rsidR="007D003C">
        <w:rPr>
          <w:b/>
          <w:color w:val="002060"/>
          <w:lang w:val="el-GR"/>
        </w:rPr>
        <w:t>3.2</w:t>
      </w:r>
      <w:r w:rsidR="00B9111A" w:rsidRPr="00171128">
        <w:rPr>
          <w:b/>
          <w:color w:val="002060"/>
          <w:lang w:val="el-GR"/>
        </w:rPr>
        <w:fldChar w:fldCharType="end"/>
      </w:r>
      <w:r w:rsidR="00B9111A" w:rsidRPr="00EA6B87">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w:t>
      </w:r>
      <w:r w:rsidR="00B9111A" w:rsidRPr="00EA6B87">
        <w:rPr>
          <w:bCs/>
          <w:lang w:val="el-GR"/>
        </w:rPr>
        <w:lastRenderedPageBreak/>
        <w:t>να υποβάλλουν όλα ή ορισμένα δικαιολογητικά, όταν αυτό απαιτείται για την ορθή διεξαγωγή της διαδικασίας.</w:t>
      </w:r>
      <w:r w:rsidR="00FB130E">
        <w:rPr>
          <w:bCs/>
          <w:lang w:val="el-GR"/>
        </w:rPr>
        <w:t xml:space="preserve"> Οι οικονομικοί φορείς μεριμνούν να διαθέτουν δικαιολογητικά, τα οποία να καλύπτουν και το χρόνο υποβολής της προσφοράς</w:t>
      </w:r>
      <w:r w:rsidR="00FB130E">
        <w:rPr>
          <w:rStyle w:val="ab"/>
          <w:bCs/>
          <w:lang w:val="el-GR"/>
        </w:rPr>
        <w:footnoteReference w:id="9"/>
      </w:r>
      <w:r w:rsidR="00FB130E">
        <w:rPr>
          <w:bCs/>
          <w:lang w:val="el-GR"/>
        </w:rPr>
        <w:t xml:space="preserve"> προκειμένου να τα υποβάλουν, εφόσον αναδειχθούν προσωρινοί ανάδοχοι.</w:t>
      </w:r>
    </w:p>
    <w:p w14:paraId="2F58972E" w14:textId="2B2BC63B" w:rsidR="00B9111A" w:rsidRPr="00EA6B87" w:rsidRDefault="00B9111A" w:rsidP="00F73DE9">
      <w:pPr>
        <w:spacing w:line="360" w:lineRule="auto"/>
        <w:rPr>
          <w:bCs/>
          <w:lang w:val="el-GR"/>
        </w:rPr>
      </w:pPr>
      <w:r w:rsidRPr="00EA6B87">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sidRPr="00EA6B87">
        <w:rPr>
          <w:bCs/>
          <w:lang w:val="el-GR"/>
        </w:rPr>
        <w:t xml:space="preserve"> </w:t>
      </w:r>
      <w:r w:rsidRPr="00EA6B87">
        <w:rPr>
          <w:bCs/>
          <w:lang w:val="el-GR"/>
        </w:rPr>
        <w:t>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74AC7FC6" w14:textId="77777777" w:rsidR="00B9111A" w:rsidRPr="00EA6B87" w:rsidRDefault="00B9111A" w:rsidP="00F73DE9">
      <w:pPr>
        <w:spacing w:line="360" w:lineRule="auto"/>
        <w:rPr>
          <w:bCs/>
          <w:lang w:val="el-GR"/>
        </w:rPr>
      </w:pPr>
      <w:r w:rsidRPr="00EA6B87">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0004E7B" w:rsidR="00B9111A" w:rsidRPr="00EA6B87" w:rsidRDefault="00B9111A" w:rsidP="00F73DE9">
      <w:pPr>
        <w:spacing w:line="360" w:lineRule="auto"/>
        <w:rPr>
          <w:bCs/>
          <w:lang w:val="el-GR"/>
        </w:rPr>
      </w:pPr>
      <w:r w:rsidRPr="00EA6B87">
        <w:rPr>
          <w:bCs/>
          <w:lang w:val="el-GR"/>
        </w:rPr>
        <w:t xml:space="preserve">Τα δικαιολογητικά του παρόντος υποβάλλονται και γίνονται αποδεκτά σύμφωνα με την παράγραφο </w:t>
      </w:r>
      <w:r w:rsidR="000F0E29" w:rsidRPr="00EA6B87">
        <w:rPr>
          <w:bCs/>
          <w:lang w:val="el-GR"/>
        </w:rPr>
        <w:t>2.4.2.5</w:t>
      </w:r>
      <w:r w:rsidR="007E61C0" w:rsidRPr="00EA6B87">
        <w:rPr>
          <w:bCs/>
          <w:lang w:val="el-GR"/>
        </w:rPr>
        <w:t xml:space="preserve"> </w:t>
      </w:r>
      <w:r w:rsidRPr="00EA6B87">
        <w:rPr>
          <w:bCs/>
          <w:lang w:val="el-GR"/>
        </w:rPr>
        <w:t xml:space="preserve">και </w:t>
      </w:r>
      <w:r w:rsidRPr="004E386C">
        <w:rPr>
          <w:b/>
          <w:color w:val="002060"/>
          <w:lang w:val="el-GR"/>
        </w:rPr>
        <w:fldChar w:fldCharType="begin"/>
      </w:r>
      <w:r w:rsidRPr="004E386C">
        <w:rPr>
          <w:b/>
          <w:color w:val="002060"/>
          <w:lang w:val="el-GR"/>
        </w:rPr>
        <w:instrText xml:space="preserve"> REF _Ref67613215 \r \h </w:instrText>
      </w:r>
      <w:r w:rsidR="00EA6B87" w:rsidRPr="004E386C">
        <w:rPr>
          <w:b/>
          <w:color w:val="002060"/>
          <w:lang w:val="el-GR"/>
        </w:rPr>
        <w:instrText xml:space="preserve"> \* MERGEFORMAT </w:instrText>
      </w:r>
      <w:r w:rsidRPr="004E386C">
        <w:rPr>
          <w:b/>
          <w:color w:val="002060"/>
          <w:lang w:val="el-GR"/>
        </w:rPr>
      </w:r>
      <w:r w:rsidRPr="004E386C">
        <w:rPr>
          <w:b/>
          <w:color w:val="002060"/>
          <w:lang w:val="el-GR"/>
        </w:rPr>
        <w:fldChar w:fldCharType="separate"/>
      </w:r>
      <w:r w:rsidR="007D003C">
        <w:rPr>
          <w:b/>
          <w:color w:val="002060"/>
          <w:lang w:val="el-GR"/>
        </w:rPr>
        <w:t>3.2</w:t>
      </w:r>
      <w:r w:rsidRPr="004E386C">
        <w:rPr>
          <w:b/>
          <w:color w:val="002060"/>
          <w:lang w:val="el-GR"/>
        </w:rPr>
        <w:fldChar w:fldCharType="end"/>
      </w:r>
      <w:r w:rsidRPr="00EA6B87">
        <w:rPr>
          <w:bCs/>
          <w:lang w:val="el-GR"/>
        </w:rPr>
        <w:t xml:space="preserve"> της παρούσας.</w:t>
      </w:r>
    </w:p>
    <w:p w14:paraId="014AEB59" w14:textId="69EF5F16" w:rsidR="00B9111A" w:rsidRPr="00EA6B87" w:rsidRDefault="00B9111A" w:rsidP="00F73DE9">
      <w:pPr>
        <w:spacing w:line="360" w:lineRule="auto"/>
        <w:rPr>
          <w:b/>
          <w:bCs/>
          <w:lang w:val="el-GR"/>
        </w:rPr>
      </w:pPr>
      <w:r w:rsidRPr="00EA6B87">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402272" w:rsidRPr="004E386C">
        <w:rPr>
          <w:b/>
          <w:bCs/>
          <w:color w:val="002060"/>
          <w:lang w:val="el-GR"/>
        </w:rPr>
        <w:fldChar w:fldCharType="begin"/>
      </w:r>
      <w:r w:rsidR="00402272" w:rsidRPr="004E386C">
        <w:rPr>
          <w:b/>
          <w:bCs/>
          <w:color w:val="002060"/>
          <w:lang w:val="el-GR"/>
        </w:rPr>
        <w:instrText xml:space="preserve"> REF _Ref75870681 \r \h </w:instrText>
      </w:r>
      <w:r w:rsidR="004E386C">
        <w:rPr>
          <w:b/>
          <w:bCs/>
          <w:color w:val="002060"/>
          <w:lang w:val="el-GR"/>
        </w:rPr>
        <w:instrText xml:space="preserve"> \* MERGEFORMAT </w:instrText>
      </w:r>
      <w:r w:rsidR="00402272" w:rsidRPr="004E386C">
        <w:rPr>
          <w:b/>
          <w:bCs/>
          <w:color w:val="002060"/>
          <w:lang w:val="el-GR"/>
        </w:rPr>
      </w:r>
      <w:r w:rsidR="00402272" w:rsidRPr="004E386C">
        <w:rPr>
          <w:b/>
          <w:bCs/>
          <w:color w:val="002060"/>
          <w:lang w:val="el-GR"/>
        </w:rPr>
        <w:fldChar w:fldCharType="separate"/>
      </w:r>
      <w:r w:rsidR="007D003C">
        <w:rPr>
          <w:b/>
          <w:bCs/>
          <w:color w:val="002060"/>
          <w:lang w:val="el-GR"/>
        </w:rPr>
        <w:t>2.1.4</w:t>
      </w:r>
      <w:r w:rsidR="00402272" w:rsidRPr="004E386C">
        <w:rPr>
          <w:b/>
          <w:bCs/>
          <w:color w:val="002060"/>
          <w:lang w:val="el-GR"/>
        </w:rPr>
        <w:fldChar w:fldCharType="end"/>
      </w:r>
      <w:r w:rsidRPr="00EA6B87">
        <w:rPr>
          <w:lang w:val="el-GR"/>
        </w:rPr>
        <w:t>.</w:t>
      </w:r>
    </w:p>
    <w:p w14:paraId="32335D58" w14:textId="1EDBAB30" w:rsidR="00B9111A" w:rsidRPr="00EA6B87" w:rsidRDefault="00B9111A" w:rsidP="00F73DE9">
      <w:pPr>
        <w:spacing w:line="360" w:lineRule="auto"/>
        <w:rPr>
          <w:lang w:val="el-GR"/>
        </w:rPr>
      </w:pPr>
      <w:r w:rsidRPr="00EA6B87">
        <w:rPr>
          <w:b/>
          <w:bCs/>
          <w:lang w:val="el-GR"/>
        </w:rPr>
        <w:t>Β.</w:t>
      </w:r>
      <w:r w:rsidRPr="00EA6B87">
        <w:rPr>
          <w:lang w:val="el-GR"/>
        </w:rPr>
        <w:t xml:space="preserve"> </w:t>
      </w:r>
      <w:r w:rsidRPr="00EA6B87">
        <w:rPr>
          <w:b/>
          <w:lang w:val="el-GR"/>
        </w:rPr>
        <w:t>1.</w:t>
      </w:r>
      <w:r w:rsidRPr="00EA6B87">
        <w:rPr>
          <w:lang w:val="el-GR"/>
        </w:rPr>
        <w:t xml:space="preserve"> Για την απόδειξη της μη συνδρομής των λόγων αποκλεισμού της παραγράφου </w:t>
      </w:r>
      <w:r w:rsidRPr="004E386C">
        <w:rPr>
          <w:b/>
          <w:bCs/>
          <w:color w:val="002060"/>
          <w:lang w:val="el-GR"/>
        </w:rPr>
        <w:fldChar w:fldCharType="begin"/>
      </w:r>
      <w:r w:rsidRPr="004E386C">
        <w:rPr>
          <w:b/>
          <w:bCs/>
          <w:color w:val="002060"/>
          <w:lang w:val="el-GR"/>
        </w:rPr>
        <w:instrText xml:space="preserve"> REF _Ref496541356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w:t>
      </w:r>
      <w:r w:rsidRPr="004E386C">
        <w:rPr>
          <w:b/>
          <w:bCs/>
          <w:color w:val="002060"/>
          <w:lang w:val="el-GR"/>
        </w:rPr>
        <w:fldChar w:fldCharType="end"/>
      </w:r>
      <w:r w:rsidRPr="00EA6B87">
        <w:rPr>
          <w:lang w:val="el-GR"/>
        </w:rPr>
        <w:t xml:space="preserve"> οι προσφέροντες οικονομικοί φορείς προσκομίζουν αντίστοιχα τα δικαιολογητικά που αναφέρονται </w:t>
      </w:r>
      <w:r w:rsidR="00FB130E">
        <w:rPr>
          <w:lang w:val="el-GR"/>
        </w:rPr>
        <w:t>κατωτέρω</w:t>
      </w:r>
      <w:r w:rsidR="009E4679" w:rsidRPr="00EA6B87">
        <w:rPr>
          <w:lang w:val="el-GR"/>
        </w:rPr>
        <w:t>.</w:t>
      </w:r>
    </w:p>
    <w:p w14:paraId="454ACC2E" w14:textId="64DF9850" w:rsidR="00FB130E" w:rsidRDefault="00FB130E" w:rsidP="00F73DE9">
      <w:pPr>
        <w:spacing w:line="360" w:lineRule="auto"/>
        <w:rPr>
          <w:color w:val="000000"/>
          <w:lang w:val="el-GR"/>
        </w:rPr>
      </w:pPr>
      <w:r>
        <w:rPr>
          <w:color w:val="000000"/>
          <w:lang w:val="el-GR"/>
        </w:rPr>
        <w:t xml:space="preserve">Τα </w:t>
      </w:r>
      <w:r w:rsidR="0009418C">
        <w:rPr>
          <w:color w:val="000000"/>
          <w:lang w:val="el-GR"/>
        </w:rPr>
        <w:t>ε</w:t>
      </w:r>
      <w:r>
        <w:rPr>
          <w:color w:val="000000"/>
          <w:lang w:val="el-GR"/>
        </w:rPr>
        <w:t xml:space="preserve">ν λόγω πιστοποιητικά υποβάλλονται μαζί με τα υπόλοιπα αποδεικτικά μέσα της παραγράφου </w:t>
      </w:r>
      <w:r w:rsidR="004E386C" w:rsidRPr="004E386C">
        <w:rPr>
          <w:b/>
          <w:bCs/>
          <w:color w:val="002060"/>
          <w:lang w:val="el-GR"/>
        </w:rPr>
        <w:fldChar w:fldCharType="begin"/>
      </w:r>
      <w:r w:rsidR="004E386C" w:rsidRPr="004E386C">
        <w:rPr>
          <w:b/>
          <w:bCs/>
          <w:color w:val="002060"/>
          <w:lang w:val="el-GR"/>
        </w:rPr>
        <w:instrText xml:space="preserve"> REF _Ref67613215 \r \h </w:instrText>
      </w:r>
      <w:r w:rsidR="004E386C" w:rsidRPr="004E386C">
        <w:rPr>
          <w:b/>
          <w:bCs/>
          <w:color w:val="002060"/>
          <w:lang w:val="el-GR"/>
        </w:rPr>
      </w:r>
      <w:r w:rsidR="004E386C" w:rsidRPr="004E386C">
        <w:rPr>
          <w:b/>
          <w:bCs/>
          <w:color w:val="002060"/>
          <w:lang w:val="el-GR"/>
        </w:rPr>
        <w:fldChar w:fldCharType="separate"/>
      </w:r>
      <w:r w:rsidR="007D003C">
        <w:rPr>
          <w:b/>
          <w:bCs/>
          <w:color w:val="002060"/>
          <w:lang w:val="el-GR"/>
        </w:rPr>
        <w:t>3.2</w:t>
      </w:r>
      <w:r w:rsidR="004E386C" w:rsidRPr="004E386C">
        <w:rPr>
          <w:b/>
          <w:bCs/>
          <w:color w:val="002060"/>
          <w:lang w:val="el-GR"/>
        </w:rPr>
        <w:fldChar w:fldCharType="end"/>
      </w:r>
      <w:r>
        <w:rPr>
          <w:color w:val="000000"/>
          <w:lang w:val="el-GR"/>
        </w:rPr>
        <w:t xml:space="preserve"> της παρούσας, από τον προσωρινό ανάδοχο, μέσω του υποσυστήματος, στο φάκελο «δικαιολογητικά προσωρινού αναδόχου».</w:t>
      </w:r>
    </w:p>
    <w:p w14:paraId="7790D2A8" w14:textId="70F9C11A" w:rsidR="00C27CEC" w:rsidRPr="00EA6B87" w:rsidRDefault="00C27CEC" w:rsidP="00F73DE9">
      <w:pPr>
        <w:spacing w:line="360" w:lineRule="auto"/>
        <w:rPr>
          <w:color w:val="000000"/>
          <w:lang w:val="el-GR"/>
        </w:rPr>
      </w:pPr>
      <w:r w:rsidRPr="00EA6B87">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EA6B87">
        <w:rPr>
          <w:color w:val="000000"/>
          <w:lang w:val="el-GR"/>
        </w:rPr>
        <w:t>α</w:t>
      </w:r>
      <w:r w:rsidRPr="00EA6B87">
        <w:rPr>
          <w:color w:val="000000"/>
          <w:lang w:val="el-GR"/>
        </w:rPr>
        <w:t xml:space="preserve"> έγγραφα ή τα πιστοποιητικά αυτά δεν καλύπτουν όλες τις περιπτώσεις που αναφέρονται στις παραγράφους </w:t>
      </w:r>
      <w:r w:rsidR="004E386C" w:rsidRPr="004E386C">
        <w:rPr>
          <w:b/>
          <w:bCs/>
          <w:color w:val="002060"/>
          <w:lang w:val="el-GR"/>
        </w:rPr>
        <w:fldChar w:fldCharType="begin"/>
      </w:r>
      <w:r w:rsidR="004E386C" w:rsidRPr="004E386C">
        <w:rPr>
          <w:b/>
          <w:bCs/>
          <w:color w:val="002060"/>
          <w:lang w:val="el-GR"/>
        </w:rPr>
        <w:instrText xml:space="preserve"> REF _Ref74507429 \n \h </w:instrText>
      </w:r>
      <w:r w:rsidR="004E386C">
        <w:rPr>
          <w:b/>
          <w:bCs/>
          <w:color w:val="002060"/>
          <w:lang w:val="el-GR"/>
        </w:rPr>
        <w:instrText xml:space="preserve"> \* MERGEFORMAT </w:instrText>
      </w:r>
      <w:r w:rsidR="004E386C" w:rsidRPr="004E386C">
        <w:rPr>
          <w:b/>
          <w:bCs/>
          <w:color w:val="002060"/>
          <w:lang w:val="el-GR"/>
        </w:rPr>
      </w:r>
      <w:r w:rsidR="004E386C" w:rsidRPr="004E386C">
        <w:rPr>
          <w:b/>
          <w:bCs/>
          <w:color w:val="002060"/>
          <w:lang w:val="el-GR"/>
        </w:rPr>
        <w:fldChar w:fldCharType="separate"/>
      </w:r>
      <w:r w:rsidR="007D003C">
        <w:rPr>
          <w:b/>
          <w:bCs/>
          <w:color w:val="002060"/>
          <w:lang w:val="el-GR"/>
        </w:rPr>
        <w:t>2.2.3.1</w:t>
      </w:r>
      <w:r w:rsidR="004E386C" w:rsidRPr="004E386C">
        <w:rPr>
          <w:b/>
          <w:bCs/>
          <w:color w:val="002060"/>
          <w:lang w:val="el-GR"/>
        </w:rPr>
        <w:fldChar w:fldCharType="end"/>
      </w:r>
      <w:r w:rsidRPr="00EA6B87">
        <w:rPr>
          <w:color w:val="000000"/>
          <w:lang w:val="el-GR"/>
        </w:rPr>
        <w:t xml:space="preserve"> και </w:t>
      </w:r>
      <w:r w:rsidR="004E386C" w:rsidRPr="004E386C">
        <w:rPr>
          <w:b/>
          <w:bCs/>
          <w:color w:val="002060"/>
          <w:lang w:val="el-GR"/>
        </w:rPr>
        <w:fldChar w:fldCharType="begin"/>
      </w:r>
      <w:r w:rsidR="004E386C" w:rsidRPr="004E386C">
        <w:rPr>
          <w:b/>
          <w:bCs/>
          <w:color w:val="002060"/>
          <w:lang w:val="el-GR"/>
        </w:rPr>
        <w:instrText xml:space="preserve"> REF _Ref503518036 \n \h </w:instrText>
      </w:r>
      <w:r w:rsidR="004E386C">
        <w:rPr>
          <w:b/>
          <w:bCs/>
          <w:color w:val="002060"/>
          <w:lang w:val="el-GR"/>
        </w:rPr>
        <w:instrText xml:space="preserve"> \* MERGEFORMAT </w:instrText>
      </w:r>
      <w:r w:rsidR="004E386C" w:rsidRPr="004E386C">
        <w:rPr>
          <w:b/>
          <w:bCs/>
          <w:color w:val="002060"/>
          <w:lang w:val="el-GR"/>
        </w:rPr>
      </w:r>
      <w:r w:rsidR="004E386C" w:rsidRPr="004E386C">
        <w:rPr>
          <w:b/>
          <w:bCs/>
          <w:color w:val="002060"/>
          <w:lang w:val="el-GR"/>
        </w:rPr>
        <w:fldChar w:fldCharType="separate"/>
      </w:r>
      <w:r w:rsidR="007D003C">
        <w:rPr>
          <w:b/>
          <w:bCs/>
          <w:color w:val="002060"/>
          <w:lang w:val="el-GR"/>
        </w:rPr>
        <w:t>2.2.3.2</w:t>
      </w:r>
      <w:r w:rsidR="004E386C" w:rsidRPr="004E386C">
        <w:rPr>
          <w:b/>
          <w:bCs/>
          <w:color w:val="002060"/>
          <w:lang w:val="el-GR"/>
        </w:rPr>
        <w:fldChar w:fldCharType="end"/>
      </w:r>
      <w:r w:rsidRPr="00EA6B87">
        <w:rPr>
          <w:color w:val="000000"/>
          <w:lang w:val="el-GR"/>
        </w:rPr>
        <w:t xml:space="preserve"> περ. α’ και β’, καθώς και στην περ. β΄ της παραγράφου </w:t>
      </w:r>
      <w:r w:rsidRPr="004E386C">
        <w:rPr>
          <w:b/>
          <w:bCs/>
          <w:color w:val="002060"/>
          <w:lang w:val="el-GR"/>
        </w:rPr>
        <w:fldChar w:fldCharType="begin"/>
      </w:r>
      <w:r w:rsidRPr="004E386C">
        <w:rPr>
          <w:b/>
          <w:bCs/>
          <w:color w:val="002060"/>
          <w:lang w:val="el-GR"/>
        </w:rPr>
        <w:instrText xml:space="preserve"> REF _Ref496540586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2.2.3.3</w:t>
      </w:r>
      <w:r w:rsidRPr="004E386C">
        <w:rPr>
          <w:b/>
          <w:bCs/>
          <w:color w:val="002060"/>
          <w:lang w:val="el-GR"/>
        </w:rPr>
        <w:fldChar w:fldCharType="end"/>
      </w:r>
      <w:r w:rsidRPr="00EA6B87">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w:t>
      </w:r>
      <w:r w:rsidRPr="00EA6B87">
        <w:rPr>
          <w:color w:val="000000"/>
          <w:lang w:val="el-GR"/>
        </w:rPr>
        <w:lastRenderedPageBreak/>
        <w:t xml:space="preserve">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4E386C" w:rsidRPr="004E386C">
        <w:rPr>
          <w:b/>
          <w:bCs/>
          <w:color w:val="002060"/>
          <w:lang w:val="el-GR"/>
        </w:rPr>
        <w:fldChar w:fldCharType="begin"/>
      </w:r>
      <w:r w:rsidR="004E386C" w:rsidRPr="004E386C">
        <w:rPr>
          <w:b/>
          <w:bCs/>
          <w:color w:val="002060"/>
          <w:lang w:val="el-GR"/>
        </w:rPr>
        <w:instrText xml:space="preserve"> REF _Ref74507429 \n \h </w:instrText>
      </w:r>
      <w:r w:rsidR="004E386C">
        <w:rPr>
          <w:b/>
          <w:bCs/>
          <w:color w:val="002060"/>
          <w:lang w:val="el-GR"/>
        </w:rPr>
        <w:instrText xml:space="preserve"> \* MERGEFORMAT </w:instrText>
      </w:r>
      <w:r w:rsidR="004E386C" w:rsidRPr="004E386C">
        <w:rPr>
          <w:b/>
          <w:bCs/>
          <w:color w:val="002060"/>
          <w:lang w:val="el-GR"/>
        </w:rPr>
      </w:r>
      <w:r w:rsidR="004E386C" w:rsidRPr="004E386C">
        <w:rPr>
          <w:b/>
          <w:bCs/>
          <w:color w:val="002060"/>
          <w:lang w:val="el-GR"/>
        </w:rPr>
        <w:fldChar w:fldCharType="separate"/>
      </w:r>
      <w:r w:rsidR="007D003C">
        <w:rPr>
          <w:b/>
          <w:bCs/>
          <w:color w:val="002060"/>
          <w:lang w:val="el-GR"/>
        </w:rPr>
        <w:t>2.2.3.1</w:t>
      </w:r>
      <w:r w:rsidR="004E386C" w:rsidRPr="004E386C">
        <w:rPr>
          <w:b/>
          <w:bCs/>
          <w:color w:val="002060"/>
          <w:lang w:val="el-GR"/>
        </w:rPr>
        <w:fldChar w:fldCharType="end"/>
      </w:r>
      <w:r w:rsidRPr="00EA6B87">
        <w:rPr>
          <w:color w:val="000000"/>
          <w:lang w:val="el-GR"/>
        </w:rPr>
        <w:t xml:space="preserve"> και </w:t>
      </w:r>
      <w:r w:rsidR="004E386C" w:rsidRPr="004E386C">
        <w:rPr>
          <w:b/>
          <w:bCs/>
          <w:color w:val="002060"/>
          <w:lang w:val="el-GR"/>
        </w:rPr>
        <w:fldChar w:fldCharType="begin"/>
      </w:r>
      <w:r w:rsidR="004E386C" w:rsidRPr="004E386C">
        <w:rPr>
          <w:b/>
          <w:bCs/>
          <w:color w:val="002060"/>
          <w:lang w:val="el-GR"/>
        </w:rPr>
        <w:instrText xml:space="preserve"> REF _Ref503518036 \n \h </w:instrText>
      </w:r>
      <w:r w:rsidR="004E386C" w:rsidRPr="004E386C">
        <w:rPr>
          <w:b/>
          <w:bCs/>
          <w:color w:val="002060"/>
          <w:lang w:val="el-GR"/>
        </w:rPr>
      </w:r>
      <w:r w:rsidR="004E386C" w:rsidRPr="004E386C">
        <w:rPr>
          <w:b/>
          <w:bCs/>
          <w:color w:val="002060"/>
          <w:lang w:val="el-GR"/>
        </w:rPr>
        <w:fldChar w:fldCharType="separate"/>
      </w:r>
      <w:r w:rsidR="007D003C">
        <w:rPr>
          <w:b/>
          <w:bCs/>
          <w:color w:val="002060"/>
          <w:lang w:val="el-GR"/>
        </w:rPr>
        <w:t>2.2.3.2</w:t>
      </w:r>
      <w:r w:rsidR="004E386C" w:rsidRPr="004E386C">
        <w:rPr>
          <w:b/>
          <w:bCs/>
          <w:color w:val="002060"/>
          <w:lang w:val="el-GR"/>
        </w:rPr>
        <w:fldChar w:fldCharType="end"/>
      </w:r>
      <w:r w:rsidRPr="00EA6B87">
        <w:rPr>
          <w:color w:val="000000"/>
          <w:lang w:val="el-GR"/>
        </w:rPr>
        <w:t xml:space="preserve"> περ. α’ και β’, καθώς και στην περ. β΄ της παραγράφου </w:t>
      </w:r>
      <w:r w:rsidRPr="004E386C">
        <w:rPr>
          <w:b/>
          <w:bCs/>
          <w:color w:val="002060"/>
          <w:lang w:val="el-GR"/>
        </w:rPr>
        <w:fldChar w:fldCharType="begin"/>
      </w:r>
      <w:r w:rsidRPr="004E386C">
        <w:rPr>
          <w:b/>
          <w:bCs/>
          <w:color w:val="002060"/>
          <w:lang w:val="el-GR"/>
        </w:rPr>
        <w:instrText xml:space="preserve"> REF _Ref496540586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2.2.3.3</w:t>
      </w:r>
      <w:r w:rsidRPr="004E386C">
        <w:rPr>
          <w:b/>
          <w:bCs/>
          <w:color w:val="002060"/>
          <w:lang w:val="el-GR"/>
        </w:rPr>
        <w:fldChar w:fldCharType="end"/>
      </w:r>
      <w:r w:rsidRPr="00EA6B87">
        <w:rPr>
          <w:color w:val="000000"/>
          <w:lang w:val="el-GR"/>
        </w:rPr>
        <w:t>. Οι επίσημες δηλώσεις καθίστανται διαθέσιμες μέσω του επιγραμμικού αποθετηρίου πιστοποιητικών (</w:t>
      </w:r>
      <w:r w:rsidRPr="00EA6B87">
        <w:rPr>
          <w:color w:val="000000"/>
          <w:lang w:val="en-US"/>
        </w:rPr>
        <w:t>e</w:t>
      </w:r>
      <w:r w:rsidRPr="00EA6B87">
        <w:rPr>
          <w:color w:val="000000"/>
          <w:lang w:val="el-GR"/>
        </w:rPr>
        <w:t>-</w:t>
      </w:r>
      <w:r w:rsidRPr="00EA6B87">
        <w:rPr>
          <w:color w:val="000000"/>
          <w:lang w:val="en-US"/>
        </w:rPr>
        <w:t>Certis</w:t>
      </w:r>
      <w:r w:rsidRPr="00EA6B87">
        <w:rPr>
          <w:color w:val="000000"/>
          <w:lang w:val="el-GR"/>
        </w:rPr>
        <w:t>) του άρθρου 81 του ν. 4412/2016.</w:t>
      </w:r>
    </w:p>
    <w:p w14:paraId="09EE6CA3" w14:textId="77777777" w:rsidR="00C27CEC" w:rsidRPr="00EA6B87" w:rsidRDefault="00C27CEC" w:rsidP="00F73DE9">
      <w:pPr>
        <w:spacing w:line="360" w:lineRule="auto"/>
        <w:rPr>
          <w:lang w:val="el-GR"/>
        </w:rPr>
      </w:pPr>
      <w:r w:rsidRPr="00EA6B87">
        <w:rPr>
          <w:color w:val="000000"/>
          <w:lang w:val="el-GR"/>
        </w:rPr>
        <w:t>Ειδικότερα οι οικονομικοί φορείς προσκομίζουν:</w:t>
      </w:r>
    </w:p>
    <w:p w14:paraId="1ACA4CCF" w14:textId="095526A0" w:rsidR="00C27CEC" w:rsidRPr="00EA6B87" w:rsidRDefault="00C27CEC" w:rsidP="00F73DE9">
      <w:pPr>
        <w:spacing w:line="360" w:lineRule="auto"/>
        <w:rPr>
          <w:color w:val="000000"/>
          <w:lang w:val="el-GR"/>
        </w:rPr>
      </w:pPr>
      <w:r w:rsidRPr="00EA6B87">
        <w:rPr>
          <w:b/>
          <w:bCs/>
          <w:lang w:val="el-GR"/>
        </w:rPr>
        <w:t>α)</w:t>
      </w:r>
      <w:r w:rsidRPr="00EA6B87">
        <w:rPr>
          <w:lang w:val="el-GR"/>
        </w:rPr>
        <w:t xml:space="preserve"> για την παράγραφο </w:t>
      </w:r>
      <w:r w:rsidR="004E386C" w:rsidRPr="004E386C">
        <w:rPr>
          <w:b/>
          <w:bCs/>
          <w:color w:val="002060"/>
          <w:lang w:val="el-GR"/>
        </w:rPr>
        <w:fldChar w:fldCharType="begin"/>
      </w:r>
      <w:r w:rsidR="004E386C" w:rsidRPr="004E386C">
        <w:rPr>
          <w:b/>
          <w:bCs/>
          <w:color w:val="002060"/>
          <w:lang w:val="el-GR"/>
        </w:rPr>
        <w:instrText xml:space="preserve"> REF _Ref74507429 \n \h  \* MERGEFORMAT </w:instrText>
      </w:r>
      <w:r w:rsidR="004E386C" w:rsidRPr="004E386C">
        <w:rPr>
          <w:b/>
          <w:bCs/>
          <w:color w:val="002060"/>
          <w:lang w:val="el-GR"/>
        </w:rPr>
      </w:r>
      <w:r w:rsidR="004E386C" w:rsidRPr="004E386C">
        <w:rPr>
          <w:b/>
          <w:bCs/>
          <w:color w:val="002060"/>
          <w:lang w:val="el-GR"/>
        </w:rPr>
        <w:fldChar w:fldCharType="separate"/>
      </w:r>
      <w:r w:rsidR="007D003C">
        <w:rPr>
          <w:b/>
          <w:bCs/>
          <w:color w:val="002060"/>
          <w:lang w:val="el-GR"/>
        </w:rPr>
        <w:t>2.2.3.1</w:t>
      </w:r>
      <w:r w:rsidR="004E386C" w:rsidRPr="004E386C">
        <w:rPr>
          <w:b/>
          <w:bCs/>
          <w:color w:val="002060"/>
          <w:lang w:val="el-GR"/>
        </w:rPr>
        <w:fldChar w:fldCharType="end"/>
      </w:r>
      <w:r w:rsidRPr="00EA6B87">
        <w:rPr>
          <w:b/>
          <w:bCs/>
          <w:lang w:val="el-GR"/>
        </w:rPr>
        <w:t xml:space="preserve"> </w:t>
      </w:r>
      <w:r w:rsidRPr="00EA6B87">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EA6B87">
        <w:rPr>
          <w:color w:val="000000"/>
          <w:lang w:val="el-GR"/>
        </w:rPr>
        <w:t>που να έχει εκδοθεί έως τρεις (3) μήνες πριν από την υποβολή του</w:t>
      </w:r>
      <w:r w:rsidR="00540545">
        <w:rPr>
          <w:rStyle w:val="ab"/>
          <w:color w:val="000000"/>
          <w:lang w:val="el-GR"/>
        </w:rPr>
        <w:footnoteReference w:id="10"/>
      </w:r>
      <w:r w:rsidRPr="00EA6B87">
        <w:rPr>
          <w:color w:val="000000"/>
          <w:lang w:val="el-GR"/>
        </w:rPr>
        <w:t>.</w:t>
      </w:r>
    </w:p>
    <w:p w14:paraId="5DF15F63" w14:textId="72168B3F" w:rsidR="00C27CEC" w:rsidRPr="00EA6B87" w:rsidRDefault="00C27CEC" w:rsidP="00F73DE9">
      <w:pPr>
        <w:spacing w:line="360" w:lineRule="auto"/>
        <w:rPr>
          <w:color w:val="000000"/>
          <w:lang w:val="el-GR"/>
        </w:rPr>
      </w:pPr>
      <w:r w:rsidRPr="00EA6B87">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4E386C">
        <w:rPr>
          <w:b/>
          <w:bCs/>
          <w:color w:val="002060"/>
          <w:lang w:val="el-GR"/>
        </w:rPr>
        <w:fldChar w:fldCharType="begin"/>
      </w:r>
      <w:r w:rsidRPr="004E386C">
        <w:rPr>
          <w:b/>
          <w:bCs/>
          <w:color w:val="002060"/>
          <w:lang w:val="el-GR"/>
        </w:rPr>
        <w:instrText xml:space="preserve"> REF _Ref74507429 \r \h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2.2.3.1</w:t>
      </w:r>
      <w:r w:rsidRPr="004E386C">
        <w:rPr>
          <w:b/>
          <w:bCs/>
          <w:color w:val="002060"/>
          <w:lang w:val="el-GR"/>
        </w:rPr>
        <w:fldChar w:fldCharType="end"/>
      </w:r>
      <w:r w:rsidRPr="00EA6B87">
        <w:rPr>
          <w:color w:val="000000"/>
          <w:lang w:val="el-GR"/>
        </w:rPr>
        <w:t>,</w:t>
      </w:r>
    </w:p>
    <w:p w14:paraId="0FE55007" w14:textId="33162246" w:rsidR="00C27CEC" w:rsidRPr="00EA6B87" w:rsidRDefault="00C27CEC" w:rsidP="00F73DE9">
      <w:pPr>
        <w:spacing w:line="360" w:lineRule="auto"/>
        <w:rPr>
          <w:color w:val="000000"/>
          <w:lang w:val="el-GR"/>
        </w:rPr>
      </w:pPr>
      <w:r w:rsidRPr="00EA6B87">
        <w:rPr>
          <w:b/>
          <w:bCs/>
          <w:color w:val="000000"/>
          <w:lang w:val="el-GR"/>
        </w:rPr>
        <w:t>β)</w:t>
      </w:r>
      <w:r w:rsidRPr="00EA6B87">
        <w:rPr>
          <w:color w:val="000000"/>
          <w:lang w:val="el-GR"/>
        </w:rPr>
        <w:t xml:space="preserve"> για την παράγραφο </w:t>
      </w:r>
      <w:r w:rsidRPr="004E386C">
        <w:rPr>
          <w:b/>
          <w:bCs/>
          <w:color w:val="002060"/>
          <w:lang w:val="el-GR"/>
        </w:rPr>
        <w:fldChar w:fldCharType="begin"/>
      </w:r>
      <w:r w:rsidRPr="004E386C">
        <w:rPr>
          <w:b/>
          <w:bCs/>
          <w:color w:val="002060"/>
          <w:lang w:val="el-GR"/>
        </w:rPr>
        <w:instrText xml:space="preserve"> REF _Ref503518036 \r \h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2.2.3.2</w:t>
      </w:r>
      <w:r w:rsidRPr="004E386C">
        <w:rPr>
          <w:b/>
          <w:bCs/>
          <w:color w:val="002060"/>
          <w:lang w:val="el-GR"/>
        </w:rPr>
        <w:fldChar w:fldCharType="end"/>
      </w:r>
      <w:r w:rsidRPr="00EA6B87">
        <w:rPr>
          <w:b/>
          <w:bCs/>
          <w:color w:val="000000"/>
          <w:lang w:val="el-GR"/>
        </w:rPr>
        <w:t xml:space="preserve"> </w:t>
      </w:r>
      <w:r w:rsidRPr="00EA6B87">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DF776D" w:rsidRPr="00EA6B87">
        <w:rPr>
          <w:color w:val="000000"/>
          <w:lang w:val="el-GR"/>
        </w:rPr>
        <w:t xml:space="preserve"> </w:t>
      </w:r>
    </w:p>
    <w:p w14:paraId="6B3BE812" w14:textId="77777777" w:rsidR="00C27CEC" w:rsidRPr="00EA6B87" w:rsidRDefault="00C27CEC" w:rsidP="00F73DE9">
      <w:pPr>
        <w:spacing w:line="360" w:lineRule="auto"/>
        <w:rPr>
          <w:b/>
          <w:bCs/>
          <w:color w:val="000000"/>
          <w:lang w:val="el-GR"/>
        </w:rPr>
      </w:pPr>
      <w:r w:rsidRPr="00EA6B87">
        <w:rPr>
          <w:color w:val="000000"/>
          <w:lang w:val="el-GR"/>
        </w:rPr>
        <w:t>Ιδίως οι οικονομικοί φορείς που είναι εγκατεστημένοι στην Ελλάδα προσκομίζουν:</w:t>
      </w:r>
    </w:p>
    <w:p w14:paraId="7442D7F9" w14:textId="3B4F91BB" w:rsidR="00B9111A" w:rsidRPr="00EA6B87" w:rsidRDefault="00C27CEC" w:rsidP="00F73DE9">
      <w:pPr>
        <w:spacing w:line="360" w:lineRule="auto"/>
        <w:rPr>
          <w:b/>
          <w:lang w:val="el-GR"/>
        </w:rPr>
      </w:pPr>
      <w:r w:rsidRPr="00EA6B87">
        <w:rPr>
          <w:b/>
          <w:bCs/>
          <w:color w:val="000000"/>
          <w:lang w:val="en-US"/>
        </w:rPr>
        <w:t>i</w:t>
      </w:r>
      <w:r w:rsidRPr="00EA6B87">
        <w:rPr>
          <w:b/>
          <w:bCs/>
          <w:color w:val="000000"/>
          <w:lang w:val="el-GR"/>
        </w:rPr>
        <w:t xml:space="preserve">) </w:t>
      </w:r>
      <w:r w:rsidRPr="00EA6B87">
        <w:rPr>
          <w:color w:val="000000"/>
          <w:lang w:val="el-GR"/>
        </w:rPr>
        <w:t xml:space="preserve">Για την απόδειξη της εκπλήρωσης των φορολογικών υποχρεώσεων της παραγράφου </w:t>
      </w:r>
      <w:r w:rsidR="008E444E" w:rsidRPr="004E386C">
        <w:rPr>
          <w:b/>
          <w:bCs/>
          <w:color w:val="002060"/>
          <w:lang w:val="el-GR"/>
        </w:rPr>
        <w:fldChar w:fldCharType="begin"/>
      </w:r>
      <w:r w:rsidR="008E444E" w:rsidRPr="004E386C">
        <w:rPr>
          <w:b/>
          <w:bCs/>
          <w:color w:val="002060"/>
          <w:lang w:val="el-GR"/>
        </w:rPr>
        <w:instrText xml:space="preserve"> REF _Ref503518036 \r \h  \* MERGEFORMAT </w:instrText>
      </w:r>
      <w:r w:rsidR="008E444E" w:rsidRPr="004E386C">
        <w:rPr>
          <w:b/>
          <w:bCs/>
          <w:color w:val="002060"/>
          <w:lang w:val="el-GR"/>
        </w:rPr>
      </w:r>
      <w:r w:rsidR="008E444E" w:rsidRPr="004E386C">
        <w:rPr>
          <w:b/>
          <w:bCs/>
          <w:color w:val="002060"/>
          <w:lang w:val="el-GR"/>
        </w:rPr>
        <w:fldChar w:fldCharType="separate"/>
      </w:r>
      <w:r w:rsidR="007D003C">
        <w:rPr>
          <w:b/>
          <w:bCs/>
          <w:color w:val="002060"/>
          <w:lang w:val="el-GR"/>
        </w:rPr>
        <w:t>2.2.3.2</w:t>
      </w:r>
      <w:r w:rsidR="008E444E" w:rsidRPr="004E386C">
        <w:rPr>
          <w:b/>
          <w:bCs/>
          <w:color w:val="002060"/>
          <w:lang w:val="el-GR"/>
        </w:rPr>
        <w:fldChar w:fldCharType="end"/>
      </w:r>
      <w:r w:rsidR="008E444E" w:rsidRPr="00EA6B87">
        <w:rPr>
          <w:color w:val="000000"/>
          <w:lang w:val="el-GR"/>
        </w:rPr>
        <w:t xml:space="preserve"> </w:t>
      </w:r>
      <w:r w:rsidRPr="00EA6B87">
        <w:rPr>
          <w:color w:val="000000"/>
          <w:lang w:val="el-GR"/>
        </w:rPr>
        <w:t>περίπτωση α’ αποδεικτικό ενημερότητας εκδιδόμενο από την Α.Α.Δ.Ε..</w:t>
      </w:r>
    </w:p>
    <w:p w14:paraId="436458C7" w14:textId="06AF301C" w:rsidR="00C27CEC" w:rsidRPr="00EA6B87" w:rsidRDefault="00C27CEC" w:rsidP="00F73DE9">
      <w:pPr>
        <w:spacing w:line="360" w:lineRule="auto"/>
        <w:rPr>
          <w:color w:val="000000"/>
          <w:lang w:val="el-GR"/>
        </w:rPr>
      </w:pPr>
      <w:r w:rsidRPr="00EA6B87">
        <w:rPr>
          <w:b/>
          <w:bCs/>
          <w:color w:val="000000"/>
          <w:lang w:val="en-US"/>
        </w:rPr>
        <w:t>ii</w:t>
      </w:r>
      <w:r w:rsidRPr="00EA6B87">
        <w:rPr>
          <w:b/>
          <w:bCs/>
          <w:color w:val="000000"/>
          <w:lang w:val="el-GR"/>
        </w:rPr>
        <w:t xml:space="preserve">) </w:t>
      </w:r>
      <w:r w:rsidRPr="00EA6B87">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4E386C">
        <w:rPr>
          <w:b/>
          <w:bCs/>
          <w:color w:val="002060"/>
          <w:lang w:val="el-GR"/>
        </w:rPr>
        <w:fldChar w:fldCharType="begin"/>
      </w:r>
      <w:r w:rsidR="008E444E" w:rsidRPr="004E386C">
        <w:rPr>
          <w:b/>
          <w:bCs/>
          <w:color w:val="002060"/>
          <w:lang w:val="el-GR"/>
        </w:rPr>
        <w:instrText xml:space="preserve"> REF _Ref503518036 \r \h  \* MERGEFORMAT </w:instrText>
      </w:r>
      <w:r w:rsidR="008E444E" w:rsidRPr="004E386C">
        <w:rPr>
          <w:b/>
          <w:bCs/>
          <w:color w:val="002060"/>
          <w:lang w:val="el-GR"/>
        </w:rPr>
      </w:r>
      <w:r w:rsidR="008E444E" w:rsidRPr="004E386C">
        <w:rPr>
          <w:b/>
          <w:bCs/>
          <w:color w:val="002060"/>
          <w:lang w:val="el-GR"/>
        </w:rPr>
        <w:fldChar w:fldCharType="separate"/>
      </w:r>
      <w:r w:rsidR="007D003C">
        <w:rPr>
          <w:b/>
          <w:bCs/>
          <w:color w:val="002060"/>
          <w:lang w:val="el-GR"/>
        </w:rPr>
        <w:t>2.2.3.2</w:t>
      </w:r>
      <w:r w:rsidR="008E444E" w:rsidRPr="004E386C">
        <w:rPr>
          <w:b/>
          <w:bCs/>
          <w:color w:val="002060"/>
          <w:lang w:val="el-GR"/>
        </w:rPr>
        <w:fldChar w:fldCharType="end"/>
      </w:r>
      <w:r w:rsidR="00DF776D" w:rsidRPr="00EA6B87">
        <w:rPr>
          <w:b/>
          <w:bCs/>
          <w:color w:val="000000"/>
          <w:lang w:val="el-GR"/>
        </w:rPr>
        <w:t xml:space="preserve"> </w:t>
      </w:r>
      <w:r w:rsidRPr="00EA6B87">
        <w:rPr>
          <w:color w:val="000000"/>
          <w:lang w:val="el-GR"/>
        </w:rPr>
        <w:t xml:space="preserve">περίπτωση α’ πιστοποιητικό εκδιδόμενο από τον </w:t>
      </w:r>
      <w:r w:rsidRPr="00EA6B87">
        <w:rPr>
          <w:color w:val="000000"/>
          <w:lang w:val="en-US"/>
        </w:rPr>
        <w:t>e</w:t>
      </w:r>
      <w:r w:rsidRPr="00EA6B87">
        <w:rPr>
          <w:color w:val="000000"/>
          <w:lang w:val="el-GR"/>
        </w:rPr>
        <w:t xml:space="preserve">-ΕΦΚΑ. </w:t>
      </w:r>
      <w:r w:rsidR="008E444E" w:rsidRPr="00EA6B87">
        <w:rPr>
          <w:color w:val="000000"/>
          <w:lang w:val="el-GR"/>
        </w:rPr>
        <w:t xml:space="preserve">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008E444E" w:rsidRPr="00EA6B87">
        <w:rPr>
          <w:color w:val="000000"/>
          <w:lang w:val="el-GR"/>
        </w:rPr>
        <w:lastRenderedPageBreak/>
        <w:t>Ελλάδα αφορά Οργανισμούς κύριας και επικουρικής ασφάλισης) στους οποίους οφείλει να καταβάλει εισφορές.</w:t>
      </w:r>
    </w:p>
    <w:p w14:paraId="7BAEA4BA" w14:textId="566C282F" w:rsidR="008E444E" w:rsidRPr="00EA6B87" w:rsidRDefault="008E444E" w:rsidP="00F73DE9">
      <w:pPr>
        <w:spacing w:line="360" w:lineRule="auto"/>
        <w:rPr>
          <w:color w:val="000000"/>
          <w:lang w:val="el-GR"/>
        </w:rPr>
      </w:pPr>
      <w:r w:rsidRPr="00EA6B87">
        <w:rPr>
          <w:b/>
          <w:bCs/>
          <w:color w:val="000000"/>
          <w:lang w:val="en-US"/>
        </w:rPr>
        <w:t>iii</w:t>
      </w:r>
      <w:r w:rsidRPr="00EA6B87">
        <w:rPr>
          <w:b/>
          <w:bCs/>
          <w:color w:val="000000"/>
          <w:lang w:val="el-GR"/>
        </w:rPr>
        <w:t xml:space="preserve">) </w:t>
      </w:r>
      <w:r w:rsidRPr="00EA6B87">
        <w:rPr>
          <w:color w:val="000000"/>
          <w:lang w:val="el-GR"/>
        </w:rPr>
        <w:t xml:space="preserve">Για την παράγραφο </w:t>
      </w:r>
      <w:r w:rsidR="00614898" w:rsidRPr="004E386C">
        <w:rPr>
          <w:b/>
          <w:bCs/>
          <w:color w:val="002060"/>
          <w:lang w:val="el-GR"/>
        </w:rPr>
        <w:fldChar w:fldCharType="begin"/>
      </w:r>
      <w:r w:rsidR="00614898" w:rsidRPr="004E386C">
        <w:rPr>
          <w:b/>
          <w:bCs/>
          <w:color w:val="002060"/>
          <w:lang w:val="el-GR"/>
        </w:rPr>
        <w:instrText xml:space="preserve"> REF _Ref503518036 \r \h  \* MERGEFORMAT </w:instrText>
      </w:r>
      <w:r w:rsidR="00614898" w:rsidRPr="004E386C">
        <w:rPr>
          <w:b/>
          <w:bCs/>
          <w:color w:val="002060"/>
          <w:lang w:val="el-GR"/>
        </w:rPr>
      </w:r>
      <w:r w:rsidR="00614898" w:rsidRPr="004E386C">
        <w:rPr>
          <w:b/>
          <w:bCs/>
          <w:color w:val="002060"/>
          <w:lang w:val="el-GR"/>
        </w:rPr>
        <w:fldChar w:fldCharType="separate"/>
      </w:r>
      <w:r w:rsidR="007D003C">
        <w:rPr>
          <w:b/>
          <w:bCs/>
          <w:color w:val="002060"/>
          <w:lang w:val="el-GR"/>
        </w:rPr>
        <w:t>2.2.3.2</w:t>
      </w:r>
      <w:r w:rsidR="00614898" w:rsidRPr="004E386C">
        <w:rPr>
          <w:b/>
          <w:bCs/>
          <w:color w:val="002060"/>
          <w:lang w:val="el-GR"/>
        </w:rPr>
        <w:fldChar w:fldCharType="end"/>
      </w:r>
      <w:r w:rsidR="00614898" w:rsidRPr="00EA6B87">
        <w:rPr>
          <w:color w:val="000000"/>
          <w:lang w:val="el-GR"/>
        </w:rPr>
        <w:t xml:space="preserve"> </w:t>
      </w:r>
      <w:r w:rsidRPr="00EA6B87">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FB130E">
        <w:rPr>
          <w:color w:val="000000"/>
          <w:lang w:val="el-GR"/>
        </w:rPr>
        <w:t>σχετικά με την</w:t>
      </w:r>
      <w:r w:rsidRPr="00EA6B87">
        <w:rPr>
          <w:color w:val="000000"/>
          <w:lang w:val="el-GR"/>
        </w:rPr>
        <w:t xml:space="preserve"> καταβολή φόρων ή εισφορών κοινωνικής ασφάλισης.</w:t>
      </w:r>
    </w:p>
    <w:p w14:paraId="75F27CFC" w14:textId="75303696" w:rsidR="008E444E" w:rsidRPr="00EA6B87" w:rsidRDefault="008E444E" w:rsidP="00F73DE9">
      <w:pPr>
        <w:spacing w:line="360" w:lineRule="auto"/>
        <w:rPr>
          <w:color w:val="000000"/>
          <w:lang w:val="el-GR"/>
        </w:rPr>
      </w:pPr>
      <w:r w:rsidRPr="00EA6B87">
        <w:rPr>
          <w:b/>
          <w:bCs/>
          <w:lang w:val="el-GR"/>
        </w:rPr>
        <w:t xml:space="preserve">γ) </w:t>
      </w:r>
      <w:r w:rsidRPr="00EA6B87">
        <w:rPr>
          <w:color w:val="000000"/>
          <w:lang w:val="el-GR"/>
        </w:rPr>
        <w:t xml:space="preserve">για την παράγραφο </w:t>
      </w:r>
      <w:r w:rsidR="00614898" w:rsidRPr="004E386C">
        <w:rPr>
          <w:b/>
          <w:bCs/>
          <w:color w:val="002060"/>
          <w:lang w:val="el-GR"/>
        </w:rPr>
        <w:fldChar w:fldCharType="begin"/>
      </w:r>
      <w:r w:rsidR="00614898" w:rsidRPr="004E386C">
        <w:rPr>
          <w:b/>
          <w:bCs/>
          <w:color w:val="002060"/>
          <w:lang w:val="el-GR"/>
        </w:rPr>
        <w:instrText xml:space="preserve"> REF _Ref496540586 \r \h </w:instrText>
      </w:r>
      <w:r w:rsidR="00EA6B87" w:rsidRPr="004E386C">
        <w:rPr>
          <w:b/>
          <w:bCs/>
          <w:color w:val="002060"/>
          <w:lang w:val="el-GR"/>
        </w:rPr>
        <w:instrText xml:space="preserve"> \* MERGEFORMAT </w:instrText>
      </w:r>
      <w:r w:rsidR="00614898" w:rsidRPr="004E386C">
        <w:rPr>
          <w:b/>
          <w:bCs/>
          <w:color w:val="002060"/>
          <w:lang w:val="el-GR"/>
        </w:rPr>
      </w:r>
      <w:r w:rsidR="00614898" w:rsidRPr="004E386C">
        <w:rPr>
          <w:b/>
          <w:bCs/>
          <w:color w:val="002060"/>
          <w:lang w:val="el-GR"/>
        </w:rPr>
        <w:fldChar w:fldCharType="separate"/>
      </w:r>
      <w:r w:rsidR="007D003C">
        <w:rPr>
          <w:b/>
          <w:bCs/>
          <w:color w:val="002060"/>
          <w:lang w:val="el-GR"/>
        </w:rPr>
        <w:t>2.2.3.3</w:t>
      </w:r>
      <w:r w:rsidR="00614898" w:rsidRPr="004E386C">
        <w:rPr>
          <w:b/>
          <w:bCs/>
          <w:color w:val="002060"/>
          <w:lang w:val="el-GR"/>
        </w:rPr>
        <w:fldChar w:fldCharType="end"/>
      </w:r>
      <w:r w:rsidR="00614898" w:rsidRPr="00EA6B87">
        <w:rPr>
          <w:color w:val="000000"/>
          <w:lang w:val="el-GR"/>
        </w:rPr>
        <w:t xml:space="preserve"> </w:t>
      </w:r>
      <w:r w:rsidRPr="00EA6B87">
        <w:rPr>
          <w:color w:val="000000"/>
          <w:lang w:val="el-GR"/>
        </w:rPr>
        <w:t xml:space="preserve">περίπτωση β΄ πιστοποιητικό που εκδίδεται από την αρμόδια αρχή του οικείου κράτους - μέλους ή χώρας, </w:t>
      </w:r>
      <w:r w:rsidR="00FB130E">
        <w:rPr>
          <w:color w:val="000000"/>
          <w:lang w:val="el-GR"/>
        </w:rPr>
        <w:t>το οποίο</w:t>
      </w:r>
      <w:r w:rsidRPr="00EA6B87">
        <w:rPr>
          <w:color w:val="000000"/>
          <w:lang w:val="el-GR"/>
        </w:rPr>
        <w:t xml:space="preserve"> έχει εκδοθεί έως τρεις (3) μήνες πριν από την υποβολή του.</w:t>
      </w:r>
    </w:p>
    <w:p w14:paraId="72B1D4D7" w14:textId="77777777" w:rsidR="008E444E" w:rsidRPr="00EA6B87" w:rsidRDefault="008E444E" w:rsidP="00F73DE9">
      <w:pPr>
        <w:spacing w:line="360" w:lineRule="auto"/>
        <w:rPr>
          <w:b/>
          <w:bCs/>
          <w:color w:val="000000"/>
          <w:lang w:val="el-GR"/>
        </w:rPr>
      </w:pPr>
      <w:r w:rsidRPr="00EA6B87">
        <w:rPr>
          <w:color w:val="000000"/>
          <w:lang w:val="el-GR"/>
        </w:rPr>
        <w:t>Ιδίως οι οικονομικοί φορείς που είναι εγκατεστημένοι στην Ελλάδα προσκομίζουν:</w:t>
      </w:r>
    </w:p>
    <w:p w14:paraId="2B3F41B4" w14:textId="180B9A8C" w:rsidR="008E444E" w:rsidRPr="00EA6B87" w:rsidRDefault="008E444E" w:rsidP="00F73DE9">
      <w:pPr>
        <w:spacing w:line="360" w:lineRule="auto"/>
        <w:rPr>
          <w:b/>
          <w:lang w:val="el-GR"/>
        </w:rPr>
      </w:pPr>
      <w:bookmarkStart w:id="187" w:name="_Hlk69240569"/>
      <w:r w:rsidRPr="00EA6B87">
        <w:rPr>
          <w:b/>
          <w:bCs/>
          <w:lang w:val="en-US"/>
        </w:rPr>
        <w:t>i</w:t>
      </w:r>
      <w:r w:rsidRPr="00EA6B87">
        <w:rPr>
          <w:b/>
          <w:bCs/>
          <w:lang w:val="el-GR"/>
        </w:rPr>
        <w:t>)</w:t>
      </w:r>
      <w:r w:rsidRPr="00EA6B87">
        <w:rPr>
          <w:bCs/>
          <w:lang w:val="el-GR"/>
        </w:rPr>
        <w:t xml:space="preserve"> Ενιαίο Πιστοποιητικό Δικαστικής Φερεγγυότητας</w:t>
      </w:r>
      <w:bookmarkEnd w:id="187"/>
      <w:r w:rsidRPr="00EA6B87">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sidRPr="00EA6B87">
        <w:rPr>
          <w:bCs/>
          <w:lang w:val="el-GR"/>
        </w:rPr>
        <w:t xml:space="preserve"> </w:t>
      </w:r>
      <w:bookmarkStart w:id="188" w:name="_Hlk151727489"/>
      <w:r w:rsidR="00EE0915" w:rsidRPr="00EA6B87">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8"/>
      <w:r w:rsidR="00EE0915" w:rsidRPr="00EA6B87">
        <w:rPr>
          <w:bCs/>
          <w:lang w:val="el-GR"/>
        </w:rPr>
        <w:t xml:space="preserve"> </w:t>
      </w:r>
      <w:r w:rsidRPr="00EA6B87">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5329B900" w:rsidR="008E444E" w:rsidRPr="00EA6B87" w:rsidRDefault="008E444E" w:rsidP="00F73DE9">
      <w:pPr>
        <w:spacing w:line="360" w:lineRule="auto"/>
        <w:rPr>
          <w:b/>
          <w:bCs/>
          <w:color w:val="000000"/>
          <w:lang w:val="el-GR"/>
        </w:rPr>
      </w:pPr>
      <w:r w:rsidRPr="00EA6B87">
        <w:rPr>
          <w:b/>
          <w:lang w:val="en-US"/>
        </w:rPr>
        <w:t>ii</w:t>
      </w:r>
      <w:r w:rsidRPr="00EA6B87">
        <w:rPr>
          <w:b/>
          <w:lang w:val="el-GR"/>
        </w:rPr>
        <w:t xml:space="preserve">) </w:t>
      </w:r>
      <w:r w:rsidRPr="00EA6B87">
        <w:rPr>
          <w:bCs/>
          <w:lang w:val="el-GR"/>
        </w:rPr>
        <w:t>Π</w:t>
      </w:r>
      <w:r w:rsidRPr="00EA6B87">
        <w:rPr>
          <w:lang w:val="el-GR"/>
        </w:rPr>
        <w:t>ιστοποιητικό του Γ.Ε.Μ.Η. από το οποίο προκύπτει ότι το νομικό πρόσωπο δεν έχει λυθεί και τεθεί υπό εκκαθάριση με απόφαση των εταίρων.</w:t>
      </w:r>
    </w:p>
    <w:p w14:paraId="07C2E1E7" w14:textId="7DE45906" w:rsidR="008E444E" w:rsidRPr="00EA6B87" w:rsidRDefault="008E444E" w:rsidP="00F73DE9">
      <w:pPr>
        <w:spacing w:line="360" w:lineRule="auto"/>
        <w:rPr>
          <w:bCs/>
          <w:color w:val="000000"/>
          <w:lang w:val="el-GR"/>
        </w:rPr>
      </w:pPr>
      <w:r w:rsidRPr="00EA6B87">
        <w:rPr>
          <w:b/>
          <w:bCs/>
          <w:color w:val="000000"/>
          <w:lang w:val="en-US"/>
        </w:rPr>
        <w:t>iii</w:t>
      </w:r>
      <w:r w:rsidRPr="00EA6B87">
        <w:rPr>
          <w:b/>
          <w:bCs/>
          <w:color w:val="000000"/>
          <w:lang w:val="el-GR"/>
        </w:rPr>
        <w:t xml:space="preserve">) </w:t>
      </w:r>
      <w:r w:rsidRPr="00EA6B87">
        <w:rPr>
          <w:color w:val="000000"/>
          <w:lang w:val="el-GR"/>
        </w:rPr>
        <w:t xml:space="preserve">Εκτύπωση της καρτέλας “Στοιχεία Μητρώου/ Επιχείρησης” </w:t>
      </w:r>
      <w:r w:rsidRPr="00EA6B87">
        <w:rPr>
          <w:bCs/>
          <w:lang w:val="el-GR"/>
        </w:rPr>
        <w:t>από την ηλεκτρονική πλατφόρμα της Ανεξάρτητης Αρχής Δημοσίων Εσόδων</w:t>
      </w:r>
      <w:r w:rsidRPr="00EA6B87">
        <w:rPr>
          <w:color w:val="000000"/>
          <w:lang w:val="el-GR"/>
        </w:rPr>
        <w:t>, όπως αυτά εμφανίζονται στο</w:t>
      </w:r>
      <w:r w:rsidR="00B938D5">
        <w:rPr>
          <w:color w:val="000000"/>
          <w:lang w:val="el-GR"/>
        </w:rPr>
        <w:t xml:space="preserve"> </w:t>
      </w:r>
      <w:r w:rsidR="00B938D5">
        <w:rPr>
          <w:color w:val="000000"/>
          <w:lang w:val="en-US"/>
        </w:rPr>
        <w:t>taxis</w:t>
      </w:r>
      <w:r w:rsidR="00B938D5" w:rsidRPr="002751F3">
        <w:rPr>
          <w:color w:val="000000"/>
          <w:lang w:val="el-GR"/>
        </w:rPr>
        <w:t xml:space="preserve"> </w:t>
      </w:r>
      <w:r w:rsidR="00B938D5">
        <w:rPr>
          <w:color w:val="000000"/>
          <w:lang w:val="en-US"/>
        </w:rPr>
        <w:t>net</w:t>
      </w:r>
      <w:r w:rsidRPr="00EA6B87">
        <w:rPr>
          <w:color w:val="000000"/>
          <w:lang w:val="el-GR"/>
        </w:rPr>
        <w:t xml:space="preserve">, από την οποία να προκύπτει η </w:t>
      </w:r>
      <w:r w:rsidRPr="00EA6B87">
        <w:rPr>
          <w:bCs/>
          <w:color w:val="000000"/>
          <w:lang w:val="el-GR"/>
        </w:rPr>
        <w:t>μη αναστολή της επιχειρηματικής δραστηριότητάς τους.</w:t>
      </w:r>
    </w:p>
    <w:p w14:paraId="5A6119A2" w14:textId="08D5C7B0" w:rsidR="008E444E" w:rsidRPr="00EA6B87" w:rsidRDefault="00FB130E" w:rsidP="00F73DE9">
      <w:pPr>
        <w:spacing w:line="360" w:lineRule="auto"/>
        <w:rPr>
          <w:b/>
          <w:color w:val="000000"/>
          <w:lang w:val="el-GR"/>
        </w:rPr>
      </w:pPr>
      <w:r>
        <w:rPr>
          <w:bCs/>
          <w:color w:val="000000"/>
          <w:lang w:val="el-GR"/>
        </w:rPr>
        <w:t>Γ</w:t>
      </w:r>
      <w:r w:rsidR="008E444E" w:rsidRPr="00EA6B87">
        <w:rPr>
          <w:bCs/>
          <w:color w:val="000000"/>
          <w:lang w:val="el-GR"/>
        </w:rPr>
        <w:t xml:space="preserve">ια τα σωματεία, το Ενιαίο Πιστοποιητικό Δικαστικής Φερεγγυότητας εκδίδεται από το αρμόδιο Πρωτοδικείο, </w:t>
      </w:r>
      <w:r w:rsidR="003E07B6">
        <w:rPr>
          <w:bCs/>
          <w:color w:val="000000"/>
          <w:lang w:val="el-GR"/>
        </w:rPr>
        <w:t xml:space="preserve">ενώ </w:t>
      </w:r>
      <w:r w:rsidR="008E444E" w:rsidRPr="00EA6B87">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1E134B1B" w:rsidR="00614898" w:rsidRPr="00EA6B87" w:rsidRDefault="00614898" w:rsidP="00F73DE9">
      <w:pPr>
        <w:spacing w:line="360" w:lineRule="auto"/>
        <w:rPr>
          <w:color w:val="000000"/>
          <w:lang w:val="el-GR"/>
        </w:rPr>
      </w:pPr>
      <w:r w:rsidRPr="00EA6B87">
        <w:rPr>
          <w:b/>
          <w:color w:val="000000"/>
          <w:lang w:val="el-GR"/>
        </w:rPr>
        <w:t>δ)</w:t>
      </w:r>
      <w:r w:rsidRPr="00EA6B87">
        <w:rPr>
          <w:color w:val="000000"/>
          <w:lang w:val="el-GR"/>
        </w:rPr>
        <w:t xml:space="preserve"> </w:t>
      </w:r>
      <w:r w:rsidR="003E07B6">
        <w:rPr>
          <w:color w:val="000000"/>
          <w:lang w:val="el-GR"/>
        </w:rPr>
        <w:t>γ</w:t>
      </w:r>
      <w:r w:rsidR="003E07B6" w:rsidRPr="00EA6B87">
        <w:rPr>
          <w:color w:val="000000"/>
          <w:lang w:val="el-GR"/>
        </w:rPr>
        <w:t xml:space="preserve">ια </w:t>
      </w:r>
      <w:r w:rsidRPr="00EA6B87">
        <w:rPr>
          <w:color w:val="000000"/>
          <w:lang w:val="el-GR"/>
        </w:rPr>
        <w:t xml:space="preserve">τις λοιπές περιπτώσεις της παραγράφου </w:t>
      </w:r>
      <w:r w:rsidRPr="004E386C">
        <w:rPr>
          <w:b/>
          <w:bCs/>
          <w:color w:val="002060"/>
          <w:lang w:val="el-GR"/>
        </w:rPr>
        <w:fldChar w:fldCharType="begin"/>
      </w:r>
      <w:r w:rsidRPr="004E386C">
        <w:rPr>
          <w:b/>
          <w:bCs/>
          <w:color w:val="002060"/>
          <w:lang w:val="el-GR"/>
        </w:rPr>
        <w:instrText xml:space="preserve"> REF _Ref496540586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2.2.3.3</w:t>
      </w:r>
      <w:r w:rsidRPr="004E386C">
        <w:rPr>
          <w:b/>
          <w:bCs/>
          <w:color w:val="002060"/>
          <w:lang w:val="el-GR"/>
        </w:rPr>
        <w:fldChar w:fldCharType="end"/>
      </w:r>
      <w:r w:rsidRPr="00EA6B87">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3F1A1086" w:rsidR="00614898" w:rsidRPr="00EA6B87" w:rsidRDefault="00614898" w:rsidP="00F73DE9">
      <w:pPr>
        <w:tabs>
          <w:tab w:val="left" w:pos="1980"/>
        </w:tabs>
        <w:spacing w:line="360" w:lineRule="auto"/>
        <w:rPr>
          <w:color w:val="000000"/>
          <w:lang w:val="el-GR"/>
        </w:rPr>
      </w:pPr>
      <w:r w:rsidRPr="00EA6B87">
        <w:rPr>
          <w:b/>
          <w:bCs/>
          <w:color w:val="000000"/>
          <w:lang w:val="el-GR"/>
        </w:rPr>
        <w:t>ε)</w:t>
      </w:r>
      <w:r w:rsidRPr="00EA6B87">
        <w:rPr>
          <w:color w:val="000000"/>
          <w:lang w:val="el-GR"/>
        </w:rPr>
        <w:t xml:space="preserve"> </w:t>
      </w:r>
      <w:r w:rsidRPr="00EA6B87">
        <w:rPr>
          <w:lang w:val="el-GR"/>
        </w:rPr>
        <w:t xml:space="preserve">για την παράγραφο </w:t>
      </w:r>
      <w:r w:rsidRPr="004E386C">
        <w:rPr>
          <w:b/>
          <w:bCs/>
          <w:color w:val="002060"/>
          <w:lang w:val="el-GR"/>
        </w:rPr>
        <w:fldChar w:fldCharType="begin"/>
      </w:r>
      <w:r w:rsidRPr="004E386C">
        <w:rPr>
          <w:b/>
          <w:bCs/>
          <w:color w:val="002060"/>
          <w:lang w:val="el-GR"/>
        </w:rPr>
        <w:instrText xml:space="preserve"> REF _Ref496540821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2.2.3.9</w:t>
      </w:r>
      <w:r w:rsidRPr="004E386C">
        <w:rPr>
          <w:b/>
          <w:bCs/>
          <w:color w:val="002060"/>
          <w:lang w:val="el-GR"/>
        </w:rPr>
        <w:fldChar w:fldCharType="end"/>
      </w:r>
      <w:r w:rsidRPr="00EA6B87">
        <w:rPr>
          <w:lang w:val="el-GR"/>
        </w:rPr>
        <w:t xml:space="preserve"> υπεύθυνη δήλωση του προσφέροντος οικονομικού φορέα περί μη επιβολής </w:t>
      </w:r>
      <w:r w:rsidR="003E07B6">
        <w:rPr>
          <w:lang w:val="el-GR"/>
        </w:rPr>
        <w:t>εις</w:t>
      </w:r>
      <w:r w:rsidR="003E07B6" w:rsidRPr="00EA6B87">
        <w:rPr>
          <w:lang w:val="el-GR"/>
        </w:rPr>
        <w:t xml:space="preserve"> </w:t>
      </w:r>
      <w:r w:rsidRPr="00EA6B87">
        <w:rPr>
          <w:lang w:val="el-GR"/>
        </w:rPr>
        <w:t>βάρος του της κύρωσης του οριζόντιου αποκλεισμού, σύμφωνα τις διατάξεις της κείμενης νομοθεσίας</w:t>
      </w:r>
      <w:r w:rsidRPr="00EA6B87">
        <w:rPr>
          <w:color w:val="000000"/>
          <w:lang w:val="el-GR"/>
        </w:rPr>
        <w:t>.</w:t>
      </w:r>
    </w:p>
    <w:p w14:paraId="754769FC" w14:textId="19E0CE78" w:rsidR="00614898" w:rsidRPr="00EA6B87" w:rsidRDefault="00614898" w:rsidP="00F73DE9">
      <w:pPr>
        <w:tabs>
          <w:tab w:val="left" w:pos="1980"/>
        </w:tabs>
        <w:spacing w:line="360" w:lineRule="auto"/>
        <w:rPr>
          <w:color w:val="000000"/>
          <w:lang w:val="el-GR"/>
        </w:rPr>
      </w:pPr>
      <w:r w:rsidRPr="00EA6B87">
        <w:rPr>
          <w:b/>
          <w:color w:val="000000"/>
          <w:lang w:val="el-GR"/>
        </w:rPr>
        <w:lastRenderedPageBreak/>
        <w:t>στ)</w:t>
      </w:r>
      <w:r w:rsidRPr="00EA6B87">
        <w:rPr>
          <w:color w:val="000000"/>
          <w:lang w:val="el-GR"/>
        </w:rPr>
        <w:t xml:space="preserve"> για την παράγραφο </w:t>
      </w:r>
      <w:r w:rsidRPr="004E386C">
        <w:rPr>
          <w:b/>
          <w:bCs/>
          <w:color w:val="002060"/>
          <w:lang w:val="el-GR"/>
        </w:rPr>
        <w:fldChar w:fldCharType="begin"/>
      </w:r>
      <w:r w:rsidRPr="004E386C">
        <w:rPr>
          <w:b/>
          <w:bCs/>
          <w:color w:val="002060"/>
          <w:lang w:val="el-GR"/>
        </w:rPr>
        <w:instrText xml:space="preserve"> REF _Ref74508082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2.2.3.4</w:t>
      </w:r>
      <w:r w:rsidRPr="004E386C">
        <w:rPr>
          <w:b/>
          <w:bCs/>
          <w:color w:val="002060"/>
          <w:lang w:val="el-GR"/>
        </w:rPr>
        <w:fldChar w:fldCharType="end"/>
      </w:r>
      <w:r w:rsidRPr="00EA6B87">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EA6B87">
        <w:rPr>
          <w:lang w:val="el-GR"/>
        </w:rPr>
        <w:t xml:space="preserve"> </w:t>
      </w:r>
      <w:r w:rsidRPr="00EA6B87">
        <w:rPr>
          <w:color w:val="000000"/>
          <w:lang w:val="el-GR"/>
        </w:rPr>
        <w:t xml:space="preserve">ή νομικό πρόσωπο της αλλοδαπής που αντιστοιχεί σε ανώνυμη εταιρεία </w:t>
      </w:r>
      <w:bookmarkStart w:id="189" w:name="_Hlk126493238"/>
      <w:r w:rsidRPr="00EA6B87">
        <w:rPr>
          <w:color w:val="000000"/>
          <w:lang w:val="el-GR"/>
        </w:rPr>
        <w:t xml:space="preserve">(πλην των περιπτώσεων που αναφέρθηκαν στην παρ. </w:t>
      </w:r>
      <w:r w:rsidRPr="004E386C">
        <w:rPr>
          <w:b/>
          <w:bCs/>
          <w:color w:val="002060"/>
          <w:lang w:val="el-GR"/>
        </w:rPr>
        <w:fldChar w:fldCharType="begin"/>
      </w:r>
      <w:r w:rsidRPr="004E386C">
        <w:rPr>
          <w:b/>
          <w:bCs/>
          <w:color w:val="002060"/>
          <w:lang w:val="el-GR"/>
        </w:rPr>
        <w:instrText xml:space="preserve"> REF _Ref74508082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2.2.3.4</w:t>
      </w:r>
      <w:r w:rsidRPr="004E386C">
        <w:rPr>
          <w:b/>
          <w:bCs/>
          <w:color w:val="002060"/>
          <w:lang w:val="el-GR"/>
        </w:rPr>
        <w:fldChar w:fldCharType="end"/>
      </w:r>
      <w:r w:rsidRPr="00EA6B87">
        <w:rPr>
          <w:color w:val="000000"/>
          <w:lang w:val="el-GR"/>
        </w:rPr>
        <w:t xml:space="preserve"> της παρούσας ανωτέρω)</w:t>
      </w:r>
      <w:bookmarkEnd w:id="189"/>
      <w:r w:rsidRPr="00EA6B87">
        <w:rPr>
          <w:color w:val="000000"/>
          <w:lang w:val="el-GR"/>
        </w:rPr>
        <w:t>.</w:t>
      </w:r>
    </w:p>
    <w:p w14:paraId="4FB9E381" w14:textId="77777777" w:rsidR="00614898" w:rsidRPr="00EA6B87" w:rsidRDefault="00614898" w:rsidP="00F73DE9">
      <w:pPr>
        <w:tabs>
          <w:tab w:val="left" w:pos="1980"/>
        </w:tabs>
        <w:spacing w:line="360" w:lineRule="auto"/>
        <w:rPr>
          <w:color w:val="000000"/>
          <w:lang w:val="el-GR"/>
        </w:rPr>
      </w:pPr>
      <w:r w:rsidRPr="00EA6B87">
        <w:rPr>
          <w:color w:val="000000"/>
          <w:lang w:val="el-GR"/>
        </w:rPr>
        <w:t>Συγκεκριμένα, προσκομίζονται:</w:t>
      </w:r>
    </w:p>
    <w:p w14:paraId="2959A88D" w14:textId="7F762D52" w:rsidR="00614898" w:rsidRPr="00EA6B87" w:rsidRDefault="00614898" w:rsidP="00F73DE9">
      <w:pPr>
        <w:tabs>
          <w:tab w:val="left" w:pos="1980"/>
        </w:tabs>
        <w:spacing w:line="360" w:lineRule="auto"/>
        <w:rPr>
          <w:color w:val="000000"/>
          <w:lang w:val="el-GR"/>
        </w:rPr>
      </w:pPr>
      <w:r w:rsidRPr="00EA6B87">
        <w:rPr>
          <w:b/>
          <w:bCs/>
          <w:color w:val="000000"/>
          <w:lang w:val="en-US"/>
        </w:rPr>
        <w:t>i</w:t>
      </w:r>
      <w:r w:rsidRPr="00EA6B87">
        <w:rPr>
          <w:b/>
          <w:bCs/>
          <w:color w:val="000000"/>
          <w:lang w:val="el-GR"/>
        </w:rPr>
        <w:t xml:space="preserve">) </w:t>
      </w:r>
      <w:r w:rsidRPr="00EA6B87">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4E386C">
        <w:rPr>
          <w:b/>
          <w:bCs/>
          <w:color w:val="002060"/>
          <w:lang w:val="el-GR"/>
        </w:rPr>
        <w:fldChar w:fldCharType="begin"/>
      </w:r>
      <w:r w:rsidRPr="004E386C">
        <w:rPr>
          <w:b/>
          <w:bCs/>
          <w:color w:val="002060"/>
          <w:lang w:val="el-GR"/>
        </w:rPr>
        <w:instrText xml:space="preserve"> REF _Ref74508082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2.2.3.4</w:t>
      </w:r>
      <w:r w:rsidRPr="004E386C">
        <w:rPr>
          <w:b/>
          <w:bCs/>
          <w:color w:val="002060"/>
          <w:lang w:val="el-GR"/>
        </w:rPr>
        <w:fldChar w:fldCharType="end"/>
      </w:r>
      <w:r w:rsidRPr="00EA6B87">
        <w:rPr>
          <w:color w:val="000000"/>
          <w:lang w:val="el-GR"/>
        </w:rPr>
        <w:t xml:space="preserve"> βεβαίωση του αρμοδίου Χρηματιστηρίου.</w:t>
      </w:r>
    </w:p>
    <w:p w14:paraId="6FA3F725" w14:textId="62D3039D" w:rsidR="00614898" w:rsidRPr="00EA6B87" w:rsidRDefault="00614898" w:rsidP="00F73DE9">
      <w:pPr>
        <w:tabs>
          <w:tab w:val="left" w:pos="1980"/>
        </w:tabs>
        <w:spacing w:line="360" w:lineRule="auto"/>
        <w:rPr>
          <w:color w:val="000000"/>
          <w:lang w:val="el-GR"/>
        </w:rPr>
      </w:pPr>
      <w:r w:rsidRPr="00EA6B87">
        <w:rPr>
          <w:b/>
          <w:bCs/>
          <w:color w:val="000000"/>
          <w:lang w:val="en-US"/>
        </w:rPr>
        <w:t>ii</w:t>
      </w:r>
      <w:r w:rsidRPr="00EA6B87">
        <w:rPr>
          <w:b/>
          <w:bCs/>
          <w:color w:val="000000"/>
          <w:lang w:val="el-GR"/>
        </w:rPr>
        <w:t xml:space="preserve">) </w:t>
      </w:r>
      <w:r w:rsidRPr="00EA6B87">
        <w:rPr>
          <w:color w:val="000000"/>
          <w:lang w:val="el-GR"/>
        </w:rPr>
        <w:t xml:space="preserve">Όσον αφορά την εξαίρεση της περ. β) της παραγράφου </w:t>
      </w:r>
      <w:r w:rsidRPr="004E386C">
        <w:rPr>
          <w:b/>
          <w:bCs/>
          <w:color w:val="002060"/>
          <w:lang w:val="el-GR"/>
        </w:rPr>
        <w:fldChar w:fldCharType="begin"/>
      </w:r>
      <w:r w:rsidRPr="004E386C">
        <w:rPr>
          <w:b/>
          <w:bCs/>
          <w:color w:val="002060"/>
          <w:lang w:val="el-GR"/>
        </w:rPr>
        <w:instrText xml:space="preserve"> REF _Ref74508082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2.2.3.4</w:t>
      </w:r>
      <w:r w:rsidRPr="004E386C">
        <w:rPr>
          <w:b/>
          <w:bCs/>
          <w:color w:val="002060"/>
          <w:lang w:val="el-GR"/>
        </w:rPr>
        <w:fldChar w:fldCharType="end"/>
      </w:r>
      <w:r w:rsidRPr="00EA6B87">
        <w:rPr>
          <w:color w:val="000000"/>
          <w:lang w:val="el-GR"/>
        </w:rPr>
        <w:t>, για την απόδειξη του ελέγχου δικαιωμάτων ψήφου</w:t>
      </w:r>
      <w:r w:rsidR="00534807" w:rsidRPr="00EA6B87">
        <w:rPr>
          <w:color w:val="000000"/>
          <w:lang w:val="el-GR"/>
        </w:rPr>
        <w:t>,</w:t>
      </w:r>
      <w:r w:rsidRPr="00EA6B87">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4E386C">
        <w:rPr>
          <w:b/>
          <w:bCs/>
          <w:color w:val="002060"/>
          <w:lang w:val="el-GR"/>
        </w:rPr>
        <w:fldChar w:fldCharType="begin"/>
      </w:r>
      <w:r w:rsidRPr="004E386C">
        <w:rPr>
          <w:b/>
          <w:bCs/>
          <w:color w:val="002060"/>
          <w:lang w:val="el-GR"/>
        </w:rPr>
        <w:instrText xml:space="preserve"> REF _Ref74508082 \r \h </w:instrText>
      </w:r>
      <w:r w:rsidR="00EA6B87" w:rsidRPr="004E386C">
        <w:rPr>
          <w:b/>
          <w:bCs/>
          <w:color w:val="002060"/>
          <w:lang w:val="el-GR"/>
        </w:rPr>
        <w:instrText xml:space="preserve"> \* MERGEFORMAT </w:instrText>
      </w:r>
      <w:r w:rsidRPr="004E386C">
        <w:rPr>
          <w:b/>
          <w:bCs/>
          <w:color w:val="002060"/>
          <w:lang w:val="el-GR"/>
        </w:rPr>
      </w:r>
      <w:r w:rsidRPr="004E386C">
        <w:rPr>
          <w:b/>
          <w:bCs/>
          <w:color w:val="002060"/>
          <w:lang w:val="el-GR"/>
        </w:rPr>
        <w:fldChar w:fldCharType="separate"/>
      </w:r>
      <w:r w:rsidR="007D003C">
        <w:rPr>
          <w:b/>
          <w:bCs/>
          <w:color w:val="002060"/>
          <w:lang w:val="el-GR"/>
        </w:rPr>
        <w:t>2.2.3.4</w:t>
      </w:r>
      <w:r w:rsidRPr="004E386C">
        <w:rPr>
          <w:b/>
          <w:bCs/>
          <w:color w:val="002060"/>
          <w:lang w:val="el-GR"/>
        </w:rPr>
        <w:fldChar w:fldCharType="end"/>
      </w:r>
      <w:r w:rsidRPr="00EA6B87">
        <w:rPr>
          <w:color w:val="000000"/>
          <w:lang w:val="el-GR"/>
        </w:rPr>
        <w:t>.</w:t>
      </w:r>
    </w:p>
    <w:p w14:paraId="004D430D" w14:textId="77777777" w:rsidR="00614898" w:rsidRPr="00EA6B87" w:rsidRDefault="00614898" w:rsidP="00F73DE9">
      <w:pPr>
        <w:tabs>
          <w:tab w:val="left" w:pos="1980"/>
        </w:tabs>
        <w:spacing w:line="360" w:lineRule="auto"/>
        <w:rPr>
          <w:color w:val="000000"/>
          <w:lang w:val="el-GR"/>
        </w:rPr>
      </w:pPr>
      <w:r w:rsidRPr="00EA6B87">
        <w:rPr>
          <w:b/>
          <w:bCs/>
          <w:color w:val="000000"/>
          <w:lang w:val="en-US"/>
        </w:rPr>
        <w:t>iii</w:t>
      </w:r>
      <w:r w:rsidRPr="00EA6B87">
        <w:rPr>
          <w:b/>
          <w:bCs/>
          <w:color w:val="000000"/>
          <w:lang w:val="el-GR"/>
        </w:rPr>
        <w:t>)</w:t>
      </w:r>
      <w:r w:rsidRPr="00EA6B87">
        <w:rPr>
          <w:color w:val="000000"/>
          <w:lang w:val="el-GR"/>
        </w:rPr>
        <w:t xml:space="preserve"> Δικαιολογητικά ονομαστικοποίησης μετοχών του προσωρινού αναδόχου:</w:t>
      </w:r>
    </w:p>
    <w:p w14:paraId="2F11FFE6" w14:textId="77777777" w:rsidR="00614898" w:rsidRPr="00EA6B87" w:rsidRDefault="00614898" w:rsidP="00F73DE9">
      <w:pPr>
        <w:tabs>
          <w:tab w:val="left" w:pos="1980"/>
        </w:tabs>
        <w:spacing w:line="360" w:lineRule="auto"/>
        <w:rPr>
          <w:color w:val="000000"/>
          <w:lang w:val="el-GR"/>
        </w:rPr>
      </w:pPr>
      <w:r w:rsidRPr="00EA6B87">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EA6B87" w:rsidRDefault="00614898" w:rsidP="00F73DE9">
      <w:pPr>
        <w:tabs>
          <w:tab w:val="left" w:pos="1980"/>
        </w:tabs>
        <w:spacing w:line="360" w:lineRule="auto"/>
        <w:rPr>
          <w:color w:val="000000"/>
          <w:lang w:val="el-GR"/>
        </w:rPr>
      </w:pPr>
      <w:r w:rsidRPr="00EA6B87">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A6B87" w:rsidRDefault="00614898" w:rsidP="00F73DE9">
      <w:pPr>
        <w:tabs>
          <w:tab w:val="left" w:pos="1980"/>
        </w:tabs>
        <w:spacing w:line="360" w:lineRule="auto"/>
        <w:rPr>
          <w:color w:val="000000"/>
          <w:lang w:val="el-GR"/>
        </w:rPr>
      </w:pPr>
      <w:r w:rsidRPr="00EA6B87">
        <w:rPr>
          <w:color w:val="000000"/>
          <w:lang w:val="el-GR"/>
        </w:rPr>
        <w:t>Ειδικότερα:</w:t>
      </w:r>
    </w:p>
    <w:p w14:paraId="5D433410" w14:textId="1CEB98F4" w:rsidR="00614898" w:rsidRPr="00EA6B87" w:rsidRDefault="00614898" w:rsidP="00F73DE9">
      <w:pPr>
        <w:tabs>
          <w:tab w:val="left" w:pos="1980"/>
        </w:tabs>
        <w:spacing w:line="360" w:lineRule="auto"/>
        <w:rPr>
          <w:color w:val="000000"/>
          <w:lang w:val="el-GR"/>
        </w:rPr>
      </w:pPr>
      <w:r w:rsidRPr="00EA6B87">
        <w:rPr>
          <w:b/>
          <w:color w:val="000000"/>
          <w:lang w:val="el-GR"/>
        </w:rPr>
        <w:t xml:space="preserve">- </w:t>
      </w:r>
      <w:r w:rsidRPr="00EA6B87">
        <w:rPr>
          <w:color w:val="000000"/>
          <w:lang w:val="el-GR"/>
        </w:rPr>
        <w:t xml:space="preserve">Όσον αφορά τις </w:t>
      </w:r>
      <w:r w:rsidRPr="00EA6B87">
        <w:rPr>
          <w:b/>
          <w:color w:val="000000"/>
          <w:lang w:val="el-GR"/>
        </w:rPr>
        <w:t>εγκατεστημένες στην Ελλάδα ανώνυμες εταιρείες</w:t>
      </w:r>
      <w:r w:rsidRPr="00EA6B87">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A6B87" w:rsidRDefault="00614898" w:rsidP="00F73DE9">
      <w:pPr>
        <w:tabs>
          <w:tab w:val="left" w:pos="1980"/>
        </w:tabs>
        <w:spacing w:line="360" w:lineRule="auto"/>
        <w:rPr>
          <w:color w:val="000000"/>
          <w:lang w:val="el-GR"/>
        </w:rPr>
      </w:pPr>
      <w:r w:rsidRPr="00EA6B87">
        <w:rPr>
          <w:b/>
          <w:color w:val="000000"/>
          <w:lang w:val="el-GR"/>
        </w:rPr>
        <w:t xml:space="preserve">- </w:t>
      </w:r>
      <w:r w:rsidRPr="00EA6B87">
        <w:rPr>
          <w:color w:val="000000"/>
          <w:lang w:val="el-GR"/>
        </w:rPr>
        <w:t xml:space="preserve">Όσον αφορά στις </w:t>
      </w:r>
      <w:r w:rsidRPr="00EA6B87">
        <w:rPr>
          <w:b/>
          <w:color w:val="000000"/>
          <w:lang w:val="el-GR"/>
        </w:rPr>
        <w:t>αλλοδαπές ανώνυμες εταιρίες ή αλλοδαπά νομικά πρόσωπα που αντιστοιχούν σε ανώνυμες εταιρείες</w:t>
      </w:r>
      <w:r w:rsidRPr="00EA6B87">
        <w:rPr>
          <w:color w:val="000000"/>
          <w:lang w:val="el-GR"/>
        </w:rPr>
        <w:t>:</w:t>
      </w:r>
    </w:p>
    <w:p w14:paraId="5A3C60C8" w14:textId="43214A0E" w:rsidR="00614898" w:rsidRPr="00EA6B87" w:rsidRDefault="00614898" w:rsidP="00F73DE9">
      <w:pPr>
        <w:tabs>
          <w:tab w:val="left" w:pos="1980"/>
        </w:tabs>
        <w:spacing w:line="360" w:lineRule="auto"/>
        <w:rPr>
          <w:b/>
          <w:color w:val="000000"/>
          <w:lang w:val="el-GR"/>
        </w:rPr>
      </w:pPr>
      <w:r w:rsidRPr="00EA6B87">
        <w:rPr>
          <w:b/>
          <w:color w:val="000000"/>
          <w:lang w:val="el-GR"/>
        </w:rPr>
        <w:lastRenderedPageBreak/>
        <w:t>Α) εφόσον έχουν κατά το δίκαιο της έδρας τους ονομαστικές μετοχές,</w:t>
      </w:r>
      <w:r w:rsidR="00DF776D" w:rsidRPr="00EA6B87">
        <w:rPr>
          <w:b/>
          <w:color w:val="000000"/>
          <w:lang w:val="el-GR"/>
        </w:rPr>
        <w:t xml:space="preserve"> </w:t>
      </w:r>
      <w:r w:rsidRPr="00EA6B87">
        <w:rPr>
          <w:b/>
          <w:color w:val="000000"/>
          <w:lang w:val="el-GR"/>
        </w:rPr>
        <w:t>προσκομίζουν :</w:t>
      </w:r>
    </w:p>
    <w:p w14:paraId="5959BEC8" w14:textId="77777777" w:rsidR="00614898" w:rsidRPr="00EA6B87" w:rsidRDefault="00614898" w:rsidP="00F73DE9">
      <w:pPr>
        <w:tabs>
          <w:tab w:val="left" w:pos="1980"/>
        </w:tabs>
        <w:spacing w:line="360" w:lineRule="auto"/>
        <w:rPr>
          <w:color w:val="000000"/>
          <w:lang w:val="el-GR"/>
        </w:rPr>
      </w:pPr>
      <w:r w:rsidRPr="00EA6B87">
        <w:rPr>
          <w:color w:val="000000"/>
          <w:lang w:val="en-US"/>
        </w:rPr>
        <w:t>i</w:t>
      </w:r>
      <w:r w:rsidRPr="00EA6B87">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EA6B87" w:rsidRDefault="00614898" w:rsidP="00F73DE9">
      <w:pPr>
        <w:tabs>
          <w:tab w:val="left" w:pos="1980"/>
        </w:tabs>
        <w:spacing w:line="360" w:lineRule="auto"/>
        <w:rPr>
          <w:color w:val="000000"/>
          <w:lang w:val="el-GR"/>
        </w:rPr>
      </w:pPr>
      <w:r w:rsidRPr="00EA6B87">
        <w:rPr>
          <w:color w:val="000000"/>
          <w:lang w:val="en-US"/>
        </w:rPr>
        <w:t>ii</w:t>
      </w:r>
      <w:r w:rsidRPr="00EA6B87">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F44EEF9" w:rsidR="00614898" w:rsidRPr="00EA6B87" w:rsidRDefault="00614898" w:rsidP="00F73DE9">
      <w:pPr>
        <w:tabs>
          <w:tab w:val="left" w:pos="1980"/>
        </w:tabs>
        <w:spacing w:line="360" w:lineRule="auto"/>
        <w:rPr>
          <w:color w:val="000000"/>
          <w:lang w:val="el-GR"/>
        </w:rPr>
      </w:pPr>
      <w:r w:rsidRPr="00EA6B87">
        <w:rPr>
          <w:color w:val="000000"/>
          <w:lang w:val="en-US"/>
        </w:rPr>
        <w:t>iii</w:t>
      </w:r>
      <w:r w:rsidRPr="00EA6B87">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57F15155" w14:textId="779950D2" w:rsidR="00614898" w:rsidRPr="00EA6B87" w:rsidRDefault="00614898" w:rsidP="00F73DE9">
      <w:pPr>
        <w:tabs>
          <w:tab w:val="left" w:pos="1980"/>
        </w:tabs>
        <w:spacing w:line="360" w:lineRule="auto"/>
        <w:rPr>
          <w:b/>
          <w:color w:val="000000"/>
          <w:lang w:val="el-GR"/>
        </w:rPr>
      </w:pPr>
      <w:r w:rsidRPr="00EA6B87">
        <w:rPr>
          <w:b/>
          <w:color w:val="000000"/>
          <w:lang w:val="el-GR"/>
        </w:rPr>
        <w:t>Β)</w:t>
      </w:r>
      <w:r w:rsidR="00DF776D" w:rsidRPr="00EA6B87">
        <w:rPr>
          <w:b/>
          <w:color w:val="000000"/>
          <w:lang w:val="el-GR"/>
        </w:rPr>
        <w:t xml:space="preserve"> </w:t>
      </w:r>
      <w:r w:rsidRPr="00EA6B87">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1E7FEFDE" w:rsidR="00614898" w:rsidRPr="00EA6B87" w:rsidRDefault="00614898" w:rsidP="00F73DE9">
      <w:pPr>
        <w:tabs>
          <w:tab w:val="left" w:pos="1980"/>
        </w:tabs>
        <w:spacing w:line="360" w:lineRule="auto"/>
        <w:rPr>
          <w:color w:val="000000"/>
          <w:lang w:val="el-GR"/>
        </w:rPr>
      </w:pPr>
      <w:r w:rsidRPr="00EA6B87">
        <w:rPr>
          <w:color w:val="000000"/>
          <w:lang w:val="el-GR"/>
        </w:rPr>
        <w:t xml:space="preserve">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w:t>
      </w:r>
      <w:r w:rsidR="003E07B6">
        <w:rPr>
          <w:color w:val="000000"/>
          <w:lang w:val="el-GR"/>
        </w:rPr>
        <w:t>διαγωνιζομένου</w:t>
      </w:r>
      <w:r w:rsidR="002821D5" w:rsidRPr="00EA6B87">
        <w:rPr>
          <w:color w:val="000000"/>
          <w:lang w:val="el-GR"/>
        </w:rPr>
        <w:t>,</w:t>
      </w:r>
    </w:p>
    <w:p w14:paraId="67506C3C" w14:textId="77777777" w:rsidR="00614898" w:rsidRPr="00EA6B87" w:rsidRDefault="00614898" w:rsidP="00F73DE9">
      <w:pPr>
        <w:tabs>
          <w:tab w:val="left" w:pos="1980"/>
        </w:tabs>
        <w:spacing w:line="360" w:lineRule="auto"/>
        <w:rPr>
          <w:color w:val="000000"/>
          <w:lang w:val="el-GR"/>
        </w:rPr>
      </w:pPr>
      <w:r w:rsidRPr="00EA6B87">
        <w:rPr>
          <w:color w:val="000000"/>
          <w:lang w:val="el-GR"/>
        </w:rPr>
        <w:t>ii) έγκυρη και ενημερωμένη κατάσταση προσώπων που κατέχουν τουλάχιστον 1% των μετοχών ή δικαιωμάτων ψήφου,</w:t>
      </w:r>
    </w:p>
    <w:p w14:paraId="13553847" w14:textId="283FBC86" w:rsidR="00614898" w:rsidRPr="00EA6B87" w:rsidRDefault="00614898" w:rsidP="00F73DE9">
      <w:pPr>
        <w:tabs>
          <w:tab w:val="left" w:pos="1980"/>
        </w:tabs>
        <w:spacing w:line="360" w:lineRule="auto"/>
        <w:rPr>
          <w:color w:val="000000"/>
          <w:lang w:val="el-GR"/>
        </w:rPr>
      </w:pPr>
      <w:r w:rsidRPr="00EA6B87">
        <w:rPr>
          <w:color w:val="000000"/>
          <w:lang w:val="el-GR"/>
        </w:rPr>
        <w:t>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w:t>
      </w:r>
    </w:p>
    <w:p w14:paraId="475CC6A5" w14:textId="048CE798" w:rsidR="00614898" w:rsidRPr="00EA6B87" w:rsidRDefault="00614898" w:rsidP="00F73DE9">
      <w:pPr>
        <w:tabs>
          <w:tab w:val="left" w:pos="1980"/>
        </w:tabs>
        <w:spacing w:line="360" w:lineRule="auto"/>
        <w:rPr>
          <w:color w:val="000000"/>
          <w:lang w:val="el-GR"/>
        </w:rPr>
      </w:pPr>
      <w:r w:rsidRPr="00EA6B87">
        <w:rPr>
          <w:color w:val="000000"/>
          <w:lang w:val="el-GR"/>
        </w:rPr>
        <w:t xml:space="preserve">Όλα τα ανωτέρω έγγραφα πρέπει να είναι επικυρωμένα από την κατά </w:t>
      </w:r>
      <w:r w:rsidR="008E766E">
        <w:rPr>
          <w:color w:val="000000"/>
          <w:lang w:val="el-GR"/>
        </w:rPr>
        <w:t xml:space="preserve">νόμον </w:t>
      </w:r>
      <w:r w:rsidRPr="00EA6B87">
        <w:rPr>
          <w:color w:val="000000"/>
          <w:lang w:val="el-GR"/>
        </w:rPr>
        <w:t>αρμόδια αρχή του κράτους της έδρας του υποψηφίου και να συνοδεύονται από επίσημη μετάφραση στην ελληνική.</w:t>
      </w:r>
    </w:p>
    <w:p w14:paraId="4D3D9363" w14:textId="7BF6D921" w:rsidR="00614898" w:rsidRPr="00EA6B87" w:rsidRDefault="00614898" w:rsidP="00F73DE9">
      <w:pPr>
        <w:spacing w:line="360" w:lineRule="auto"/>
        <w:rPr>
          <w:b/>
          <w:color w:val="000000"/>
          <w:lang w:val="el-GR"/>
        </w:rPr>
      </w:pPr>
      <w:r w:rsidRPr="00EA6B87">
        <w:rPr>
          <w:color w:val="000000"/>
          <w:lang w:val="el-GR"/>
        </w:rPr>
        <w:t xml:space="preserve">Ελλείψεις στα δικαιολογητικά ονομαστικοποίησης των μετοχών συμπληρώνονται κατά την παράγραφο </w:t>
      </w:r>
      <w:r w:rsidR="00402272" w:rsidRPr="004E386C">
        <w:rPr>
          <w:b/>
          <w:bCs/>
          <w:color w:val="002060"/>
          <w:lang w:val="el-GR"/>
        </w:rPr>
        <w:fldChar w:fldCharType="begin"/>
      </w:r>
      <w:r w:rsidR="00402272" w:rsidRPr="004E386C">
        <w:rPr>
          <w:b/>
          <w:bCs/>
          <w:color w:val="002060"/>
          <w:lang w:val="el-GR"/>
        </w:rPr>
        <w:instrText xml:space="preserve"> REF _Ref40981105 \r \h </w:instrText>
      </w:r>
      <w:r w:rsidR="004E386C">
        <w:rPr>
          <w:b/>
          <w:bCs/>
          <w:color w:val="002060"/>
          <w:lang w:val="el-GR"/>
        </w:rPr>
        <w:instrText xml:space="preserve"> \* MERGEFORMAT </w:instrText>
      </w:r>
      <w:r w:rsidR="00402272" w:rsidRPr="004E386C">
        <w:rPr>
          <w:b/>
          <w:bCs/>
          <w:color w:val="002060"/>
          <w:lang w:val="el-GR"/>
        </w:rPr>
      </w:r>
      <w:r w:rsidR="00402272" w:rsidRPr="004E386C">
        <w:rPr>
          <w:b/>
          <w:bCs/>
          <w:color w:val="002060"/>
          <w:lang w:val="el-GR"/>
        </w:rPr>
        <w:fldChar w:fldCharType="separate"/>
      </w:r>
      <w:r w:rsidR="007D003C">
        <w:rPr>
          <w:b/>
          <w:bCs/>
          <w:color w:val="002060"/>
          <w:lang w:val="el-GR"/>
        </w:rPr>
        <w:t>3.1.2</w:t>
      </w:r>
      <w:r w:rsidR="00402272" w:rsidRPr="004E386C">
        <w:rPr>
          <w:b/>
          <w:bCs/>
          <w:color w:val="002060"/>
          <w:lang w:val="el-GR"/>
        </w:rPr>
        <w:fldChar w:fldCharType="end"/>
      </w:r>
      <w:r w:rsidR="00402272">
        <w:rPr>
          <w:lang w:val="el-GR"/>
        </w:rPr>
        <w:t xml:space="preserve"> </w:t>
      </w:r>
      <w:r w:rsidRPr="00EA6B87">
        <w:rPr>
          <w:color w:val="000000"/>
          <w:lang w:val="el-GR"/>
        </w:rPr>
        <w:t>της παρούσας</w:t>
      </w:r>
      <w:r w:rsidRPr="00F73DE9">
        <w:rPr>
          <w:color w:val="000000"/>
          <w:lang w:val="el-GR"/>
        </w:rPr>
        <w:t>.</w:t>
      </w:r>
    </w:p>
    <w:p w14:paraId="5ACB4F36" w14:textId="48B1BDB8" w:rsidR="004D042A" w:rsidRDefault="00614898" w:rsidP="00F73DE9">
      <w:pPr>
        <w:spacing w:line="360" w:lineRule="auto"/>
        <w:rPr>
          <w:color w:val="000000"/>
          <w:lang w:val="el-GR"/>
        </w:rPr>
      </w:pPr>
      <w:r w:rsidRPr="00EA6B87">
        <w:rPr>
          <w:color w:val="000000"/>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w:t>
      </w:r>
      <w:r w:rsidRPr="00EA6B87">
        <w:rPr>
          <w:color w:val="000000"/>
          <w:lang w:val="el-GR"/>
        </w:rPr>
        <w:lastRenderedPageBreak/>
        <w:t>των παρ. 3 και 4 του άρθρου 65 του ν. 4172/2013,</w:t>
      </w:r>
      <w:r w:rsidR="00DF776D" w:rsidRPr="00EA6B87">
        <w:rPr>
          <w:color w:val="000000"/>
          <w:lang w:val="el-GR"/>
        </w:rPr>
        <w:t xml:space="preserve"> </w:t>
      </w:r>
      <w:r w:rsidRPr="00EA6B87">
        <w:rPr>
          <w:color w:val="000000"/>
          <w:lang w:val="el-GR"/>
        </w:rPr>
        <w:t xml:space="preserve">καθώς και από κράτη που έχουν προνομιακό φορολογικό καθεστώς, όπως αυτά ορίζονται στον κατάλογο της απόφασης της παρ. 7 του άρθρου 65 του ως άνω </w:t>
      </w:r>
      <w:r w:rsidR="003E07B6">
        <w:rPr>
          <w:color w:val="000000"/>
          <w:lang w:val="el-GR"/>
        </w:rPr>
        <w:t>νόμου</w:t>
      </w:r>
      <w:r w:rsidRPr="00EA6B87">
        <w:rPr>
          <w:color w:val="000000"/>
          <w:lang w:val="el-GR"/>
        </w:rPr>
        <w:t>, κατά τα αναφερόμενα στην περίπτωση α της παραγράφου 4 του άρθρου 4 του ν. 3310/2005.</w:t>
      </w:r>
      <w:r w:rsidRPr="00EA6B87">
        <w:rPr>
          <w:b/>
          <w:color w:val="000000"/>
          <w:lang w:val="el-GR"/>
        </w:rPr>
        <w:t xml:space="preserve"> </w:t>
      </w:r>
      <w:r w:rsidR="00C131D0" w:rsidRPr="00EA6B87">
        <w:rPr>
          <w:color w:val="000000"/>
          <w:lang w:val="el-GR"/>
        </w:rPr>
        <w:t xml:space="preserve">Επιπλέον ο </w:t>
      </w:r>
      <w:r w:rsidRPr="00EA6B87">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EA6B87">
        <w:rPr>
          <w:color w:val="000000"/>
          <w:lang w:val="el-GR"/>
        </w:rPr>
        <w:cr/>
      </w:r>
    </w:p>
    <w:p w14:paraId="45A412CA" w14:textId="14007AC2" w:rsidR="003E07B6" w:rsidRPr="003E07B6" w:rsidRDefault="003E07B6" w:rsidP="00F73DE9">
      <w:pPr>
        <w:spacing w:line="360" w:lineRule="auto"/>
        <w:rPr>
          <w:color w:val="000000"/>
          <w:lang w:val="el-GR"/>
        </w:rPr>
      </w:pPr>
      <w:r w:rsidRPr="00890704">
        <w:rPr>
          <w:b/>
          <w:bCs/>
          <w:color w:val="000000"/>
          <w:lang w:val="el-GR"/>
        </w:rPr>
        <w:t>ζ)</w:t>
      </w:r>
      <w:r>
        <w:rPr>
          <w:b/>
          <w:bCs/>
          <w:color w:val="000000"/>
          <w:lang w:val="el-GR"/>
        </w:rPr>
        <w:t xml:space="preserve"> </w:t>
      </w:r>
      <w:r w:rsidRPr="00890704">
        <w:rPr>
          <w:color w:val="000000"/>
          <w:lang w:val="el-GR"/>
        </w:rPr>
        <w:t xml:space="preserve">για την παράγραφο </w:t>
      </w:r>
      <w:r w:rsidR="00402272" w:rsidRPr="004E386C">
        <w:rPr>
          <w:b/>
          <w:bCs/>
          <w:color w:val="002060"/>
          <w:lang w:val="el-GR"/>
        </w:rPr>
        <w:fldChar w:fldCharType="begin"/>
      </w:r>
      <w:r w:rsidR="00402272" w:rsidRPr="004E386C">
        <w:rPr>
          <w:b/>
          <w:bCs/>
          <w:color w:val="002060"/>
          <w:lang w:val="el-GR"/>
        </w:rPr>
        <w:instrText xml:space="preserve"> REF _Ref151369083 \r \h </w:instrText>
      </w:r>
      <w:r w:rsidR="004E386C">
        <w:rPr>
          <w:b/>
          <w:bCs/>
          <w:color w:val="002060"/>
          <w:lang w:val="el-GR"/>
        </w:rPr>
        <w:instrText xml:space="preserve"> \* MERGEFORMAT </w:instrText>
      </w:r>
      <w:r w:rsidR="00402272" w:rsidRPr="004E386C">
        <w:rPr>
          <w:b/>
          <w:bCs/>
          <w:color w:val="002060"/>
          <w:lang w:val="el-GR"/>
        </w:rPr>
      </w:r>
      <w:r w:rsidR="00402272" w:rsidRPr="004E386C">
        <w:rPr>
          <w:b/>
          <w:bCs/>
          <w:color w:val="002060"/>
          <w:lang w:val="el-GR"/>
        </w:rPr>
        <w:fldChar w:fldCharType="separate"/>
      </w:r>
      <w:r w:rsidR="007D003C">
        <w:rPr>
          <w:b/>
          <w:bCs/>
          <w:color w:val="002060"/>
          <w:lang w:val="el-GR"/>
        </w:rPr>
        <w:t>2.2.3.5</w:t>
      </w:r>
      <w:r w:rsidR="00402272" w:rsidRPr="004E386C">
        <w:rPr>
          <w:b/>
          <w:bCs/>
          <w:color w:val="002060"/>
          <w:lang w:val="el-GR"/>
        </w:rPr>
        <w:fldChar w:fldCharType="end"/>
      </w:r>
      <w:r w:rsidRPr="004E386C">
        <w:rPr>
          <w:color w:val="002060"/>
          <w:lang w:val="el-GR"/>
        </w:rPr>
        <w:t xml:space="preserve"> </w:t>
      </w:r>
      <w:r w:rsidRPr="00890704">
        <w:rPr>
          <w:color w:val="000000"/>
          <w:lang w:val="el-GR"/>
        </w:rPr>
        <w:t xml:space="preserve">α υποβάλλεται από τον ανάδοχο, μαζί με τα υπόλοιπα </w:t>
      </w:r>
      <w:r w:rsidRPr="003E07B6">
        <w:rPr>
          <w:color w:val="000000"/>
          <w:lang w:val="el-GR"/>
        </w:rPr>
        <w:t>δικαιολογητικά</w:t>
      </w:r>
      <w:r w:rsidRPr="00890704">
        <w:rPr>
          <w:color w:val="000000"/>
          <w:lang w:val="el-GR"/>
        </w:rPr>
        <w:t xml:space="preserve"> κατακύρωσης, υπεύθυνη δήλωση, στην οποία δηλώνεται ότι δεν συντρέχουν οι καταστάσεις ρωσικής εμπλοκής που περιγράφονται στην εν λόγω παράγραφο (</w:t>
      </w:r>
      <w:r w:rsidRPr="00890704">
        <w:rPr>
          <w:i/>
          <w:iCs/>
          <w:color w:val="000000"/>
          <w:lang w:val="el-GR"/>
        </w:rPr>
        <w:t xml:space="preserve">υπόδειγμα του περιεχομένου της υπεύθυνης δήλωσης περιλαμβάνεται στο παράρτημα ΧΙΙ της παρούσας Διακήρυξης). </w:t>
      </w:r>
      <w:r w:rsidRPr="00890704">
        <w:rPr>
          <w:color w:val="000000"/>
          <w:lang w:val="el-GR"/>
        </w:rPr>
        <w:t>Η υπεύθυνη δήλωση υπογράφεται από το νόμιμο εκπρόσωπο του οικονομικού φορέα, σύμφωνα με τα προβλεπόμενα στο άρθρο 79</w:t>
      </w:r>
      <w:r w:rsidRPr="00890704">
        <w:rPr>
          <w:color w:val="000000"/>
          <w:vertAlign w:val="superscript"/>
          <w:lang w:val="el-GR"/>
        </w:rPr>
        <w:t>Α</w:t>
      </w:r>
      <w:r w:rsidRPr="00890704">
        <w:rPr>
          <w:color w:val="000000"/>
          <w:lang w:val="el-GR"/>
        </w:rPr>
        <w:t xml:space="preserve"> του ν. 4412/2016.</w:t>
      </w:r>
    </w:p>
    <w:p w14:paraId="44AAA428" w14:textId="42EDC7B7" w:rsidR="00A61AA7" w:rsidRPr="00EA6B87" w:rsidRDefault="003355E7" w:rsidP="00F73DE9">
      <w:pPr>
        <w:spacing w:line="360" w:lineRule="auto"/>
        <w:rPr>
          <w:b/>
          <w:lang w:val="el-GR"/>
        </w:rPr>
      </w:pPr>
      <w:r w:rsidRPr="00EA6B87">
        <w:rPr>
          <w:b/>
          <w:bCs/>
          <w:lang w:val="en-US"/>
        </w:rPr>
        <w:t>B</w:t>
      </w:r>
      <w:r w:rsidRPr="00EA6B87">
        <w:rPr>
          <w:b/>
          <w:bCs/>
          <w:lang w:val="el-GR"/>
        </w:rPr>
        <w:t>. 2.</w:t>
      </w:r>
      <w:r w:rsidRPr="00EA6B87">
        <w:rPr>
          <w:b/>
          <w:lang w:val="el-GR"/>
        </w:rPr>
        <w:t xml:space="preserve"> Για την απόδειξη της απαίτησης της παραγράφου </w:t>
      </w:r>
      <w:r w:rsidR="00402272" w:rsidRPr="004E386C">
        <w:rPr>
          <w:b/>
          <w:color w:val="002060"/>
          <w:lang w:val="el-GR"/>
        </w:rPr>
        <w:fldChar w:fldCharType="begin"/>
      </w:r>
      <w:r w:rsidR="00402272" w:rsidRPr="004E386C">
        <w:rPr>
          <w:b/>
          <w:color w:val="002060"/>
          <w:lang w:val="el-GR"/>
        </w:rPr>
        <w:instrText xml:space="preserve"> REF _Ref74510337 \r \h </w:instrText>
      </w:r>
      <w:r w:rsidR="00402272" w:rsidRPr="004E386C">
        <w:rPr>
          <w:b/>
          <w:color w:val="002060"/>
          <w:lang w:val="el-GR"/>
        </w:rPr>
      </w:r>
      <w:r w:rsidR="00402272" w:rsidRPr="004E386C">
        <w:rPr>
          <w:b/>
          <w:color w:val="002060"/>
          <w:lang w:val="el-GR"/>
        </w:rPr>
        <w:fldChar w:fldCharType="separate"/>
      </w:r>
      <w:r w:rsidR="007D003C">
        <w:rPr>
          <w:b/>
          <w:color w:val="002060"/>
          <w:lang w:val="el-GR"/>
        </w:rPr>
        <w:t>2.2.4</w:t>
      </w:r>
      <w:r w:rsidR="00402272" w:rsidRPr="004E386C">
        <w:rPr>
          <w:b/>
          <w:color w:val="002060"/>
          <w:lang w:val="el-GR"/>
        </w:rPr>
        <w:fldChar w:fldCharType="end"/>
      </w:r>
      <w:r w:rsidR="007E61C0" w:rsidRPr="00EA6B87">
        <w:rPr>
          <w:b/>
          <w:lang w:val="el-GR"/>
        </w:rPr>
        <w:t xml:space="preserve"> </w:t>
      </w:r>
      <w:r w:rsidRPr="00EA6B87">
        <w:rPr>
          <w:b/>
          <w:lang w:val="el-GR"/>
        </w:rPr>
        <w:t xml:space="preserve">(απόδειξη καταλληλόλητας για την άσκηση επαγγελματικής δραστηριότητας) </w:t>
      </w:r>
      <w:bookmarkStart w:id="190" w:name="_Hlk67663604"/>
      <w:r w:rsidR="00A61AA7" w:rsidRPr="00EA6B87">
        <w:rPr>
          <w:b/>
          <w:lang w:val="el-GR"/>
        </w:rPr>
        <w:t xml:space="preserve">οι οικονομικοί φορείς </w:t>
      </w:r>
      <w:bookmarkEnd w:id="190"/>
      <w:r w:rsidR="00A61AA7" w:rsidRPr="00EA6B87">
        <w:rPr>
          <w:b/>
          <w:lang w:val="el-GR"/>
        </w:rPr>
        <w:t>προσκομίζουν τα αναφερόμενα στον κατωτέρω πίνακα</w:t>
      </w:r>
      <w:r w:rsidR="00DF776D" w:rsidRPr="00EA6B87">
        <w:rPr>
          <w:b/>
          <w:lang w:val="el-GR"/>
        </w:rPr>
        <w:t xml:space="preserve"> </w:t>
      </w:r>
      <w:r w:rsidR="00A61AA7" w:rsidRPr="00EA6B87">
        <w:rPr>
          <w:b/>
          <w:lang w:val="el-GR"/>
        </w:rPr>
        <w:t>:</w:t>
      </w:r>
    </w:p>
    <w:p w14:paraId="61686EB1" w14:textId="7ECA6246" w:rsidR="008338F0" w:rsidRPr="00EA6B87" w:rsidRDefault="008338F0" w:rsidP="00F73DE9">
      <w:pPr>
        <w:spacing w:line="360" w:lineRule="auto"/>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32624" w14:paraId="1B0915C6" w14:textId="77777777" w:rsidTr="009C5EA6">
        <w:trPr>
          <w:trHeight w:val="711"/>
        </w:trPr>
        <w:tc>
          <w:tcPr>
            <w:tcW w:w="675" w:type="dxa"/>
            <w:shd w:val="clear" w:color="auto" w:fill="D9D9D9"/>
          </w:tcPr>
          <w:p w14:paraId="7E6B662C" w14:textId="77777777" w:rsidR="00D56132" w:rsidRPr="00EA6B87" w:rsidRDefault="00D56132" w:rsidP="00F73DE9">
            <w:pPr>
              <w:spacing w:line="360" w:lineRule="auto"/>
              <w:rPr>
                <w:b/>
              </w:rPr>
            </w:pPr>
            <w:r w:rsidRPr="00EA6B87">
              <w:rPr>
                <w:b/>
                <w:lang w:val="el-GR"/>
              </w:rPr>
              <w:t>1</w:t>
            </w:r>
            <w:r w:rsidRPr="00EA6B87">
              <w:rPr>
                <w:b/>
              </w:rPr>
              <w:t>.</w:t>
            </w:r>
          </w:p>
        </w:tc>
        <w:tc>
          <w:tcPr>
            <w:tcW w:w="9180" w:type="dxa"/>
            <w:shd w:val="clear" w:color="auto" w:fill="D9D9D9"/>
          </w:tcPr>
          <w:p w14:paraId="793B9912" w14:textId="2D02AC05" w:rsidR="00915C7C" w:rsidRPr="00EA6B87" w:rsidRDefault="00D56132" w:rsidP="00F73DE9">
            <w:pPr>
              <w:pStyle w:val="Tabletext"/>
              <w:spacing w:line="360" w:lineRule="auto"/>
              <w:jc w:val="both"/>
              <w:rPr>
                <w:rFonts w:cs="Tahoma"/>
                <w:b/>
                <w:bCs/>
                <w:sz w:val="22"/>
                <w:szCs w:val="22"/>
              </w:rPr>
            </w:pPr>
            <w:r w:rsidRPr="00EA6B87">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D37F16" w:rsidRPr="00EA6B87">
              <w:rPr>
                <w:rFonts w:cs="Tahoma"/>
                <w:b/>
                <w:bCs/>
                <w:sz w:val="22"/>
                <w:szCs w:val="22"/>
              </w:rPr>
              <w:t>.</w:t>
            </w:r>
          </w:p>
          <w:p w14:paraId="7E6C47BD" w14:textId="77777777" w:rsidR="00D56132" w:rsidRPr="00EA6B87" w:rsidRDefault="00D56132" w:rsidP="00F73DE9">
            <w:pPr>
              <w:autoSpaceDE w:val="0"/>
              <w:autoSpaceDN w:val="0"/>
              <w:adjustRightInd w:val="0"/>
              <w:spacing w:line="360" w:lineRule="auto"/>
              <w:rPr>
                <w:lang w:val="el-GR" w:eastAsia="el-GR"/>
              </w:rPr>
            </w:pPr>
            <w:r w:rsidRPr="00EA6B87">
              <w:rPr>
                <w:lang w:val="el-GR"/>
              </w:rPr>
              <w:t xml:space="preserve">Οι οικονομικοί φορείς οφείλουν να αποδείξουν το ανωτέρω κριτήριο ποιοτικής επιλογής </w:t>
            </w:r>
            <w:r w:rsidR="00755711" w:rsidRPr="00EA6B87">
              <w:rPr>
                <w:lang w:val="el-GR"/>
              </w:rPr>
              <w:t>υποβάλλοντας</w:t>
            </w:r>
            <w:r w:rsidRPr="00EA6B87">
              <w:rPr>
                <w:lang w:val="el-GR"/>
              </w:rPr>
              <w:t xml:space="preserve"> τα ακόλουθα στοιχεία τεκμηρίωσης:</w:t>
            </w:r>
          </w:p>
        </w:tc>
      </w:tr>
      <w:tr w:rsidR="00D56132" w:rsidRPr="00B32624" w14:paraId="7B6D8413" w14:textId="77777777" w:rsidTr="009C5EA6">
        <w:trPr>
          <w:trHeight w:val="1480"/>
        </w:trPr>
        <w:tc>
          <w:tcPr>
            <w:tcW w:w="675" w:type="dxa"/>
          </w:tcPr>
          <w:p w14:paraId="46950700" w14:textId="77777777" w:rsidR="00D56132" w:rsidRPr="00EA6B87" w:rsidRDefault="00D56132" w:rsidP="00F73DE9">
            <w:pPr>
              <w:spacing w:line="360" w:lineRule="auto"/>
              <w:rPr>
                <w:lang w:val="el-GR"/>
              </w:rPr>
            </w:pPr>
            <w:r w:rsidRPr="00EA6B87">
              <w:rPr>
                <w:lang w:val="el-GR"/>
              </w:rPr>
              <w:t>1.1</w:t>
            </w:r>
          </w:p>
        </w:tc>
        <w:tc>
          <w:tcPr>
            <w:tcW w:w="9180" w:type="dxa"/>
          </w:tcPr>
          <w:p w14:paraId="5E3A5C12" w14:textId="77777777" w:rsidR="00872F65" w:rsidRPr="00EA6B87" w:rsidRDefault="00872F65" w:rsidP="00F73DE9">
            <w:pPr>
              <w:autoSpaceDE w:val="0"/>
              <w:autoSpaceDN w:val="0"/>
              <w:adjustRightInd w:val="0"/>
              <w:spacing w:after="0" w:line="360" w:lineRule="auto"/>
              <w:rPr>
                <w:lang w:val="el-GR"/>
              </w:rPr>
            </w:pPr>
            <w:r w:rsidRPr="00EA6B87">
              <w:rPr>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w:t>
            </w:r>
            <w:r w:rsidRPr="00EA6B87">
              <w:rPr>
                <w:lang w:val="el-GR"/>
              </w:rPr>
              <w:lastRenderedPageBreak/>
              <w:t>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Default="00872F65" w:rsidP="00F73DE9">
            <w:pPr>
              <w:autoSpaceDE w:val="0"/>
              <w:autoSpaceDN w:val="0"/>
              <w:adjustRightInd w:val="0"/>
              <w:spacing w:after="0" w:line="360" w:lineRule="auto"/>
              <w:rPr>
                <w:lang w:val="el-GR"/>
              </w:rPr>
            </w:pPr>
            <w:r w:rsidRPr="00EA6B87">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48366AE" w14:textId="070389C9" w:rsidR="001914C0" w:rsidRPr="00EA6B87" w:rsidRDefault="001914C0" w:rsidP="00F73DE9">
            <w:pPr>
              <w:autoSpaceDE w:val="0"/>
              <w:autoSpaceDN w:val="0"/>
              <w:adjustRightInd w:val="0"/>
              <w:spacing w:after="0" w:line="360" w:lineRule="auto"/>
              <w:rPr>
                <w:lang w:val="el-GR"/>
              </w:rPr>
            </w:pPr>
            <w:r w:rsidRPr="001914C0">
              <w:rPr>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καταλληλόλητα για την άσκηση της επαγγελματικής δραστηριότητας με κάθε πρόσφορο μέσο (ενδεικτικά καταστατικό, κωδικό άσκησης δραστηριότητα από ΑΑΔΕ</w:t>
            </w:r>
          </w:p>
          <w:p w14:paraId="775B0F79" w14:textId="77777777" w:rsidR="00D05C7B" w:rsidRPr="00EA6B87" w:rsidRDefault="00D05C7B" w:rsidP="00F73DE9">
            <w:pPr>
              <w:autoSpaceDE w:val="0"/>
              <w:autoSpaceDN w:val="0"/>
              <w:adjustRightInd w:val="0"/>
              <w:spacing w:after="0" w:line="360" w:lineRule="auto"/>
              <w:rPr>
                <w:lang w:val="el-GR" w:eastAsia="el-GR"/>
              </w:rPr>
            </w:pPr>
          </w:p>
        </w:tc>
      </w:tr>
    </w:tbl>
    <w:p w14:paraId="3370B521" w14:textId="77777777" w:rsidR="0041248A" w:rsidRPr="00EA6B87" w:rsidRDefault="0041248A" w:rsidP="00F73DE9">
      <w:pPr>
        <w:spacing w:line="360" w:lineRule="auto"/>
        <w:rPr>
          <w:b/>
          <w:lang w:val="el-GR"/>
        </w:rPr>
      </w:pPr>
    </w:p>
    <w:p w14:paraId="05E17FF2" w14:textId="3AF895FE" w:rsidR="00282306" w:rsidRPr="00EA6B87" w:rsidRDefault="00282306" w:rsidP="00F73DE9">
      <w:pPr>
        <w:spacing w:line="360" w:lineRule="auto"/>
        <w:rPr>
          <w:bCs/>
          <w:lang w:val="el-GR"/>
        </w:rPr>
      </w:pPr>
      <w:bookmarkStart w:id="191" w:name="_Hlk35424944"/>
      <w:r w:rsidRPr="00EA6B87">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sidRPr="00EA6B87">
        <w:rPr>
          <w:bCs/>
          <w:lang w:val="el-GR"/>
        </w:rPr>
        <w:t xml:space="preserve"> </w:t>
      </w:r>
      <w:r w:rsidRPr="00EA6B87">
        <w:rPr>
          <w:bCs/>
          <w:lang w:val="el-GR"/>
        </w:rPr>
        <w:t>εκτός αν, σύμφωνα με τις ειδικότερες διατάξεις αυτών, φέρουν συγκεκριμένο χρόνο ισχύος.</w:t>
      </w:r>
    </w:p>
    <w:bookmarkEnd w:id="191"/>
    <w:p w14:paraId="36F608EF" w14:textId="77777777" w:rsidR="00270326" w:rsidRPr="00EA6B87" w:rsidRDefault="00270326" w:rsidP="00F73DE9">
      <w:pPr>
        <w:spacing w:line="360" w:lineRule="auto"/>
        <w:rPr>
          <w:lang w:val="el-GR"/>
        </w:rPr>
      </w:pPr>
    </w:p>
    <w:p w14:paraId="17C17E23" w14:textId="0505851A" w:rsidR="00270326" w:rsidRPr="00EA6B87" w:rsidRDefault="003355E7" w:rsidP="00F73DE9">
      <w:pPr>
        <w:spacing w:line="360" w:lineRule="auto"/>
        <w:rPr>
          <w:b/>
          <w:lang w:val="el-GR"/>
        </w:rPr>
      </w:pPr>
      <w:r w:rsidRPr="00EA6B87">
        <w:rPr>
          <w:b/>
          <w:bCs/>
          <w:lang w:val="el-GR"/>
        </w:rPr>
        <w:t>Β.3.</w:t>
      </w:r>
      <w:r w:rsidRPr="00EA6B87">
        <w:rPr>
          <w:b/>
          <w:lang w:val="el-GR"/>
        </w:rPr>
        <w:t xml:space="preserve"> Για την απόδειξη της οικονομικής και χρηματοοικονομικής επάρκειας της παραγράφου </w:t>
      </w:r>
      <w:r w:rsidR="00B622FA" w:rsidRPr="00EA6B87">
        <w:rPr>
          <w:b/>
          <w:lang w:val="el-GR"/>
        </w:rPr>
        <w:fldChar w:fldCharType="begin"/>
      </w:r>
      <w:r w:rsidR="00B622FA" w:rsidRPr="00EA6B87">
        <w:rPr>
          <w:b/>
          <w:lang w:val="el-GR"/>
        </w:rPr>
        <w:instrText xml:space="preserve"> REF _Ref496541508 \r \h  \* MERGEFORMAT </w:instrText>
      </w:r>
      <w:r w:rsidR="00B622FA" w:rsidRPr="00EA6B87">
        <w:rPr>
          <w:b/>
          <w:lang w:val="el-GR"/>
        </w:rPr>
      </w:r>
      <w:r w:rsidR="00B622FA" w:rsidRPr="00EA6B87">
        <w:rPr>
          <w:b/>
          <w:lang w:val="el-GR"/>
        </w:rPr>
        <w:fldChar w:fldCharType="separate"/>
      </w:r>
      <w:r w:rsidR="007D003C">
        <w:rPr>
          <w:b/>
          <w:lang w:val="el-GR"/>
        </w:rPr>
        <w:t>2.2.5</w:t>
      </w:r>
      <w:r w:rsidR="00B622FA" w:rsidRPr="00EA6B87">
        <w:rPr>
          <w:b/>
          <w:lang w:val="el-GR"/>
        </w:rPr>
        <w:fldChar w:fldCharType="end"/>
      </w:r>
      <w:r w:rsidRPr="00EA6B87">
        <w:rPr>
          <w:b/>
          <w:lang w:val="el-GR"/>
        </w:rPr>
        <w:t xml:space="preserve"> </w:t>
      </w:r>
      <w:bookmarkStart w:id="192" w:name="_Hlk67663592"/>
      <w:r w:rsidRPr="00EA6B87">
        <w:rPr>
          <w:b/>
          <w:lang w:val="el-GR"/>
        </w:rPr>
        <w:t xml:space="preserve">οι οικονομικοί φορείς προσκομίζουν </w:t>
      </w:r>
      <w:r w:rsidR="003822A5" w:rsidRPr="00EA6B87">
        <w:rPr>
          <w:b/>
          <w:lang w:val="el-GR"/>
        </w:rPr>
        <w:t>τα αναφερόμενα στον κατωτέρω πίνακα</w:t>
      </w:r>
      <w:r w:rsidR="00DF776D" w:rsidRPr="00EA6B87">
        <w:rPr>
          <w:b/>
          <w:lang w:val="el-GR"/>
        </w:rPr>
        <w:t xml:space="preserve"> </w:t>
      </w:r>
      <w:r w:rsidR="00270326" w:rsidRPr="00EA6B8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32624" w14:paraId="364D20BB" w14:textId="77777777" w:rsidTr="009C5EA6">
        <w:trPr>
          <w:trHeight w:val="711"/>
        </w:trPr>
        <w:tc>
          <w:tcPr>
            <w:tcW w:w="675" w:type="dxa"/>
            <w:shd w:val="clear" w:color="auto" w:fill="D9D9D9"/>
          </w:tcPr>
          <w:bookmarkEnd w:id="192"/>
          <w:p w14:paraId="7510B8DD" w14:textId="77777777" w:rsidR="00D56132" w:rsidRPr="00EA6B87" w:rsidRDefault="00C40FB9" w:rsidP="00F73DE9">
            <w:pPr>
              <w:spacing w:line="360" w:lineRule="auto"/>
              <w:rPr>
                <w:b/>
              </w:rPr>
            </w:pPr>
            <w:r w:rsidRPr="00EA6B87">
              <w:rPr>
                <w:b/>
                <w:lang w:val="el-GR"/>
              </w:rPr>
              <w:t>2</w:t>
            </w:r>
            <w:r w:rsidR="00D56132" w:rsidRPr="00EA6B87">
              <w:rPr>
                <w:b/>
              </w:rPr>
              <w:t>.</w:t>
            </w:r>
          </w:p>
        </w:tc>
        <w:tc>
          <w:tcPr>
            <w:tcW w:w="9180" w:type="dxa"/>
            <w:shd w:val="clear" w:color="auto" w:fill="D9D9D9"/>
          </w:tcPr>
          <w:p w14:paraId="2FF4A42B" w14:textId="2B50817D" w:rsidR="002855F8" w:rsidRPr="00EA6B87" w:rsidRDefault="002855F8" w:rsidP="00F73DE9">
            <w:pPr>
              <w:spacing w:line="360" w:lineRule="auto"/>
              <w:rPr>
                <w:b/>
                <w:bCs/>
                <w:i/>
                <w:iCs/>
                <w:color w:val="5B9BD5"/>
                <w:lang w:val="el-GR" w:eastAsia="en-US"/>
              </w:rPr>
            </w:pPr>
            <w:r w:rsidRPr="00EA6B87">
              <w:rPr>
                <w:b/>
                <w:bCs/>
                <w:lang w:val="el-GR"/>
              </w:rPr>
              <w:t xml:space="preserve">Οι οικονομικοί φορείς που συμμετέχουν στη διαδικασία σύναψης της παρούσας απαιτείται να </w:t>
            </w:r>
            <w:r w:rsidR="004054E4">
              <w:rPr>
                <w:b/>
                <w:bCs/>
                <w:lang w:val="el-GR"/>
              </w:rPr>
              <w:t xml:space="preserve">καλύπτουν τις απαιτήσεις, όπως αυτές τίθενται στην παράγραφο </w:t>
            </w:r>
            <w:hyperlink w:anchor="_Toc74566826" w:history="1">
              <w:r w:rsidR="00402272" w:rsidRPr="004E386C">
                <w:rPr>
                  <w:rStyle w:val="-"/>
                  <w:b/>
                  <w:bCs/>
                  <w:color w:val="002060"/>
                  <w:lang w:val="el-GR"/>
                </w:rPr>
                <w:fldChar w:fldCharType="begin"/>
              </w:r>
              <w:r w:rsidR="00402272" w:rsidRPr="004E386C">
                <w:rPr>
                  <w:b/>
                  <w:bCs/>
                  <w:color w:val="002060"/>
                  <w:lang w:val="el-GR"/>
                </w:rPr>
                <w:instrText xml:space="preserve"> </w:instrText>
              </w:r>
              <w:r w:rsidR="00402272" w:rsidRPr="004E386C">
                <w:rPr>
                  <w:b/>
                  <w:bCs/>
                  <w:color w:val="002060"/>
                </w:rPr>
                <w:instrText>REF</w:instrText>
              </w:r>
              <w:r w:rsidR="00402272" w:rsidRPr="004E386C">
                <w:rPr>
                  <w:b/>
                  <w:bCs/>
                  <w:color w:val="002060"/>
                  <w:lang w:val="el-GR"/>
                </w:rPr>
                <w:instrText xml:space="preserve"> _</w:instrText>
              </w:r>
              <w:r w:rsidR="00402272" w:rsidRPr="004E386C">
                <w:rPr>
                  <w:b/>
                  <w:bCs/>
                  <w:color w:val="002060"/>
                </w:rPr>
                <w:instrText>Ref</w:instrText>
              </w:r>
              <w:r w:rsidR="00402272" w:rsidRPr="004E386C">
                <w:rPr>
                  <w:b/>
                  <w:bCs/>
                  <w:color w:val="002060"/>
                  <w:lang w:val="el-GR"/>
                </w:rPr>
                <w:instrText>496541309 \</w:instrText>
              </w:r>
              <w:r w:rsidR="00402272" w:rsidRPr="004E386C">
                <w:rPr>
                  <w:b/>
                  <w:bCs/>
                  <w:color w:val="002060"/>
                </w:rPr>
                <w:instrText>r</w:instrText>
              </w:r>
              <w:r w:rsidR="00402272" w:rsidRPr="004E386C">
                <w:rPr>
                  <w:b/>
                  <w:bCs/>
                  <w:color w:val="002060"/>
                  <w:lang w:val="el-GR"/>
                </w:rPr>
                <w:instrText xml:space="preserve"> \</w:instrText>
              </w:r>
              <w:r w:rsidR="00402272" w:rsidRPr="004E386C">
                <w:rPr>
                  <w:b/>
                  <w:bCs/>
                  <w:color w:val="002060"/>
                </w:rPr>
                <w:instrText>h</w:instrText>
              </w:r>
              <w:r w:rsidR="00402272" w:rsidRPr="004E386C">
                <w:rPr>
                  <w:b/>
                  <w:bCs/>
                  <w:color w:val="002060"/>
                  <w:lang w:val="el-GR"/>
                </w:rPr>
                <w:instrText xml:space="preserve"> </w:instrText>
              </w:r>
              <w:r w:rsidR="004E386C">
                <w:rPr>
                  <w:rStyle w:val="-"/>
                  <w:b/>
                  <w:bCs/>
                  <w:color w:val="002060"/>
                  <w:lang w:val="el-GR"/>
                </w:rPr>
                <w:instrText xml:space="preserve"> \* MERGEFORMAT </w:instrText>
              </w:r>
              <w:r w:rsidR="00402272" w:rsidRPr="004E386C">
                <w:rPr>
                  <w:rStyle w:val="-"/>
                  <w:b/>
                  <w:bCs/>
                  <w:color w:val="002060"/>
                  <w:lang w:val="el-GR"/>
                </w:rPr>
              </w:r>
              <w:r w:rsidR="00402272" w:rsidRPr="004E386C">
                <w:rPr>
                  <w:rStyle w:val="-"/>
                  <w:b/>
                  <w:bCs/>
                  <w:color w:val="002060"/>
                  <w:lang w:val="el-GR"/>
                </w:rPr>
                <w:fldChar w:fldCharType="separate"/>
              </w:r>
              <w:r w:rsidR="007D003C" w:rsidRPr="007D003C">
                <w:rPr>
                  <w:b/>
                  <w:bCs/>
                  <w:color w:val="002060"/>
                  <w:lang w:val="el-GR"/>
                </w:rPr>
                <w:t>2.2.5</w:t>
              </w:r>
              <w:r w:rsidR="00402272" w:rsidRPr="004E386C">
                <w:rPr>
                  <w:rStyle w:val="-"/>
                  <w:b/>
                  <w:bCs/>
                  <w:color w:val="002060"/>
                  <w:lang w:val="el-GR"/>
                </w:rPr>
                <w:fldChar w:fldCharType="end"/>
              </w:r>
            </w:hyperlink>
          </w:p>
          <w:p w14:paraId="697BCE40" w14:textId="77777777" w:rsidR="00915C7C" w:rsidRPr="00EA6B87" w:rsidRDefault="00915C7C" w:rsidP="00F73DE9">
            <w:pPr>
              <w:autoSpaceDE w:val="0"/>
              <w:autoSpaceDN w:val="0"/>
              <w:adjustRightInd w:val="0"/>
              <w:spacing w:line="360" w:lineRule="auto"/>
              <w:rPr>
                <w:lang w:val="el-GR"/>
              </w:rPr>
            </w:pPr>
          </w:p>
          <w:p w14:paraId="4DA461EA" w14:textId="77777777" w:rsidR="00D56132" w:rsidRPr="00EA6B87" w:rsidRDefault="00D56132" w:rsidP="00F73DE9">
            <w:pPr>
              <w:autoSpaceDE w:val="0"/>
              <w:autoSpaceDN w:val="0"/>
              <w:adjustRightInd w:val="0"/>
              <w:spacing w:line="360" w:lineRule="auto"/>
              <w:rPr>
                <w:lang w:val="el-GR" w:eastAsia="el-GR"/>
              </w:rPr>
            </w:pPr>
            <w:r w:rsidRPr="00EA6B87">
              <w:rPr>
                <w:lang w:val="el-GR"/>
              </w:rPr>
              <w:t xml:space="preserve">Οι οικονομικοί φορείς οφείλουν να αποδείξουν το ανωτέρω κριτήριο ποιοτικής επιλογής </w:t>
            </w:r>
            <w:r w:rsidR="00755711" w:rsidRPr="00EA6B87">
              <w:rPr>
                <w:lang w:val="el-GR"/>
              </w:rPr>
              <w:t>υποβάλλοντας</w:t>
            </w:r>
            <w:r w:rsidRPr="00EA6B87">
              <w:rPr>
                <w:lang w:val="el-GR"/>
              </w:rPr>
              <w:t xml:space="preserve"> τα ακόλουθα στοιχεία τεκμηρίωσης:</w:t>
            </w:r>
          </w:p>
        </w:tc>
      </w:tr>
      <w:tr w:rsidR="00D56132" w:rsidRPr="00B32624"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EA6B87" w:rsidRDefault="00C40FB9" w:rsidP="00F73DE9">
            <w:pPr>
              <w:spacing w:line="360" w:lineRule="auto"/>
              <w:rPr>
                <w:b/>
                <w:lang w:val="el-GR"/>
              </w:rPr>
            </w:pPr>
            <w:r w:rsidRPr="00EA6B87">
              <w:rPr>
                <w:b/>
                <w:lang w:val="el-GR"/>
              </w:rPr>
              <w:t>2</w:t>
            </w:r>
            <w:r w:rsidR="00D56132" w:rsidRPr="00EA6B87">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Pr="00EA6B87" w:rsidRDefault="006119DB" w:rsidP="00F73DE9">
            <w:pPr>
              <w:spacing w:line="360" w:lineRule="auto"/>
              <w:rPr>
                <w:lang w:val="el-GR" w:eastAsia="en-US"/>
              </w:rPr>
            </w:pPr>
            <w:r w:rsidRPr="00EA6B87">
              <w:rPr>
                <w:lang w:val="el-GR" w:eastAsia="en-US"/>
              </w:rPr>
              <w:t xml:space="preserve">Ισολογισμούς σύμφωνα με την περί εταιρειών νομοθεσία της χώρας όπου είναι εγκατεστημένοι, </w:t>
            </w:r>
            <w:r w:rsidRPr="00890704">
              <w:rPr>
                <w:lang w:val="el-GR" w:eastAsia="en-US"/>
              </w:rPr>
              <w:t>των τελευταίων τριών (3) κλεισμένων διαχειριστικών χρήσεων</w:t>
            </w:r>
            <w:r w:rsidRPr="002A667F">
              <w:rPr>
                <w:lang w:val="el-GR" w:eastAsia="en-US"/>
              </w:rPr>
              <w:t>,</w:t>
            </w:r>
            <w:r w:rsidRPr="00EA6B87">
              <w:rPr>
                <w:lang w:val="el-GR" w:eastAsia="en-US"/>
              </w:rPr>
              <w:t xml:space="preserve">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w:t>
            </w:r>
            <w:r w:rsidRPr="00EA6B87">
              <w:rPr>
                <w:lang w:val="el-GR" w:eastAsia="en-US"/>
              </w:rPr>
              <w:lastRenderedPageBreak/>
              <w:t>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sidRPr="00EA6B87">
              <w:rPr>
                <w:lang w:val="el-GR" w:eastAsia="en-US"/>
              </w:rPr>
              <w:t xml:space="preserve"> </w:t>
            </w:r>
            <w:r w:rsidRPr="00EA6B87">
              <w:rPr>
                <w:lang w:val="el-GR" w:eastAsia="en-US"/>
              </w:rPr>
              <w:t xml:space="preserve">στο άρθρο 2.2.5. </w:t>
            </w:r>
          </w:p>
          <w:p w14:paraId="7759C793" w14:textId="77777777" w:rsidR="00540A73" w:rsidRPr="00EA6B87" w:rsidRDefault="00540A73" w:rsidP="00F73DE9">
            <w:pPr>
              <w:spacing w:line="360" w:lineRule="auto"/>
              <w:rPr>
                <w:lang w:val="el-GR" w:eastAsia="en-US"/>
              </w:rPr>
            </w:pPr>
            <w:r w:rsidRPr="00EA6B87">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EA6B87" w:rsidRDefault="00D56132" w:rsidP="00F73DE9">
            <w:pPr>
              <w:autoSpaceDE w:val="0"/>
              <w:autoSpaceDN w:val="0"/>
              <w:adjustRightInd w:val="0"/>
              <w:spacing w:line="360" w:lineRule="auto"/>
              <w:rPr>
                <w:b/>
                <w:lang w:val="el-GR" w:eastAsia="el-GR"/>
              </w:rPr>
            </w:pPr>
          </w:p>
        </w:tc>
      </w:tr>
    </w:tbl>
    <w:p w14:paraId="0B0F3787" w14:textId="77777777" w:rsidR="00D56132" w:rsidRPr="00EA6B87" w:rsidRDefault="00D56132" w:rsidP="00F73DE9">
      <w:pPr>
        <w:spacing w:line="360" w:lineRule="auto"/>
        <w:rPr>
          <w:b/>
          <w:lang w:val="el-GR"/>
        </w:rPr>
      </w:pPr>
    </w:p>
    <w:p w14:paraId="61D1F79A" w14:textId="52FAF722" w:rsidR="008338F0" w:rsidRPr="00EA6B87" w:rsidRDefault="003355E7" w:rsidP="00F73DE9">
      <w:pPr>
        <w:spacing w:line="360" w:lineRule="auto"/>
        <w:rPr>
          <w:b/>
          <w:lang w:val="el-GR"/>
        </w:rPr>
      </w:pPr>
      <w:r w:rsidRPr="00EA6B87">
        <w:rPr>
          <w:b/>
          <w:bCs/>
          <w:lang w:val="el-GR"/>
        </w:rPr>
        <w:t xml:space="preserve">Β.4. </w:t>
      </w:r>
      <w:r w:rsidRPr="00EA6B87">
        <w:rPr>
          <w:b/>
          <w:lang w:val="el-GR"/>
        </w:rPr>
        <w:t xml:space="preserve">Για την απόδειξη της τεχνικής ικανότητας της παραγράφου </w:t>
      </w:r>
      <w:r w:rsidR="00B622FA" w:rsidRPr="00EA6B87">
        <w:rPr>
          <w:b/>
          <w:lang w:val="el-GR"/>
        </w:rPr>
        <w:fldChar w:fldCharType="begin"/>
      </w:r>
      <w:r w:rsidR="00B622FA" w:rsidRPr="00EA6B87">
        <w:rPr>
          <w:b/>
          <w:lang w:val="el-GR"/>
        </w:rPr>
        <w:instrText xml:space="preserve"> REF _Ref496541556 \r \h </w:instrText>
      </w:r>
      <w:r w:rsidR="00DF02B0" w:rsidRPr="00EA6B87">
        <w:rPr>
          <w:b/>
          <w:lang w:val="el-GR"/>
        </w:rPr>
        <w:instrText xml:space="preserve"> \* MERGEFORMAT </w:instrText>
      </w:r>
      <w:r w:rsidR="00B622FA" w:rsidRPr="00EA6B87">
        <w:rPr>
          <w:b/>
          <w:lang w:val="el-GR"/>
        </w:rPr>
      </w:r>
      <w:r w:rsidR="00B622FA" w:rsidRPr="00EA6B87">
        <w:rPr>
          <w:b/>
          <w:lang w:val="el-GR"/>
        </w:rPr>
        <w:fldChar w:fldCharType="separate"/>
      </w:r>
      <w:r w:rsidR="007D003C">
        <w:rPr>
          <w:b/>
          <w:lang w:val="el-GR"/>
        </w:rPr>
        <w:t>2.2.6</w:t>
      </w:r>
      <w:r w:rsidR="00B622FA" w:rsidRPr="00EA6B87">
        <w:rPr>
          <w:b/>
          <w:lang w:val="el-GR"/>
        </w:rPr>
        <w:fldChar w:fldCharType="end"/>
      </w:r>
      <w:r w:rsidRPr="00EA6B87">
        <w:rPr>
          <w:b/>
          <w:lang w:val="el-GR"/>
        </w:rPr>
        <w:t xml:space="preserve"> οι οικονομικοί φορείς προσκομίζουν</w:t>
      </w:r>
      <w:r w:rsidR="00154368" w:rsidRPr="00EA6B87">
        <w:rPr>
          <w:b/>
          <w:lang w:val="el-GR"/>
        </w:rPr>
        <w:t xml:space="preserve"> τα αναφερόμενα στον κατωτέρω πίνακα</w:t>
      </w:r>
      <w:r w:rsidR="00E1337D" w:rsidRPr="00EA6B87">
        <w:rPr>
          <w:b/>
          <w:lang w:val="el-GR"/>
        </w:rPr>
        <w:t xml:space="preserve"> </w:t>
      </w:r>
      <w:r w:rsidR="00814752" w:rsidRPr="00EA6B87">
        <w:rPr>
          <w:b/>
          <w:lang w:val="el-GR"/>
        </w:rPr>
        <w:t>:</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9421"/>
      </w:tblGrid>
      <w:tr w:rsidR="00803F31" w:rsidRPr="00B32624" w14:paraId="3AE6A0A7" w14:textId="77777777" w:rsidTr="00B938D5">
        <w:trPr>
          <w:trHeight w:val="758"/>
        </w:trPr>
        <w:tc>
          <w:tcPr>
            <w:tcW w:w="286" w:type="pct"/>
            <w:shd w:val="clear" w:color="auto" w:fill="D9D9D9"/>
          </w:tcPr>
          <w:p w14:paraId="4F14CCAD" w14:textId="77777777" w:rsidR="007340CA" w:rsidRPr="00EA6B87" w:rsidRDefault="00C40FB9" w:rsidP="00F73DE9">
            <w:pPr>
              <w:spacing w:line="360" w:lineRule="auto"/>
              <w:rPr>
                <w:b/>
                <w:lang w:val="el-GR"/>
              </w:rPr>
            </w:pPr>
            <w:r w:rsidRPr="00EA6B87">
              <w:rPr>
                <w:b/>
                <w:lang w:val="el-GR"/>
              </w:rPr>
              <w:t>3</w:t>
            </w:r>
          </w:p>
        </w:tc>
        <w:tc>
          <w:tcPr>
            <w:tcW w:w="4714" w:type="pct"/>
            <w:shd w:val="clear" w:color="auto" w:fill="D9D9D9"/>
          </w:tcPr>
          <w:p w14:paraId="6BFCDABE" w14:textId="558797EA" w:rsidR="009D3802" w:rsidRPr="00EA6B87" w:rsidRDefault="007340CA" w:rsidP="00803F31">
            <w:pPr>
              <w:pStyle w:val="Tabletext"/>
              <w:spacing w:line="360" w:lineRule="auto"/>
              <w:ind w:right="765"/>
              <w:jc w:val="both"/>
              <w:rPr>
                <w:rFonts w:cs="Tahoma"/>
                <w:b/>
                <w:bCs/>
                <w:sz w:val="22"/>
                <w:szCs w:val="22"/>
              </w:rPr>
            </w:pPr>
            <w:r w:rsidRPr="00EA6B87">
              <w:rPr>
                <w:rFonts w:cs="Tahoma"/>
                <w:b/>
                <w:bCs/>
                <w:sz w:val="22"/>
                <w:szCs w:val="22"/>
                <w:lang w:eastAsia="el-GR"/>
              </w:rPr>
              <w:t xml:space="preserve">Οι οικονομικοί φορείς που συμμετέχουν στη διαδικασία σύναψης της παρούσας απαιτείται </w:t>
            </w:r>
            <w:r w:rsidRPr="00EA6B87">
              <w:rPr>
                <w:rFonts w:cs="Tahoma"/>
                <w:b/>
                <w:sz w:val="22"/>
                <w:szCs w:val="22"/>
                <w:lang w:eastAsia="el-GR"/>
              </w:rPr>
              <w:t>ν</w:t>
            </w:r>
            <w:r w:rsidRPr="00EA6B87">
              <w:rPr>
                <w:rFonts w:cs="Tahoma"/>
                <w:b/>
                <w:sz w:val="22"/>
                <w:szCs w:val="22"/>
              </w:rPr>
              <w:t xml:space="preserve">α διαθέτουν </w:t>
            </w:r>
            <w:r w:rsidR="00D204CA" w:rsidRPr="00EA6B87">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02272">
              <w:rPr>
                <w:rFonts w:cs="Tahoma"/>
                <w:b/>
                <w:sz w:val="22"/>
                <w:szCs w:val="22"/>
              </w:rPr>
              <w:t xml:space="preserve"> </w:t>
            </w:r>
            <w:hyperlink w:anchor="_Τεχνική_Ικανότητα" w:history="1">
              <w:r w:rsidR="00402272" w:rsidRPr="004E386C">
                <w:rPr>
                  <w:rStyle w:val="-"/>
                  <w:rFonts w:cs="Tahoma"/>
                  <w:b/>
                  <w:bCs/>
                  <w:color w:val="002060"/>
                  <w:sz w:val="22"/>
                  <w:szCs w:val="22"/>
                </w:rPr>
                <w:fldChar w:fldCharType="begin"/>
              </w:r>
              <w:r w:rsidR="00402272" w:rsidRPr="004E386C">
                <w:rPr>
                  <w:b/>
                  <w:bCs/>
                  <w:color w:val="002060"/>
                </w:rPr>
                <w:instrText xml:space="preserve"> REF _Ref61980826 \r \h </w:instrText>
              </w:r>
              <w:r w:rsidR="00E9022D" w:rsidRPr="004E386C">
                <w:rPr>
                  <w:rStyle w:val="-"/>
                  <w:rFonts w:cs="Tahoma"/>
                  <w:b/>
                  <w:bCs/>
                  <w:color w:val="002060"/>
                  <w:sz w:val="22"/>
                  <w:szCs w:val="22"/>
                </w:rPr>
                <w:instrText xml:space="preserve"> \* MERGEFORMAT </w:instrText>
              </w:r>
              <w:r w:rsidR="00402272" w:rsidRPr="004E386C">
                <w:rPr>
                  <w:rStyle w:val="-"/>
                  <w:rFonts w:cs="Tahoma"/>
                  <w:b/>
                  <w:bCs/>
                  <w:color w:val="002060"/>
                  <w:sz w:val="22"/>
                  <w:szCs w:val="22"/>
                </w:rPr>
              </w:r>
              <w:r w:rsidR="00402272" w:rsidRPr="004E386C">
                <w:rPr>
                  <w:rStyle w:val="-"/>
                  <w:rFonts w:cs="Tahoma"/>
                  <w:b/>
                  <w:bCs/>
                  <w:color w:val="002060"/>
                  <w:sz w:val="22"/>
                  <w:szCs w:val="22"/>
                </w:rPr>
                <w:fldChar w:fldCharType="separate"/>
              </w:r>
              <w:r w:rsidR="007D003C">
                <w:rPr>
                  <w:b/>
                  <w:bCs/>
                  <w:color w:val="002060"/>
                </w:rPr>
                <w:t>2.2.6.1</w:t>
              </w:r>
              <w:r w:rsidR="00402272" w:rsidRPr="004E386C">
                <w:rPr>
                  <w:rStyle w:val="-"/>
                  <w:rFonts w:cs="Tahoma"/>
                  <w:b/>
                  <w:bCs/>
                  <w:color w:val="002060"/>
                  <w:sz w:val="22"/>
                  <w:szCs w:val="22"/>
                </w:rPr>
                <w:fldChar w:fldCharType="end"/>
              </w:r>
            </w:hyperlink>
            <w:r w:rsidR="00652066" w:rsidRPr="00EA6B87">
              <w:rPr>
                <w:rFonts w:cs="Tahoma"/>
                <w:b/>
                <w:sz w:val="22"/>
                <w:szCs w:val="22"/>
              </w:rPr>
              <w:t xml:space="preserve"> </w:t>
            </w:r>
          </w:p>
          <w:p w14:paraId="5E609951" w14:textId="77777777" w:rsidR="007340CA" w:rsidRPr="00EA6B87" w:rsidRDefault="00154368" w:rsidP="00160200">
            <w:pPr>
              <w:autoSpaceDE w:val="0"/>
              <w:autoSpaceDN w:val="0"/>
              <w:adjustRightInd w:val="0"/>
              <w:spacing w:line="360" w:lineRule="auto"/>
              <w:ind w:right="907"/>
              <w:rPr>
                <w:lang w:val="el-GR"/>
              </w:rPr>
            </w:pPr>
            <w:r w:rsidRPr="00EA6B87">
              <w:rPr>
                <w:lang w:val="el-GR"/>
              </w:rPr>
              <w:t xml:space="preserve">Οι οικονομικοί φορείς οφείλουν να αποδείξουν το ανωτέρω κριτήριο ποιοτικής επιλογής </w:t>
            </w:r>
            <w:r w:rsidR="00755711" w:rsidRPr="00EA6B87">
              <w:rPr>
                <w:lang w:val="el-GR"/>
              </w:rPr>
              <w:t>υποβάλλοντας</w:t>
            </w:r>
            <w:r w:rsidRPr="00EA6B87">
              <w:rPr>
                <w:lang w:val="el-GR"/>
              </w:rPr>
              <w:t xml:space="preserve"> τα ακόλουθα στοιχεία τεκμηρίωσης:</w:t>
            </w:r>
          </w:p>
        </w:tc>
      </w:tr>
      <w:tr w:rsidR="00803F31" w:rsidRPr="00B32624" w14:paraId="22AA5E17" w14:textId="77777777" w:rsidTr="00B938D5">
        <w:tc>
          <w:tcPr>
            <w:tcW w:w="286" w:type="pct"/>
          </w:tcPr>
          <w:p w14:paraId="3CADF38C" w14:textId="77777777" w:rsidR="007340CA" w:rsidRPr="00EA6B87" w:rsidRDefault="00C40FB9" w:rsidP="00F73DE9">
            <w:pPr>
              <w:spacing w:line="360" w:lineRule="auto"/>
            </w:pPr>
            <w:r w:rsidRPr="00EA6B87">
              <w:rPr>
                <w:lang w:val="el-GR"/>
              </w:rPr>
              <w:t>3</w:t>
            </w:r>
            <w:r w:rsidR="007340CA" w:rsidRPr="00EA6B87">
              <w:t>.1</w:t>
            </w:r>
          </w:p>
        </w:tc>
        <w:tc>
          <w:tcPr>
            <w:tcW w:w="4714" w:type="pct"/>
          </w:tcPr>
          <w:p w14:paraId="78650345" w14:textId="6E1146A2" w:rsidR="007340CA" w:rsidRPr="00EA6B87" w:rsidRDefault="007340CA" w:rsidP="00F73DE9">
            <w:pPr>
              <w:pStyle w:val="Tabletext"/>
              <w:spacing w:line="360" w:lineRule="auto"/>
              <w:jc w:val="both"/>
              <w:rPr>
                <w:rFonts w:cs="Tahoma"/>
                <w:sz w:val="22"/>
                <w:szCs w:val="22"/>
              </w:rPr>
            </w:pPr>
            <w:r w:rsidRPr="00EA6B87">
              <w:rPr>
                <w:rFonts w:cs="Tahoma"/>
                <w:sz w:val="22"/>
                <w:szCs w:val="22"/>
              </w:rPr>
              <w:t>Κατάλογο των κυριότερων συναφών έργων</w:t>
            </w:r>
            <w:r w:rsidR="00645865">
              <w:rPr>
                <w:rFonts w:cs="Tahoma"/>
                <w:sz w:val="22"/>
                <w:szCs w:val="22"/>
              </w:rPr>
              <w:t>, σύμφωνα με το ακόλουθο Υπόδειγμα</w:t>
            </w:r>
            <w:r w:rsidRPr="00EA6B87">
              <w:rPr>
                <w:rFonts w:cs="Tahoma"/>
                <w:sz w:val="22"/>
                <w:szCs w:val="22"/>
              </w:rPr>
              <w:t>:</w:t>
            </w: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894"/>
              <w:gridCol w:w="1076"/>
              <w:gridCol w:w="1075"/>
              <w:gridCol w:w="1154"/>
              <w:gridCol w:w="1395"/>
              <w:gridCol w:w="1674"/>
              <w:gridCol w:w="1421"/>
            </w:tblGrid>
            <w:tr w:rsidR="00803F31" w:rsidRPr="00B32624" w14:paraId="70A9BFCD" w14:textId="77777777" w:rsidTr="00B938D5">
              <w:tc>
                <w:tcPr>
                  <w:tcW w:w="598" w:type="dxa"/>
                  <w:shd w:val="clear" w:color="auto" w:fill="D9D9D9"/>
                </w:tcPr>
                <w:p w14:paraId="563B5DDC" w14:textId="77777777" w:rsidR="007340CA" w:rsidRPr="00EA6B87" w:rsidRDefault="007340CA" w:rsidP="00F73DE9">
                  <w:pPr>
                    <w:tabs>
                      <w:tab w:val="left" w:pos="-2268"/>
                    </w:tabs>
                    <w:spacing w:line="360" w:lineRule="auto"/>
                    <w:jc w:val="center"/>
                    <w:rPr>
                      <w:sz w:val="20"/>
                      <w:szCs w:val="20"/>
                    </w:rPr>
                  </w:pPr>
                  <w:r w:rsidRPr="00EA6B87">
                    <w:rPr>
                      <w:sz w:val="20"/>
                      <w:szCs w:val="20"/>
                    </w:rPr>
                    <w:t>Α/Α</w:t>
                  </w:r>
                </w:p>
              </w:tc>
              <w:tc>
                <w:tcPr>
                  <w:tcW w:w="765" w:type="dxa"/>
                  <w:shd w:val="clear" w:color="auto" w:fill="D9D9D9"/>
                </w:tcPr>
                <w:p w14:paraId="3E8C9B10" w14:textId="77777777" w:rsidR="007340CA" w:rsidRPr="00EA6B87" w:rsidRDefault="007340CA" w:rsidP="00F73DE9">
                  <w:pPr>
                    <w:tabs>
                      <w:tab w:val="left" w:pos="-2268"/>
                    </w:tabs>
                    <w:spacing w:line="360" w:lineRule="auto"/>
                    <w:ind w:left="-108"/>
                    <w:jc w:val="center"/>
                    <w:rPr>
                      <w:sz w:val="20"/>
                      <w:szCs w:val="20"/>
                    </w:rPr>
                  </w:pPr>
                  <w:r w:rsidRPr="00EA6B87">
                    <w:rPr>
                      <w:sz w:val="20"/>
                      <w:szCs w:val="20"/>
                    </w:rPr>
                    <w:t>ΠΕΛΑΤΗΣ</w:t>
                  </w:r>
                </w:p>
              </w:tc>
              <w:tc>
                <w:tcPr>
                  <w:tcW w:w="1044" w:type="dxa"/>
                  <w:shd w:val="clear" w:color="auto" w:fill="D9D9D9"/>
                </w:tcPr>
                <w:p w14:paraId="33257BFF" w14:textId="77777777" w:rsidR="007340CA" w:rsidRPr="00EA6B87" w:rsidRDefault="007340CA" w:rsidP="00F73DE9">
                  <w:pPr>
                    <w:tabs>
                      <w:tab w:val="left" w:pos="-2268"/>
                    </w:tabs>
                    <w:spacing w:line="360" w:lineRule="auto"/>
                    <w:ind w:left="-108"/>
                    <w:jc w:val="center"/>
                    <w:rPr>
                      <w:sz w:val="20"/>
                      <w:szCs w:val="20"/>
                    </w:rPr>
                  </w:pPr>
                  <w:r w:rsidRPr="00EA6B87">
                    <w:rPr>
                      <w:sz w:val="20"/>
                      <w:szCs w:val="20"/>
                    </w:rPr>
                    <w:t>ΣΥΝΤΟΜΗ ΠΕΡΙΓΡΑΦΗ ΤΟΥ ΕΡΓΟΥ</w:t>
                  </w:r>
                </w:p>
              </w:tc>
              <w:tc>
                <w:tcPr>
                  <w:tcW w:w="1043" w:type="dxa"/>
                  <w:shd w:val="clear" w:color="auto" w:fill="D9D9D9"/>
                </w:tcPr>
                <w:p w14:paraId="4012AE8B" w14:textId="77777777" w:rsidR="007340CA" w:rsidRPr="00EA6B87" w:rsidRDefault="007340CA" w:rsidP="00F73DE9">
                  <w:pPr>
                    <w:tabs>
                      <w:tab w:val="left" w:pos="-2268"/>
                    </w:tabs>
                    <w:spacing w:line="360" w:lineRule="auto"/>
                    <w:ind w:left="-108"/>
                    <w:jc w:val="center"/>
                    <w:rPr>
                      <w:sz w:val="20"/>
                      <w:szCs w:val="20"/>
                    </w:rPr>
                  </w:pPr>
                  <w:r w:rsidRPr="00EA6B87">
                    <w:rPr>
                      <w:sz w:val="20"/>
                      <w:szCs w:val="20"/>
                    </w:rPr>
                    <w:t>ΔΙΑΡΚΕΙΑ ΕΚΤΕΛΕΣΗΣ ΕΡΓΟΥ</w:t>
                  </w:r>
                </w:p>
              </w:tc>
              <w:tc>
                <w:tcPr>
                  <w:tcW w:w="1119" w:type="dxa"/>
                  <w:shd w:val="clear" w:color="auto" w:fill="D9D9D9"/>
                </w:tcPr>
                <w:p w14:paraId="27BEDA39" w14:textId="77777777" w:rsidR="007340CA" w:rsidRPr="00EA6B87" w:rsidRDefault="007340CA" w:rsidP="00F73DE9">
                  <w:pPr>
                    <w:tabs>
                      <w:tab w:val="left" w:pos="-2268"/>
                    </w:tabs>
                    <w:spacing w:line="360" w:lineRule="auto"/>
                    <w:ind w:left="72"/>
                    <w:jc w:val="center"/>
                    <w:rPr>
                      <w:sz w:val="20"/>
                      <w:szCs w:val="20"/>
                    </w:rPr>
                  </w:pPr>
                  <w:r w:rsidRPr="00EA6B87">
                    <w:rPr>
                      <w:sz w:val="20"/>
                      <w:szCs w:val="20"/>
                    </w:rPr>
                    <w:t>ΠΡΟΫΠΟ-ΛΟΓΙΣΜΟΣ</w:t>
                  </w:r>
                </w:p>
              </w:tc>
              <w:tc>
                <w:tcPr>
                  <w:tcW w:w="1351" w:type="dxa"/>
                  <w:shd w:val="clear" w:color="auto" w:fill="D9D9D9"/>
                </w:tcPr>
                <w:p w14:paraId="5FC67A5F" w14:textId="77777777" w:rsidR="007340CA" w:rsidRPr="00EA6B87" w:rsidRDefault="007340CA" w:rsidP="00F73DE9">
                  <w:pPr>
                    <w:tabs>
                      <w:tab w:val="left" w:pos="-2268"/>
                    </w:tabs>
                    <w:spacing w:line="360" w:lineRule="auto"/>
                    <w:jc w:val="center"/>
                    <w:rPr>
                      <w:sz w:val="20"/>
                      <w:szCs w:val="20"/>
                      <w:lang w:val="el-GR"/>
                    </w:rPr>
                  </w:pPr>
                  <w:r w:rsidRPr="00EA6B87">
                    <w:rPr>
                      <w:sz w:val="20"/>
                      <w:szCs w:val="20"/>
                      <w:lang w:val="el-GR"/>
                    </w:rPr>
                    <w:t>ΣΥΝΟΠΤΙΚΗ ΠΕΡΙΓΡΑΦΗ ΣΥΝΕΙΣΦΟΡΑΣ ΣΤΟ ΕΡΓΟ</w:t>
                  </w:r>
                </w:p>
                <w:p w14:paraId="5C517B28" w14:textId="77777777" w:rsidR="007340CA" w:rsidRPr="00EA6B87" w:rsidRDefault="007340CA" w:rsidP="00F73DE9">
                  <w:pPr>
                    <w:tabs>
                      <w:tab w:val="left" w:pos="-2268"/>
                    </w:tabs>
                    <w:spacing w:line="360" w:lineRule="auto"/>
                    <w:jc w:val="center"/>
                    <w:rPr>
                      <w:sz w:val="20"/>
                      <w:szCs w:val="20"/>
                      <w:lang w:val="el-GR"/>
                    </w:rPr>
                  </w:pPr>
                  <w:r w:rsidRPr="00EA6B87">
                    <w:rPr>
                      <w:sz w:val="20"/>
                      <w:szCs w:val="20"/>
                      <w:lang w:val="el-GR"/>
                    </w:rPr>
                    <w:t>(αντικείμενο)</w:t>
                  </w:r>
                </w:p>
              </w:tc>
              <w:tc>
                <w:tcPr>
                  <w:tcW w:w="1765" w:type="dxa"/>
                  <w:shd w:val="clear" w:color="auto" w:fill="D9D9D9"/>
                </w:tcPr>
                <w:p w14:paraId="3CEE95E8" w14:textId="77777777" w:rsidR="007340CA" w:rsidRPr="00EA6B87" w:rsidRDefault="007340CA" w:rsidP="00F73DE9">
                  <w:pPr>
                    <w:tabs>
                      <w:tab w:val="left" w:pos="-2268"/>
                    </w:tabs>
                    <w:spacing w:line="360" w:lineRule="auto"/>
                    <w:jc w:val="center"/>
                    <w:rPr>
                      <w:sz w:val="20"/>
                      <w:szCs w:val="20"/>
                      <w:lang w:val="el-GR"/>
                    </w:rPr>
                  </w:pPr>
                  <w:r w:rsidRPr="00EA6B87">
                    <w:rPr>
                      <w:sz w:val="20"/>
                      <w:szCs w:val="20"/>
                      <w:lang w:val="el-GR"/>
                    </w:rPr>
                    <w:t>ΠΟΣΟΣΤΟ ΣΥΜΜΕΤΟΧΗΣ</w:t>
                  </w:r>
                </w:p>
                <w:p w14:paraId="27F9C019" w14:textId="77777777" w:rsidR="007340CA" w:rsidRPr="00EA6B87" w:rsidRDefault="007340CA" w:rsidP="00F73DE9">
                  <w:pPr>
                    <w:tabs>
                      <w:tab w:val="left" w:pos="-2268"/>
                    </w:tabs>
                    <w:spacing w:line="360" w:lineRule="auto"/>
                    <w:jc w:val="center"/>
                    <w:rPr>
                      <w:sz w:val="20"/>
                      <w:szCs w:val="20"/>
                      <w:lang w:val="el-GR"/>
                    </w:rPr>
                  </w:pPr>
                  <w:r w:rsidRPr="00EA6B87">
                    <w:rPr>
                      <w:sz w:val="20"/>
                      <w:szCs w:val="20"/>
                      <w:lang w:val="el-GR"/>
                    </w:rPr>
                    <w:t>ΣΤΟ ΕΡΓΟ</w:t>
                  </w:r>
                </w:p>
                <w:p w14:paraId="334B3841" w14:textId="77777777" w:rsidR="007340CA" w:rsidRPr="00EA6B87" w:rsidRDefault="007340CA" w:rsidP="00F73DE9">
                  <w:pPr>
                    <w:tabs>
                      <w:tab w:val="left" w:pos="-2268"/>
                    </w:tabs>
                    <w:spacing w:line="360" w:lineRule="auto"/>
                    <w:jc w:val="center"/>
                    <w:rPr>
                      <w:sz w:val="20"/>
                      <w:szCs w:val="20"/>
                      <w:lang w:val="el-GR"/>
                    </w:rPr>
                  </w:pPr>
                  <w:r w:rsidRPr="00EA6B87">
                    <w:rPr>
                      <w:sz w:val="20"/>
                      <w:szCs w:val="20"/>
                      <w:lang w:val="el-GR"/>
                    </w:rPr>
                    <w:t>(προϋπολογισμός)</w:t>
                  </w:r>
                </w:p>
              </w:tc>
              <w:tc>
                <w:tcPr>
                  <w:tcW w:w="1559" w:type="dxa"/>
                  <w:shd w:val="clear" w:color="auto" w:fill="D9D9D9"/>
                </w:tcPr>
                <w:p w14:paraId="67B9DFCA" w14:textId="77777777" w:rsidR="007340CA" w:rsidRPr="00EA6B87" w:rsidRDefault="007340CA" w:rsidP="00F73DE9">
                  <w:pPr>
                    <w:tabs>
                      <w:tab w:val="left" w:pos="-2268"/>
                    </w:tabs>
                    <w:spacing w:line="360" w:lineRule="auto"/>
                    <w:jc w:val="center"/>
                    <w:rPr>
                      <w:sz w:val="20"/>
                      <w:szCs w:val="20"/>
                      <w:lang w:val="el-GR"/>
                    </w:rPr>
                  </w:pPr>
                  <w:r w:rsidRPr="00EA6B87">
                    <w:rPr>
                      <w:sz w:val="20"/>
                      <w:szCs w:val="20"/>
                      <w:lang w:val="el-GR"/>
                    </w:rPr>
                    <w:t>ΣΤΟΙΧΕΙΟ ΤΕΚΜΗΡΙΩΣΗΣ</w:t>
                  </w:r>
                </w:p>
                <w:p w14:paraId="60CB41D7" w14:textId="77777777" w:rsidR="007340CA" w:rsidRPr="00EA6B87" w:rsidRDefault="007340CA" w:rsidP="00F73DE9">
                  <w:pPr>
                    <w:tabs>
                      <w:tab w:val="left" w:pos="-2268"/>
                    </w:tabs>
                    <w:spacing w:line="360" w:lineRule="auto"/>
                    <w:jc w:val="center"/>
                    <w:rPr>
                      <w:sz w:val="20"/>
                      <w:szCs w:val="20"/>
                      <w:lang w:val="el-GR"/>
                    </w:rPr>
                  </w:pPr>
                  <w:r w:rsidRPr="00EA6B87">
                    <w:rPr>
                      <w:sz w:val="20"/>
                      <w:szCs w:val="20"/>
                      <w:lang w:val="el-GR"/>
                    </w:rPr>
                    <w:t>(τύπος &amp; ημ/νία)</w:t>
                  </w:r>
                </w:p>
              </w:tc>
            </w:tr>
            <w:tr w:rsidR="00803F31" w:rsidRPr="00B32624" w14:paraId="5C02948C" w14:textId="77777777" w:rsidTr="00B938D5">
              <w:tc>
                <w:tcPr>
                  <w:tcW w:w="598" w:type="dxa"/>
                </w:tcPr>
                <w:p w14:paraId="3B300E7D" w14:textId="77777777" w:rsidR="007340CA" w:rsidRPr="00EA6B87" w:rsidRDefault="007340CA" w:rsidP="00F73DE9">
                  <w:pPr>
                    <w:tabs>
                      <w:tab w:val="left" w:pos="-2268"/>
                    </w:tabs>
                    <w:spacing w:line="360" w:lineRule="auto"/>
                    <w:rPr>
                      <w:b/>
                      <w:lang w:val="el-GR"/>
                    </w:rPr>
                  </w:pPr>
                </w:p>
              </w:tc>
              <w:tc>
                <w:tcPr>
                  <w:tcW w:w="765" w:type="dxa"/>
                </w:tcPr>
                <w:p w14:paraId="3DA8A45B" w14:textId="77777777" w:rsidR="007340CA" w:rsidRPr="00EA6B87" w:rsidRDefault="007340CA" w:rsidP="00F73DE9">
                  <w:pPr>
                    <w:tabs>
                      <w:tab w:val="left" w:pos="-2268"/>
                    </w:tabs>
                    <w:spacing w:line="360" w:lineRule="auto"/>
                    <w:ind w:left="-108"/>
                    <w:rPr>
                      <w:b/>
                      <w:lang w:val="el-GR"/>
                    </w:rPr>
                  </w:pPr>
                </w:p>
              </w:tc>
              <w:tc>
                <w:tcPr>
                  <w:tcW w:w="1044" w:type="dxa"/>
                </w:tcPr>
                <w:p w14:paraId="09B613D3" w14:textId="77777777" w:rsidR="007340CA" w:rsidRPr="00EA6B87" w:rsidRDefault="007340CA" w:rsidP="00F73DE9">
                  <w:pPr>
                    <w:tabs>
                      <w:tab w:val="left" w:pos="-2268"/>
                    </w:tabs>
                    <w:spacing w:line="360" w:lineRule="auto"/>
                    <w:ind w:left="-108"/>
                    <w:rPr>
                      <w:b/>
                      <w:lang w:val="el-GR"/>
                    </w:rPr>
                  </w:pPr>
                </w:p>
              </w:tc>
              <w:tc>
                <w:tcPr>
                  <w:tcW w:w="1043" w:type="dxa"/>
                </w:tcPr>
                <w:p w14:paraId="2923342F" w14:textId="77777777" w:rsidR="007340CA" w:rsidRPr="00EA6B87" w:rsidRDefault="007340CA" w:rsidP="00F73DE9">
                  <w:pPr>
                    <w:tabs>
                      <w:tab w:val="left" w:pos="-2268"/>
                    </w:tabs>
                    <w:spacing w:line="360" w:lineRule="auto"/>
                    <w:ind w:left="-108"/>
                    <w:rPr>
                      <w:b/>
                      <w:lang w:val="el-GR"/>
                    </w:rPr>
                  </w:pPr>
                </w:p>
              </w:tc>
              <w:tc>
                <w:tcPr>
                  <w:tcW w:w="1119" w:type="dxa"/>
                </w:tcPr>
                <w:p w14:paraId="4695C132" w14:textId="77777777" w:rsidR="007340CA" w:rsidRPr="00EA6B87" w:rsidRDefault="007340CA" w:rsidP="00F73DE9">
                  <w:pPr>
                    <w:tabs>
                      <w:tab w:val="left" w:pos="-2268"/>
                    </w:tabs>
                    <w:spacing w:line="360" w:lineRule="auto"/>
                    <w:ind w:left="72"/>
                    <w:rPr>
                      <w:b/>
                      <w:lang w:val="el-GR"/>
                    </w:rPr>
                  </w:pPr>
                </w:p>
              </w:tc>
              <w:tc>
                <w:tcPr>
                  <w:tcW w:w="1351" w:type="dxa"/>
                </w:tcPr>
                <w:p w14:paraId="7A2177FF" w14:textId="77777777" w:rsidR="007340CA" w:rsidRPr="00EA6B87" w:rsidRDefault="007340CA" w:rsidP="00F73DE9">
                  <w:pPr>
                    <w:tabs>
                      <w:tab w:val="left" w:pos="-2268"/>
                    </w:tabs>
                    <w:spacing w:line="360" w:lineRule="auto"/>
                    <w:rPr>
                      <w:b/>
                      <w:lang w:val="el-GR"/>
                    </w:rPr>
                  </w:pPr>
                </w:p>
              </w:tc>
              <w:tc>
                <w:tcPr>
                  <w:tcW w:w="1765" w:type="dxa"/>
                </w:tcPr>
                <w:p w14:paraId="710573DC" w14:textId="77777777" w:rsidR="007340CA" w:rsidRPr="00EA6B87" w:rsidRDefault="007340CA" w:rsidP="00F73DE9">
                  <w:pPr>
                    <w:tabs>
                      <w:tab w:val="left" w:pos="-2268"/>
                    </w:tabs>
                    <w:spacing w:line="360" w:lineRule="auto"/>
                    <w:rPr>
                      <w:b/>
                      <w:lang w:val="el-GR"/>
                    </w:rPr>
                  </w:pPr>
                </w:p>
              </w:tc>
              <w:tc>
                <w:tcPr>
                  <w:tcW w:w="1559" w:type="dxa"/>
                </w:tcPr>
                <w:p w14:paraId="793AB36F" w14:textId="77777777" w:rsidR="007340CA" w:rsidRPr="00EA6B87" w:rsidRDefault="007340CA" w:rsidP="00F73DE9">
                  <w:pPr>
                    <w:tabs>
                      <w:tab w:val="left" w:pos="-2268"/>
                    </w:tabs>
                    <w:spacing w:line="360" w:lineRule="auto"/>
                    <w:rPr>
                      <w:b/>
                      <w:lang w:val="el-GR"/>
                    </w:rPr>
                  </w:pPr>
                </w:p>
              </w:tc>
            </w:tr>
          </w:tbl>
          <w:p w14:paraId="6A099600" w14:textId="77777777" w:rsidR="007340CA" w:rsidRPr="00EA6B87" w:rsidRDefault="007340CA" w:rsidP="00F73DE9">
            <w:pPr>
              <w:pStyle w:val="Tabletext"/>
              <w:spacing w:line="360" w:lineRule="auto"/>
              <w:jc w:val="both"/>
              <w:rPr>
                <w:rFonts w:cs="Tahoma"/>
                <w:sz w:val="22"/>
                <w:szCs w:val="22"/>
              </w:rPr>
            </w:pPr>
          </w:p>
          <w:p w14:paraId="0CCC615C" w14:textId="12AD154D" w:rsidR="007340CA" w:rsidRPr="00160200" w:rsidRDefault="007340CA" w:rsidP="00F73DE9">
            <w:pPr>
              <w:spacing w:line="360" w:lineRule="auto"/>
              <w:rPr>
                <w:lang w:val="el-GR"/>
              </w:rPr>
            </w:pPr>
            <w:r w:rsidRPr="00EA6B87">
              <w:t xml:space="preserve">όπου </w:t>
            </w:r>
            <w:r w:rsidRPr="00EA6B87">
              <w:rPr>
                <w:b/>
              </w:rPr>
              <w:t>«ΣΤΟΙΧΕΙΟ ΤΕΚΜΗΡΙΩΣΗΣ»</w:t>
            </w:r>
            <w:r w:rsidRPr="00EA6B87">
              <w:t>:</w:t>
            </w:r>
          </w:p>
          <w:p w14:paraId="2530AFC3" w14:textId="77777777" w:rsidR="00645865" w:rsidRDefault="007340CA" w:rsidP="00F73DE9">
            <w:pPr>
              <w:numPr>
                <w:ilvl w:val="0"/>
                <w:numId w:val="17"/>
              </w:numPr>
              <w:suppressAutoHyphens w:val="0"/>
              <w:spacing w:line="360" w:lineRule="auto"/>
              <w:ind w:left="419" w:hanging="357"/>
              <w:rPr>
                <w:lang w:val="el-GR"/>
              </w:rPr>
            </w:pPr>
            <w:r w:rsidRPr="00EA6B87">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EA6B87">
              <w:rPr>
                <w:lang w:val="el-GR"/>
              </w:rPr>
              <w:t xml:space="preserve">ή βεβαίωση καλής εκτέλεσης </w:t>
            </w:r>
            <w:r w:rsidRPr="00EA6B87">
              <w:rPr>
                <w:lang w:val="el-GR"/>
              </w:rPr>
              <w:t>που συντάσσεται από την αρμόδια Δημόσια Αρχή.</w:t>
            </w:r>
          </w:p>
          <w:p w14:paraId="57DBB48D" w14:textId="0DB80B6A" w:rsidR="00645865" w:rsidRPr="00890704" w:rsidRDefault="00645865" w:rsidP="00095C42">
            <w:pPr>
              <w:numPr>
                <w:ilvl w:val="0"/>
                <w:numId w:val="17"/>
              </w:numPr>
              <w:suppressAutoHyphens w:val="0"/>
              <w:spacing w:line="360" w:lineRule="auto"/>
              <w:ind w:left="419" w:hanging="357"/>
              <w:rPr>
                <w:lang w:val="el-GR"/>
              </w:rPr>
            </w:pPr>
            <w:r w:rsidRPr="00645865">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095C42" w:rsidRPr="00B52CA4">
              <w:rPr>
                <w:lang w:val="el-GR"/>
              </w:rPr>
              <w:t xml:space="preserve">. </w:t>
            </w:r>
          </w:p>
        </w:tc>
      </w:tr>
      <w:tr w:rsidR="00803F31" w:rsidRPr="00B32624" w14:paraId="2BAD2037" w14:textId="77777777" w:rsidTr="00B938D5">
        <w:tc>
          <w:tcPr>
            <w:tcW w:w="286" w:type="pct"/>
            <w:shd w:val="clear" w:color="auto" w:fill="D9D9D9"/>
          </w:tcPr>
          <w:p w14:paraId="129730E8" w14:textId="77777777" w:rsidR="00135A3A" w:rsidRPr="00EA6B87" w:rsidRDefault="00135A3A" w:rsidP="00F73DE9">
            <w:pPr>
              <w:spacing w:line="360" w:lineRule="auto"/>
              <w:rPr>
                <w:b/>
              </w:rPr>
            </w:pPr>
            <w:r w:rsidRPr="00EA6B87">
              <w:rPr>
                <w:b/>
                <w:lang w:val="el-GR"/>
              </w:rPr>
              <w:lastRenderedPageBreak/>
              <w:t>4</w:t>
            </w:r>
            <w:r w:rsidRPr="00EA6B87">
              <w:rPr>
                <w:b/>
              </w:rPr>
              <w:t>.</w:t>
            </w:r>
          </w:p>
        </w:tc>
        <w:tc>
          <w:tcPr>
            <w:tcW w:w="4714" w:type="pct"/>
            <w:shd w:val="clear" w:color="auto" w:fill="D9D9D9"/>
          </w:tcPr>
          <w:p w14:paraId="040EC5D5" w14:textId="04FF7376" w:rsidR="00DA7B10" w:rsidRPr="00EA6B87" w:rsidRDefault="00135A3A" w:rsidP="00F73DE9">
            <w:pPr>
              <w:autoSpaceDE w:val="0"/>
              <w:autoSpaceDN w:val="0"/>
              <w:adjustRightInd w:val="0"/>
              <w:spacing w:after="0" w:line="360" w:lineRule="auto"/>
              <w:jc w:val="left"/>
              <w:rPr>
                <w:b/>
                <w:bCs/>
                <w:lang w:val="el-GR" w:eastAsia="el-GR"/>
              </w:rPr>
            </w:pPr>
            <w:r w:rsidRPr="00EA6B87">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E9022D" w:rsidRPr="004E386C">
              <w:rPr>
                <w:b/>
                <w:bCs/>
                <w:color w:val="002060"/>
                <w:lang w:val="el-GR" w:eastAsia="el-GR"/>
              </w:rPr>
              <w:fldChar w:fldCharType="begin"/>
            </w:r>
            <w:r w:rsidR="00E9022D" w:rsidRPr="004E386C">
              <w:rPr>
                <w:b/>
                <w:bCs/>
                <w:color w:val="002060"/>
                <w:lang w:val="el-GR"/>
              </w:rPr>
              <w:instrText xml:space="preserve"> </w:instrText>
            </w:r>
            <w:r w:rsidR="00E9022D" w:rsidRPr="004E386C">
              <w:rPr>
                <w:b/>
                <w:bCs/>
                <w:color w:val="002060"/>
              </w:rPr>
              <w:instrText>REF</w:instrText>
            </w:r>
            <w:r w:rsidR="00E9022D" w:rsidRPr="004E386C">
              <w:rPr>
                <w:b/>
                <w:bCs/>
                <w:color w:val="002060"/>
                <w:lang w:val="el-GR"/>
              </w:rPr>
              <w:instrText xml:space="preserve"> _</w:instrText>
            </w:r>
            <w:r w:rsidR="00E9022D" w:rsidRPr="004E386C">
              <w:rPr>
                <w:b/>
                <w:bCs/>
                <w:color w:val="002060"/>
              </w:rPr>
              <w:instrText>Ref</w:instrText>
            </w:r>
            <w:r w:rsidR="00E9022D" w:rsidRPr="004E386C">
              <w:rPr>
                <w:b/>
                <w:bCs/>
                <w:color w:val="002060"/>
                <w:lang w:val="el-GR"/>
              </w:rPr>
              <w:instrText>172195906 \</w:instrText>
            </w:r>
            <w:r w:rsidR="00E9022D" w:rsidRPr="004E386C">
              <w:rPr>
                <w:b/>
                <w:bCs/>
                <w:color w:val="002060"/>
              </w:rPr>
              <w:instrText>r</w:instrText>
            </w:r>
            <w:r w:rsidR="00E9022D" w:rsidRPr="004E386C">
              <w:rPr>
                <w:b/>
                <w:bCs/>
                <w:color w:val="002060"/>
                <w:lang w:val="el-GR"/>
              </w:rPr>
              <w:instrText xml:space="preserve"> \</w:instrText>
            </w:r>
            <w:r w:rsidR="00E9022D" w:rsidRPr="004E386C">
              <w:rPr>
                <w:b/>
                <w:bCs/>
                <w:color w:val="002060"/>
              </w:rPr>
              <w:instrText>h</w:instrText>
            </w:r>
            <w:r w:rsidR="00E9022D" w:rsidRPr="004E386C">
              <w:rPr>
                <w:b/>
                <w:bCs/>
                <w:color w:val="002060"/>
                <w:lang w:val="el-GR"/>
              </w:rPr>
              <w:instrText xml:space="preserve"> </w:instrText>
            </w:r>
            <w:r w:rsidR="00E9022D" w:rsidRPr="004E386C">
              <w:rPr>
                <w:b/>
                <w:bCs/>
                <w:color w:val="002060"/>
                <w:lang w:val="el-GR" w:eastAsia="el-GR"/>
              </w:rPr>
              <w:instrText xml:space="preserve"> \* MERGEFORMAT </w:instrText>
            </w:r>
            <w:r w:rsidR="00E9022D" w:rsidRPr="004E386C">
              <w:rPr>
                <w:b/>
                <w:bCs/>
                <w:color w:val="002060"/>
                <w:lang w:val="el-GR" w:eastAsia="el-GR"/>
              </w:rPr>
            </w:r>
            <w:r w:rsidR="00E9022D" w:rsidRPr="004E386C">
              <w:rPr>
                <w:b/>
                <w:bCs/>
                <w:color w:val="002060"/>
                <w:lang w:val="el-GR" w:eastAsia="el-GR"/>
              </w:rPr>
              <w:fldChar w:fldCharType="separate"/>
            </w:r>
            <w:r w:rsidR="007D003C" w:rsidRPr="007D003C">
              <w:rPr>
                <w:b/>
                <w:bCs/>
                <w:color w:val="002060"/>
                <w:lang w:val="el-GR"/>
              </w:rPr>
              <w:t>2.2.6.2</w:t>
            </w:r>
            <w:r w:rsidR="00E9022D" w:rsidRPr="004E386C">
              <w:rPr>
                <w:b/>
                <w:bCs/>
                <w:color w:val="002060"/>
                <w:lang w:val="el-GR" w:eastAsia="el-GR"/>
              </w:rPr>
              <w:fldChar w:fldCharType="end"/>
            </w:r>
            <w:r w:rsidRPr="00EA6B87">
              <w:rPr>
                <w:b/>
                <w:bCs/>
                <w:lang w:val="el-GR" w:eastAsia="el-GR"/>
              </w:rPr>
              <w:t xml:space="preserve"> </w:t>
            </w:r>
          </w:p>
          <w:p w14:paraId="41DF397C" w14:textId="66C08DDA" w:rsidR="00135A3A" w:rsidRPr="00EA6B87" w:rsidRDefault="00135A3A" w:rsidP="00F73DE9">
            <w:pPr>
              <w:autoSpaceDE w:val="0"/>
              <w:autoSpaceDN w:val="0"/>
              <w:adjustRightInd w:val="0"/>
              <w:spacing w:after="0" w:line="360" w:lineRule="auto"/>
              <w:jc w:val="left"/>
              <w:rPr>
                <w:lang w:val="el-GR"/>
              </w:rPr>
            </w:pPr>
            <w:r w:rsidRPr="00EA6B87">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03F31" w:rsidRPr="00B32624" w14:paraId="2B86241E" w14:textId="77777777" w:rsidTr="00B938D5">
        <w:trPr>
          <w:trHeight w:val="1063"/>
        </w:trPr>
        <w:tc>
          <w:tcPr>
            <w:tcW w:w="286" w:type="pct"/>
          </w:tcPr>
          <w:p w14:paraId="2BB9B37A" w14:textId="77777777" w:rsidR="00135A3A" w:rsidRPr="00EA6B87" w:rsidRDefault="00135A3A" w:rsidP="00F73DE9">
            <w:pPr>
              <w:spacing w:line="360" w:lineRule="auto"/>
            </w:pPr>
            <w:r w:rsidRPr="00EA6B87">
              <w:rPr>
                <w:lang w:val="el-GR"/>
              </w:rPr>
              <w:t>4</w:t>
            </w:r>
            <w:r w:rsidRPr="00EA6B87">
              <w:t>.1</w:t>
            </w:r>
          </w:p>
        </w:tc>
        <w:tc>
          <w:tcPr>
            <w:tcW w:w="4714" w:type="pct"/>
          </w:tcPr>
          <w:p w14:paraId="0E270C77" w14:textId="77777777" w:rsidR="00135A3A" w:rsidRPr="00EA6B87" w:rsidRDefault="00135A3A" w:rsidP="00F73DE9">
            <w:pPr>
              <w:spacing w:line="360" w:lineRule="auto"/>
              <w:rPr>
                <w:lang w:val="el-GR"/>
              </w:rPr>
            </w:pPr>
            <w:r w:rsidRPr="00EA6B87">
              <w:rPr>
                <w:lang w:val="el-GR"/>
              </w:rPr>
              <w:t xml:space="preserve">Πίνακα των </w:t>
            </w:r>
            <w:r w:rsidRPr="00EA6B87">
              <w:rPr>
                <w:b/>
                <w:lang w:val="el-GR"/>
              </w:rPr>
              <w:t xml:space="preserve">υπαλλήλων του Οικονομικού Φορέα </w:t>
            </w:r>
            <w:r w:rsidRPr="00EA6B87">
              <w:rPr>
                <w:lang w:val="el-GR"/>
              </w:rPr>
              <w:t>που συμμετέχουν στην Ομάδα Έργου, σύμφωνα με το ακόλουθο υπόδειγμα:</w:t>
            </w:r>
          </w:p>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65"/>
              <w:gridCol w:w="1929"/>
              <w:gridCol w:w="2065"/>
              <w:gridCol w:w="1061"/>
              <w:gridCol w:w="1656"/>
              <w:gridCol w:w="1640"/>
            </w:tblGrid>
            <w:tr w:rsidR="00135A3A" w:rsidRPr="00B32624" w14:paraId="71E67F38" w14:textId="77777777" w:rsidTr="00B938D5">
              <w:trPr>
                <w:trHeight w:val="567"/>
              </w:trPr>
              <w:tc>
                <w:tcPr>
                  <w:tcW w:w="565" w:type="dxa"/>
                  <w:shd w:val="clear" w:color="auto" w:fill="E0E0E0"/>
                  <w:vAlign w:val="center"/>
                </w:tcPr>
                <w:p w14:paraId="0B15ED1A" w14:textId="77777777" w:rsidR="00135A3A" w:rsidRPr="00EA6B87" w:rsidRDefault="00135A3A" w:rsidP="00F73DE9">
                  <w:pPr>
                    <w:spacing w:line="360" w:lineRule="auto"/>
                  </w:pPr>
                  <w:r w:rsidRPr="00EA6B87">
                    <w:t>Α/Α</w:t>
                  </w:r>
                </w:p>
              </w:tc>
              <w:tc>
                <w:tcPr>
                  <w:tcW w:w="1929" w:type="dxa"/>
                  <w:shd w:val="clear" w:color="auto" w:fill="E0E0E0"/>
                </w:tcPr>
                <w:p w14:paraId="6335B6F0" w14:textId="77777777" w:rsidR="00135A3A" w:rsidRPr="00EA6B87" w:rsidRDefault="00135A3A" w:rsidP="00B938D5">
                  <w:pPr>
                    <w:jc w:val="center"/>
                    <w:rPr>
                      <w:lang w:val="el-GR"/>
                    </w:rPr>
                  </w:pPr>
                  <w:r w:rsidRPr="00EA6B87">
                    <w:rPr>
                      <w:lang w:val="el-GR"/>
                    </w:rPr>
                    <w:t>Εταιρεία (σε περίπτωση Ένωσης / Κοινοπραξίας)</w:t>
                  </w:r>
                </w:p>
              </w:tc>
              <w:tc>
                <w:tcPr>
                  <w:tcW w:w="2065" w:type="dxa"/>
                  <w:shd w:val="clear" w:color="auto" w:fill="E0E0E0"/>
                </w:tcPr>
                <w:p w14:paraId="1EB813BE" w14:textId="77777777" w:rsidR="00135A3A" w:rsidRPr="00EA6B87" w:rsidRDefault="00135A3A" w:rsidP="00B938D5">
                  <w:pPr>
                    <w:jc w:val="center"/>
                    <w:rPr>
                      <w:lang w:val="el-GR"/>
                    </w:rPr>
                  </w:pPr>
                  <w:r w:rsidRPr="00EA6B87">
                    <w:rPr>
                      <w:lang w:val="el-GR"/>
                    </w:rPr>
                    <w:t>Ονοματεπώνυμο Μέλους Ομάδας Έργου</w:t>
                  </w:r>
                </w:p>
              </w:tc>
              <w:tc>
                <w:tcPr>
                  <w:tcW w:w="1061" w:type="dxa"/>
                  <w:shd w:val="clear" w:color="auto" w:fill="E0E0E0"/>
                </w:tcPr>
                <w:p w14:paraId="16DA31D9" w14:textId="77777777" w:rsidR="00135A3A" w:rsidRPr="00EA6B87" w:rsidRDefault="00135A3A" w:rsidP="00B938D5">
                  <w:pPr>
                    <w:jc w:val="center"/>
                    <w:rPr>
                      <w:lang w:val="el-GR"/>
                    </w:rPr>
                  </w:pPr>
                  <w:r w:rsidRPr="00EA6B87">
                    <w:rPr>
                      <w:lang w:val="el-GR"/>
                    </w:rPr>
                    <w:t>Θέση στην Ομάδα Έργου</w:t>
                  </w:r>
                </w:p>
              </w:tc>
              <w:tc>
                <w:tcPr>
                  <w:tcW w:w="1656" w:type="dxa"/>
                  <w:shd w:val="clear" w:color="auto" w:fill="E0E0E0"/>
                  <w:vAlign w:val="center"/>
                </w:tcPr>
                <w:p w14:paraId="4BB712CB" w14:textId="77777777" w:rsidR="00135A3A" w:rsidRPr="00EA6B87" w:rsidRDefault="00135A3A" w:rsidP="00B938D5">
                  <w:pPr>
                    <w:rPr>
                      <w:lang w:val="el-GR"/>
                    </w:rPr>
                  </w:pPr>
                  <w:r w:rsidRPr="00EA6B87">
                    <w:rPr>
                      <w:lang w:val="el-GR"/>
                    </w:rPr>
                    <w:t>Ανθρωπομήνες</w:t>
                  </w:r>
                </w:p>
              </w:tc>
              <w:tc>
                <w:tcPr>
                  <w:tcW w:w="1640" w:type="dxa"/>
                  <w:shd w:val="clear" w:color="auto" w:fill="C0C0C0"/>
                </w:tcPr>
                <w:p w14:paraId="4958E218" w14:textId="77777777" w:rsidR="00135A3A" w:rsidRPr="00EA6B87" w:rsidRDefault="00135A3A" w:rsidP="00B938D5">
                  <w:pPr>
                    <w:rPr>
                      <w:lang w:val="el-GR"/>
                    </w:rPr>
                  </w:pPr>
                  <w:r w:rsidRPr="00EA6B87">
                    <w:rPr>
                      <w:lang w:val="el-GR"/>
                    </w:rPr>
                    <w:t>Ποσοστό συμμετοχής* (%)</w:t>
                  </w:r>
                </w:p>
              </w:tc>
            </w:tr>
            <w:tr w:rsidR="00135A3A" w:rsidRPr="00B32624" w14:paraId="49B2A41F" w14:textId="77777777" w:rsidTr="00B938D5">
              <w:trPr>
                <w:trHeight w:val="394"/>
              </w:trPr>
              <w:tc>
                <w:tcPr>
                  <w:tcW w:w="565" w:type="dxa"/>
                  <w:vAlign w:val="center"/>
                </w:tcPr>
                <w:p w14:paraId="32AB72A4" w14:textId="77777777" w:rsidR="00135A3A" w:rsidRPr="00EA6B87" w:rsidRDefault="00135A3A" w:rsidP="00F73DE9">
                  <w:pPr>
                    <w:spacing w:line="360" w:lineRule="auto"/>
                    <w:rPr>
                      <w:lang w:val="el-GR"/>
                    </w:rPr>
                  </w:pPr>
                </w:p>
              </w:tc>
              <w:tc>
                <w:tcPr>
                  <w:tcW w:w="1929" w:type="dxa"/>
                  <w:vAlign w:val="center"/>
                </w:tcPr>
                <w:p w14:paraId="7659DB9C" w14:textId="77777777" w:rsidR="00135A3A" w:rsidRPr="00EA6B87" w:rsidRDefault="00135A3A" w:rsidP="00F73DE9">
                  <w:pPr>
                    <w:spacing w:line="360" w:lineRule="auto"/>
                    <w:rPr>
                      <w:lang w:val="el-GR"/>
                    </w:rPr>
                  </w:pPr>
                </w:p>
              </w:tc>
              <w:tc>
                <w:tcPr>
                  <w:tcW w:w="2065" w:type="dxa"/>
                  <w:vAlign w:val="center"/>
                </w:tcPr>
                <w:p w14:paraId="704AEE4C" w14:textId="77777777" w:rsidR="00135A3A" w:rsidRPr="00EA6B87" w:rsidRDefault="00135A3A" w:rsidP="00F73DE9">
                  <w:pPr>
                    <w:spacing w:line="360" w:lineRule="auto"/>
                    <w:rPr>
                      <w:lang w:val="el-GR"/>
                    </w:rPr>
                  </w:pPr>
                </w:p>
              </w:tc>
              <w:tc>
                <w:tcPr>
                  <w:tcW w:w="1061" w:type="dxa"/>
                  <w:vAlign w:val="center"/>
                </w:tcPr>
                <w:p w14:paraId="05A4D8EB" w14:textId="77777777" w:rsidR="00135A3A" w:rsidRPr="00EA6B87" w:rsidRDefault="00135A3A" w:rsidP="00F73DE9">
                  <w:pPr>
                    <w:spacing w:line="360" w:lineRule="auto"/>
                    <w:rPr>
                      <w:lang w:val="el-GR"/>
                    </w:rPr>
                  </w:pPr>
                </w:p>
              </w:tc>
              <w:tc>
                <w:tcPr>
                  <w:tcW w:w="1656" w:type="dxa"/>
                  <w:vAlign w:val="center"/>
                </w:tcPr>
                <w:p w14:paraId="202253DD" w14:textId="77777777" w:rsidR="00135A3A" w:rsidRPr="00EA6B87" w:rsidRDefault="00135A3A" w:rsidP="00F73DE9">
                  <w:pPr>
                    <w:spacing w:line="360" w:lineRule="auto"/>
                    <w:rPr>
                      <w:lang w:val="el-GR"/>
                    </w:rPr>
                  </w:pPr>
                </w:p>
              </w:tc>
              <w:tc>
                <w:tcPr>
                  <w:tcW w:w="1640" w:type="dxa"/>
                  <w:shd w:val="clear" w:color="auto" w:fill="C0C0C0"/>
                </w:tcPr>
                <w:p w14:paraId="5FF80A5E" w14:textId="77777777" w:rsidR="00135A3A" w:rsidRPr="00EA6B87" w:rsidRDefault="00135A3A" w:rsidP="00F73DE9">
                  <w:pPr>
                    <w:spacing w:line="360" w:lineRule="auto"/>
                    <w:rPr>
                      <w:lang w:val="el-GR"/>
                    </w:rPr>
                  </w:pPr>
                </w:p>
              </w:tc>
            </w:tr>
            <w:tr w:rsidR="00135A3A" w:rsidRPr="00B32624" w14:paraId="78F4B18C" w14:textId="77777777" w:rsidTr="00B938D5">
              <w:trPr>
                <w:trHeight w:val="394"/>
              </w:trPr>
              <w:tc>
                <w:tcPr>
                  <w:tcW w:w="565" w:type="dxa"/>
                  <w:vAlign w:val="center"/>
                </w:tcPr>
                <w:p w14:paraId="654F0948" w14:textId="77777777" w:rsidR="00135A3A" w:rsidRPr="00EA6B87" w:rsidRDefault="00135A3A" w:rsidP="00F73DE9">
                  <w:pPr>
                    <w:spacing w:line="360" w:lineRule="auto"/>
                    <w:rPr>
                      <w:lang w:val="el-GR"/>
                    </w:rPr>
                  </w:pPr>
                </w:p>
              </w:tc>
              <w:tc>
                <w:tcPr>
                  <w:tcW w:w="1929" w:type="dxa"/>
                  <w:vAlign w:val="center"/>
                </w:tcPr>
                <w:p w14:paraId="24240F10" w14:textId="77777777" w:rsidR="00135A3A" w:rsidRPr="00EA6B87" w:rsidRDefault="00135A3A" w:rsidP="00F73DE9">
                  <w:pPr>
                    <w:spacing w:line="360" w:lineRule="auto"/>
                    <w:rPr>
                      <w:lang w:val="el-GR"/>
                    </w:rPr>
                  </w:pPr>
                </w:p>
              </w:tc>
              <w:tc>
                <w:tcPr>
                  <w:tcW w:w="2065" w:type="dxa"/>
                  <w:vAlign w:val="center"/>
                </w:tcPr>
                <w:p w14:paraId="16628E9D" w14:textId="77777777" w:rsidR="00135A3A" w:rsidRPr="00EA6B87" w:rsidRDefault="00135A3A" w:rsidP="00F73DE9">
                  <w:pPr>
                    <w:spacing w:line="360" w:lineRule="auto"/>
                    <w:rPr>
                      <w:lang w:val="el-GR"/>
                    </w:rPr>
                  </w:pPr>
                </w:p>
              </w:tc>
              <w:tc>
                <w:tcPr>
                  <w:tcW w:w="1061" w:type="dxa"/>
                  <w:vAlign w:val="center"/>
                </w:tcPr>
                <w:p w14:paraId="5E05E08B" w14:textId="77777777" w:rsidR="00135A3A" w:rsidRPr="00EA6B87" w:rsidRDefault="00135A3A" w:rsidP="00F73DE9">
                  <w:pPr>
                    <w:spacing w:line="360" w:lineRule="auto"/>
                    <w:rPr>
                      <w:lang w:val="el-GR"/>
                    </w:rPr>
                  </w:pPr>
                </w:p>
              </w:tc>
              <w:tc>
                <w:tcPr>
                  <w:tcW w:w="1656" w:type="dxa"/>
                  <w:vAlign w:val="center"/>
                </w:tcPr>
                <w:p w14:paraId="22842797" w14:textId="77777777" w:rsidR="00135A3A" w:rsidRPr="00EA6B87" w:rsidRDefault="00135A3A" w:rsidP="00F73DE9">
                  <w:pPr>
                    <w:spacing w:line="360" w:lineRule="auto"/>
                    <w:rPr>
                      <w:lang w:val="el-GR"/>
                    </w:rPr>
                  </w:pPr>
                </w:p>
              </w:tc>
              <w:tc>
                <w:tcPr>
                  <w:tcW w:w="1640" w:type="dxa"/>
                  <w:shd w:val="clear" w:color="auto" w:fill="C0C0C0"/>
                </w:tcPr>
                <w:p w14:paraId="42EF7F55" w14:textId="77777777" w:rsidR="00135A3A" w:rsidRPr="00EA6B87" w:rsidRDefault="00135A3A" w:rsidP="00F73DE9">
                  <w:pPr>
                    <w:spacing w:line="360" w:lineRule="auto"/>
                    <w:rPr>
                      <w:lang w:val="el-GR"/>
                    </w:rPr>
                  </w:pPr>
                </w:p>
              </w:tc>
            </w:tr>
            <w:tr w:rsidR="00135A3A" w:rsidRPr="00B32624" w14:paraId="720CD3C9" w14:textId="77777777" w:rsidTr="00B938D5">
              <w:trPr>
                <w:trHeight w:val="394"/>
              </w:trPr>
              <w:tc>
                <w:tcPr>
                  <w:tcW w:w="565" w:type="dxa"/>
                  <w:vAlign w:val="center"/>
                </w:tcPr>
                <w:p w14:paraId="5E4C479C" w14:textId="77777777" w:rsidR="00135A3A" w:rsidRPr="00EA6B87" w:rsidRDefault="00135A3A" w:rsidP="00F73DE9">
                  <w:pPr>
                    <w:spacing w:line="360" w:lineRule="auto"/>
                    <w:rPr>
                      <w:lang w:val="el-GR"/>
                    </w:rPr>
                  </w:pPr>
                </w:p>
              </w:tc>
              <w:tc>
                <w:tcPr>
                  <w:tcW w:w="1929" w:type="dxa"/>
                  <w:vAlign w:val="center"/>
                </w:tcPr>
                <w:p w14:paraId="2F642056" w14:textId="77777777" w:rsidR="00135A3A" w:rsidRPr="00EA6B87" w:rsidRDefault="00135A3A" w:rsidP="00F73DE9">
                  <w:pPr>
                    <w:spacing w:line="360" w:lineRule="auto"/>
                    <w:rPr>
                      <w:lang w:val="el-GR"/>
                    </w:rPr>
                  </w:pPr>
                </w:p>
              </w:tc>
              <w:tc>
                <w:tcPr>
                  <w:tcW w:w="2065" w:type="dxa"/>
                  <w:vAlign w:val="center"/>
                </w:tcPr>
                <w:p w14:paraId="2F3955F7" w14:textId="77777777" w:rsidR="00135A3A" w:rsidRPr="00EA6B87" w:rsidRDefault="00135A3A" w:rsidP="00F73DE9">
                  <w:pPr>
                    <w:spacing w:line="360" w:lineRule="auto"/>
                    <w:rPr>
                      <w:lang w:val="el-GR"/>
                    </w:rPr>
                  </w:pPr>
                </w:p>
              </w:tc>
              <w:tc>
                <w:tcPr>
                  <w:tcW w:w="1061" w:type="dxa"/>
                  <w:vAlign w:val="center"/>
                </w:tcPr>
                <w:p w14:paraId="45A3AC96" w14:textId="77777777" w:rsidR="00135A3A" w:rsidRPr="00EA6B87" w:rsidRDefault="00135A3A" w:rsidP="00F73DE9">
                  <w:pPr>
                    <w:spacing w:line="360" w:lineRule="auto"/>
                    <w:rPr>
                      <w:lang w:val="el-GR"/>
                    </w:rPr>
                  </w:pPr>
                </w:p>
              </w:tc>
              <w:tc>
                <w:tcPr>
                  <w:tcW w:w="1656" w:type="dxa"/>
                  <w:vAlign w:val="center"/>
                </w:tcPr>
                <w:p w14:paraId="3320D7C0" w14:textId="77777777" w:rsidR="00135A3A" w:rsidRPr="00EA6B87" w:rsidRDefault="00135A3A" w:rsidP="00F73DE9">
                  <w:pPr>
                    <w:spacing w:line="360" w:lineRule="auto"/>
                    <w:rPr>
                      <w:lang w:val="el-GR"/>
                    </w:rPr>
                  </w:pPr>
                </w:p>
              </w:tc>
              <w:tc>
                <w:tcPr>
                  <w:tcW w:w="1640" w:type="dxa"/>
                  <w:shd w:val="clear" w:color="auto" w:fill="C0C0C0"/>
                </w:tcPr>
                <w:p w14:paraId="0E01B1C0" w14:textId="77777777" w:rsidR="00135A3A" w:rsidRPr="00EA6B87" w:rsidRDefault="00135A3A" w:rsidP="00F73DE9">
                  <w:pPr>
                    <w:spacing w:line="360" w:lineRule="auto"/>
                    <w:rPr>
                      <w:lang w:val="el-GR"/>
                    </w:rPr>
                  </w:pPr>
                </w:p>
              </w:tc>
            </w:tr>
            <w:tr w:rsidR="00135A3A" w:rsidRPr="00B32624" w14:paraId="52C50999" w14:textId="77777777" w:rsidTr="00B938D5">
              <w:trPr>
                <w:trHeight w:val="380"/>
              </w:trPr>
              <w:tc>
                <w:tcPr>
                  <w:tcW w:w="5620" w:type="dxa"/>
                  <w:gridSpan w:val="4"/>
                  <w:tcBorders>
                    <w:bottom w:val="single" w:sz="4" w:space="0" w:color="000080"/>
                  </w:tcBorders>
                  <w:shd w:val="clear" w:color="auto" w:fill="C0C0C0"/>
                  <w:vAlign w:val="center"/>
                </w:tcPr>
                <w:p w14:paraId="7125B955" w14:textId="77777777" w:rsidR="00135A3A" w:rsidRPr="00EA6B87" w:rsidRDefault="00135A3A" w:rsidP="00F73DE9">
                  <w:pPr>
                    <w:spacing w:line="360" w:lineRule="auto"/>
                    <w:rPr>
                      <w:b/>
                      <w:lang w:val="el-GR"/>
                    </w:rPr>
                  </w:pPr>
                  <w:r w:rsidRPr="00EA6B87">
                    <w:rPr>
                      <w:b/>
                      <w:lang w:val="el-GR"/>
                    </w:rPr>
                    <w:t xml:space="preserve">ΜΕΡΙΚΟ ΣΥΝΟΛΟ (1) </w:t>
                  </w:r>
                </w:p>
              </w:tc>
              <w:tc>
                <w:tcPr>
                  <w:tcW w:w="1656" w:type="dxa"/>
                  <w:tcBorders>
                    <w:bottom w:val="single" w:sz="4" w:space="0" w:color="000080"/>
                  </w:tcBorders>
                  <w:shd w:val="clear" w:color="auto" w:fill="C0C0C0"/>
                  <w:vAlign w:val="center"/>
                </w:tcPr>
                <w:p w14:paraId="4F43E0B2" w14:textId="77777777" w:rsidR="00135A3A" w:rsidRPr="00EA6B87" w:rsidRDefault="00135A3A" w:rsidP="00F73DE9">
                  <w:pPr>
                    <w:spacing w:line="360" w:lineRule="auto"/>
                    <w:rPr>
                      <w:lang w:val="el-GR"/>
                    </w:rPr>
                  </w:pPr>
                </w:p>
              </w:tc>
              <w:tc>
                <w:tcPr>
                  <w:tcW w:w="1640" w:type="dxa"/>
                  <w:tcBorders>
                    <w:bottom w:val="single" w:sz="4" w:space="0" w:color="000080"/>
                  </w:tcBorders>
                  <w:shd w:val="clear" w:color="auto" w:fill="C0C0C0"/>
                </w:tcPr>
                <w:p w14:paraId="7A0FFF60" w14:textId="77777777" w:rsidR="00135A3A" w:rsidRPr="00EA6B87" w:rsidRDefault="00135A3A" w:rsidP="00F73DE9">
                  <w:pPr>
                    <w:spacing w:line="360" w:lineRule="auto"/>
                    <w:rPr>
                      <w:lang w:val="el-GR"/>
                    </w:rPr>
                  </w:pPr>
                </w:p>
              </w:tc>
            </w:tr>
          </w:tbl>
          <w:p w14:paraId="6C0E1902" w14:textId="77777777" w:rsidR="00135A3A" w:rsidRPr="00EA6B87" w:rsidRDefault="00135A3A" w:rsidP="00F73DE9">
            <w:pPr>
              <w:autoSpaceDE w:val="0"/>
              <w:autoSpaceDN w:val="0"/>
              <w:adjustRightInd w:val="0"/>
              <w:spacing w:after="70" w:line="360" w:lineRule="auto"/>
              <w:jc w:val="left"/>
              <w:rPr>
                <w:b/>
                <w:bCs/>
                <w:lang w:val="el-GR" w:eastAsia="el-GR"/>
              </w:rPr>
            </w:pPr>
          </w:p>
          <w:p w14:paraId="73E2472D" w14:textId="77777777" w:rsidR="00135A3A" w:rsidRPr="00EA6B87" w:rsidRDefault="00135A3A" w:rsidP="00F73DE9">
            <w:pPr>
              <w:spacing w:line="360" w:lineRule="auto"/>
              <w:rPr>
                <w:lang w:val="el-GR"/>
              </w:rPr>
            </w:pPr>
            <w:r w:rsidRPr="00EA6B87">
              <w:rPr>
                <w:lang w:val="el-GR"/>
              </w:rPr>
              <w:t xml:space="preserve">Πίνακα των </w:t>
            </w:r>
            <w:r w:rsidRPr="00EA6B87">
              <w:rPr>
                <w:b/>
                <w:lang w:val="el-GR"/>
              </w:rPr>
              <w:t>στελεχών των Υπεργολάβων</w:t>
            </w:r>
            <w:r w:rsidRPr="00EA6B87">
              <w:rPr>
                <w:lang w:val="el-GR"/>
              </w:rPr>
              <w:t xml:space="preserve"> </w:t>
            </w:r>
            <w:r w:rsidRPr="00EA6B87">
              <w:rPr>
                <w:b/>
                <w:lang w:val="el-GR"/>
              </w:rPr>
              <w:t>του Οικονομικού Φορέα</w:t>
            </w:r>
            <w:r w:rsidRPr="00EA6B87">
              <w:rPr>
                <w:lang w:val="el-GR"/>
              </w:rPr>
              <w:t xml:space="preserve"> που συμμετέχουν στην Ομάδα Έργου, σύμφωνα με το ακόλουθο υπόδειγμα: </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64"/>
              <w:gridCol w:w="1828"/>
              <w:gridCol w:w="1828"/>
              <w:gridCol w:w="1833"/>
              <w:gridCol w:w="1656"/>
              <w:gridCol w:w="1486"/>
            </w:tblGrid>
            <w:tr w:rsidR="00135A3A" w:rsidRPr="00B32624" w14:paraId="5E6E45AC" w14:textId="77777777" w:rsidTr="00B938D5">
              <w:trPr>
                <w:trHeight w:val="788"/>
              </w:trPr>
              <w:tc>
                <w:tcPr>
                  <w:tcW w:w="259" w:type="pct"/>
                  <w:shd w:val="clear" w:color="auto" w:fill="E0E0E0"/>
                  <w:vAlign w:val="center"/>
                </w:tcPr>
                <w:p w14:paraId="4AD18774" w14:textId="77777777" w:rsidR="00135A3A" w:rsidRPr="00EA6B87" w:rsidRDefault="00135A3A" w:rsidP="00F73DE9">
                  <w:pPr>
                    <w:spacing w:line="360" w:lineRule="auto"/>
                    <w:rPr>
                      <w:lang w:val="el-GR"/>
                    </w:rPr>
                  </w:pPr>
                  <w:r w:rsidRPr="00EA6B87">
                    <w:rPr>
                      <w:lang w:val="el-GR"/>
                    </w:rPr>
                    <w:t>Α/Α</w:t>
                  </w:r>
                </w:p>
              </w:tc>
              <w:tc>
                <w:tcPr>
                  <w:tcW w:w="1134" w:type="pct"/>
                  <w:shd w:val="clear" w:color="auto" w:fill="E0E0E0"/>
                  <w:vAlign w:val="center"/>
                </w:tcPr>
                <w:p w14:paraId="63463B97" w14:textId="77777777" w:rsidR="00135A3A" w:rsidRPr="00EA6B87" w:rsidRDefault="00135A3A" w:rsidP="00F73DE9">
                  <w:pPr>
                    <w:spacing w:line="360" w:lineRule="auto"/>
                    <w:jc w:val="left"/>
                    <w:rPr>
                      <w:lang w:val="el-GR"/>
                    </w:rPr>
                  </w:pPr>
                  <w:r w:rsidRPr="00EA6B87">
                    <w:rPr>
                      <w:lang w:val="el-GR"/>
                    </w:rPr>
                    <w:t>Επωνυμία Εταιρείας Υπεργολάβου</w:t>
                  </w:r>
                </w:p>
              </w:tc>
              <w:tc>
                <w:tcPr>
                  <w:tcW w:w="1134" w:type="pct"/>
                  <w:shd w:val="clear" w:color="auto" w:fill="E0E0E0"/>
                  <w:vAlign w:val="center"/>
                </w:tcPr>
                <w:p w14:paraId="1868F084" w14:textId="77777777" w:rsidR="00135A3A" w:rsidRPr="00EA6B87" w:rsidRDefault="00135A3A" w:rsidP="00F73DE9">
                  <w:pPr>
                    <w:spacing w:line="360" w:lineRule="auto"/>
                    <w:jc w:val="left"/>
                    <w:rPr>
                      <w:lang w:val="el-GR"/>
                    </w:rPr>
                  </w:pPr>
                  <w:r w:rsidRPr="00EA6B87">
                    <w:rPr>
                      <w:lang w:val="el-GR"/>
                    </w:rPr>
                    <w:t>Ονοματεπώνυμο Μέλους Ομάδας Έργου</w:t>
                  </w:r>
                </w:p>
              </w:tc>
              <w:tc>
                <w:tcPr>
                  <w:tcW w:w="1136" w:type="pct"/>
                  <w:shd w:val="clear" w:color="auto" w:fill="E0E0E0"/>
                  <w:vAlign w:val="center"/>
                </w:tcPr>
                <w:p w14:paraId="0CDFB792" w14:textId="77777777" w:rsidR="00135A3A" w:rsidRPr="00EA6B87" w:rsidRDefault="00135A3A" w:rsidP="00F73DE9">
                  <w:pPr>
                    <w:spacing w:line="360" w:lineRule="auto"/>
                    <w:jc w:val="left"/>
                    <w:rPr>
                      <w:lang w:val="el-GR"/>
                    </w:rPr>
                  </w:pPr>
                  <w:r w:rsidRPr="00EA6B87">
                    <w:rPr>
                      <w:lang w:val="el-GR"/>
                    </w:rPr>
                    <w:t>Θέση στην Ομάδα Έργου</w:t>
                  </w:r>
                </w:p>
              </w:tc>
              <w:tc>
                <w:tcPr>
                  <w:tcW w:w="702" w:type="pct"/>
                  <w:shd w:val="clear" w:color="auto" w:fill="E0E0E0"/>
                  <w:vAlign w:val="center"/>
                </w:tcPr>
                <w:p w14:paraId="7D9217AE" w14:textId="77777777" w:rsidR="00135A3A" w:rsidRPr="00EA6B87" w:rsidRDefault="00135A3A" w:rsidP="00F73DE9">
                  <w:pPr>
                    <w:spacing w:line="360" w:lineRule="auto"/>
                    <w:jc w:val="left"/>
                    <w:rPr>
                      <w:lang w:val="el-GR"/>
                    </w:rPr>
                  </w:pPr>
                  <w:r w:rsidRPr="00EA6B87">
                    <w:rPr>
                      <w:lang w:val="el-GR"/>
                    </w:rPr>
                    <w:t>Ανθρωπομήνες</w:t>
                  </w:r>
                </w:p>
              </w:tc>
              <w:tc>
                <w:tcPr>
                  <w:tcW w:w="635" w:type="pct"/>
                  <w:shd w:val="clear" w:color="auto" w:fill="C0C0C0"/>
                </w:tcPr>
                <w:p w14:paraId="68A35E87" w14:textId="77777777" w:rsidR="00135A3A" w:rsidRPr="00EA6B87" w:rsidRDefault="00135A3A" w:rsidP="00F73DE9">
                  <w:pPr>
                    <w:spacing w:line="360" w:lineRule="auto"/>
                    <w:jc w:val="left"/>
                    <w:rPr>
                      <w:lang w:val="el-GR"/>
                    </w:rPr>
                  </w:pPr>
                  <w:r w:rsidRPr="00EA6B87">
                    <w:rPr>
                      <w:lang w:val="el-GR"/>
                    </w:rPr>
                    <w:t>Ποσοστό συμμετοχής* (%)</w:t>
                  </w:r>
                </w:p>
              </w:tc>
            </w:tr>
            <w:tr w:rsidR="00135A3A" w:rsidRPr="00B32624" w14:paraId="78F804DE" w14:textId="77777777" w:rsidTr="00B938D5">
              <w:trPr>
                <w:trHeight w:val="380"/>
              </w:trPr>
              <w:tc>
                <w:tcPr>
                  <w:tcW w:w="259" w:type="pct"/>
                  <w:vAlign w:val="center"/>
                </w:tcPr>
                <w:p w14:paraId="4773AF26" w14:textId="77777777" w:rsidR="00135A3A" w:rsidRPr="00EA6B87" w:rsidRDefault="00135A3A" w:rsidP="00F73DE9">
                  <w:pPr>
                    <w:spacing w:line="360" w:lineRule="auto"/>
                    <w:rPr>
                      <w:lang w:val="el-GR"/>
                    </w:rPr>
                  </w:pPr>
                </w:p>
              </w:tc>
              <w:tc>
                <w:tcPr>
                  <w:tcW w:w="1134" w:type="pct"/>
                  <w:vAlign w:val="center"/>
                </w:tcPr>
                <w:p w14:paraId="3C133293" w14:textId="77777777" w:rsidR="00135A3A" w:rsidRPr="00EA6B87" w:rsidRDefault="00135A3A" w:rsidP="00F73DE9">
                  <w:pPr>
                    <w:spacing w:line="360" w:lineRule="auto"/>
                    <w:rPr>
                      <w:lang w:val="el-GR"/>
                    </w:rPr>
                  </w:pPr>
                </w:p>
              </w:tc>
              <w:tc>
                <w:tcPr>
                  <w:tcW w:w="1134" w:type="pct"/>
                  <w:vAlign w:val="center"/>
                </w:tcPr>
                <w:p w14:paraId="47880F36" w14:textId="77777777" w:rsidR="00135A3A" w:rsidRPr="00EA6B87" w:rsidRDefault="00135A3A" w:rsidP="00F73DE9">
                  <w:pPr>
                    <w:spacing w:line="360" w:lineRule="auto"/>
                    <w:rPr>
                      <w:lang w:val="el-GR"/>
                    </w:rPr>
                  </w:pPr>
                </w:p>
              </w:tc>
              <w:tc>
                <w:tcPr>
                  <w:tcW w:w="1136" w:type="pct"/>
                  <w:vAlign w:val="center"/>
                </w:tcPr>
                <w:p w14:paraId="49BC7457" w14:textId="77777777" w:rsidR="00135A3A" w:rsidRPr="00EA6B87" w:rsidRDefault="00135A3A" w:rsidP="00F73DE9">
                  <w:pPr>
                    <w:spacing w:line="360" w:lineRule="auto"/>
                    <w:rPr>
                      <w:lang w:val="el-GR"/>
                    </w:rPr>
                  </w:pPr>
                </w:p>
              </w:tc>
              <w:tc>
                <w:tcPr>
                  <w:tcW w:w="702" w:type="pct"/>
                  <w:vAlign w:val="center"/>
                </w:tcPr>
                <w:p w14:paraId="5DC812C2" w14:textId="77777777" w:rsidR="00135A3A" w:rsidRPr="00EA6B87" w:rsidRDefault="00135A3A" w:rsidP="00F73DE9">
                  <w:pPr>
                    <w:spacing w:line="360" w:lineRule="auto"/>
                    <w:rPr>
                      <w:lang w:val="el-GR"/>
                    </w:rPr>
                  </w:pPr>
                </w:p>
              </w:tc>
              <w:tc>
                <w:tcPr>
                  <w:tcW w:w="635" w:type="pct"/>
                  <w:shd w:val="clear" w:color="auto" w:fill="C0C0C0"/>
                </w:tcPr>
                <w:p w14:paraId="5F847E8E" w14:textId="77777777" w:rsidR="00135A3A" w:rsidRPr="00EA6B87" w:rsidRDefault="00135A3A" w:rsidP="00F73DE9">
                  <w:pPr>
                    <w:spacing w:line="360" w:lineRule="auto"/>
                    <w:rPr>
                      <w:lang w:val="el-GR"/>
                    </w:rPr>
                  </w:pPr>
                </w:p>
              </w:tc>
            </w:tr>
            <w:tr w:rsidR="00135A3A" w:rsidRPr="00B32624" w14:paraId="7C40266F" w14:textId="77777777" w:rsidTr="00B938D5">
              <w:trPr>
                <w:trHeight w:val="394"/>
              </w:trPr>
              <w:tc>
                <w:tcPr>
                  <w:tcW w:w="259" w:type="pct"/>
                  <w:vAlign w:val="center"/>
                </w:tcPr>
                <w:p w14:paraId="5DDFBF71" w14:textId="77777777" w:rsidR="00135A3A" w:rsidRPr="00EA6B87" w:rsidRDefault="00135A3A" w:rsidP="00F73DE9">
                  <w:pPr>
                    <w:spacing w:line="360" w:lineRule="auto"/>
                    <w:rPr>
                      <w:lang w:val="el-GR"/>
                    </w:rPr>
                  </w:pPr>
                </w:p>
              </w:tc>
              <w:tc>
                <w:tcPr>
                  <w:tcW w:w="1134" w:type="pct"/>
                  <w:vAlign w:val="center"/>
                </w:tcPr>
                <w:p w14:paraId="6BC0498F" w14:textId="77777777" w:rsidR="00135A3A" w:rsidRPr="00EA6B87" w:rsidRDefault="00135A3A" w:rsidP="00F73DE9">
                  <w:pPr>
                    <w:spacing w:line="360" w:lineRule="auto"/>
                    <w:rPr>
                      <w:lang w:val="el-GR"/>
                    </w:rPr>
                  </w:pPr>
                </w:p>
              </w:tc>
              <w:tc>
                <w:tcPr>
                  <w:tcW w:w="1134" w:type="pct"/>
                  <w:vAlign w:val="center"/>
                </w:tcPr>
                <w:p w14:paraId="4AD2E849" w14:textId="77777777" w:rsidR="00135A3A" w:rsidRPr="00EA6B87" w:rsidRDefault="00135A3A" w:rsidP="00F73DE9">
                  <w:pPr>
                    <w:spacing w:line="360" w:lineRule="auto"/>
                    <w:rPr>
                      <w:lang w:val="el-GR"/>
                    </w:rPr>
                  </w:pPr>
                </w:p>
              </w:tc>
              <w:tc>
                <w:tcPr>
                  <w:tcW w:w="1136" w:type="pct"/>
                  <w:vAlign w:val="center"/>
                </w:tcPr>
                <w:p w14:paraId="182623BF" w14:textId="77777777" w:rsidR="00135A3A" w:rsidRPr="00EA6B87" w:rsidRDefault="00135A3A" w:rsidP="00F73DE9">
                  <w:pPr>
                    <w:spacing w:line="360" w:lineRule="auto"/>
                    <w:rPr>
                      <w:lang w:val="el-GR"/>
                    </w:rPr>
                  </w:pPr>
                </w:p>
              </w:tc>
              <w:tc>
                <w:tcPr>
                  <w:tcW w:w="702" w:type="pct"/>
                  <w:vAlign w:val="center"/>
                </w:tcPr>
                <w:p w14:paraId="0A360718" w14:textId="77777777" w:rsidR="00135A3A" w:rsidRPr="00EA6B87" w:rsidRDefault="00135A3A" w:rsidP="00F73DE9">
                  <w:pPr>
                    <w:spacing w:line="360" w:lineRule="auto"/>
                    <w:rPr>
                      <w:lang w:val="el-GR"/>
                    </w:rPr>
                  </w:pPr>
                </w:p>
              </w:tc>
              <w:tc>
                <w:tcPr>
                  <w:tcW w:w="635" w:type="pct"/>
                  <w:shd w:val="clear" w:color="auto" w:fill="C0C0C0"/>
                </w:tcPr>
                <w:p w14:paraId="55BAD9BE" w14:textId="77777777" w:rsidR="00135A3A" w:rsidRPr="00EA6B87" w:rsidRDefault="00135A3A" w:rsidP="00F73DE9">
                  <w:pPr>
                    <w:spacing w:line="360" w:lineRule="auto"/>
                    <w:rPr>
                      <w:lang w:val="el-GR"/>
                    </w:rPr>
                  </w:pPr>
                </w:p>
              </w:tc>
            </w:tr>
            <w:tr w:rsidR="00135A3A" w:rsidRPr="00B32624" w14:paraId="613D12E7" w14:textId="77777777" w:rsidTr="00B938D5">
              <w:trPr>
                <w:trHeight w:val="394"/>
              </w:trPr>
              <w:tc>
                <w:tcPr>
                  <w:tcW w:w="259" w:type="pct"/>
                  <w:vAlign w:val="center"/>
                </w:tcPr>
                <w:p w14:paraId="440F7D6A" w14:textId="77777777" w:rsidR="00135A3A" w:rsidRPr="00EA6B87" w:rsidRDefault="00135A3A" w:rsidP="00F73DE9">
                  <w:pPr>
                    <w:spacing w:line="360" w:lineRule="auto"/>
                    <w:rPr>
                      <w:lang w:val="el-GR"/>
                    </w:rPr>
                  </w:pPr>
                </w:p>
              </w:tc>
              <w:tc>
                <w:tcPr>
                  <w:tcW w:w="1134" w:type="pct"/>
                  <w:vAlign w:val="center"/>
                </w:tcPr>
                <w:p w14:paraId="214B268C" w14:textId="77777777" w:rsidR="00135A3A" w:rsidRPr="00EA6B87" w:rsidRDefault="00135A3A" w:rsidP="00F73DE9">
                  <w:pPr>
                    <w:spacing w:line="360" w:lineRule="auto"/>
                    <w:rPr>
                      <w:lang w:val="el-GR"/>
                    </w:rPr>
                  </w:pPr>
                </w:p>
              </w:tc>
              <w:tc>
                <w:tcPr>
                  <w:tcW w:w="1134" w:type="pct"/>
                  <w:vAlign w:val="center"/>
                </w:tcPr>
                <w:p w14:paraId="5B1296EF" w14:textId="77777777" w:rsidR="00135A3A" w:rsidRPr="00EA6B87" w:rsidRDefault="00135A3A" w:rsidP="00F73DE9">
                  <w:pPr>
                    <w:spacing w:line="360" w:lineRule="auto"/>
                    <w:rPr>
                      <w:lang w:val="el-GR"/>
                    </w:rPr>
                  </w:pPr>
                </w:p>
              </w:tc>
              <w:tc>
                <w:tcPr>
                  <w:tcW w:w="1136" w:type="pct"/>
                  <w:vAlign w:val="center"/>
                </w:tcPr>
                <w:p w14:paraId="73353300" w14:textId="77777777" w:rsidR="00135A3A" w:rsidRPr="00EA6B87" w:rsidRDefault="00135A3A" w:rsidP="00F73DE9">
                  <w:pPr>
                    <w:spacing w:line="360" w:lineRule="auto"/>
                    <w:rPr>
                      <w:lang w:val="el-GR"/>
                    </w:rPr>
                  </w:pPr>
                </w:p>
              </w:tc>
              <w:tc>
                <w:tcPr>
                  <w:tcW w:w="702" w:type="pct"/>
                  <w:vAlign w:val="center"/>
                </w:tcPr>
                <w:p w14:paraId="5AF28195" w14:textId="77777777" w:rsidR="00135A3A" w:rsidRPr="00EA6B87" w:rsidRDefault="00135A3A" w:rsidP="00F73DE9">
                  <w:pPr>
                    <w:spacing w:line="360" w:lineRule="auto"/>
                    <w:rPr>
                      <w:lang w:val="el-GR"/>
                    </w:rPr>
                  </w:pPr>
                </w:p>
              </w:tc>
              <w:tc>
                <w:tcPr>
                  <w:tcW w:w="635" w:type="pct"/>
                  <w:shd w:val="clear" w:color="auto" w:fill="C0C0C0"/>
                </w:tcPr>
                <w:p w14:paraId="24621144" w14:textId="77777777" w:rsidR="00135A3A" w:rsidRPr="00EA6B87" w:rsidRDefault="00135A3A" w:rsidP="00F73DE9">
                  <w:pPr>
                    <w:spacing w:line="360" w:lineRule="auto"/>
                    <w:rPr>
                      <w:lang w:val="el-GR"/>
                    </w:rPr>
                  </w:pPr>
                </w:p>
              </w:tc>
            </w:tr>
            <w:tr w:rsidR="00135A3A" w:rsidRPr="00B32624" w14:paraId="3A4C30BD" w14:textId="77777777" w:rsidTr="00B938D5">
              <w:trPr>
                <w:trHeight w:val="394"/>
              </w:trPr>
              <w:tc>
                <w:tcPr>
                  <w:tcW w:w="3663" w:type="pct"/>
                  <w:gridSpan w:val="4"/>
                  <w:tcBorders>
                    <w:bottom w:val="single" w:sz="4" w:space="0" w:color="000080"/>
                  </w:tcBorders>
                  <w:shd w:val="clear" w:color="auto" w:fill="C0C0C0"/>
                  <w:vAlign w:val="center"/>
                </w:tcPr>
                <w:p w14:paraId="7F0B0068" w14:textId="77777777" w:rsidR="00135A3A" w:rsidRPr="00EA6B87" w:rsidRDefault="00135A3A" w:rsidP="00F73DE9">
                  <w:pPr>
                    <w:spacing w:line="360" w:lineRule="auto"/>
                    <w:rPr>
                      <w:b/>
                      <w:lang w:val="el-GR"/>
                    </w:rPr>
                  </w:pPr>
                  <w:r w:rsidRPr="00EA6B87">
                    <w:rPr>
                      <w:b/>
                      <w:lang w:val="el-GR"/>
                    </w:rPr>
                    <w:t xml:space="preserve">ΜΕΡΙΚΟ ΣΥΝΟΛΟ (2) </w:t>
                  </w:r>
                </w:p>
              </w:tc>
              <w:tc>
                <w:tcPr>
                  <w:tcW w:w="702" w:type="pct"/>
                  <w:tcBorders>
                    <w:bottom w:val="single" w:sz="4" w:space="0" w:color="000080"/>
                  </w:tcBorders>
                  <w:shd w:val="clear" w:color="auto" w:fill="C0C0C0"/>
                  <w:vAlign w:val="center"/>
                </w:tcPr>
                <w:p w14:paraId="641B8379" w14:textId="77777777" w:rsidR="00135A3A" w:rsidRPr="00EA6B87" w:rsidRDefault="00135A3A" w:rsidP="00F73DE9">
                  <w:pPr>
                    <w:spacing w:line="360" w:lineRule="auto"/>
                    <w:rPr>
                      <w:lang w:val="el-GR"/>
                    </w:rPr>
                  </w:pPr>
                </w:p>
              </w:tc>
              <w:tc>
                <w:tcPr>
                  <w:tcW w:w="635" w:type="pct"/>
                  <w:tcBorders>
                    <w:bottom w:val="single" w:sz="4" w:space="0" w:color="000080"/>
                  </w:tcBorders>
                  <w:shd w:val="clear" w:color="auto" w:fill="C0C0C0"/>
                </w:tcPr>
                <w:p w14:paraId="0E8FB62A" w14:textId="77777777" w:rsidR="00135A3A" w:rsidRPr="00EA6B87" w:rsidRDefault="00135A3A" w:rsidP="00F73DE9">
                  <w:pPr>
                    <w:spacing w:line="360" w:lineRule="auto"/>
                    <w:rPr>
                      <w:lang w:val="el-GR"/>
                    </w:rPr>
                  </w:pPr>
                </w:p>
              </w:tc>
            </w:tr>
          </w:tbl>
          <w:p w14:paraId="17F6A771" w14:textId="77777777" w:rsidR="00135A3A" w:rsidRPr="00EA6B87" w:rsidRDefault="00135A3A" w:rsidP="00F73DE9">
            <w:pPr>
              <w:autoSpaceDE w:val="0"/>
              <w:autoSpaceDN w:val="0"/>
              <w:adjustRightInd w:val="0"/>
              <w:spacing w:after="70" w:line="360" w:lineRule="auto"/>
              <w:jc w:val="left"/>
              <w:rPr>
                <w:b/>
                <w:bCs/>
                <w:lang w:val="el-GR" w:eastAsia="el-GR"/>
              </w:rPr>
            </w:pPr>
          </w:p>
          <w:p w14:paraId="6C82594A" w14:textId="77777777" w:rsidR="00135A3A" w:rsidRPr="00EA6B87" w:rsidRDefault="00135A3A" w:rsidP="00F73DE9">
            <w:pPr>
              <w:spacing w:line="360" w:lineRule="auto"/>
              <w:rPr>
                <w:lang w:val="el-GR"/>
              </w:rPr>
            </w:pPr>
            <w:r w:rsidRPr="00EA6B87">
              <w:rPr>
                <w:lang w:val="el-GR"/>
              </w:rPr>
              <w:t xml:space="preserve">Πίνακα των </w:t>
            </w:r>
            <w:r w:rsidRPr="00EA6B87">
              <w:rPr>
                <w:b/>
                <w:lang w:val="el-GR"/>
              </w:rPr>
              <w:t xml:space="preserve">εξωτερικών συνεργατών του Οικονομικού Φορέα </w:t>
            </w:r>
            <w:r w:rsidRPr="00EA6B87">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64"/>
              <w:gridCol w:w="3672"/>
              <w:gridCol w:w="1633"/>
              <w:gridCol w:w="1656"/>
              <w:gridCol w:w="1486"/>
            </w:tblGrid>
            <w:tr w:rsidR="00135A3A" w:rsidRPr="00B32624" w14:paraId="01080584" w14:textId="77777777" w:rsidTr="00B938D5">
              <w:trPr>
                <w:trHeight w:val="788"/>
              </w:trPr>
              <w:tc>
                <w:tcPr>
                  <w:tcW w:w="262" w:type="pct"/>
                  <w:shd w:val="clear" w:color="auto" w:fill="E0E0E0"/>
                  <w:vAlign w:val="center"/>
                </w:tcPr>
                <w:p w14:paraId="5FA85169" w14:textId="77777777" w:rsidR="00135A3A" w:rsidRPr="00EA6B87" w:rsidRDefault="00135A3A" w:rsidP="00F73DE9">
                  <w:pPr>
                    <w:spacing w:line="360" w:lineRule="auto"/>
                    <w:rPr>
                      <w:lang w:val="el-GR"/>
                    </w:rPr>
                  </w:pPr>
                  <w:r w:rsidRPr="00EA6B87">
                    <w:rPr>
                      <w:lang w:val="el-GR"/>
                    </w:rPr>
                    <w:t>Α/Α</w:t>
                  </w:r>
                </w:p>
              </w:tc>
              <w:tc>
                <w:tcPr>
                  <w:tcW w:w="2261" w:type="pct"/>
                  <w:shd w:val="clear" w:color="auto" w:fill="E0E0E0"/>
                  <w:vAlign w:val="center"/>
                </w:tcPr>
                <w:p w14:paraId="574807C7" w14:textId="77777777" w:rsidR="00135A3A" w:rsidRPr="00EA6B87" w:rsidRDefault="00135A3A" w:rsidP="00F73DE9">
                  <w:pPr>
                    <w:spacing w:line="360" w:lineRule="auto"/>
                    <w:rPr>
                      <w:lang w:val="el-GR"/>
                    </w:rPr>
                  </w:pPr>
                  <w:r w:rsidRPr="00EA6B87">
                    <w:rPr>
                      <w:lang w:val="el-GR"/>
                    </w:rPr>
                    <w:t>Ονοματεπώνυμο Μέλους Ομάδας Έργου</w:t>
                  </w:r>
                </w:p>
              </w:tc>
              <w:tc>
                <w:tcPr>
                  <w:tcW w:w="1128" w:type="pct"/>
                  <w:shd w:val="clear" w:color="auto" w:fill="E0E0E0"/>
                  <w:vAlign w:val="center"/>
                </w:tcPr>
                <w:p w14:paraId="015F46F2" w14:textId="77777777" w:rsidR="00135A3A" w:rsidRPr="00EA6B87" w:rsidRDefault="00135A3A" w:rsidP="00F73DE9">
                  <w:pPr>
                    <w:spacing w:line="360" w:lineRule="auto"/>
                    <w:rPr>
                      <w:lang w:val="el-GR"/>
                    </w:rPr>
                  </w:pPr>
                  <w:r w:rsidRPr="00EA6B87">
                    <w:rPr>
                      <w:lang w:val="el-GR"/>
                    </w:rPr>
                    <w:t>Θέση στην Ομάδα Έργου</w:t>
                  </w:r>
                </w:p>
              </w:tc>
              <w:tc>
                <w:tcPr>
                  <w:tcW w:w="709" w:type="pct"/>
                  <w:shd w:val="clear" w:color="auto" w:fill="E0E0E0"/>
                  <w:vAlign w:val="center"/>
                </w:tcPr>
                <w:p w14:paraId="3F3169BC" w14:textId="77777777" w:rsidR="00135A3A" w:rsidRPr="00EA6B87" w:rsidRDefault="00135A3A" w:rsidP="00F73DE9">
                  <w:pPr>
                    <w:spacing w:line="360" w:lineRule="auto"/>
                    <w:rPr>
                      <w:lang w:val="el-GR"/>
                    </w:rPr>
                  </w:pPr>
                  <w:r w:rsidRPr="00EA6B87">
                    <w:rPr>
                      <w:lang w:val="el-GR"/>
                    </w:rPr>
                    <w:t>Ανθρωπομήνες</w:t>
                  </w:r>
                </w:p>
              </w:tc>
              <w:tc>
                <w:tcPr>
                  <w:tcW w:w="639" w:type="pct"/>
                  <w:shd w:val="clear" w:color="auto" w:fill="C0C0C0"/>
                </w:tcPr>
                <w:p w14:paraId="65B23780" w14:textId="77777777" w:rsidR="00135A3A" w:rsidRPr="00EA6B87" w:rsidRDefault="00135A3A" w:rsidP="00F73DE9">
                  <w:pPr>
                    <w:spacing w:line="360" w:lineRule="auto"/>
                    <w:rPr>
                      <w:lang w:val="el-GR"/>
                    </w:rPr>
                  </w:pPr>
                  <w:r w:rsidRPr="00EA6B87">
                    <w:rPr>
                      <w:lang w:val="el-GR"/>
                    </w:rPr>
                    <w:t>Ποσοστό συμμετοχής* (%)</w:t>
                  </w:r>
                </w:p>
              </w:tc>
            </w:tr>
            <w:tr w:rsidR="00135A3A" w:rsidRPr="00B32624" w14:paraId="3B441C4B" w14:textId="77777777" w:rsidTr="00B938D5">
              <w:trPr>
                <w:trHeight w:val="394"/>
              </w:trPr>
              <w:tc>
                <w:tcPr>
                  <w:tcW w:w="262" w:type="pct"/>
                  <w:vAlign w:val="center"/>
                </w:tcPr>
                <w:p w14:paraId="2BC84E87" w14:textId="77777777" w:rsidR="00135A3A" w:rsidRPr="00EA6B87" w:rsidRDefault="00135A3A" w:rsidP="00F73DE9">
                  <w:pPr>
                    <w:spacing w:line="360" w:lineRule="auto"/>
                    <w:rPr>
                      <w:lang w:val="el-GR"/>
                    </w:rPr>
                  </w:pPr>
                </w:p>
              </w:tc>
              <w:tc>
                <w:tcPr>
                  <w:tcW w:w="2261" w:type="pct"/>
                  <w:vAlign w:val="center"/>
                </w:tcPr>
                <w:p w14:paraId="3E796603" w14:textId="77777777" w:rsidR="00135A3A" w:rsidRPr="00EA6B87" w:rsidRDefault="00135A3A" w:rsidP="00F73DE9">
                  <w:pPr>
                    <w:spacing w:line="360" w:lineRule="auto"/>
                    <w:rPr>
                      <w:lang w:val="el-GR"/>
                    </w:rPr>
                  </w:pPr>
                </w:p>
              </w:tc>
              <w:tc>
                <w:tcPr>
                  <w:tcW w:w="1128" w:type="pct"/>
                  <w:vAlign w:val="center"/>
                </w:tcPr>
                <w:p w14:paraId="524B65AE" w14:textId="77777777" w:rsidR="00135A3A" w:rsidRPr="00EA6B87" w:rsidRDefault="00135A3A" w:rsidP="00F73DE9">
                  <w:pPr>
                    <w:spacing w:line="360" w:lineRule="auto"/>
                    <w:rPr>
                      <w:lang w:val="el-GR"/>
                    </w:rPr>
                  </w:pPr>
                </w:p>
              </w:tc>
              <w:tc>
                <w:tcPr>
                  <w:tcW w:w="709" w:type="pct"/>
                  <w:vAlign w:val="center"/>
                </w:tcPr>
                <w:p w14:paraId="3188AB9D" w14:textId="77777777" w:rsidR="00135A3A" w:rsidRPr="00EA6B87" w:rsidRDefault="00135A3A" w:rsidP="00F73DE9">
                  <w:pPr>
                    <w:spacing w:line="360" w:lineRule="auto"/>
                    <w:rPr>
                      <w:lang w:val="el-GR"/>
                    </w:rPr>
                  </w:pPr>
                </w:p>
              </w:tc>
              <w:tc>
                <w:tcPr>
                  <w:tcW w:w="639" w:type="pct"/>
                  <w:shd w:val="clear" w:color="auto" w:fill="C0C0C0"/>
                </w:tcPr>
                <w:p w14:paraId="632C72FC" w14:textId="77777777" w:rsidR="00135A3A" w:rsidRPr="00EA6B87" w:rsidRDefault="00135A3A" w:rsidP="00F73DE9">
                  <w:pPr>
                    <w:spacing w:line="360" w:lineRule="auto"/>
                    <w:rPr>
                      <w:lang w:val="el-GR"/>
                    </w:rPr>
                  </w:pPr>
                </w:p>
              </w:tc>
            </w:tr>
            <w:tr w:rsidR="00135A3A" w:rsidRPr="00B32624" w14:paraId="198A5BC1" w14:textId="77777777" w:rsidTr="00B938D5">
              <w:trPr>
                <w:trHeight w:val="394"/>
              </w:trPr>
              <w:tc>
                <w:tcPr>
                  <w:tcW w:w="262" w:type="pct"/>
                  <w:vAlign w:val="center"/>
                </w:tcPr>
                <w:p w14:paraId="3EFE2E8E" w14:textId="77777777" w:rsidR="00135A3A" w:rsidRPr="00EA6B87" w:rsidRDefault="00135A3A" w:rsidP="00F73DE9">
                  <w:pPr>
                    <w:spacing w:line="360" w:lineRule="auto"/>
                    <w:rPr>
                      <w:lang w:val="el-GR"/>
                    </w:rPr>
                  </w:pPr>
                </w:p>
              </w:tc>
              <w:tc>
                <w:tcPr>
                  <w:tcW w:w="2261" w:type="pct"/>
                  <w:vAlign w:val="center"/>
                </w:tcPr>
                <w:p w14:paraId="384CD81A" w14:textId="77777777" w:rsidR="00135A3A" w:rsidRPr="00EA6B87" w:rsidRDefault="00135A3A" w:rsidP="00F73DE9">
                  <w:pPr>
                    <w:spacing w:line="360" w:lineRule="auto"/>
                    <w:rPr>
                      <w:lang w:val="el-GR"/>
                    </w:rPr>
                  </w:pPr>
                </w:p>
              </w:tc>
              <w:tc>
                <w:tcPr>
                  <w:tcW w:w="1128" w:type="pct"/>
                  <w:vAlign w:val="center"/>
                </w:tcPr>
                <w:p w14:paraId="770B211A" w14:textId="77777777" w:rsidR="00135A3A" w:rsidRPr="00EA6B87" w:rsidRDefault="00135A3A" w:rsidP="00F73DE9">
                  <w:pPr>
                    <w:spacing w:line="360" w:lineRule="auto"/>
                    <w:rPr>
                      <w:lang w:val="el-GR"/>
                    </w:rPr>
                  </w:pPr>
                </w:p>
              </w:tc>
              <w:tc>
                <w:tcPr>
                  <w:tcW w:w="709" w:type="pct"/>
                  <w:vAlign w:val="center"/>
                </w:tcPr>
                <w:p w14:paraId="0101E37A" w14:textId="77777777" w:rsidR="00135A3A" w:rsidRPr="00EA6B87" w:rsidRDefault="00135A3A" w:rsidP="00F73DE9">
                  <w:pPr>
                    <w:spacing w:line="360" w:lineRule="auto"/>
                    <w:rPr>
                      <w:lang w:val="el-GR"/>
                    </w:rPr>
                  </w:pPr>
                </w:p>
              </w:tc>
              <w:tc>
                <w:tcPr>
                  <w:tcW w:w="639" w:type="pct"/>
                  <w:shd w:val="clear" w:color="auto" w:fill="C0C0C0"/>
                </w:tcPr>
                <w:p w14:paraId="40806AB4" w14:textId="77777777" w:rsidR="00135A3A" w:rsidRPr="00EA6B87" w:rsidRDefault="00135A3A" w:rsidP="00F73DE9">
                  <w:pPr>
                    <w:spacing w:line="360" w:lineRule="auto"/>
                    <w:rPr>
                      <w:lang w:val="el-GR"/>
                    </w:rPr>
                  </w:pPr>
                </w:p>
              </w:tc>
            </w:tr>
            <w:tr w:rsidR="00135A3A" w:rsidRPr="00B32624" w14:paraId="77B3E555" w14:textId="77777777" w:rsidTr="00B938D5">
              <w:trPr>
                <w:trHeight w:val="394"/>
              </w:trPr>
              <w:tc>
                <w:tcPr>
                  <w:tcW w:w="262" w:type="pct"/>
                  <w:vAlign w:val="center"/>
                </w:tcPr>
                <w:p w14:paraId="6BEEAA51" w14:textId="77777777" w:rsidR="00135A3A" w:rsidRPr="00EA6B87" w:rsidRDefault="00135A3A" w:rsidP="00F73DE9">
                  <w:pPr>
                    <w:spacing w:line="360" w:lineRule="auto"/>
                    <w:rPr>
                      <w:lang w:val="el-GR"/>
                    </w:rPr>
                  </w:pPr>
                </w:p>
              </w:tc>
              <w:tc>
                <w:tcPr>
                  <w:tcW w:w="2261" w:type="pct"/>
                  <w:vAlign w:val="center"/>
                </w:tcPr>
                <w:p w14:paraId="3E08CFE6" w14:textId="77777777" w:rsidR="00135A3A" w:rsidRPr="00EA6B87" w:rsidRDefault="00135A3A" w:rsidP="00F73DE9">
                  <w:pPr>
                    <w:spacing w:line="360" w:lineRule="auto"/>
                    <w:rPr>
                      <w:lang w:val="el-GR"/>
                    </w:rPr>
                  </w:pPr>
                </w:p>
              </w:tc>
              <w:tc>
                <w:tcPr>
                  <w:tcW w:w="1128" w:type="pct"/>
                  <w:vAlign w:val="center"/>
                </w:tcPr>
                <w:p w14:paraId="731C88BD" w14:textId="77777777" w:rsidR="00135A3A" w:rsidRPr="00EA6B87" w:rsidRDefault="00135A3A" w:rsidP="00F73DE9">
                  <w:pPr>
                    <w:spacing w:line="360" w:lineRule="auto"/>
                    <w:rPr>
                      <w:lang w:val="el-GR"/>
                    </w:rPr>
                  </w:pPr>
                </w:p>
              </w:tc>
              <w:tc>
                <w:tcPr>
                  <w:tcW w:w="709" w:type="pct"/>
                  <w:vAlign w:val="center"/>
                </w:tcPr>
                <w:p w14:paraId="28B6A0DD" w14:textId="77777777" w:rsidR="00135A3A" w:rsidRPr="00EA6B87" w:rsidRDefault="00135A3A" w:rsidP="00F73DE9">
                  <w:pPr>
                    <w:spacing w:line="360" w:lineRule="auto"/>
                    <w:rPr>
                      <w:lang w:val="el-GR"/>
                    </w:rPr>
                  </w:pPr>
                </w:p>
              </w:tc>
              <w:tc>
                <w:tcPr>
                  <w:tcW w:w="639" w:type="pct"/>
                  <w:shd w:val="clear" w:color="auto" w:fill="C0C0C0"/>
                </w:tcPr>
                <w:p w14:paraId="01460ED6" w14:textId="77777777" w:rsidR="00135A3A" w:rsidRPr="00EA6B87" w:rsidRDefault="00135A3A" w:rsidP="00F73DE9">
                  <w:pPr>
                    <w:spacing w:line="360" w:lineRule="auto"/>
                    <w:rPr>
                      <w:lang w:val="el-GR"/>
                    </w:rPr>
                  </w:pPr>
                </w:p>
              </w:tc>
            </w:tr>
            <w:tr w:rsidR="00135A3A" w:rsidRPr="00B32624" w14:paraId="3DD17F49" w14:textId="77777777" w:rsidTr="00B938D5">
              <w:trPr>
                <w:trHeight w:val="380"/>
              </w:trPr>
              <w:tc>
                <w:tcPr>
                  <w:tcW w:w="3653" w:type="pct"/>
                  <w:gridSpan w:val="3"/>
                  <w:shd w:val="clear" w:color="auto" w:fill="C0C0C0"/>
                  <w:vAlign w:val="center"/>
                </w:tcPr>
                <w:p w14:paraId="4B71D38F" w14:textId="77777777" w:rsidR="00135A3A" w:rsidRPr="00EA6B87" w:rsidRDefault="00135A3A" w:rsidP="00F73DE9">
                  <w:pPr>
                    <w:spacing w:line="360" w:lineRule="auto"/>
                    <w:rPr>
                      <w:lang w:val="el-GR"/>
                    </w:rPr>
                  </w:pPr>
                  <w:r w:rsidRPr="00EA6B87">
                    <w:rPr>
                      <w:b/>
                      <w:lang w:val="el-GR"/>
                    </w:rPr>
                    <w:t>ΜΕΡΙΚΟ ΣΥΝΟΛΟ (3)</w:t>
                  </w:r>
                </w:p>
              </w:tc>
              <w:tc>
                <w:tcPr>
                  <w:tcW w:w="709" w:type="pct"/>
                  <w:shd w:val="clear" w:color="auto" w:fill="C0C0C0"/>
                  <w:vAlign w:val="center"/>
                </w:tcPr>
                <w:p w14:paraId="68CDE6B2" w14:textId="77777777" w:rsidR="00135A3A" w:rsidRPr="00EA6B87" w:rsidRDefault="00135A3A" w:rsidP="00F73DE9">
                  <w:pPr>
                    <w:spacing w:line="360" w:lineRule="auto"/>
                    <w:rPr>
                      <w:lang w:val="el-GR"/>
                    </w:rPr>
                  </w:pPr>
                </w:p>
              </w:tc>
              <w:tc>
                <w:tcPr>
                  <w:tcW w:w="639" w:type="pct"/>
                  <w:shd w:val="clear" w:color="auto" w:fill="C0C0C0"/>
                </w:tcPr>
                <w:p w14:paraId="3E181B06" w14:textId="77777777" w:rsidR="00135A3A" w:rsidRPr="00EA6B87" w:rsidRDefault="00135A3A" w:rsidP="00F73DE9">
                  <w:pPr>
                    <w:spacing w:line="360" w:lineRule="auto"/>
                    <w:rPr>
                      <w:lang w:val="el-GR"/>
                    </w:rPr>
                  </w:pPr>
                </w:p>
              </w:tc>
            </w:tr>
          </w:tbl>
          <w:p w14:paraId="290CDFA6" w14:textId="27A9BDFB" w:rsidR="00135A3A" w:rsidRPr="00EA6B87" w:rsidRDefault="00135A3A" w:rsidP="00F73DE9">
            <w:pPr>
              <w:spacing w:line="360" w:lineRule="auto"/>
              <w:rPr>
                <w:lang w:val="el-GR"/>
              </w:rPr>
            </w:pPr>
            <w:r w:rsidRPr="00EA6B87">
              <w:rPr>
                <w:lang w:val="el-GR"/>
              </w:rPr>
              <w:t xml:space="preserve">*ως </w:t>
            </w:r>
            <w:r w:rsidRPr="00EA6B87">
              <w:rPr>
                <w:b/>
                <w:lang w:val="el-GR"/>
              </w:rPr>
              <w:t>Ποσοστό Συμμετοχής</w:t>
            </w:r>
            <w:r w:rsidRPr="00EA6B87">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EA6B87">
              <w:rPr>
                <w:lang w:val="el-GR"/>
              </w:rPr>
              <w:t xml:space="preserve"> </w:t>
            </w:r>
            <w:r w:rsidRPr="00EA6B87">
              <w:rPr>
                <w:lang w:val="el-GR"/>
              </w:rPr>
              <w:t>2,</w:t>
            </w:r>
            <w:r w:rsidR="00276013" w:rsidRPr="00EA6B87">
              <w:rPr>
                <w:lang w:val="el-GR"/>
              </w:rPr>
              <w:t xml:space="preserve"> </w:t>
            </w:r>
            <w:r w:rsidRPr="00EA6B87">
              <w:rPr>
                <w:lang w:val="el-GR"/>
              </w:rPr>
              <w:t>3)</w:t>
            </w:r>
            <w:r w:rsidR="00276013" w:rsidRPr="00EA6B87">
              <w:rPr>
                <w:lang w:val="el-GR"/>
              </w:rPr>
              <w:t>.</w:t>
            </w:r>
          </w:p>
          <w:p w14:paraId="12DDE1AA" w14:textId="77777777" w:rsidR="00135A3A" w:rsidRDefault="00135A3A" w:rsidP="00F73DE9">
            <w:pPr>
              <w:autoSpaceDE w:val="0"/>
              <w:autoSpaceDN w:val="0"/>
              <w:adjustRightInd w:val="0"/>
              <w:spacing w:after="70" w:line="360" w:lineRule="auto"/>
              <w:rPr>
                <w:lang w:val="el-GR"/>
              </w:rPr>
            </w:pPr>
            <w:r w:rsidRPr="00EA6B87">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4B193044" w:rsidR="00645865" w:rsidRPr="00DC0645" w:rsidRDefault="00645865" w:rsidP="00F73DE9">
            <w:pPr>
              <w:autoSpaceDE w:val="0"/>
              <w:autoSpaceDN w:val="0"/>
              <w:adjustRightInd w:val="0"/>
              <w:spacing w:after="70" w:line="360" w:lineRule="auto"/>
              <w:rPr>
                <w:lang w:val="el-GR" w:eastAsia="el-GR"/>
              </w:rPr>
            </w:pPr>
            <w:r w:rsidRPr="00DC0645">
              <w:rPr>
                <w:lang w:val="el-GR" w:eastAsia="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w:t>
            </w:r>
            <w:r w:rsidRPr="00E9022D">
              <w:rPr>
                <w:lang w:val="el-GR" w:eastAsia="el-GR"/>
              </w:rPr>
              <w:t xml:space="preserve">παρ. </w:t>
            </w:r>
            <w:r w:rsidR="00E9022D" w:rsidRPr="004E386C">
              <w:rPr>
                <w:b/>
                <w:bCs/>
                <w:color w:val="002060"/>
                <w:lang w:val="el-GR" w:eastAsia="el-GR"/>
              </w:rPr>
              <w:fldChar w:fldCharType="begin"/>
            </w:r>
            <w:r w:rsidR="00E9022D" w:rsidRPr="004E386C">
              <w:rPr>
                <w:b/>
                <w:bCs/>
                <w:color w:val="002060"/>
                <w:lang w:val="el-GR" w:eastAsia="el-GR"/>
              </w:rPr>
              <w:instrText xml:space="preserve"> REF _Ref172195950 \r \h </w:instrText>
            </w:r>
            <w:r w:rsidR="004E386C">
              <w:rPr>
                <w:b/>
                <w:bCs/>
                <w:color w:val="002060"/>
                <w:lang w:val="el-GR" w:eastAsia="el-GR"/>
              </w:rPr>
              <w:instrText xml:space="preserve"> \* MERGEFORMAT </w:instrText>
            </w:r>
            <w:r w:rsidR="00E9022D" w:rsidRPr="004E386C">
              <w:rPr>
                <w:b/>
                <w:bCs/>
                <w:color w:val="002060"/>
                <w:lang w:val="el-GR" w:eastAsia="el-GR"/>
              </w:rPr>
            </w:r>
            <w:r w:rsidR="00E9022D" w:rsidRPr="004E386C">
              <w:rPr>
                <w:b/>
                <w:bCs/>
                <w:color w:val="002060"/>
                <w:lang w:val="el-GR" w:eastAsia="el-GR"/>
              </w:rPr>
              <w:fldChar w:fldCharType="separate"/>
            </w:r>
            <w:r w:rsidR="007D003C">
              <w:rPr>
                <w:b/>
                <w:bCs/>
                <w:color w:val="002060"/>
                <w:lang w:val="el-GR" w:eastAsia="el-GR"/>
              </w:rPr>
              <w:t>2.2.6.2</w:t>
            </w:r>
            <w:r w:rsidR="00E9022D" w:rsidRPr="004E386C">
              <w:rPr>
                <w:b/>
                <w:bCs/>
                <w:color w:val="002060"/>
                <w:lang w:val="el-GR" w:eastAsia="el-GR"/>
              </w:rPr>
              <w:fldChar w:fldCharType="end"/>
            </w:r>
            <w:r w:rsidRPr="004E386C">
              <w:rPr>
                <w:b/>
                <w:bCs/>
                <w:color w:val="002060"/>
                <w:lang w:val="el-GR" w:eastAsia="el-GR"/>
              </w:rPr>
              <w:t xml:space="preserve"> </w:t>
            </w:r>
            <w:r w:rsidRPr="00DC0645">
              <w:rPr>
                <w:lang w:val="el-GR" w:eastAsia="el-GR"/>
              </w:rPr>
              <w:t>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803F31" w:rsidRPr="00EA6B87" w14:paraId="289E4315" w14:textId="77777777" w:rsidTr="00B938D5">
        <w:tc>
          <w:tcPr>
            <w:tcW w:w="286" w:type="pct"/>
          </w:tcPr>
          <w:p w14:paraId="54246971" w14:textId="77777777" w:rsidR="00135A3A" w:rsidRPr="00EA6B87" w:rsidRDefault="00135A3A" w:rsidP="00F73DE9">
            <w:pPr>
              <w:spacing w:line="360" w:lineRule="auto"/>
            </w:pPr>
            <w:r w:rsidRPr="00EA6B87">
              <w:rPr>
                <w:lang w:val="el-GR"/>
              </w:rPr>
              <w:lastRenderedPageBreak/>
              <w:t>4</w:t>
            </w:r>
            <w:r w:rsidRPr="00EA6B87">
              <w:t>.2</w:t>
            </w:r>
          </w:p>
        </w:tc>
        <w:tc>
          <w:tcPr>
            <w:tcW w:w="4714" w:type="pct"/>
          </w:tcPr>
          <w:p w14:paraId="13EDE606" w14:textId="2F03124A" w:rsidR="00135A3A" w:rsidRPr="00EA6B87" w:rsidRDefault="00135A3A" w:rsidP="00F73DE9">
            <w:pPr>
              <w:suppressAutoHyphens w:val="0"/>
              <w:autoSpaceDE w:val="0"/>
              <w:autoSpaceDN w:val="0"/>
              <w:adjustRightInd w:val="0"/>
              <w:spacing w:after="70" w:line="360" w:lineRule="auto"/>
              <w:jc w:val="left"/>
              <w:rPr>
                <w:lang w:val="el-GR" w:eastAsia="el-GR"/>
              </w:rPr>
            </w:pPr>
            <w:r w:rsidRPr="00EA6B87">
              <w:rPr>
                <w:lang w:val="el-GR" w:eastAsia="el-GR"/>
              </w:rPr>
              <w:t xml:space="preserve">Βιογραφικά σημειώματα της </w:t>
            </w:r>
            <w:r w:rsidRPr="004054E4">
              <w:rPr>
                <w:lang w:val="el-GR" w:eastAsia="el-GR"/>
              </w:rPr>
              <w:t>Ομάδας Έργου (</w:t>
            </w:r>
            <w:r w:rsidRPr="004054E4">
              <w:rPr>
                <w:lang w:val="el-GR"/>
              </w:rPr>
              <w:t>βάσει του υποδείγματος / βλ. «</w:t>
            </w:r>
            <w:r w:rsidR="00E65633" w:rsidRPr="00E65633">
              <w:rPr>
                <w:b/>
                <w:bCs/>
                <w:color w:val="002060"/>
                <w:lang w:val="el-GR"/>
              </w:rPr>
              <w:fldChar w:fldCharType="begin"/>
            </w:r>
            <w:r w:rsidR="00E65633" w:rsidRPr="00E65633">
              <w:rPr>
                <w:b/>
                <w:bCs/>
                <w:color w:val="002060"/>
                <w:lang w:val="el-GR"/>
              </w:rPr>
              <w:instrText xml:space="preserve"> REF _Ref496624509 \h  \* MERGEFORMAT </w:instrText>
            </w:r>
            <w:r w:rsidR="00E65633" w:rsidRPr="00E65633">
              <w:rPr>
                <w:b/>
                <w:bCs/>
                <w:color w:val="002060"/>
                <w:lang w:val="el-GR"/>
              </w:rPr>
            </w:r>
            <w:r w:rsidR="00E65633" w:rsidRPr="00E65633">
              <w:rPr>
                <w:b/>
                <w:bCs/>
                <w:color w:val="002060"/>
                <w:lang w:val="el-GR"/>
              </w:rPr>
              <w:fldChar w:fldCharType="separate"/>
            </w:r>
            <w:r w:rsidR="007D003C" w:rsidRPr="007D003C">
              <w:rPr>
                <w:b/>
                <w:bCs/>
                <w:color w:val="002060"/>
                <w:lang w:val="el-GR"/>
              </w:rPr>
              <w:t>ΠΑΡΑΡΤΗΜΑ ΙV – Υπόδειγμα Βιογραφικού Σημειώματος</w:t>
            </w:r>
            <w:r w:rsidR="00E65633" w:rsidRPr="00E65633">
              <w:rPr>
                <w:b/>
                <w:bCs/>
                <w:color w:val="002060"/>
                <w:lang w:val="el-GR"/>
              </w:rPr>
              <w:fldChar w:fldCharType="end"/>
            </w:r>
            <w:r w:rsidRPr="004054E4">
              <w:rPr>
                <w:lang w:val="el-GR"/>
              </w:rPr>
              <w:t>»)</w:t>
            </w:r>
          </w:p>
        </w:tc>
      </w:tr>
    </w:tbl>
    <w:p w14:paraId="5A803A5E" w14:textId="77777777" w:rsidR="00814752" w:rsidRPr="00EA6B87" w:rsidRDefault="00814752" w:rsidP="00F73DE9">
      <w:pPr>
        <w:spacing w:line="360" w:lineRule="auto"/>
        <w:rPr>
          <w:b/>
          <w:bCs/>
          <w:lang w:val="el-GR"/>
        </w:rPr>
      </w:pPr>
    </w:p>
    <w:p w14:paraId="044C1BC4" w14:textId="1498F2E5" w:rsidR="008338F0" w:rsidRPr="00EA6B87" w:rsidRDefault="003355E7" w:rsidP="00F73DE9">
      <w:pPr>
        <w:spacing w:line="360" w:lineRule="auto"/>
        <w:rPr>
          <w:b/>
          <w:lang w:val="el-GR"/>
        </w:rPr>
      </w:pPr>
      <w:r w:rsidRPr="00EA6B87">
        <w:rPr>
          <w:b/>
          <w:bCs/>
          <w:lang w:val="el-GR"/>
        </w:rPr>
        <w:lastRenderedPageBreak/>
        <w:t xml:space="preserve">Β.5. </w:t>
      </w:r>
      <w:r w:rsidRPr="00EA6B87">
        <w:rPr>
          <w:b/>
          <w:lang w:val="el-GR"/>
        </w:rPr>
        <w:t xml:space="preserve">Για την απόδειξη της συμμόρφωσής τους με </w:t>
      </w:r>
      <w:r w:rsidRPr="00EA6B87">
        <w:rPr>
          <w:b/>
          <w:color w:val="000000"/>
          <w:lang w:val="el-GR"/>
        </w:rPr>
        <w:t xml:space="preserve">πρότυπα διασφάλισης ποιότητας </w:t>
      </w:r>
      <w:r w:rsidR="00645865">
        <w:rPr>
          <w:b/>
          <w:color w:val="000000"/>
          <w:lang w:val="el-GR"/>
        </w:rPr>
        <w:t xml:space="preserve">και πρότυπα περιβαλλοντικής διαχείρισης </w:t>
      </w:r>
      <w:r w:rsidRPr="00EA6B87">
        <w:rPr>
          <w:b/>
          <w:lang w:val="el-GR"/>
        </w:rPr>
        <w:t xml:space="preserve">της παραγράφου </w:t>
      </w:r>
      <w:hyperlink w:anchor="_Πρότυπα_διασφάλισης_ποιότητας" w:history="1">
        <w:r w:rsidR="00E9022D" w:rsidRPr="00E65633">
          <w:rPr>
            <w:rStyle w:val="-"/>
            <w:b/>
            <w:bCs/>
            <w:color w:val="002060"/>
            <w:lang w:val="el-GR"/>
          </w:rPr>
          <w:fldChar w:fldCharType="begin"/>
        </w:r>
        <w:r w:rsidR="00E9022D" w:rsidRPr="00E65633">
          <w:rPr>
            <w:b/>
            <w:bCs/>
            <w:color w:val="002060"/>
            <w:lang w:val="el-GR"/>
          </w:rPr>
          <w:instrText xml:space="preserve"> </w:instrText>
        </w:r>
        <w:r w:rsidR="00E9022D" w:rsidRPr="00E65633">
          <w:rPr>
            <w:b/>
            <w:bCs/>
            <w:color w:val="002060"/>
          </w:rPr>
          <w:instrText>REF</w:instrText>
        </w:r>
        <w:r w:rsidR="00E9022D" w:rsidRPr="00E65633">
          <w:rPr>
            <w:b/>
            <w:bCs/>
            <w:color w:val="002060"/>
            <w:lang w:val="el-GR"/>
          </w:rPr>
          <w:instrText xml:space="preserve"> _</w:instrText>
        </w:r>
        <w:r w:rsidR="00E9022D" w:rsidRPr="00E65633">
          <w:rPr>
            <w:b/>
            <w:bCs/>
            <w:color w:val="002060"/>
          </w:rPr>
          <w:instrText>Ref</w:instrText>
        </w:r>
        <w:r w:rsidR="00E9022D" w:rsidRPr="00E65633">
          <w:rPr>
            <w:b/>
            <w:bCs/>
            <w:color w:val="002060"/>
            <w:lang w:val="el-GR"/>
          </w:rPr>
          <w:instrText>496541343 \</w:instrText>
        </w:r>
        <w:r w:rsidR="00E9022D" w:rsidRPr="00E65633">
          <w:rPr>
            <w:b/>
            <w:bCs/>
            <w:color w:val="002060"/>
          </w:rPr>
          <w:instrText>r</w:instrText>
        </w:r>
        <w:r w:rsidR="00E9022D" w:rsidRPr="00E65633">
          <w:rPr>
            <w:b/>
            <w:bCs/>
            <w:color w:val="002060"/>
            <w:lang w:val="el-GR"/>
          </w:rPr>
          <w:instrText xml:space="preserve"> \</w:instrText>
        </w:r>
        <w:r w:rsidR="00E9022D" w:rsidRPr="00E65633">
          <w:rPr>
            <w:b/>
            <w:bCs/>
            <w:color w:val="002060"/>
          </w:rPr>
          <w:instrText>h</w:instrText>
        </w:r>
        <w:r w:rsidR="00E9022D" w:rsidRPr="00E65633">
          <w:rPr>
            <w:b/>
            <w:bCs/>
            <w:color w:val="002060"/>
            <w:lang w:val="el-GR"/>
          </w:rPr>
          <w:instrText xml:space="preserve"> </w:instrText>
        </w:r>
        <w:r w:rsidR="00E9022D" w:rsidRPr="00E65633">
          <w:rPr>
            <w:rStyle w:val="-"/>
            <w:b/>
            <w:bCs/>
            <w:color w:val="002060"/>
            <w:lang w:val="el-GR"/>
          </w:rPr>
          <w:instrText xml:space="preserve"> \* MERGEFORMAT </w:instrText>
        </w:r>
        <w:r w:rsidR="00E9022D" w:rsidRPr="00E65633">
          <w:rPr>
            <w:rStyle w:val="-"/>
            <w:b/>
            <w:bCs/>
            <w:color w:val="002060"/>
            <w:lang w:val="el-GR"/>
          </w:rPr>
        </w:r>
        <w:r w:rsidR="00E9022D" w:rsidRPr="00E65633">
          <w:rPr>
            <w:rStyle w:val="-"/>
            <w:b/>
            <w:bCs/>
            <w:color w:val="002060"/>
            <w:lang w:val="el-GR"/>
          </w:rPr>
          <w:fldChar w:fldCharType="separate"/>
        </w:r>
        <w:r w:rsidR="007D003C" w:rsidRPr="007D003C">
          <w:rPr>
            <w:b/>
            <w:bCs/>
            <w:color w:val="002060"/>
            <w:lang w:val="el-GR"/>
          </w:rPr>
          <w:t>2.2.7</w:t>
        </w:r>
        <w:r w:rsidR="00E9022D" w:rsidRPr="00E65633">
          <w:rPr>
            <w:rStyle w:val="-"/>
            <w:b/>
            <w:bCs/>
            <w:color w:val="002060"/>
            <w:lang w:val="el-GR"/>
          </w:rPr>
          <w:fldChar w:fldCharType="end"/>
        </w:r>
      </w:hyperlink>
      <w:r w:rsidRPr="00EA6B87">
        <w:rPr>
          <w:b/>
          <w:lang w:val="el-GR"/>
        </w:rPr>
        <w:t xml:space="preserve"> οι οικονομικοί φορείς προσκομίζουν </w:t>
      </w:r>
      <w:r w:rsidR="003822A5" w:rsidRPr="00EA6B87">
        <w:rPr>
          <w:b/>
          <w:lang w:val="el-GR"/>
        </w:rPr>
        <w:t>τα αναφερόμενα στον κατωτέρω πίνακα</w:t>
      </w:r>
      <w:r w:rsidR="00814752" w:rsidRPr="00EA6B8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32624" w14:paraId="15730022" w14:textId="77777777" w:rsidTr="009C5EA6">
        <w:trPr>
          <w:trHeight w:val="711"/>
        </w:trPr>
        <w:tc>
          <w:tcPr>
            <w:tcW w:w="675" w:type="dxa"/>
            <w:shd w:val="clear" w:color="auto" w:fill="D9D9D9"/>
          </w:tcPr>
          <w:p w14:paraId="76D1EC17" w14:textId="77777777" w:rsidR="00BD358F" w:rsidRPr="00EA6B87" w:rsidRDefault="00C40FB9" w:rsidP="00F73DE9">
            <w:pPr>
              <w:spacing w:line="360" w:lineRule="auto"/>
              <w:rPr>
                <w:b/>
              </w:rPr>
            </w:pPr>
            <w:r w:rsidRPr="00EA6B87">
              <w:rPr>
                <w:b/>
                <w:lang w:val="el-GR"/>
              </w:rPr>
              <w:t>5</w:t>
            </w:r>
            <w:r w:rsidR="00BD358F" w:rsidRPr="00EA6B87">
              <w:rPr>
                <w:b/>
              </w:rPr>
              <w:t>.</w:t>
            </w:r>
          </w:p>
        </w:tc>
        <w:tc>
          <w:tcPr>
            <w:tcW w:w="9180" w:type="dxa"/>
            <w:shd w:val="clear" w:color="auto" w:fill="D9D9D9"/>
          </w:tcPr>
          <w:p w14:paraId="3FE17E1F" w14:textId="1A7908F6" w:rsidR="00DA7B10" w:rsidRPr="00EA6B87" w:rsidRDefault="00DA7B10" w:rsidP="00F73DE9">
            <w:pPr>
              <w:autoSpaceDE w:val="0"/>
              <w:autoSpaceDN w:val="0"/>
              <w:adjustRightInd w:val="0"/>
              <w:spacing w:line="360" w:lineRule="auto"/>
              <w:rPr>
                <w:b/>
                <w:lang w:val="el-GR" w:eastAsia="el-GR"/>
              </w:rPr>
            </w:pPr>
            <w:r w:rsidRPr="00EA6B87">
              <w:rPr>
                <w:b/>
                <w:lang w:val="el-GR" w:eastAsia="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της παραγράφου </w:t>
            </w:r>
            <w:r w:rsidR="00E9022D" w:rsidRPr="00E65633">
              <w:rPr>
                <w:b/>
                <w:bCs/>
                <w:color w:val="002060"/>
                <w:lang w:val="el-GR" w:eastAsia="el-GR"/>
              </w:rPr>
              <w:fldChar w:fldCharType="begin"/>
            </w:r>
            <w:r w:rsidR="00E9022D" w:rsidRPr="00E65633">
              <w:rPr>
                <w:b/>
                <w:bCs/>
                <w:color w:val="002060"/>
                <w:lang w:val="el-GR"/>
              </w:rPr>
              <w:instrText xml:space="preserve"> </w:instrText>
            </w:r>
            <w:r w:rsidR="00E9022D" w:rsidRPr="00E65633">
              <w:rPr>
                <w:b/>
                <w:bCs/>
                <w:color w:val="002060"/>
              </w:rPr>
              <w:instrText>REF</w:instrText>
            </w:r>
            <w:r w:rsidR="00E9022D" w:rsidRPr="00E65633">
              <w:rPr>
                <w:b/>
                <w:bCs/>
                <w:color w:val="002060"/>
                <w:lang w:val="el-GR"/>
              </w:rPr>
              <w:instrText xml:space="preserve"> _</w:instrText>
            </w:r>
            <w:r w:rsidR="00E9022D" w:rsidRPr="00E65633">
              <w:rPr>
                <w:b/>
                <w:bCs/>
                <w:color w:val="002060"/>
              </w:rPr>
              <w:instrText>Ref</w:instrText>
            </w:r>
            <w:r w:rsidR="00E9022D" w:rsidRPr="00E65633">
              <w:rPr>
                <w:b/>
                <w:bCs/>
                <w:color w:val="002060"/>
                <w:lang w:val="el-GR"/>
              </w:rPr>
              <w:instrText>496541343 \</w:instrText>
            </w:r>
            <w:r w:rsidR="00E9022D" w:rsidRPr="00E65633">
              <w:rPr>
                <w:b/>
                <w:bCs/>
                <w:color w:val="002060"/>
              </w:rPr>
              <w:instrText>r</w:instrText>
            </w:r>
            <w:r w:rsidR="00E9022D" w:rsidRPr="00E65633">
              <w:rPr>
                <w:b/>
                <w:bCs/>
                <w:color w:val="002060"/>
                <w:lang w:val="el-GR"/>
              </w:rPr>
              <w:instrText xml:space="preserve"> \</w:instrText>
            </w:r>
            <w:r w:rsidR="00E9022D" w:rsidRPr="00E65633">
              <w:rPr>
                <w:b/>
                <w:bCs/>
                <w:color w:val="002060"/>
              </w:rPr>
              <w:instrText>h</w:instrText>
            </w:r>
            <w:r w:rsidR="00E9022D" w:rsidRPr="00E65633">
              <w:rPr>
                <w:b/>
                <w:bCs/>
                <w:color w:val="002060"/>
                <w:lang w:val="el-GR"/>
              </w:rPr>
              <w:instrText xml:space="preserve"> </w:instrText>
            </w:r>
            <w:r w:rsidR="00E9022D" w:rsidRPr="00E65633">
              <w:rPr>
                <w:b/>
                <w:bCs/>
                <w:color w:val="002060"/>
                <w:lang w:val="el-GR" w:eastAsia="el-GR"/>
              </w:rPr>
              <w:instrText xml:space="preserve"> \* MERGEFORMAT </w:instrText>
            </w:r>
            <w:r w:rsidR="00E9022D" w:rsidRPr="00E65633">
              <w:rPr>
                <w:b/>
                <w:bCs/>
                <w:color w:val="002060"/>
                <w:lang w:val="el-GR" w:eastAsia="el-GR"/>
              </w:rPr>
            </w:r>
            <w:r w:rsidR="00E9022D" w:rsidRPr="00E65633">
              <w:rPr>
                <w:b/>
                <w:bCs/>
                <w:color w:val="002060"/>
                <w:lang w:val="el-GR" w:eastAsia="el-GR"/>
              </w:rPr>
              <w:fldChar w:fldCharType="separate"/>
            </w:r>
            <w:r w:rsidR="007D003C" w:rsidRPr="007D003C">
              <w:rPr>
                <w:b/>
                <w:bCs/>
                <w:color w:val="002060"/>
                <w:lang w:val="el-GR"/>
              </w:rPr>
              <w:t>2.2.7</w:t>
            </w:r>
            <w:r w:rsidR="00E9022D" w:rsidRPr="00E65633">
              <w:rPr>
                <w:b/>
                <w:bCs/>
                <w:color w:val="002060"/>
                <w:lang w:val="el-GR" w:eastAsia="el-GR"/>
              </w:rPr>
              <w:fldChar w:fldCharType="end"/>
            </w:r>
            <w:r w:rsidRPr="00EA6B87">
              <w:rPr>
                <w:b/>
                <w:lang w:val="el-GR" w:eastAsia="el-GR"/>
              </w:rPr>
              <w:t xml:space="preserve"> της </w:t>
            </w:r>
            <w:r w:rsidR="00D3691A">
              <w:rPr>
                <w:b/>
                <w:lang w:val="el-GR" w:eastAsia="el-GR"/>
              </w:rPr>
              <w:t>Δ</w:t>
            </w:r>
            <w:r w:rsidRPr="00EA6B87">
              <w:rPr>
                <w:b/>
                <w:lang w:val="el-GR" w:eastAsia="el-GR"/>
              </w:rPr>
              <w:t>ιακήρυξης.</w:t>
            </w:r>
          </w:p>
          <w:p w14:paraId="3B49B35E" w14:textId="48B04301" w:rsidR="00BD358F" w:rsidRPr="00EA6B87" w:rsidRDefault="00DA7B10" w:rsidP="00F73DE9">
            <w:pPr>
              <w:autoSpaceDE w:val="0"/>
              <w:autoSpaceDN w:val="0"/>
              <w:adjustRightInd w:val="0"/>
              <w:spacing w:line="360" w:lineRule="auto"/>
              <w:rPr>
                <w:bCs/>
                <w:lang w:val="el-GR" w:eastAsia="el-GR"/>
              </w:rPr>
            </w:pPr>
            <w:r w:rsidRPr="00EA6B87">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B32624" w14:paraId="1346EF5B" w14:textId="77777777" w:rsidTr="00E9022D">
        <w:trPr>
          <w:trHeight w:val="582"/>
        </w:trPr>
        <w:tc>
          <w:tcPr>
            <w:tcW w:w="675" w:type="dxa"/>
          </w:tcPr>
          <w:p w14:paraId="77D8C9CD" w14:textId="77777777" w:rsidR="00BD358F" w:rsidRPr="00EA6B87" w:rsidRDefault="00C40FB9" w:rsidP="00F73DE9">
            <w:pPr>
              <w:spacing w:line="360" w:lineRule="auto"/>
            </w:pPr>
            <w:r w:rsidRPr="00EA6B87">
              <w:rPr>
                <w:lang w:val="el-GR"/>
              </w:rPr>
              <w:t>5</w:t>
            </w:r>
            <w:r w:rsidR="00BD358F" w:rsidRPr="00EA6B87">
              <w:t>.1</w:t>
            </w:r>
          </w:p>
        </w:tc>
        <w:tc>
          <w:tcPr>
            <w:tcW w:w="9180" w:type="dxa"/>
          </w:tcPr>
          <w:p w14:paraId="52C2B92E" w14:textId="77777777" w:rsidR="00BD358F" w:rsidRPr="00EA6B87" w:rsidRDefault="00C81258" w:rsidP="00F73DE9">
            <w:pPr>
              <w:pStyle w:val="Tabletext"/>
              <w:spacing w:line="360" w:lineRule="auto"/>
              <w:jc w:val="both"/>
              <w:rPr>
                <w:rFonts w:cs="Tahoma"/>
                <w:szCs w:val="22"/>
                <w:lang w:eastAsia="el-GR"/>
              </w:rPr>
            </w:pPr>
            <w:r w:rsidRPr="00EA6B87">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EA6B87">
              <w:rPr>
                <w:rFonts w:cs="Tahoma"/>
              </w:rPr>
              <w:t>.</w:t>
            </w:r>
          </w:p>
        </w:tc>
      </w:tr>
    </w:tbl>
    <w:p w14:paraId="23594124" w14:textId="77777777" w:rsidR="00221291" w:rsidRPr="00EA6B87" w:rsidRDefault="00221291" w:rsidP="00F73DE9">
      <w:pPr>
        <w:spacing w:line="360" w:lineRule="auto"/>
        <w:rPr>
          <w:b/>
          <w:bCs/>
          <w:lang w:val="el-GR"/>
        </w:rPr>
      </w:pPr>
    </w:p>
    <w:p w14:paraId="3224B5B4" w14:textId="77777777" w:rsidR="00BD358F" w:rsidRPr="00EA6B87" w:rsidRDefault="003355E7" w:rsidP="00F73DE9">
      <w:pPr>
        <w:spacing w:line="360" w:lineRule="auto"/>
        <w:rPr>
          <w:b/>
          <w:lang w:val="el-GR"/>
        </w:rPr>
      </w:pPr>
      <w:r w:rsidRPr="00EA6B87">
        <w:rPr>
          <w:b/>
          <w:bCs/>
          <w:lang w:val="el-GR"/>
        </w:rPr>
        <w:t>Β.6.</w:t>
      </w:r>
      <w:r w:rsidRPr="00EA6B87">
        <w:rPr>
          <w:lang w:val="el-GR"/>
        </w:rPr>
        <w:t xml:space="preserve"> </w:t>
      </w:r>
      <w:r w:rsidRPr="00EA6B87">
        <w:rPr>
          <w:b/>
          <w:lang w:val="el-GR"/>
        </w:rPr>
        <w:t>Για την απόδειξη της νόμιμης σύστασης και εκπροσώπησης</w:t>
      </w:r>
      <w:r w:rsidR="00BD358F" w:rsidRPr="00EA6B87">
        <w:rPr>
          <w:b/>
          <w:lang w:val="el-GR"/>
        </w:rPr>
        <w:t>:</w:t>
      </w:r>
    </w:p>
    <w:p w14:paraId="455B9A00" w14:textId="71EC5642" w:rsidR="002B2F6A" w:rsidRPr="00EA6B87" w:rsidRDefault="002B2F6A" w:rsidP="00F73DE9">
      <w:pPr>
        <w:spacing w:line="360" w:lineRule="auto"/>
        <w:rPr>
          <w:lang w:val="el-GR"/>
        </w:rPr>
      </w:pPr>
      <w:r w:rsidRPr="00EA6B87">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EA6B87">
        <w:rPr>
          <w:lang w:val="el-GR"/>
        </w:rPr>
        <w:t xml:space="preserve"> </w:t>
      </w:r>
      <w:r w:rsidRPr="00EA6B87">
        <w:rPr>
          <w:lang w:val="el-GR"/>
        </w:rPr>
        <w:t>εκτός αν αυτό φέρει συγκεκριμένο χρόνο ισχύος.</w:t>
      </w:r>
    </w:p>
    <w:p w14:paraId="662FC325" w14:textId="77777777" w:rsidR="002B2F6A" w:rsidRPr="00EA6B87" w:rsidRDefault="002B2F6A" w:rsidP="00F73DE9">
      <w:pPr>
        <w:spacing w:line="360" w:lineRule="auto"/>
        <w:rPr>
          <w:lang w:val="el-GR"/>
        </w:rPr>
      </w:pPr>
      <w:r w:rsidRPr="00EA6B87">
        <w:rPr>
          <w:lang w:val="el-GR"/>
        </w:rPr>
        <w:t>Ειδικότερα για τους ημεδαπούς οικονομικούς φορείς προσκομίζονται:</w:t>
      </w:r>
    </w:p>
    <w:p w14:paraId="515E57C7" w14:textId="5DEC42EA" w:rsidR="002B2F6A" w:rsidRPr="00EA6B87" w:rsidRDefault="002B2F6A" w:rsidP="00F73DE9">
      <w:pPr>
        <w:spacing w:line="360" w:lineRule="auto"/>
        <w:rPr>
          <w:lang w:val="el-GR"/>
        </w:rPr>
      </w:pPr>
      <w:r w:rsidRPr="00EA6B87">
        <w:rPr>
          <w:lang w:val="el-GR"/>
        </w:rPr>
        <w:t xml:space="preserve"> i) </w:t>
      </w:r>
      <w:r w:rsidRPr="00EA6B87">
        <w:rPr>
          <w:b/>
          <w:lang w:val="el-GR"/>
        </w:rPr>
        <w:t>για την απόδειξη της νόμιμης εκπροσώπησης</w:t>
      </w:r>
      <w:r w:rsidRPr="00EA6B87">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45865">
        <w:rPr>
          <w:lang w:val="el-GR"/>
        </w:rPr>
        <w:t xml:space="preserve"> </w:t>
      </w:r>
      <w:r w:rsidRPr="00EA6B87">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EA6B87">
        <w:rPr>
          <w:lang w:val="el-GR"/>
        </w:rPr>
        <w:t xml:space="preserve"> </w:t>
      </w:r>
    </w:p>
    <w:p w14:paraId="2B5A585E" w14:textId="45B22FE9" w:rsidR="002B2F6A" w:rsidRPr="00EA6B87" w:rsidRDefault="002B2F6A" w:rsidP="00F73DE9">
      <w:pPr>
        <w:spacing w:line="360" w:lineRule="auto"/>
        <w:rPr>
          <w:color w:val="000000"/>
          <w:lang w:val="el-GR"/>
        </w:rPr>
      </w:pPr>
      <w:r w:rsidRPr="00EA6B87">
        <w:rPr>
          <w:lang w:val="el-GR"/>
        </w:rPr>
        <w:t xml:space="preserve">ii) Για την </w:t>
      </w:r>
      <w:r w:rsidRPr="00EA6B87">
        <w:rPr>
          <w:b/>
          <w:lang w:val="el-GR"/>
        </w:rPr>
        <w:t>απόδειξη της νόμιμης σύστασης και των μεταβολών</w:t>
      </w:r>
      <w:r w:rsidRPr="00EA6B87">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F776D" w:rsidRPr="00EA6B87">
        <w:rPr>
          <w:color w:val="000000"/>
          <w:lang w:val="el-GR"/>
        </w:rPr>
        <w:t xml:space="preserve"> </w:t>
      </w:r>
    </w:p>
    <w:p w14:paraId="43FCD747" w14:textId="77777777" w:rsidR="002B2F6A" w:rsidRPr="00EA6B87" w:rsidRDefault="002B2F6A" w:rsidP="00F73DE9">
      <w:pPr>
        <w:spacing w:line="360" w:lineRule="auto"/>
        <w:rPr>
          <w:color w:val="000000"/>
          <w:lang w:val="el-GR"/>
        </w:rPr>
      </w:pPr>
      <w:r w:rsidRPr="00EA6B87">
        <w:rPr>
          <w:color w:val="000000"/>
          <w:lang w:val="el-GR"/>
        </w:rPr>
        <w:lastRenderedPageBreak/>
        <w:t xml:space="preserve">Στις λοιπές περιπτώσεις τα κατά περίπτωση νομιμοποιητικά έγγραφα </w:t>
      </w:r>
      <w:r w:rsidRPr="00EA6B87">
        <w:rPr>
          <w:lang w:val="el-GR"/>
        </w:rPr>
        <w:t xml:space="preserve">σύστασης και </w:t>
      </w:r>
      <w:r w:rsidRPr="00EA6B87">
        <w:rPr>
          <w:color w:val="000000"/>
          <w:lang w:val="el-GR"/>
        </w:rPr>
        <w:t xml:space="preserve">νόμιμης εκπροσώπησης (όπως καταστατικά, </w:t>
      </w:r>
      <w:r w:rsidRPr="00EA6B87">
        <w:rPr>
          <w:lang w:val="el-GR"/>
        </w:rPr>
        <w:t xml:space="preserve">πιστοποιητικά μεταβολών, αντίστοιχα ΦΕΚ, αποφάσεις συγκρότησης οργάνων διοίκησης σε σώμα, κλπ., </w:t>
      </w:r>
      <w:r w:rsidRPr="00EA6B87">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EA6B87" w:rsidRDefault="002B2F6A" w:rsidP="00F73DE9">
      <w:pPr>
        <w:spacing w:line="360" w:lineRule="auto"/>
        <w:rPr>
          <w:color w:val="000000"/>
          <w:lang w:val="el-GR"/>
        </w:rPr>
      </w:pPr>
      <w:r w:rsidRPr="00EA6B87">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EA6B87" w:rsidRDefault="002B2F6A" w:rsidP="00F73DE9">
      <w:pPr>
        <w:spacing w:line="360" w:lineRule="auto"/>
        <w:rPr>
          <w:bCs/>
          <w:color w:val="000000"/>
          <w:lang w:val="el-GR"/>
        </w:rPr>
      </w:pPr>
      <w:r w:rsidRPr="00EA6B87">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sidRPr="00EA6B87">
        <w:rPr>
          <w:bCs/>
          <w:color w:val="000000"/>
          <w:lang w:val="el-GR"/>
        </w:rPr>
        <w:t xml:space="preserve"> </w:t>
      </w:r>
      <w:r w:rsidRPr="00EA6B87">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EA6B87" w:rsidRDefault="002B2F6A" w:rsidP="00F73DE9">
      <w:pPr>
        <w:spacing w:line="360" w:lineRule="auto"/>
        <w:rPr>
          <w:bCs/>
          <w:color w:val="000000"/>
          <w:lang w:val="el-GR"/>
        </w:rPr>
      </w:pPr>
      <w:r w:rsidRPr="00EA6B87">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EA6B87" w:rsidRDefault="002B2F6A" w:rsidP="00F73DE9">
      <w:pPr>
        <w:spacing w:line="360" w:lineRule="auto"/>
        <w:rPr>
          <w:color w:val="000000"/>
          <w:lang w:val="el-GR"/>
        </w:rPr>
      </w:pPr>
      <w:r w:rsidRPr="00EA6B87">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EA6B87" w:rsidRDefault="008338F0" w:rsidP="00F73DE9">
      <w:pPr>
        <w:spacing w:line="360" w:lineRule="auto"/>
        <w:rPr>
          <w:b/>
          <w:bCs/>
          <w:lang w:val="el-GR"/>
        </w:rPr>
      </w:pPr>
    </w:p>
    <w:p w14:paraId="3760DD82" w14:textId="74DE8180" w:rsidR="002B2F6A" w:rsidRPr="00EA6B87" w:rsidRDefault="002B2F6A" w:rsidP="00F73DE9">
      <w:pPr>
        <w:spacing w:line="360" w:lineRule="auto"/>
        <w:rPr>
          <w:color w:val="000000"/>
          <w:lang w:val="el-GR"/>
        </w:rPr>
      </w:pPr>
      <w:r w:rsidRPr="00EA6B87">
        <w:rPr>
          <w:b/>
          <w:bCs/>
          <w:color w:val="000000"/>
          <w:lang w:val="el-GR"/>
        </w:rPr>
        <w:t>Β.7.</w:t>
      </w:r>
      <w:r w:rsidRPr="00EA6B87">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EA6B87">
        <w:rPr>
          <w:color w:val="000000"/>
        </w:rPr>
        <w:t>VII</w:t>
      </w:r>
      <w:r w:rsidRPr="00EA6B87">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1A1EA64F" w14:textId="2448E6D3" w:rsidR="002B2F6A" w:rsidRPr="00EA6B87" w:rsidRDefault="002B2F6A" w:rsidP="00F73DE9">
      <w:pPr>
        <w:spacing w:line="360" w:lineRule="auto"/>
        <w:rPr>
          <w:color w:val="000000"/>
          <w:lang w:val="el-GR"/>
        </w:rPr>
      </w:pPr>
      <w:r w:rsidRPr="00EA6B87">
        <w:rPr>
          <w:color w:val="000000"/>
          <w:lang w:val="el-GR"/>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24DEF5A0" w14:textId="191A8EE2" w:rsidR="002B2F6A" w:rsidRPr="00EA6B87" w:rsidRDefault="002B2F6A" w:rsidP="00F73DE9">
      <w:pPr>
        <w:spacing w:line="360" w:lineRule="auto"/>
        <w:rPr>
          <w:color w:val="000000"/>
          <w:lang w:val="el-GR"/>
        </w:rPr>
      </w:pPr>
      <w:r w:rsidRPr="00EA6B87">
        <w:rPr>
          <w:color w:val="000000"/>
          <w:lang w:val="el-GR"/>
        </w:rPr>
        <w:lastRenderedPageBreak/>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14:paraId="1881B532" w14:textId="160DE270" w:rsidR="002B2F6A" w:rsidRPr="00EA6B87" w:rsidRDefault="002B2F6A" w:rsidP="00F73DE9">
      <w:pPr>
        <w:spacing w:line="360" w:lineRule="auto"/>
        <w:rPr>
          <w:color w:val="000000"/>
          <w:lang w:val="el-GR"/>
        </w:rPr>
      </w:pPr>
      <w:r w:rsidRPr="00EA6B87">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526BE4">
        <w:rPr>
          <w:color w:val="000000"/>
          <w:lang w:val="el-GR"/>
        </w:rPr>
        <w:t>πέραν</w:t>
      </w:r>
      <w:r w:rsidR="00526BE4" w:rsidRPr="00EA6B87">
        <w:rPr>
          <w:color w:val="000000"/>
          <w:lang w:val="el-GR"/>
        </w:rPr>
        <w:t xml:space="preserve"> </w:t>
      </w:r>
      <w:r w:rsidRPr="00EA6B87">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sidRPr="00EA6B87">
        <w:rPr>
          <w:color w:val="000000"/>
          <w:lang w:val="en-US"/>
        </w:rPr>
        <w:t>i</w:t>
      </w:r>
      <w:r w:rsidRPr="00EA6B87">
        <w:rPr>
          <w:color w:val="000000"/>
          <w:lang w:val="el-GR"/>
        </w:rPr>
        <w:t xml:space="preserve">, </w:t>
      </w:r>
      <w:r w:rsidRPr="00EA6B87">
        <w:rPr>
          <w:color w:val="000000"/>
          <w:lang w:val="en-US"/>
        </w:rPr>
        <w:t>ii</w:t>
      </w:r>
      <w:r w:rsidRPr="00EA6B87">
        <w:rPr>
          <w:color w:val="000000"/>
          <w:lang w:val="el-GR"/>
        </w:rPr>
        <w:t xml:space="preserve"> και </w:t>
      </w:r>
      <w:r w:rsidRPr="00EA6B87">
        <w:rPr>
          <w:color w:val="000000"/>
          <w:lang w:val="en-US"/>
        </w:rPr>
        <w:t>iii</w:t>
      </w:r>
      <w:r w:rsidRPr="00EA6B87">
        <w:rPr>
          <w:color w:val="000000"/>
          <w:lang w:val="el-GR"/>
        </w:rPr>
        <w:t xml:space="preserve"> της περ. β.</w:t>
      </w:r>
    </w:p>
    <w:p w14:paraId="4311103D" w14:textId="77777777" w:rsidR="00C81258" w:rsidRPr="00EA6B87" w:rsidRDefault="00C81258" w:rsidP="00F73DE9">
      <w:pPr>
        <w:spacing w:line="360" w:lineRule="auto"/>
        <w:rPr>
          <w:lang w:val="el-GR"/>
        </w:rPr>
      </w:pPr>
    </w:p>
    <w:p w14:paraId="00A8BC2C" w14:textId="282A020D" w:rsidR="002B2F6A" w:rsidRPr="00EA6B87" w:rsidRDefault="002B2F6A" w:rsidP="00F73DE9">
      <w:pPr>
        <w:spacing w:line="360" w:lineRule="auto"/>
        <w:rPr>
          <w:lang w:val="el-GR"/>
        </w:rPr>
      </w:pPr>
      <w:r w:rsidRPr="00EA6B87">
        <w:rPr>
          <w:b/>
          <w:bCs/>
          <w:lang w:val="el-GR"/>
        </w:rPr>
        <w:t>Β.8.</w:t>
      </w:r>
      <w:r w:rsidRPr="00EA6B87">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64478673" w14:textId="0C96B802" w:rsidR="00C81258" w:rsidRPr="00EA6B87" w:rsidRDefault="00C81258" w:rsidP="00F73DE9">
      <w:pPr>
        <w:spacing w:line="360" w:lineRule="auto"/>
        <w:rPr>
          <w:lang w:val="el-GR"/>
        </w:rPr>
      </w:pPr>
      <w:r w:rsidRPr="00EA6B87">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EA6B87">
        <w:rPr>
          <w:lang w:val="el-GR"/>
        </w:rPr>
        <w:t xml:space="preserve">δ) </w:t>
      </w:r>
      <w:r w:rsidRPr="00EA6B87">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EA6B87" w:rsidRDefault="00C81258" w:rsidP="00F73DE9">
      <w:pPr>
        <w:spacing w:line="360" w:lineRule="auto"/>
        <w:rPr>
          <w:b/>
          <w:bCs/>
          <w:i/>
          <w:color w:val="5B9BD5"/>
          <w:lang w:val="el-GR"/>
        </w:rPr>
      </w:pPr>
    </w:p>
    <w:p w14:paraId="095D4BB6" w14:textId="733BAB1D" w:rsidR="002B2F6A" w:rsidRPr="00EA6B87" w:rsidRDefault="003355E7" w:rsidP="00F73DE9">
      <w:pPr>
        <w:tabs>
          <w:tab w:val="left" w:pos="3544"/>
        </w:tabs>
        <w:spacing w:line="360" w:lineRule="auto"/>
        <w:rPr>
          <w:lang w:val="el-GR"/>
        </w:rPr>
      </w:pPr>
      <w:r w:rsidRPr="00EA6B87">
        <w:rPr>
          <w:b/>
          <w:bCs/>
          <w:lang w:val="el-GR"/>
        </w:rPr>
        <w:t>Β.</w:t>
      </w:r>
      <w:r w:rsidR="00683396" w:rsidRPr="00EA6B87">
        <w:rPr>
          <w:b/>
          <w:bCs/>
          <w:lang w:val="el-GR"/>
        </w:rPr>
        <w:t>9</w:t>
      </w:r>
      <w:r w:rsidRPr="00EA6B87">
        <w:rPr>
          <w:b/>
          <w:bCs/>
          <w:lang w:val="el-GR"/>
        </w:rPr>
        <w:t>.</w:t>
      </w:r>
      <w:r w:rsidRPr="00EA6B87">
        <w:rPr>
          <w:lang w:val="el-GR"/>
        </w:rPr>
        <w:t xml:space="preserve"> </w:t>
      </w:r>
      <w:r w:rsidR="002B2F6A" w:rsidRPr="00EA6B87">
        <w:rPr>
          <w:lang w:val="el-GR"/>
        </w:rPr>
        <w:t xml:space="preserve">Στην περίπτωση που οικονομικός φορέας επιθυμεί να στηριχθεί στις ικανότητες άλλων φορέων, σύμφωνα με την παράγραφο </w:t>
      </w:r>
      <w:r w:rsidR="00E9022D" w:rsidRPr="00E65633">
        <w:rPr>
          <w:b/>
          <w:bCs/>
          <w:color w:val="002060"/>
          <w:lang w:val="el-GR"/>
        </w:rPr>
        <w:fldChar w:fldCharType="begin"/>
      </w:r>
      <w:r w:rsidR="00E9022D" w:rsidRPr="00E65633">
        <w:rPr>
          <w:b/>
          <w:bCs/>
          <w:color w:val="002060"/>
          <w:lang w:val="el-GR"/>
        </w:rPr>
        <w:instrText xml:space="preserve"> REF _Ref172196053 \r \h </w:instrText>
      </w:r>
      <w:r w:rsidR="00E65633">
        <w:rPr>
          <w:b/>
          <w:bCs/>
          <w:color w:val="002060"/>
          <w:lang w:val="el-GR"/>
        </w:rPr>
        <w:instrText xml:space="preserve"> \* MERGEFORMAT </w:instrText>
      </w:r>
      <w:r w:rsidR="00E9022D" w:rsidRPr="00E65633">
        <w:rPr>
          <w:b/>
          <w:bCs/>
          <w:color w:val="002060"/>
          <w:lang w:val="el-GR"/>
        </w:rPr>
      </w:r>
      <w:r w:rsidR="00E9022D" w:rsidRPr="00E65633">
        <w:rPr>
          <w:b/>
          <w:bCs/>
          <w:color w:val="002060"/>
          <w:lang w:val="el-GR"/>
        </w:rPr>
        <w:fldChar w:fldCharType="separate"/>
      </w:r>
      <w:r w:rsidR="007D003C">
        <w:rPr>
          <w:b/>
          <w:bCs/>
          <w:color w:val="002060"/>
          <w:lang w:val="el-GR"/>
        </w:rPr>
        <w:t>2.2.8.1</w:t>
      </w:r>
      <w:r w:rsidR="00E9022D" w:rsidRPr="00E65633">
        <w:rPr>
          <w:b/>
          <w:bCs/>
          <w:color w:val="002060"/>
          <w:lang w:val="el-GR"/>
        </w:rPr>
        <w:fldChar w:fldCharType="end"/>
      </w:r>
      <w:r w:rsidR="00BE0520" w:rsidRPr="00EA6B87">
        <w:rPr>
          <w:lang w:val="el-GR"/>
        </w:rPr>
        <w:t>,</w:t>
      </w:r>
      <w:r w:rsidR="002B2F6A" w:rsidRPr="00EA6B87">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DF776D" w:rsidRPr="00EA6B87">
        <w:rPr>
          <w:lang w:val="el-GR"/>
        </w:rPr>
        <w:t xml:space="preserve"> </w:t>
      </w:r>
      <w:r w:rsidR="002B2F6A" w:rsidRPr="00EA6B87">
        <w:rPr>
          <w:lang w:val="el-GR"/>
        </w:rPr>
        <w:t xml:space="preserve">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w:t>
      </w:r>
      <w:r w:rsidR="00526BE4" w:rsidRPr="00EA6B87">
        <w:rPr>
          <w:lang w:val="el-GR"/>
        </w:rPr>
        <w:t>διαγωνιζ</w:t>
      </w:r>
      <w:r w:rsidR="00526BE4">
        <w:rPr>
          <w:lang w:val="el-GR"/>
        </w:rPr>
        <w:t>ομένου</w:t>
      </w:r>
      <w:r w:rsidR="00526BE4" w:rsidRPr="00EA6B87">
        <w:rPr>
          <w:lang w:val="el-GR"/>
        </w:rPr>
        <w:t xml:space="preserve"> </w:t>
      </w:r>
      <w:r w:rsidR="002B2F6A" w:rsidRPr="00EA6B87">
        <w:rPr>
          <w:lang w:val="el-GR"/>
        </w:rPr>
        <w:t xml:space="preserve">για την εκτέλεση της </w:t>
      </w:r>
      <w:r w:rsidR="00526BE4">
        <w:rPr>
          <w:lang w:val="el-GR"/>
        </w:rPr>
        <w:t>σ</w:t>
      </w:r>
      <w:r w:rsidR="002B2F6A" w:rsidRPr="00EA6B87">
        <w:rPr>
          <w:lang w:val="el-GR"/>
        </w:rPr>
        <w:t>ύμβασης.</w:t>
      </w:r>
    </w:p>
    <w:p w14:paraId="5B2E37C4" w14:textId="5BB4B8BE" w:rsidR="002B2F6A" w:rsidRPr="00EA6B87" w:rsidRDefault="002B2F6A" w:rsidP="00F73DE9">
      <w:pPr>
        <w:spacing w:line="360" w:lineRule="auto"/>
        <w:rPr>
          <w:color w:val="000000"/>
          <w:lang w:val="el-GR"/>
        </w:rPr>
      </w:pPr>
      <w:r w:rsidRPr="00EA6B87">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526BE4">
        <w:rPr>
          <w:lang w:val="el-GR"/>
        </w:rPr>
        <w:t>με τον οποίο</w:t>
      </w:r>
      <w:r w:rsidRPr="00EA6B87">
        <w:rPr>
          <w:lang w:val="el-GR"/>
        </w:rPr>
        <w:t xml:space="preserve"> θα </w:t>
      </w:r>
      <w:r w:rsidRPr="00EA6B87">
        <w:rPr>
          <w:lang w:val="el-GR"/>
        </w:rPr>
        <w:lastRenderedPageBreak/>
        <w:t>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DF776D" w:rsidRPr="00EA6B87">
        <w:rPr>
          <w:lang w:val="el-GR"/>
        </w:rPr>
        <w:t xml:space="preserve"> </w:t>
      </w:r>
      <w:r w:rsidRPr="00EA6B87">
        <w:rPr>
          <w:lang w:val="el-GR"/>
        </w:rPr>
        <w:t>ότι θα κάνει χρήση αυτών σε περίπτωση που του ανατεθεί η σύμβαση.</w:t>
      </w:r>
      <w:r w:rsidR="00526BE4">
        <w:rPr>
          <w:lang w:val="el-GR"/>
        </w:rPr>
        <w:t xml:space="preserve"> </w:t>
      </w:r>
      <w:r w:rsidRPr="00EA6B87">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14:paraId="171E5251" w14:textId="50DC86D2" w:rsidR="002B2F6A" w:rsidRPr="00EA6B87" w:rsidRDefault="002B2F6A" w:rsidP="00F73DE9">
      <w:pPr>
        <w:spacing w:line="360" w:lineRule="auto"/>
        <w:rPr>
          <w:color w:val="000000"/>
          <w:lang w:val="el-GR"/>
        </w:rPr>
      </w:pPr>
      <w:r w:rsidRPr="00EA6B87">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EA6B87">
        <w:rPr>
          <w:lang w:val="el-GR"/>
        </w:rPr>
        <w:t xml:space="preserve"> </w:t>
      </w:r>
      <w:r w:rsidRPr="00EA6B87">
        <w:rPr>
          <w:color w:val="000000"/>
          <w:lang w:val="el-GR"/>
        </w:rPr>
        <w:t>δηλώνοντας το τμήμα της σύμβασης που θα εκτελέσει.</w:t>
      </w:r>
    </w:p>
    <w:p w14:paraId="0148A76D" w14:textId="11918170" w:rsidR="00EB1543" w:rsidRPr="00EA6B87" w:rsidRDefault="00EB1543" w:rsidP="00F73DE9">
      <w:pPr>
        <w:spacing w:line="360" w:lineRule="auto"/>
        <w:rPr>
          <w:color w:val="000000"/>
          <w:lang w:val="el-GR"/>
        </w:rPr>
      </w:pPr>
      <w:r w:rsidRPr="00EA6B87">
        <w:rPr>
          <w:b/>
          <w:bCs/>
          <w:lang w:val="el-GR"/>
        </w:rPr>
        <w:t>Β.</w:t>
      </w:r>
      <w:r w:rsidR="00683396" w:rsidRPr="00EA6B87">
        <w:rPr>
          <w:b/>
          <w:bCs/>
          <w:lang w:val="el-GR"/>
        </w:rPr>
        <w:t>10</w:t>
      </w:r>
      <w:r w:rsidRPr="00EA6B87">
        <w:rPr>
          <w:b/>
          <w:bCs/>
          <w:lang w:val="el-GR"/>
        </w:rPr>
        <w:t>.</w:t>
      </w:r>
      <w:r w:rsidRPr="00EA6B87">
        <w:rPr>
          <w:lang w:val="el-GR"/>
        </w:rPr>
        <w:t xml:space="preserve"> </w:t>
      </w:r>
      <w:r w:rsidR="002B2F6A" w:rsidRPr="00EA6B87">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5B4BA456" w14:textId="09214EDA" w:rsidR="002B2F6A" w:rsidRPr="00EA6B87" w:rsidRDefault="002B2F6A" w:rsidP="00F73DE9">
      <w:pPr>
        <w:spacing w:line="360" w:lineRule="auto"/>
        <w:rPr>
          <w:b/>
          <w:bCs/>
          <w:lang w:val="el-GR"/>
        </w:rPr>
      </w:pPr>
      <w:r w:rsidRPr="00EA6B87">
        <w:rPr>
          <w:b/>
          <w:bCs/>
          <w:lang w:val="el-GR"/>
        </w:rPr>
        <w:t>Β.1</w:t>
      </w:r>
      <w:r w:rsidR="00683396" w:rsidRPr="00EA6B87">
        <w:rPr>
          <w:b/>
          <w:bCs/>
          <w:lang w:val="el-GR"/>
        </w:rPr>
        <w:t>1</w:t>
      </w:r>
      <w:r w:rsidRPr="00EA6B87">
        <w:rPr>
          <w:b/>
          <w:bCs/>
          <w:lang w:val="el-GR"/>
        </w:rPr>
        <w:t>. Επισημαίνεται ότι γίνονται αποδεκτές:</w:t>
      </w:r>
    </w:p>
    <w:p w14:paraId="7FEC69BB" w14:textId="012DCE2A" w:rsidR="002B2F6A" w:rsidRPr="00EA6B87" w:rsidRDefault="002B2F6A" w:rsidP="00F73DE9">
      <w:pPr>
        <w:numPr>
          <w:ilvl w:val="0"/>
          <w:numId w:val="6"/>
        </w:numPr>
        <w:spacing w:line="360" w:lineRule="auto"/>
        <w:rPr>
          <w:b/>
          <w:bCs/>
          <w:lang w:val="el-GR"/>
        </w:rPr>
      </w:pPr>
      <w:r w:rsidRPr="00EA6B87">
        <w:rPr>
          <w:b/>
          <w:bCs/>
          <w:lang w:val="el-GR"/>
        </w:rPr>
        <w:t>οι ένορκες βεβαιώσεις που αναφέρονται στην παρούσα Διακήρυξη, εφόσον έχουν συνταχθεί έως τρεις (3) μήνες πριν από την υποβολή τους,</w:t>
      </w:r>
    </w:p>
    <w:p w14:paraId="2BA12538" w14:textId="77777777" w:rsidR="00C40FB9" w:rsidRPr="00EA6B87" w:rsidRDefault="002B2F6A" w:rsidP="00F73DE9">
      <w:pPr>
        <w:numPr>
          <w:ilvl w:val="0"/>
          <w:numId w:val="6"/>
        </w:numPr>
        <w:spacing w:line="360" w:lineRule="auto"/>
        <w:rPr>
          <w:lang w:val="el-GR"/>
        </w:rPr>
      </w:pPr>
      <w:r w:rsidRPr="00EA6B87">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EA6B87" w:rsidRDefault="00C33C73" w:rsidP="00F73DE9">
      <w:pPr>
        <w:pStyle w:val="2"/>
        <w:spacing w:line="360" w:lineRule="auto"/>
        <w:rPr>
          <w:rFonts w:cs="Tahoma"/>
          <w:lang w:val="el-GR"/>
        </w:rPr>
      </w:pPr>
      <w:r w:rsidRPr="00EA6B87">
        <w:rPr>
          <w:rFonts w:cs="Tahoma"/>
          <w:lang w:val="el-GR"/>
        </w:rPr>
        <w:tab/>
      </w:r>
      <w:bookmarkStart w:id="193" w:name="_Toc97194289"/>
      <w:bookmarkStart w:id="194" w:name="_Toc97194431"/>
      <w:bookmarkStart w:id="195" w:name="_Toc177459204"/>
      <w:r w:rsidRPr="00EA6B87">
        <w:rPr>
          <w:rFonts w:cs="Tahoma"/>
          <w:lang w:val="el-GR"/>
        </w:rPr>
        <w:t>Κριτήρια Ανάθεσης</w:t>
      </w:r>
      <w:bookmarkEnd w:id="193"/>
      <w:bookmarkEnd w:id="194"/>
      <w:bookmarkEnd w:id="195"/>
      <w:r w:rsidRPr="00EA6B87">
        <w:rPr>
          <w:rFonts w:cs="Tahoma"/>
          <w:lang w:val="el-GR"/>
        </w:rPr>
        <w:t xml:space="preserve"> </w:t>
      </w:r>
    </w:p>
    <w:p w14:paraId="6A9A94FD" w14:textId="77777777" w:rsidR="008338F0" w:rsidRPr="00EA6B87" w:rsidRDefault="003355E7" w:rsidP="00F73DE9">
      <w:pPr>
        <w:pStyle w:val="3"/>
        <w:spacing w:line="360" w:lineRule="auto"/>
        <w:ind w:left="709" w:hanging="709"/>
        <w:rPr>
          <w:rFonts w:cs="Tahoma"/>
          <w:lang w:val="el-GR"/>
        </w:rPr>
      </w:pPr>
      <w:bookmarkStart w:id="196" w:name="_Κριτήριο_ανάθεσης"/>
      <w:bookmarkStart w:id="197" w:name="_Ref496542191"/>
      <w:bookmarkStart w:id="198" w:name="_Toc97194290"/>
      <w:bookmarkStart w:id="199" w:name="_Toc97194432"/>
      <w:bookmarkStart w:id="200" w:name="_Toc177459205"/>
      <w:bookmarkEnd w:id="196"/>
      <w:r w:rsidRPr="00EA6B87">
        <w:rPr>
          <w:rFonts w:cs="Tahoma"/>
          <w:lang w:val="el-GR"/>
        </w:rPr>
        <w:t>Κριτήριο ανάθεσης</w:t>
      </w:r>
      <w:bookmarkEnd w:id="197"/>
      <w:bookmarkEnd w:id="198"/>
      <w:bookmarkEnd w:id="199"/>
      <w:bookmarkEnd w:id="200"/>
    </w:p>
    <w:p w14:paraId="7A79F2CB" w14:textId="4865E53E" w:rsidR="008338F0" w:rsidRPr="00EA6B87" w:rsidRDefault="003355E7" w:rsidP="00F73DE9">
      <w:pPr>
        <w:spacing w:line="360" w:lineRule="auto"/>
        <w:rPr>
          <w:i/>
          <w:color w:val="5B9BD5"/>
          <w:lang w:val="el-GR"/>
        </w:rPr>
      </w:pPr>
      <w:r w:rsidRPr="00EA6B87">
        <w:rPr>
          <w:lang w:val="el-GR"/>
        </w:rPr>
        <w:t>Κριτήριο ανάθεσης της Σύμβασης είναι η πλέον συμφέρουσα από οικονομική άποψη προσφορά</w:t>
      </w:r>
      <w:r w:rsidR="00DD2BF2" w:rsidRPr="00EA6B87">
        <w:rPr>
          <w:lang w:val="el-GR"/>
        </w:rPr>
        <w:t xml:space="preserve"> </w:t>
      </w:r>
      <w:r w:rsidRPr="00EA6B87">
        <w:rPr>
          <w:lang w:val="el-GR"/>
        </w:rPr>
        <w:t>βάσει βέλτιστης σχέσης ποιότητας – τιμής, η οποία εκτιμάται βάσει των κάτωθι κριτηρίων:</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2916"/>
        <w:gridCol w:w="2064"/>
        <w:gridCol w:w="3007"/>
      </w:tblGrid>
      <w:tr w:rsidR="004717A5" w:rsidRPr="00EA6B87" w14:paraId="03E28D75" w14:textId="77777777" w:rsidTr="008D1AE6">
        <w:trPr>
          <w:trHeight w:val="20"/>
          <w:jc w:val="center"/>
        </w:trPr>
        <w:tc>
          <w:tcPr>
            <w:tcW w:w="5000" w:type="pct"/>
            <w:gridSpan w:val="4"/>
            <w:shd w:val="clear" w:color="auto" w:fill="B3B3B3"/>
          </w:tcPr>
          <w:p w14:paraId="0C6E709A" w14:textId="3F53D9D2" w:rsidR="004717A5" w:rsidRPr="00EA6B87" w:rsidRDefault="00AA1BDA" w:rsidP="008D1AE6">
            <w:pPr>
              <w:numPr>
                <w:ilvl w:val="12"/>
                <w:numId w:val="0"/>
              </w:numPr>
              <w:jc w:val="center"/>
              <w:rPr>
                <w:b/>
                <w:lang w:val="el-GR"/>
              </w:rPr>
            </w:pPr>
            <w:r w:rsidRPr="00EA6B87" w:rsidDel="00AA1BDA">
              <w:rPr>
                <w:i/>
                <w:color w:val="5B9BD5"/>
                <w:lang w:val="el-GR"/>
              </w:rPr>
              <w:t xml:space="preserve"> </w:t>
            </w:r>
            <w:r w:rsidR="004717A5" w:rsidRPr="00EA6B87">
              <w:rPr>
                <w:b/>
                <w:lang w:val="el-GR"/>
              </w:rPr>
              <w:t xml:space="preserve">ΠΙΝΑΚΑΣ ΚΡΙΤΗΡΙΩΝ ΑΞΙΟΛΟΓΗΣΗΣ </w:t>
            </w:r>
          </w:p>
        </w:tc>
      </w:tr>
      <w:tr w:rsidR="004717A5" w:rsidRPr="00B32624" w14:paraId="2267A315" w14:textId="77777777" w:rsidTr="008D1AE6">
        <w:trPr>
          <w:trHeight w:val="20"/>
          <w:jc w:val="center"/>
        </w:trPr>
        <w:tc>
          <w:tcPr>
            <w:tcW w:w="639" w:type="pct"/>
            <w:shd w:val="clear" w:color="auto" w:fill="B3B3B3"/>
          </w:tcPr>
          <w:p w14:paraId="25596CE1" w14:textId="77777777" w:rsidR="004717A5" w:rsidRPr="00EA6B87" w:rsidRDefault="004717A5" w:rsidP="008D1AE6">
            <w:pPr>
              <w:suppressAutoHyphens w:val="0"/>
              <w:jc w:val="center"/>
              <w:rPr>
                <w:b/>
                <w:lang w:val="el-GR"/>
              </w:rPr>
            </w:pPr>
            <w:r w:rsidRPr="00EA6B87">
              <w:rPr>
                <w:b/>
                <w:lang w:val="el-GR"/>
              </w:rPr>
              <w:t>Κριτήριο</w:t>
            </w:r>
            <w:r w:rsidR="00E1337D" w:rsidRPr="00EA6B87">
              <w:rPr>
                <w:b/>
                <w:lang w:val="el-GR"/>
              </w:rPr>
              <w:t xml:space="preserve"> </w:t>
            </w:r>
          </w:p>
        </w:tc>
        <w:tc>
          <w:tcPr>
            <w:tcW w:w="1592" w:type="pct"/>
            <w:shd w:val="clear" w:color="auto" w:fill="B3B3B3"/>
          </w:tcPr>
          <w:p w14:paraId="72B2C4D6" w14:textId="77777777" w:rsidR="004717A5" w:rsidRPr="00EA6B87" w:rsidRDefault="004717A5" w:rsidP="008D1AE6">
            <w:pPr>
              <w:numPr>
                <w:ilvl w:val="12"/>
                <w:numId w:val="0"/>
              </w:numPr>
              <w:jc w:val="center"/>
              <w:rPr>
                <w:b/>
                <w:lang w:val="el-GR"/>
              </w:rPr>
            </w:pPr>
            <w:r w:rsidRPr="00EA6B87">
              <w:rPr>
                <w:b/>
                <w:lang w:val="el-GR"/>
              </w:rPr>
              <w:t>Περιγραφή</w:t>
            </w:r>
          </w:p>
        </w:tc>
        <w:tc>
          <w:tcPr>
            <w:tcW w:w="1127" w:type="pct"/>
            <w:shd w:val="clear" w:color="auto" w:fill="B3B3B3"/>
          </w:tcPr>
          <w:p w14:paraId="4F363B87" w14:textId="511375E5" w:rsidR="004717A5" w:rsidRPr="00EA6B87" w:rsidRDefault="00BA29F8" w:rsidP="008D1AE6">
            <w:pPr>
              <w:numPr>
                <w:ilvl w:val="12"/>
                <w:numId w:val="0"/>
              </w:numPr>
              <w:jc w:val="center"/>
              <w:rPr>
                <w:b/>
                <w:lang w:val="el-GR"/>
              </w:rPr>
            </w:pPr>
            <w:r w:rsidRPr="00EA6B87">
              <w:rPr>
                <w:b/>
                <w:lang w:val="el-GR"/>
              </w:rPr>
              <w:t>Συντελεστής</w:t>
            </w:r>
            <w:r w:rsidR="004717A5" w:rsidRPr="00EA6B87">
              <w:rPr>
                <w:b/>
                <w:lang w:val="el-GR"/>
              </w:rPr>
              <w:t xml:space="preserve"> Βαρύτητας</w:t>
            </w:r>
          </w:p>
        </w:tc>
        <w:tc>
          <w:tcPr>
            <w:tcW w:w="1642" w:type="pct"/>
            <w:shd w:val="clear" w:color="auto" w:fill="B3B3B3"/>
          </w:tcPr>
          <w:p w14:paraId="6E96988F" w14:textId="736FC104" w:rsidR="004717A5" w:rsidRPr="00EA6B87" w:rsidRDefault="004717A5" w:rsidP="008D1AE6">
            <w:pPr>
              <w:numPr>
                <w:ilvl w:val="12"/>
                <w:numId w:val="0"/>
              </w:numPr>
              <w:jc w:val="center"/>
              <w:rPr>
                <w:b/>
                <w:lang w:val="el-GR"/>
              </w:rPr>
            </w:pPr>
            <w:r w:rsidRPr="00EA6B87">
              <w:rPr>
                <w:b/>
                <w:lang w:val="el-GR"/>
              </w:rPr>
              <w:t xml:space="preserve">Παραπομπή σε παρ. απαίτησης της </w:t>
            </w:r>
            <w:r w:rsidR="00D3691A">
              <w:rPr>
                <w:b/>
                <w:lang w:val="el-GR"/>
              </w:rPr>
              <w:t>Δ</w:t>
            </w:r>
            <w:r w:rsidRPr="00EA6B87">
              <w:rPr>
                <w:b/>
                <w:lang w:val="el-GR"/>
              </w:rPr>
              <w:t>ιακήρυξης</w:t>
            </w:r>
          </w:p>
        </w:tc>
      </w:tr>
      <w:tr w:rsidR="004717A5" w:rsidRPr="00EA6B87" w14:paraId="6FB896B7" w14:textId="77777777" w:rsidTr="008D1AE6">
        <w:trPr>
          <w:trHeight w:val="20"/>
          <w:jc w:val="center"/>
        </w:trPr>
        <w:tc>
          <w:tcPr>
            <w:tcW w:w="5000" w:type="pct"/>
            <w:gridSpan w:val="4"/>
            <w:shd w:val="clear" w:color="auto" w:fill="B3B3B3"/>
            <w:vAlign w:val="center"/>
          </w:tcPr>
          <w:p w14:paraId="7CE81D4A" w14:textId="77777777" w:rsidR="004717A5" w:rsidRPr="00EA6B87" w:rsidRDefault="004717A5" w:rsidP="008D1AE6">
            <w:pPr>
              <w:numPr>
                <w:ilvl w:val="12"/>
                <w:numId w:val="0"/>
              </w:numPr>
              <w:jc w:val="left"/>
              <w:rPr>
                <w:b/>
                <w:lang w:val="el-GR"/>
              </w:rPr>
            </w:pPr>
            <w:r w:rsidRPr="00EA6B87">
              <w:rPr>
                <w:b/>
                <w:lang w:val="el-GR"/>
              </w:rPr>
              <w:t xml:space="preserve">Ομάδα Α </w:t>
            </w:r>
          </w:p>
        </w:tc>
      </w:tr>
      <w:tr w:rsidR="004717A5" w:rsidRPr="00EA6B87" w14:paraId="48A8F437" w14:textId="77777777" w:rsidTr="008D1AE6">
        <w:trPr>
          <w:trHeight w:val="20"/>
          <w:jc w:val="center"/>
        </w:trPr>
        <w:tc>
          <w:tcPr>
            <w:tcW w:w="639" w:type="pct"/>
            <w:shd w:val="clear" w:color="auto" w:fill="B3B3B3"/>
            <w:vAlign w:val="center"/>
          </w:tcPr>
          <w:p w14:paraId="177AEDFC" w14:textId="77777777" w:rsidR="004717A5" w:rsidRPr="00EA6B87" w:rsidRDefault="004717A5" w:rsidP="008D1AE6">
            <w:pPr>
              <w:pStyle w:val="aff"/>
              <w:numPr>
                <w:ilvl w:val="0"/>
                <w:numId w:val="19"/>
              </w:numPr>
              <w:tabs>
                <w:tab w:val="clear" w:pos="360"/>
                <w:tab w:val="num" w:pos="317"/>
              </w:tabs>
              <w:suppressAutoHyphens w:val="0"/>
              <w:jc w:val="left"/>
              <w:rPr>
                <w:b/>
                <w:lang w:val="el-GR"/>
              </w:rPr>
            </w:pPr>
          </w:p>
        </w:tc>
        <w:tc>
          <w:tcPr>
            <w:tcW w:w="1592" w:type="pct"/>
            <w:shd w:val="clear" w:color="auto" w:fill="B3B3B3"/>
            <w:vAlign w:val="center"/>
          </w:tcPr>
          <w:p w14:paraId="620887A1" w14:textId="0F6BCD46" w:rsidR="004717A5" w:rsidRPr="00EA6B87" w:rsidRDefault="002855F8" w:rsidP="008D1AE6">
            <w:pPr>
              <w:numPr>
                <w:ilvl w:val="12"/>
                <w:numId w:val="0"/>
              </w:numPr>
              <w:jc w:val="left"/>
              <w:rPr>
                <w:b/>
                <w:iCs/>
                <w:color w:val="5B9BD5"/>
                <w:lang w:val="el-GR"/>
              </w:rPr>
            </w:pPr>
            <w:r w:rsidRPr="00EA6B87">
              <w:rPr>
                <w:b/>
                <w:iCs/>
                <w:lang w:val="el-GR"/>
              </w:rPr>
              <w:t>Τεχνική Λύση</w:t>
            </w:r>
          </w:p>
        </w:tc>
        <w:tc>
          <w:tcPr>
            <w:tcW w:w="1127" w:type="pct"/>
            <w:shd w:val="clear" w:color="auto" w:fill="B3B3B3"/>
            <w:vAlign w:val="center"/>
          </w:tcPr>
          <w:p w14:paraId="748DBBD4" w14:textId="0ED81D3E" w:rsidR="004717A5" w:rsidRPr="00EA6B87" w:rsidRDefault="00704C32" w:rsidP="008D1AE6">
            <w:pPr>
              <w:numPr>
                <w:ilvl w:val="12"/>
                <w:numId w:val="0"/>
              </w:numPr>
              <w:jc w:val="center"/>
              <w:rPr>
                <w:b/>
                <w:bCs/>
                <w:lang w:val="el-GR"/>
              </w:rPr>
            </w:pPr>
            <w:r>
              <w:rPr>
                <w:b/>
                <w:bCs/>
                <w:lang w:val="el-GR"/>
              </w:rPr>
              <w:t>45</w:t>
            </w:r>
            <w:r w:rsidR="00BB205F" w:rsidRPr="00EA6B87">
              <w:rPr>
                <w:b/>
                <w:bCs/>
                <w:lang w:val="el-GR"/>
              </w:rPr>
              <w:t>%</w:t>
            </w:r>
          </w:p>
        </w:tc>
        <w:tc>
          <w:tcPr>
            <w:tcW w:w="1642" w:type="pct"/>
            <w:shd w:val="clear" w:color="auto" w:fill="B3B3B3"/>
            <w:vAlign w:val="center"/>
          </w:tcPr>
          <w:p w14:paraId="7C6BA514" w14:textId="77777777" w:rsidR="004717A5" w:rsidRPr="00EA6B87" w:rsidRDefault="004717A5" w:rsidP="008D1AE6">
            <w:pPr>
              <w:numPr>
                <w:ilvl w:val="12"/>
                <w:numId w:val="0"/>
              </w:numPr>
              <w:jc w:val="center"/>
              <w:rPr>
                <w:lang w:val="el-GR"/>
              </w:rPr>
            </w:pPr>
          </w:p>
        </w:tc>
      </w:tr>
      <w:tr w:rsidR="004717A5" w:rsidRPr="00EA6B87" w14:paraId="46849CCA" w14:textId="77777777" w:rsidTr="008D1AE6">
        <w:trPr>
          <w:trHeight w:val="20"/>
          <w:jc w:val="center"/>
        </w:trPr>
        <w:tc>
          <w:tcPr>
            <w:tcW w:w="639" w:type="pct"/>
            <w:vAlign w:val="center"/>
          </w:tcPr>
          <w:p w14:paraId="14ADB6E1" w14:textId="77777777" w:rsidR="004717A5" w:rsidRPr="00EA6B87" w:rsidRDefault="004717A5" w:rsidP="008D1AE6">
            <w:pPr>
              <w:tabs>
                <w:tab w:val="num" w:pos="317"/>
              </w:tabs>
              <w:suppressAutoHyphens w:val="0"/>
              <w:ind w:left="142"/>
              <w:jc w:val="left"/>
              <w:rPr>
                <w:b/>
                <w:lang w:val="el-GR"/>
              </w:rPr>
            </w:pPr>
            <w:r w:rsidRPr="00EA6B87">
              <w:rPr>
                <w:b/>
                <w:lang w:val="el-GR"/>
              </w:rPr>
              <w:lastRenderedPageBreak/>
              <w:t>1.1</w:t>
            </w:r>
          </w:p>
        </w:tc>
        <w:tc>
          <w:tcPr>
            <w:tcW w:w="1592" w:type="pct"/>
          </w:tcPr>
          <w:p w14:paraId="674D817F" w14:textId="21ACE6C1" w:rsidR="004717A5" w:rsidRPr="00EA6B87" w:rsidRDefault="00BB205F" w:rsidP="008D1AE6">
            <w:pPr>
              <w:numPr>
                <w:ilvl w:val="12"/>
                <w:numId w:val="0"/>
              </w:numPr>
              <w:jc w:val="left"/>
              <w:rPr>
                <w:lang w:val="el-GR"/>
              </w:rPr>
            </w:pPr>
            <w:r w:rsidRPr="00EA6B87">
              <w:rPr>
                <w:lang w:val="el-GR"/>
              </w:rPr>
              <w:t>Αντίληψη και κατανόηση του έργου από τον υποψήφιο Ανάδοχο</w:t>
            </w:r>
          </w:p>
        </w:tc>
        <w:tc>
          <w:tcPr>
            <w:tcW w:w="1127" w:type="pct"/>
            <w:vAlign w:val="center"/>
          </w:tcPr>
          <w:p w14:paraId="236DC1FA" w14:textId="39BE6CDB" w:rsidR="004717A5" w:rsidRPr="00EA6B87" w:rsidRDefault="00BB205F" w:rsidP="008D1AE6">
            <w:pPr>
              <w:numPr>
                <w:ilvl w:val="12"/>
                <w:numId w:val="0"/>
              </w:numPr>
              <w:jc w:val="center"/>
              <w:rPr>
                <w:lang w:val="el-GR"/>
              </w:rPr>
            </w:pPr>
            <w:r w:rsidRPr="00EA6B87">
              <w:rPr>
                <w:lang w:val="el-GR"/>
              </w:rPr>
              <w:t>10</w:t>
            </w:r>
            <w:r w:rsidR="004717A5" w:rsidRPr="00EA6B87">
              <w:rPr>
                <w:lang w:val="el-GR"/>
              </w:rPr>
              <w:t>%</w:t>
            </w:r>
          </w:p>
        </w:tc>
        <w:tc>
          <w:tcPr>
            <w:tcW w:w="1642" w:type="pct"/>
            <w:vAlign w:val="center"/>
          </w:tcPr>
          <w:p w14:paraId="44B74952" w14:textId="2B1C45E8" w:rsidR="004717A5" w:rsidRPr="00EA6B87" w:rsidRDefault="00B96802" w:rsidP="008D1AE6">
            <w:pPr>
              <w:numPr>
                <w:ilvl w:val="12"/>
                <w:numId w:val="0"/>
              </w:numPr>
              <w:jc w:val="center"/>
              <w:rPr>
                <w:lang w:val="el-GR"/>
              </w:rPr>
            </w:pPr>
            <w:r w:rsidRPr="00EA6B87">
              <w:rPr>
                <w:lang w:val="el-GR"/>
              </w:rPr>
              <w:t xml:space="preserve">Κεφάλαια </w:t>
            </w:r>
            <w:r w:rsidR="00E9022D" w:rsidRPr="00E65633">
              <w:rPr>
                <w:b/>
                <w:bCs/>
                <w:color w:val="002060"/>
                <w:lang w:val="el-GR"/>
              </w:rPr>
              <w:fldChar w:fldCharType="begin"/>
            </w:r>
            <w:r w:rsidR="00E9022D" w:rsidRPr="00E65633">
              <w:rPr>
                <w:b/>
                <w:bCs/>
                <w:color w:val="002060"/>
              </w:rPr>
              <w:instrText xml:space="preserve"> REF _Ref172196123 \r \h </w:instrText>
            </w:r>
            <w:r w:rsidR="00E9022D" w:rsidRPr="00E65633">
              <w:rPr>
                <w:b/>
                <w:bCs/>
                <w:color w:val="002060"/>
                <w:lang w:val="el-GR"/>
              </w:rPr>
            </w:r>
            <w:r w:rsidR="00E9022D" w:rsidRPr="00E65633">
              <w:rPr>
                <w:b/>
                <w:bCs/>
                <w:color w:val="002060"/>
                <w:lang w:val="el-GR"/>
              </w:rPr>
              <w:fldChar w:fldCharType="separate"/>
            </w:r>
            <w:r w:rsidR="007D003C">
              <w:rPr>
                <w:b/>
                <w:bCs/>
                <w:color w:val="002060"/>
              </w:rPr>
              <w:t>1</w:t>
            </w:r>
            <w:r w:rsidR="00E9022D" w:rsidRPr="00E65633">
              <w:rPr>
                <w:b/>
                <w:bCs/>
                <w:color w:val="002060"/>
                <w:lang w:val="el-GR"/>
              </w:rPr>
              <w:fldChar w:fldCharType="end"/>
            </w:r>
            <w:r w:rsidRPr="00EA6B87">
              <w:rPr>
                <w:lang w:val="el-GR"/>
              </w:rPr>
              <w:t xml:space="preserve"> &amp; </w:t>
            </w:r>
            <w:r w:rsidR="00E9022D" w:rsidRPr="00E65633">
              <w:rPr>
                <w:b/>
                <w:bCs/>
                <w:color w:val="002060"/>
                <w:lang w:val="el-GR"/>
              </w:rPr>
              <w:fldChar w:fldCharType="begin"/>
            </w:r>
            <w:r w:rsidR="00E9022D" w:rsidRPr="00E65633">
              <w:rPr>
                <w:b/>
                <w:bCs/>
                <w:color w:val="002060"/>
              </w:rPr>
              <w:instrText xml:space="preserve"> REF _Ref172196163 \r \h </w:instrText>
            </w:r>
            <w:r w:rsidR="00E9022D" w:rsidRPr="00E65633">
              <w:rPr>
                <w:b/>
                <w:bCs/>
                <w:color w:val="002060"/>
                <w:lang w:val="el-GR"/>
              </w:rPr>
            </w:r>
            <w:r w:rsidR="00E9022D" w:rsidRPr="00E65633">
              <w:rPr>
                <w:b/>
                <w:bCs/>
                <w:color w:val="002060"/>
                <w:lang w:val="el-GR"/>
              </w:rPr>
              <w:fldChar w:fldCharType="separate"/>
            </w:r>
            <w:r w:rsidR="007D003C">
              <w:rPr>
                <w:b/>
                <w:bCs/>
                <w:color w:val="002060"/>
              </w:rPr>
              <w:t>2</w:t>
            </w:r>
            <w:r w:rsidR="00E9022D" w:rsidRPr="00E65633">
              <w:rPr>
                <w:b/>
                <w:bCs/>
                <w:color w:val="002060"/>
                <w:lang w:val="el-GR"/>
              </w:rPr>
              <w:fldChar w:fldCharType="end"/>
            </w:r>
            <w:r w:rsidRPr="00EA6B87">
              <w:rPr>
                <w:lang w:val="el-GR"/>
              </w:rPr>
              <w:t xml:space="preserve"> του Παραρτήματος </w:t>
            </w:r>
            <w:r w:rsidRPr="00EA6B87">
              <w:rPr>
                <w:lang w:val="en-US"/>
              </w:rPr>
              <w:t>I</w:t>
            </w:r>
          </w:p>
        </w:tc>
      </w:tr>
      <w:tr w:rsidR="00BB205F" w:rsidRPr="00EA6B87" w14:paraId="1E81A23D" w14:textId="77777777" w:rsidTr="008D1AE6">
        <w:trPr>
          <w:trHeight w:val="20"/>
          <w:jc w:val="center"/>
        </w:trPr>
        <w:tc>
          <w:tcPr>
            <w:tcW w:w="639" w:type="pct"/>
            <w:vAlign w:val="center"/>
          </w:tcPr>
          <w:p w14:paraId="225868F8" w14:textId="1837A95C" w:rsidR="00BB205F" w:rsidRPr="00EA6B87" w:rsidRDefault="00BB205F" w:rsidP="008D1AE6">
            <w:pPr>
              <w:tabs>
                <w:tab w:val="num" w:pos="317"/>
              </w:tabs>
              <w:suppressAutoHyphens w:val="0"/>
              <w:ind w:left="142"/>
              <w:jc w:val="left"/>
              <w:rPr>
                <w:b/>
                <w:lang w:val="el-GR"/>
              </w:rPr>
            </w:pPr>
            <w:r w:rsidRPr="00EA6B87">
              <w:rPr>
                <w:b/>
                <w:lang w:val="el-GR"/>
              </w:rPr>
              <w:t>1.2</w:t>
            </w:r>
          </w:p>
        </w:tc>
        <w:tc>
          <w:tcPr>
            <w:tcW w:w="1592" w:type="pct"/>
          </w:tcPr>
          <w:p w14:paraId="34BFB561" w14:textId="529180DA" w:rsidR="00BB205F" w:rsidRPr="00EA6B87" w:rsidRDefault="00BB205F" w:rsidP="008D1AE6">
            <w:pPr>
              <w:numPr>
                <w:ilvl w:val="12"/>
                <w:numId w:val="0"/>
              </w:numPr>
              <w:jc w:val="left"/>
              <w:rPr>
                <w:lang w:val="el-GR"/>
              </w:rPr>
            </w:pPr>
            <w:r w:rsidRPr="00EA6B87">
              <w:rPr>
                <w:lang w:val="el-GR"/>
              </w:rPr>
              <w:t>Αρχιτεκτονική</w:t>
            </w:r>
          </w:p>
        </w:tc>
        <w:tc>
          <w:tcPr>
            <w:tcW w:w="1127" w:type="pct"/>
            <w:vAlign w:val="center"/>
          </w:tcPr>
          <w:p w14:paraId="399E286D" w14:textId="566D5432" w:rsidR="00BB205F" w:rsidRPr="00EA6B87" w:rsidRDefault="00BB205F" w:rsidP="008D1AE6">
            <w:pPr>
              <w:numPr>
                <w:ilvl w:val="12"/>
                <w:numId w:val="0"/>
              </w:numPr>
              <w:jc w:val="center"/>
              <w:rPr>
                <w:lang w:val="el-GR"/>
              </w:rPr>
            </w:pPr>
            <w:r w:rsidRPr="00EA6B87">
              <w:rPr>
                <w:lang w:val="el-GR"/>
              </w:rPr>
              <w:t>10%</w:t>
            </w:r>
          </w:p>
        </w:tc>
        <w:tc>
          <w:tcPr>
            <w:tcW w:w="1642" w:type="pct"/>
            <w:vAlign w:val="center"/>
          </w:tcPr>
          <w:p w14:paraId="03819D71" w14:textId="406AE4A2" w:rsidR="00BB205F" w:rsidRPr="00EA6B87" w:rsidRDefault="00B96802" w:rsidP="008D1AE6">
            <w:pPr>
              <w:numPr>
                <w:ilvl w:val="12"/>
                <w:numId w:val="0"/>
              </w:numPr>
              <w:jc w:val="center"/>
              <w:rPr>
                <w:lang w:val="el-GR"/>
              </w:rPr>
            </w:pPr>
            <w:r w:rsidRPr="00EA6B87">
              <w:rPr>
                <w:lang w:val="el-GR"/>
              </w:rPr>
              <w:t xml:space="preserve">Κεφάλαιο </w:t>
            </w:r>
            <w:r w:rsidR="00E9022D" w:rsidRPr="00E65633">
              <w:rPr>
                <w:b/>
                <w:bCs/>
                <w:color w:val="002060"/>
                <w:lang w:val="el-GR"/>
              </w:rPr>
              <w:fldChar w:fldCharType="begin"/>
            </w:r>
            <w:r w:rsidR="00E9022D" w:rsidRPr="00E65633">
              <w:rPr>
                <w:b/>
                <w:bCs/>
                <w:color w:val="002060"/>
              </w:rPr>
              <w:instrText xml:space="preserve"> REF _Ref172196206 \r \h </w:instrText>
            </w:r>
            <w:r w:rsidR="00E9022D" w:rsidRPr="00E65633">
              <w:rPr>
                <w:b/>
                <w:bCs/>
                <w:color w:val="002060"/>
                <w:lang w:val="el-GR"/>
              </w:rPr>
            </w:r>
            <w:r w:rsidR="00E9022D" w:rsidRPr="00E65633">
              <w:rPr>
                <w:b/>
                <w:bCs/>
                <w:color w:val="002060"/>
                <w:lang w:val="el-GR"/>
              </w:rPr>
              <w:fldChar w:fldCharType="separate"/>
            </w:r>
            <w:r w:rsidR="007D003C">
              <w:rPr>
                <w:b/>
                <w:bCs/>
                <w:color w:val="002060"/>
              </w:rPr>
              <w:t>3</w:t>
            </w:r>
            <w:r w:rsidR="00E9022D" w:rsidRPr="00E65633">
              <w:rPr>
                <w:b/>
                <w:bCs/>
                <w:color w:val="002060"/>
                <w:lang w:val="el-GR"/>
              </w:rPr>
              <w:fldChar w:fldCharType="end"/>
            </w:r>
            <w:r w:rsidRPr="00EA6B87">
              <w:rPr>
                <w:lang w:val="el-GR"/>
              </w:rPr>
              <w:t xml:space="preserve"> του Παραρτήματος </w:t>
            </w:r>
            <w:r w:rsidRPr="00EA6B87">
              <w:rPr>
                <w:lang w:val="en-US"/>
              </w:rPr>
              <w:t>I</w:t>
            </w:r>
          </w:p>
        </w:tc>
      </w:tr>
      <w:tr w:rsidR="00BB205F" w:rsidRPr="00EA6B87" w14:paraId="615302D6" w14:textId="77777777" w:rsidTr="008D1AE6">
        <w:trPr>
          <w:trHeight w:val="20"/>
          <w:jc w:val="center"/>
        </w:trPr>
        <w:tc>
          <w:tcPr>
            <w:tcW w:w="639" w:type="pct"/>
            <w:vAlign w:val="center"/>
          </w:tcPr>
          <w:p w14:paraId="687FCE97" w14:textId="2A68E63F" w:rsidR="00BB205F" w:rsidRPr="00EA6B87" w:rsidRDefault="00BB205F" w:rsidP="008D1AE6">
            <w:pPr>
              <w:suppressAutoHyphens w:val="0"/>
              <w:ind w:left="142"/>
              <w:jc w:val="left"/>
              <w:rPr>
                <w:b/>
                <w:lang w:val="el-GR"/>
              </w:rPr>
            </w:pPr>
            <w:r w:rsidRPr="00EA6B87">
              <w:rPr>
                <w:b/>
                <w:lang w:val="el-GR"/>
              </w:rPr>
              <w:t>1.3</w:t>
            </w:r>
          </w:p>
        </w:tc>
        <w:tc>
          <w:tcPr>
            <w:tcW w:w="1592" w:type="pct"/>
          </w:tcPr>
          <w:p w14:paraId="01893FFF" w14:textId="77777777" w:rsidR="00BB205F" w:rsidRDefault="00BB205F" w:rsidP="008D1AE6">
            <w:pPr>
              <w:jc w:val="left"/>
              <w:rPr>
                <w:lang w:val="el-GR"/>
              </w:rPr>
            </w:pPr>
            <w:r w:rsidRPr="00EA6B87">
              <w:rPr>
                <w:lang w:val="el-GR"/>
              </w:rPr>
              <w:t>Λειτουργικές</w:t>
            </w:r>
            <w:r w:rsidR="002B731B" w:rsidRPr="00EA6B87">
              <w:rPr>
                <w:lang w:val="el-GR"/>
              </w:rPr>
              <w:t xml:space="preserve"> &amp; Τεχνικές</w:t>
            </w:r>
            <w:r w:rsidRPr="00EA6B87">
              <w:rPr>
                <w:lang w:val="el-GR"/>
              </w:rPr>
              <w:t xml:space="preserve"> Απαιτήσεις</w:t>
            </w:r>
            <w:r w:rsidR="00937490">
              <w:rPr>
                <w:lang w:val="el-GR"/>
              </w:rPr>
              <w:t xml:space="preserve">  </w:t>
            </w:r>
          </w:p>
          <w:p w14:paraId="0A257590" w14:textId="37C2AEA5" w:rsidR="00704C32" w:rsidRPr="00EA6B87" w:rsidRDefault="00704C32" w:rsidP="008D1AE6">
            <w:pPr>
              <w:jc w:val="left"/>
              <w:rPr>
                <w:lang w:val="el-GR"/>
              </w:rPr>
            </w:pPr>
            <w:r>
              <w:rPr>
                <w:lang w:val="el-GR"/>
              </w:rPr>
              <w:t>Υποσυστημάτων Εφαρμογών</w:t>
            </w:r>
          </w:p>
        </w:tc>
        <w:tc>
          <w:tcPr>
            <w:tcW w:w="1127" w:type="pct"/>
            <w:vAlign w:val="center"/>
          </w:tcPr>
          <w:p w14:paraId="5A1BCEB5" w14:textId="13E67FBC" w:rsidR="00BB205F" w:rsidRPr="00EA6B87" w:rsidRDefault="00704C32" w:rsidP="008D1AE6">
            <w:pPr>
              <w:numPr>
                <w:ilvl w:val="12"/>
                <w:numId w:val="0"/>
              </w:numPr>
              <w:jc w:val="center"/>
              <w:rPr>
                <w:lang w:val="el-GR"/>
              </w:rPr>
            </w:pPr>
            <w:r>
              <w:rPr>
                <w:lang w:val="el-GR"/>
              </w:rPr>
              <w:t>15</w:t>
            </w:r>
            <w:r w:rsidR="00BB205F" w:rsidRPr="00EA6B87">
              <w:rPr>
                <w:lang w:val="el-GR"/>
              </w:rPr>
              <w:t>%</w:t>
            </w:r>
          </w:p>
        </w:tc>
        <w:tc>
          <w:tcPr>
            <w:tcW w:w="1642" w:type="pct"/>
            <w:vAlign w:val="center"/>
          </w:tcPr>
          <w:p w14:paraId="77D5D4D6" w14:textId="12439765" w:rsidR="00BB205F" w:rsidRPr="00EA6B87" w:rsidRDefault="00B96802" w:rsidP="008D1AE6">
            <w:pPr>
              <w:numPr>
                <w:ilvl w:val="12"/>
                <w:numId w:val="0"/>
              </w:numPr>
              <w:jc w:val="center"/>
              <w:rPr>
                <w:lang w:val="el-GR"/>
              </w:rPr>
            </w:pPr>
            <w:r w:rsidRPr="00EA6B87">
              <w:rPr>
                <w:lang w:val="el-GR"/>
              </w:rPr>
              <w:t xml:space="preserve">Κεφάλαιο </w:t>
            </w:r>
            <w:r w:rsidR="00E9022D" w:rsidRPr="00E65633">
              <w:rPr>
                <w:b/>
                <w:bCs/>
                <w:color w:val="002060"/>
                <w:lang w:val="el-GR"/>
              </w:rPr>
              <w:fldChar w:fldCharType="begin"/>
            </w:r>
            <w:r w:rsidR="00E9022D" w:rsidRPr="00E65633">
              <w:rPr>
                <w:b/>
                <w:bCs/>
                <w:color w:val="002060"/>
              </w:rPr>
              <w:instrText xml:space="preserve"> REF _Ref172196291 \r \h </w:instrText>
            </w:r>
            <w:r w:rsidR="00E9022D" w:rsidRPr="00E65633">
              <w:rPr>
                <w:b/>
                <w:bCs/>
                <w:color w:val="002060"/>
                <w:lang w:val="el-GR"/>
              </w:rPr>
            </w:r>
            <w:r w:rsidR="00E9022D" w:rsidRPr="00E65633">
              <w:rPr>
                <w:b/>
                <w:bCs/>
                <w:color w:val="002060"/>
                <w:lang w:val="el-GR"/>
              </w:rPr>
              <w:fldChar w:fldCharType="separate"/>
            </w:r>
            <w:r w:rsidR="007D003C">
              <w:rPr>
                <w:b/>
                <w:bCs/>
                <w:color w:val="002060"/>
              </w:rPr>
              <w:t>4</w:t>
            </w:r>
            <w:r w:rsidR="00E9022D" w:rsidRPr="00E65633">
              <w:rPr>
                <w:b/>
                <w:bCs/>
                <w:color w:val="002060"/>
                <w:lang w:val="el-GR"/>
              </w:rPr>
              <w:fldChar w:fldCharType="end"/>
            </w:r>
            <w:r w:rsidR="00CE219D">
              <w:rPr>
                <w:lang w:val="el-GR"/>
              </w:rPr>
              <w:t>.</w:t>
            </w:r>
            <w:r w:rsidRPr="00EA6B87">
              <w:rPr>
                <w:lang w:val="el-GR"/>
              </w:rPr>
              <w:t xml:space="preserve"> του Παραρτήματος </w:t>
            </w:r>
            <w:r w:rsidRPr="00EA6B87">
              <w:rPr>
                <w:lang w:val="en-US"/>
              </w:rPr>
              <w:t>I</w:t>
            </w:r>
          </w:p>
        </w:tc>
      </w:tr>
      <w:tr w:rsidR="004717A5" w:rsidRPr="00EA6B87" w14:paraId="3A0458E7" w14:textId="77777777" w:rsidTr="008D1AE6">
        <w:trPr>
          <w:trHeight w:val="20"/>
          <w:jc w:val="center"/>
        </w:trPr>
        <w:tc>
          <w:tcPr>
            <w:tcW w:w="639" w:type="pct"/>
            <w:vAlign w:val="center"/>
          </w:tcPr>
          <w:p w14:paraId="48A0B790" w14:textId="2B9C8917" w:rsidR="004717A5" w:rsidRPr="00EA6B87" w:rsidRDefault="00B96802" w:rsidP="008D1AE6">
            <w:pPr>
              <w:suppressAutoHyphens w:val="0"/>
              <w:ind w:left="142"/>
              <w:jc w:val="left"/>
              <w:rPr>
                <w:b/>
                <w:lang w:val="el-GR"/>
              </w:rPr>
            </w:pPr>
            <w:r w:rsidRPr="00EA6B87">
              <w:rPr>
                <w:b/>
                <w:lang w:val="el-GR"/>
              </w:rPr>
              <w:t>1.4</w:t>
            </w:r>
          </w:p>
        </w:tc>
        <w:tc>
          <w:tcPr>
            <w:tcW w:w="1592" w:type="pct"/>
          </w:tcPr>
          <w:p w14:paraId="58AEF7C3" w14:textId="49178BAE" w:rsidR="004717A5" w:rsidRPr="00EA6B87" w:rsidRDefault="002855F8" w:rsidP="008D1AE6">
            <w:pPr>
              <w:jc w:val="left"/>
              <w:rPr>
                <w:lang w:val="el-GR"/>
              </w:rPr>
            </w:pPr>
            <w:r w:rsidRPr="00EA6B87">
              <w:rPr>
                <w:lang w:val="el-GR"/>
              </w:rPr>
              <w:t>Οριζόντιες Απαιτήσεις</w:t>
            </w:r>
          </w:p>
        </w:tc>
        <w:tc>
          <w:tcPr>
            <w:tcW w:w="1127" w:type="pct"/>
            <w:vAlign w:val="center"/>
          </w:tcPr>
          <w:p w14:paraId="4B63D59F" w14:textId="0D439A4D" w:rsidR="004717A5" w:rsidRPr="00EA6B87" w:rsidRDefault="00BB205F" w:rsidP="008D1AE6">
            <w:pPr>
              <w:numPr>
                <w:ilvl w:val="12"/>
                <w:numId w:val="0"/>
              </w:numPr>
              <w:jc w:val="center"/>
              <w:rPr>
                <w:lang w:val="el-GR"/>
              </w:rPr>
            </w:pPr>
            <w:r w:rsidRPr="00EA6B87">
              <w:rPr>
                <w:lang w:val="el-GR"/>
              </w:rPr>
              <w:t>10</w:t>
            </w:r>
            <w:r w:rsidR="00D9353E" w:rsidRPr="00EA6B87">
              <w:rPr>
                <w:lang w:val="el-GR"/>
              </w:rPr>
              <w:t>%</w:t>
            </w:r>
          </w:p>
        </w:tc>
        <w:tc>
          <w:tcPr>
            <w:tcW w:w="1642" w:type="pct"/>
            <w:vAlign w:val="center"/>
          </w:tcPr>
          <w:p w14:paraId="5007102C" w14:textId="7B21E011" w:rsidR="004717A5" w:rsidRPr="00EA6B87" w:rsidRDefault="00B96802" w:rsidP="008D1AE6">
            <w:pPr>
              <w:numPr>
                <w:ilvl w:val="12"/>
                <w:numId w:val="0"/>
              </w:numPr>
              <w:jc w:val="center"/>
              <w:rPr>
                <w:lang w:val="el-GR"/>
              </w:rPr>
            </w:pPr>
            <w:r w:rsidRPr="00EA6B87">
              <w:rPr>
                <w:lang w:val="el-GR"/>
              </w:rPr>
              <w:t xml:space="preserve">Κεφάλαιο </w:t>
            </w:r>
            <w:r w:rsidR="00E9022D" w:rsidRPr="00E65633">
              <w:rPr>
                <w:b/>
                <w:bCs/>
                <w:color w:val="002060"/>
                <w:lang w:val="el-GR"/>
              </w:rPr>
              <w:fldChar w:fldCharType="begin"/>
            </w:r>
            <w:r w:rsidR="00E9022D" w:rsidRPr="00E65633">
              <w:rPr>
                <w:b/>
                <w:bCs/>
                <w:color w:val="002060"/>
              </w:rPr>
              <w:instrText xml:space="preserve"> REF _Ref172196325 \r \h </w:instrText>
            </w:r>
            <w:r w:rsidR="00E65633">
              <w:rPr>
                <w:b/>
                <w:bCs/>
                <w:color w:val="002060"/>
                <w:lang w:val="el-GR"/>
              </w:rPr>
              <w:instrText xml:space="preserve"> \* MERGEFORMAT </w:instrText>
            </w:r>
            <w:r w:rsidR="00E9022D" w:rsidRPr="00E65633">
              <w:rPr>
                <w:b/>
                <w:bCs/>
                <w:color w:val="002060"/>
                <w:lang w:val="el-GR"/>
              </w:rPr>
            </w:r>
            <w:r w:rsidR="00E9022D" w:rsidRPr="00E65633">
              <w:rPr>
                <w:b/>
                <w:bCs/>
                <w:color w:val="002060"/>
                <w:lang w:val="el-GR"/>
              </w:rPr>
              <w:fldChar w:fldCharType="separate"/>
            </w:r>
            <w:r w:rsidR="007D003C">
              <w:rPr>
                <w:b/>
                <w:bCs/>
                <w:color w:val="002060"/>
              </w:rPr>
              <w:t>5</w:t>
            </w:r>
            <w:r w:rsidR="00E9022D" w:rsidRPr="00E65633">
              <w:rPr>
                <w:b/>
                <w:bCs/>
                <w:color w:val="002060"/>
                <w:lang w:val="el-GR"/>
              </w:rPr>
              <w:fldChar w:fldCharType="end"/>
            </w:r>
            <w:r w:rsidRPr="00EA6B87">
              <w:rPr>
                <w:lang w:val="el-GR"/>
              </w:rPr>
              <w:t xml:space="preserve"> του Παραρτήματος </w:t>
            </w:r>
            <w:r w:rsidRPr="00EA6B87">
              <w:rPr>
                <w:lang w:val="en-US"/>
              </w:rPr>
              <w:t>I</w:t>
            </w:r>
          </w:p>
        </w:tc>
      </w:tr>
      <w:tr w:rsidR="004717A5" w:rsidRPr="00EA6B87" w14:paraId="6FE968DD" w14:textId="77777777" w:rsidTr="008D1AE6">
        <w:trPr>
          <w:trHeight w:val="20"/>
          <w:jc w:val="center"/>
        </w:trPr>
        <w:tc>
          <w:tcPr>
            <w:tcW w:w="5000" w:type="pct"/>
            <w:gridSpan w:val="4"/>
            <w:shd w:val="clear" w:color="auto" w:fill="B3B3B3"/>
          </w:tcPr>
          <w:p w14:paraId="53D3657E" w14:textId="77777777" w:rsidR="004717A5" w:rsidRPr="00EA6B87" w:rsidRDefault="004717A5" w:rsidP="008D1AE6">
            <w:pPr>
              <w:ind w:left="180"/>
              <w:jc w:val="left"/>
              <w:rPr>
                <w:lang w:val="el-GR"/>
              </w:rPr>
            </w:pPr>
            <w:r w:rsidRPr="00EA6B87">
              <w:rPr>
                <w:b/>
                <w:lang w:val="el-GR"/>
              </w:rPr>
              <w:t xml:space="preserve">Ομάδα Β </w:t>
            </w:r>
          </w:p>
        </w:tc>
      </w:tr>
      <w:tr w:rsidR="004717A5" w:rsidRPr="00EA6B87" w14:paraId="4161ABDB" w14:textId="77777777" w:rsidTr="008D1AE6">
        <w:trPr>
          <w:trHeight w:val="20"/>
          <w:jc w:val="center"/>
        </w:trPr>
        <w:tc>
          <w:tcPr>
            <w:tcW w:w="639" w:type="pct"/>
            <w:shd w:val="clear" w:color="auto" w:fill="B3B3B3"/>
            <w:vAlign w:val="center"/>
          </w:tcPr>
          <w:p w14:paraId="6868DB2C" w14:textId="77777777" w:rsidR="004717A5" w:rsidRPr="00EA6B87" w:rsidRDefault="004717A5" w:rsidP="008D1AE6">
            <w:pPr>
              <w:pStyle w:val="aff"/>
              <w:numPr>
                <w:ilvl w:val="0"/>
                <w:numId w:val="19"/>
              </w:numPr>
              <w:tabs>
                <w:tab w:val="clear" w:pos="360"/>
                <w:tab w:val="num" w:pos="317"/>
              </w:tabs>
              <w:suppressAutoHyphens w:val="0"/>
              <w:jc w:val="left"/>
              <w:rPr>
                <w:b/>
                <w:lang w:val="el-GR"/>
              </w:rPr>
            </w:pPr>
          </w:p>
        </w:tc>
        <w:tc>
          <w:tcPr>
            <w:tcW w:w="1592" w:type="pct"/>
            <w:shd w:val="clear" w:color="auto" w:fill="B3B3B3"/>
            <w:vAlign w:val="center"/>
          </w:tcPr>
          <w:p w14:paraId="19AD0E9D" w14:textId="4548E721" w:rsidR="004717A5" w:rsidRPr="00EA6B87" w:rsidRDefault="002B731B" w:rsidP="008D1AE6">
            <w:pPr>
              <w:numPr>
                <w:ilvl w:val="12"/>
                <w:numId w:val="0"/>
              </w:numPr>
              <w:jc w:val="left"/>
              <w:rPr>
                <w:b/>
                <w:i/>
                <w:color w:val="5B9BD5"/>
                <w:lang w:val="el-GR"/>
              </w:rPr>
            </w:pPr>
            <w:r w:rsidRPr="00EA6B87">
              <w:rPr>
                <w:b/>
                <w:iCs/>
                <w:lang w:val="el-GR"/>
              </w:rPr>
              <w:t xml:space="preserve">Οριζόντιες </w:t>
            </w:r>
            <w:r w:rsidR="002855F8" w:rsidRPr="00EA6B87">
              <w:rPr>
                <w:b/>
                <w:iCs/>
                <w:lang w:val="el-GR"/>
              </w:rPr>
              <w:t>Υπηρεσίες</w:t>
            </w:r>
          </w:p>
        </w:tc>
        <w:tc>
          <w:tcPr>
            <w:tcW w:w="1127" w:type="pct"/>
            <w:shd w:val="clear" w:color="auto" w:fill="B3B3B3"/>
            <w:vAlign w:val="center"/>
          </w:tcPr>
          <w:p w14:paraId="374F156D" w14:textId="0CBF0938" w:rsidR="004717A5" w:rsidRPr="00EA6B87" w:rsidRDefault="00704C32" w:rsidP="008D1AE6">
            <w:pPr>
              <w:numPr>
                <w:ilvl w:val="12"/>
                <w:numId w:val="0"/>
              </w:numPr>
              <w:jc w:val="center"/>
              <w:rPr>
                <w:lang w:val="el-GR"/>
              </w:rPr>
            </w:pPr>
            <w:r>
              <w:rPr>
                <w:b/>
                <w:bCs/>
                <w:lang w:val="el-GR"/>
              </w:rPr>
              <w:t>45</w:t>
            </w:r>
            <w:r w:rsidR="00BB205F" w:rsidRPr="00EA6B87">
              <w:rPr>
                <w:b/>
                <w:bCs/>
                <w:lang w:val="el-GR"/>
              </w:rPr>
              <w:t>%</w:t>
            </w:r>
          </w:p>
        </w:tc>
        <w:tc>
          <w:tcPr>
            <w:tcW w:w="1642" w:type="pct"/>
            <w:shd w:val="clear" w:color="auto" w:fill="B3B3B3"/>
            <w:vAlign w:val="center"/>
          </w:tcPr>
          <w:p w14:paraId="6FF5BD07" w14:textId="77777777" w:rsidR="004717A5" w:rsidRPr="00EA6B87" w:rsidRDefault="004717A5" w:rsidP="008D1AE6">
            <w:pPr>
              <w:numPr>
                <w:ilvl w:val="12"/>
                <w:numId w:val="0"/>
              </w:numPr>
              <w:jc w:val="center"/>
              <w:rPr>
                <w:lang w:val="el-GR"/>
              </w:rPr>
            </w:pPr>
          </w:p>
        </w:tc>
      </w:tr>
      <w:tr w:rsidR="004717A5" w:rsidRPr="003C04C4" w14:paraId="5F01D28C" w14:textId="77777777" w:rsidTr="008D1AE6">
        <w:trPr>
          <w:trHeight w:val="20"/>
          <w:jc w:val="center"/>
        </w:trPr>
        <w:tc>
          <w:tcPr>
            <w:tcW w:w="639" w:type="pct"/>
            <w:vAlign w:val="center"/>
          </w:tcPr>
          <w:p w14:paraId="5B0AC334" w14:textId="77777777" w:rsidR="004717A5" w:rsidRPr="00EA6B87" w:rsidRDefault="004717A5" w:rsidP="008D1AE6">
            <w:pPr>
              <w:suppressAutoHyphens w:val="0"/>
              <w:ind w:left="142"/>
              <w:jc w:val="left"/>
              <w:rPr>
                <w:b/>
                <w:lang w:val="el-GR"/>
              </w:rPr>
            </w:pPr>
            <w:r w:rsidRPr="00EA6B87">
              <w:rPr>
                <w:b/>
                <w:lang w:val="el-GR"/>
              </w:rPr>
              <w:t>2.1</w:t>
            </w:r>
          </w:p>
        </w:tc>
        <w:tc>
          <w:tcPr>
            <w:tcW w:w="1592" w:type="pct"/>
            <w:vAlign w:val="center"/>
          </w:tcPr>
          <w:p w14:paraId="46EF8924" w14:textId="57CCD70E" w:rsidR="004717A5" w:rsidRPr="00EA6B87" w:rsidRDefault="00BB205F" w:rsidP="008D1AE6">
            <w:pPr>
              <w:numPr>
                <w:ilvl w:val="12"/>
                <w:numId w:val="0"/>
              </w:numPr>
              <w:jc w:val="left"/>
              <w:rPr>
                <w:lang w:val="el-GR"/>
              </w:rPr>
            </w:pPr>
            <w:r w:rsidRPr="00EA6B87">
              <w:rPr>
                <w:lang w:val="el-GR"/>
              </w:rPr>
              <w:t>Μελέτη Εφαρμογής</w:t>
            </w:r>
            <w:r w:rsidR="00F73659">
              <w:rPr>
                <w:lang w:val="el-GR"/>
              </w:rPr>
              <w:t xml:space="preserve"> – Ανάλυση Απαιτήσεων</w:t>
            </w:r>
          </w:p>
        </w:tc>
        <w:tc>
          <w:tcPr>
            <w:tcW w:w="1127" w:type="pct"/>
            <w:vAlign w:val="center"/>
          </w:tcPr>
          <w:p w14:paraId="6E6D0F74" w14:textId="45D74A7A" w:rsidR="004717A5" w:rsidRPr="00EA6B87" w:rsidRDefault="00BB205F" w:rsidP="008D1AE6">
            <w:pPr>
              <w:numPr>
                <w:ilvl w:val="12"/>
                <w:numId w:val="0"/>
              </w:numPr>
              <w:jc w:val="center"/>
              <w:rPr>
                <w:lang w:val="el-GR"/>
              </w:rPr>
            </w:pPr>
            <w:r w:rsidRPr="00EA6B87">
              <w:rPr>
                <w:lang w:val="el-GR"/>
              </w:rPr>
              <w:t>10%</w:t>
            </w:r>
          </w:p>
        </w:tc>
        <w:tc>
          <w:tcPr>
            <w:tcW w:w="1642" w:type="pct"/>
            <w:vAlign w:val="center"/>
          </w:tcPr>
          <w:p w14:paraId="68F6CC20" w14:textId="0F0C10C8" w:rsidR="004717A5" w:rsidRPr="00EA6B87" w:rsidRDefault="00B96802" w:rsidP="008D1AE6">
            <w:pPr>
              <w:numPr>
                <w:ilvl w:val="12"/>
                <w:numId w:val="0"/>
              </w:numPr>
              <w:jc w:val="center"/>
              <w:rPr>
                <w:lang w:val="el-GR"/>
              </w:rPr>
            </w:pPr>
            <w:r w:rsidRPr="00EA6B87">
              <w:rPr>
                <w:lang w:val="el-GR"/>
              </w:rPr>
              <w:t>Ενότητα</w:t>
            </w:r>
            <w:r w:rsidRPr="00BA530F">
              <w:rPr>
                <w:lang w:val="en-US"/>
              </w:rPr>
              <w:t xml:space="preserve"> </w:t>
            </w:r>
            <w:r w:rsidR="00E9022D" w:rsidRPr="00E65633">
              <w:rPr>
                <w:b/>
                <w:bCs/>
                <w:color w:val="002060"/>
                <w:lang w:val="el-GR"/>
              </w:rPr>
              <w:fldChar w:fldCharType="begin"/>
            </w:r>
            <w:r w:rsidR="00E9022D" w:rsidRPr="00E65633">
              <w:rPr>
                <w:b/>
                <w:bCs/>
                <w:color w:val="002060"/>
                <w:lang w:val="el-GR"/>
              </w:rPr>
              <w:instrText xml:space="preserve"> </w:instrText>
            </w:r>
            <w:r w:rsidR="00E9022D" w:rsidRPr="00E65633">
              <w:rPr>
                <w:b/>
                <w:bCs/>
                <w:color w:val="002060"/>
              </w:rPr>
              <w:instrText>REF</w:instrText>
            </w:r>
            <w:r w:rsidR="00E9022D" w:rsidRPr="00E65633">
              <w:rPr>
                <w:b/>
                <w:bCs/>
                <w:color w:val="002060"/>
                <w:lang w:val="el-GR"/>
              </w:rPr>
              <w:instrText xml:space="preserve"> _</w:instrText>
            </w:r>
            <w:r w:rsidR="00E9022D" w:rsidRPr="00E65633">
              <w:rPr>
                <w:b/>
                <w:bCs/>
                <w:color w:val="002060"/>
              </w:rPr>
              <w:instrText>Ref</w:instrText>
            </w:r>
            <w:r w:rsidR="00E9022D" w:rsidRPr="00E65633">
              <w:rPr>
                <w:b/>
                <w:bCs/>
                <w:color w:val="002060"/>
                <w:lang w:val="el-GR"/>
              </w:rPr>
              <w:instrText>172196428 \</w:instrText>
            </w:r>
            <w:r w:rsidR="00E9022D" w:rsidRPr="00E65633">
              <w:rPr>
                <w:b/>
                <w:bCs/>
                <w:color w:val="002060"/>
              </w:rPr>
              <w:instrText>r</w:instrText>
            </w:r>
            <w:r w:rsidR="00E9022D" w:rsidRPr="00E65633">
              <w:rPr>
                <w:b/>
                <w:bCs/>
                <w:color w:val="002060"/>
                <w:lang w:val="el-GR"/>
              </w:rPr>
              <w:instrText xml:space="preserve"> \</w:instrText>
            </w:r>
            <w:r w:rsidR="00E9022D" w:rsidRPr="00E65633">
              <w:rPr>
                <w:b/>
                <w:bCs/>
                <w:color w:val="002060"/>
              </w:rPr>
              <w:instrText>h</w:instrText>
            </w:r>
            <w:r w:rsidR="00E9022D" w:rsidRPr="00E65633">
              <w:rPr>
                <w:b/>
                <w:bCs/>
                <w:color w:val="002060"/>
                <w:lang w:val="el-GR"/>
              </w:rPr>
              <w:instrText xml:space="preserve"> </w:instrText>
            </w:r>
            <w:r w:rsidR="00E65633">
              <w:rPr>
                <w:b/>
                <w:bCs/>
                <w:color w:val="002060"/>
                <w:lang w:val="el-GR"/>
              </w:rPr>
              <w:instrText xml:space="preserve"> \* MERGEFORMAT </w:instrText>
            </w:r>
            <w:r w:rsidR="00E9022D" w:rsidRPr="00E65633">
              <w:rPr>
                <w:b/>
                <w:bCs/>
                <w:color w:val="002060"/>
                <w:lang w:val="el-GR"/>
              </w:rPr>
            </w:r>
            <w:r w:rsidR="00E9022D" w:rsidRPr="00E65633">
              <w:rPr>
                <w:b/>
                <w:bCs/>
                <w:color w:val="002060"/>
                <w:lang w:val="el-GR"/>
              </w:rPr>
              <w:fldChar w:fldCharType="separate"/>
            </w:r>
            <w:r w:rsidR="007D003C" w:rsidRPr="007D003C">
              <w:rPr>
                <w:b/>
                <w:bCs/>
                <w:color w:val="002060"/>
                <w:lang w:val="el-GR"/>
              </w:rPr>
              <w:t>6.1</w:t>
            </w:r>
            <w:r w:rsidR="00E9022D" w:rsidRPr="00E65633">
              <w:rPr>
                <w:b/>
                <w:bCs/>
                <w:color w:val="002060"/>
                <w:lang w:val="el-GR"/>
              </w:rPr>
              <w:fldChar w:fldCharType="end"/>
            </w:r>
            <w:r w:rsidRPr="00EA6B87">
              <w:rPr>
                <w:lang w:val="el-GR"/>
              </w:rPr>
              <w:t xml:space="preserve"> του Παραρτήματος </w:t>
            </w:r>
            <w:r w:rsidRPr="00EA6B87">
              <w:rPr>
                <w:lang w:val="en-US"/>
              </w:rPr>
              <w:t>I</w:t>
            </w:r>
          </w:p>
        </w:tc>
      </w:tr>
      <w:tr w:rsidR="00B96802" w:rsidRPr="003C04C4" w14:paraId="4D050AD7" w14:textId="77777777" w:rsidTr="008D1AE6">
        <w:trPr>
          <w:trHeight w:val="20"/>
          <w:jc w:val="center"/>
        </w:trPr>
        <w:tc>
          <w:tcPr>
            <w:tcW w:w="639" w:type="pct"/>
            <w:vAlign w:val="center"/>
          </w:tcPr>
          <w:p w14:paraId="63F7266A" w14:textId="77777777" w:rsidR="00B96802" w:rsidRPr="00EA6B87" w:rsidRDefault="00B96802" w:rsidP="008D1AE6">
            <w:pPr>
              <w:suppressAutoHyphens w:val="0"/>
              <w:ind w:left="142"/>
              <w:jc w:val="left"/>
              <w:rPr>
                <w:b/>
                <w:lang w:val="el-GR"/>
              </w:rPr>
            </w:pPr>
            <w:r w:rsidRPr="00EA6B87">
              <w:rPr>
                <w:b/>
                <w:lang w:val="el-GR"/>
              </w:rPr>
              <w:t>2.2</w:t>
            </w:r>
          </w:p>
        </w:tc>
        <w:tc>
          <w:tcPr>
            <w:tcW w:w="1592" w:type="pct"/>
            <w:vAlign w:val="center"/>
          </w:tcPr>
          <w:p w14:paraId="1B899D62" w14:textId="2279ECA6" w:rsidR="00B96802" w:rsidRPr="00EA6B87" w:rsidRDefault="00B96802" w:rsidP="008D1AE6">
            <w:pPr>
              <w:numPr>
                <w:ilvl w:val="12"/>
                <w:numId w:val="0"/>
              </w:numPr>
              <w:jc w:val="left"/>
              <w:rPr>
                <w:lang w:val="el-GR"/>
              </w:rPr>
            </w:pPr>
            <w:r w:rsidRPr="00EA6B87">
              <w:rPr>
                <w:lang w:val="el-GR"/>
              </w:rPr>
              <w:t>Υπηρεσίες εγκατάστασης, παραμετροποίησης και μετάπτωσης δεδομένων</w:t>
            </w:r>
          </w:p>
        </w:tc>
        <w:tc>
          <w:tcPr>
            <w:tcW w:w="1127" w:type="pct"/>
            <w:vAlign w:val="center"/>
          </w:tcPr>
          <w:p w14:paraId="09676929" w14:textId="214124AE" w:rsidR="00B96802" w:rsidRPr="00EA6B87" w:rsidRDefault="00B96802" w:rsidP="008D1AE6">
            <w:pPr>
              <w:numPr>
                <w:ilvl w:val="12"/>
                <w:numId w:val="0"/>
              </w:numPr>
              <w:jc w:val="center"/>
              <w:rPr>
                <w:lang w:val="el-GR"/>
              </w:rPr>
            </w:pPr>
            <w:r w:rsidRPr="00EA6B87">
              <w:rPr>
                <w:lang w:val="el-GR"/>
              </w:rPr>
              <w:t>5%</w:t>
            </w:r>
          </w:p>
        </w:tc>
        <w:tc>
          <w:tcPr>
            <w:tcW w:w="1642" w:type="pct"/>
            <w:vAlign w:val="center"/>
          </w:tcPr>
          <w:p w14:paraId="5F39F1FB" w14:textId="7777151D" w:rsidR="00B96802" w:rsidRPr="00EA6B87" w:rsidRDefault="00B96802" w:rsidP="008D1AE6">
            <w:pPr>
              <w:numPr>
                <w:ilvl w:val="12"/>
                <w:numId w:val="0"/>
              </w:numPr>
              <w:jc w:val="center"/>
              <w:rPr>
                <w:lang w:val="el-GR"/>
              </w:rPr>
            </w:pPr>
            <w:r w:rsidRPr="00A111B0">
              <w:rPr>
                <w:lang w:val="el-GR"/>
              </w:rPr>
              <w:t xml:space="preserve">Ενότητα </w:t>
            </w:r>
            <w:r w:rsidR="003459CD" w:rsidRPr="00A111B0">
              <w:rPr>
                <w:color w:val="0000FF"/>
                <w:lang w:val="el-GR"/>
              </w:rPr>
              <w:t xml:space="preserve"> </w:t>
            </w:r>
            <w:r w:rsidR="00DC499C" w:rsidRPr="00A111B0">
              <w:rPr>
                <w:b/>
                <w:bCs/>
                <w:color w:val="002060"/>
                <w:lang w:val="el-GR"/>
              </w:rPr>
              <w:fldChar w:fldCharType="begin"/>
            </w:r>
            <w:r w:rsidR="00DC499C" w:rsidRPr="00A111B0">
              <w:rPr>
                <w:b/>
                <w:bCs/>
                <w:color w:val="002060"/>
                <w:lang w:val="el-GR"/>
              </w:rPr>
              <w:instrText xml:space="preserve"> </w:instrText>
            </w:r>
            <w:r w:rsidR="00DC499C" w:rsidRPr="00A111B0">
              <w:rPr>
                <w:b/>
                <w:bCs/>
                <w:color w:val="002060"/>
              </w:rPr>
              <w:instrText>REF</w:instrText>
            </w:r>
            <w:r w:rsidR="00DC499C" w:rsidRPr="00A111B0">
              <w:rPr>
                <w:b/>
                <w:bCs/>
                <w:color w:val="002060"/>
                <w:lang w:val="el-GR"/>
              </w:rPr>
              <w:instrText xml:space="preserve"> _</w:instrText>
            </w:r>
            <w:r w:rsidR="00DC499C" w:rsidRPr="00A111B0">
              <w:rPr>
                <w:b/>
                <w:bCs/>
                <w:color w:val="002060"/>
              </w:rPr>
              <w:instrText>Ref</w:instrText>
            </w:r>
            <w:r w:rsidR="00DC499C" w:rsidRPr="00A111B0">
              <w:rPr>
                <w:b/>
                <w:bCs/>
                <w:color w:val="002060"/>
                <w:lang w:val="el-GR"/>
              </w:rPr>
              <w:instrText>172196531 \</w:instrText>
            </w:r>
            <w:r w:rsidR="00DC499C" w:rsidRPr="00A111B0">
              <w:rPr>
                <w:b/>
                <w:bCs/>
                <w:color w:val="002060"/>
              </w:rPr>
              <w:instrText>r</w:instrText>
            </w:r>
            <w:r w:rsidR="00DC499C" w:rsidRPr="00A111B0">
              <w:rPr>
                <w:b/>
                <w:bCs/>
                <w:color w:val="002060"/>
                <w:lang w:val="el-GR"/>
              </w:rPr>
              <w:instrText xml:space="preserve"> \</w:instrText>
            </w:r>
            <w:r w:rsidR="00DC499C" w:rsidRPr="00A111B0">
              <w:rPr>
                <w:b/>
                <w:bCs/>
                <w:color w:val="002060"/>
              </w:rPr>
              <w:instrText>h</w:instrText>
            </w:r>
            <w:r w:rsidR="00DC499C" w:rsidRPr="00A111B0">
              <w:rPr>
                <w:b/>
                <w:bCs/>
                <w:color w:val="002060"/>
                <w:lang w:val="el-GR"/>
              </w:rPr>
              <w:instrText xml:space="preserve"> </w:instrText>
            </w:r>
            <w:r w:rsidR="00E65633" w:rsidRPr="00A111B0">
              <w:rPr>
                <w:b/>
                <w:bCs/>
                <w:color w:val="002060"/>
                <w:lang w:val="el-GR"/>
              </w:rPr>
              <w:instrText xml:space="preserve"> \* MERGEFORMAT </w:instrText>
            </w:r>
            <w:r w:rsidR="00DC499C" w:rsidRPr="00A111B0">
              <w:rPr>
                <w:b/>
                <w:bCs/>
                <w:color w:val="002060"/>
                <w:lang w:val="el-GR"/>
              </w:rPr>
            </w:r>
            <w:r w:rsidR="00DC499C" w:rsidRPr="00A111B0">
              <w:rPr>
                <w:b/>
                <w:bCs/>
                <w:color w:val="002060"/>
                <w:lang w:val="el-GR"/>
              </w:rPr>
              <w:fldChar w:fldCharType="separate"/>
            </w:r>
            <w:r w:rsidR="007D003C" w:rsidRPr="00A111B0">
              <w:rPr>
                <w:b/>
                <w:bCs/>
                <w:color w:val="002060"/>
                <w:lang w:val="el-GR"/>
              </w:rPr>
              <w:t>6.2</w:t>
            </w:r>
            <w:r w:rsidR="00DC499C" w:rsidRPr="00A111B0">
              <w:rPr>
                <w:b/>
                <w:bCs/>
                <w:color w:val="002060"/>
                <w:lang w:val="el-GR"/>
              </w:rPr>
              <w:fldChar w:fldCharType="end"/>
            </w:r>
            <w:r w:rsidRPr="00A111B0">
              <w:rPr>
                <w:lang w:val="el-GR"/>
              </w:rPr>
              <w:t xml:space="preserve"> του</w:t>
            </w:r>
            <w:r w:rsidRPr="00EA6B87">
              <w:rPr>
                <w:lang w:val="el-GR"/>
              </w:rPr>
              <w:t xml:space="preserve"> Παραρτήματος </w:t>
            </w:r>
            <w:r w:rsidRPr="00EA6B87">
              <w:rPr>
                <w:lang w:val="en-US"/>
              </w:rPr>
              <w:t>I</w:t>
            </w:r>
          </w:p>
        </w:tc>
      </w:tr>
      <w:tr w:rsidR="00704C32" w:rsidRPr="00704C32" w14:paraId="35FEE5A7" w14:textId="77777777" w:rsidTr="008D1AE6">
        <w:trPr>
          <w:trHeight w:val="20"/>
          <w:jc w:val="center"/>
        </w:trPr>
        <w:tc>
          <w:tcPr>
            <w:tcW w:w="639" w:type="pct"/>
            <w:vAlign w:val="center"/>
          </w:tcPr>
          <w:p w14:paraId="520F08FB" w14:textId="509E8518" w:rsidR="00704C32" w:rsidRPr="00EA6B87" w:rsidRDefault="00704C32" w:rsidP="008D1AE6">
            <w:pPr>
              <w:suppressAutoHyphens w:val="0"/>
              <w:ind w:left="142"/>
              <w:jc w:val="left"/>
              <w:rPr>
                <w:b/>
                <w:lang w:val="el-GR"/>
              </w:rPr>
            </w:pPr>
            <w:r>
              <w:rPr>
                <w:b/>
                <w:lang w:val="el-GR"/>
              </w:rPr>
              <w:t>2.3</w:t>
            </w:r>
          </w:p>
        </w:tc>
        <w:tc>
          <w:tcPr>
            <w:tcW w:w="1592" w:type="pct"/>
            <w:vAlign w:val="center"/>
          </w:tcPr>
          <w:p w14:paraId="25D87641" w14:textId="0B6301D8" w:rsidR="00704C32" w:rsidRPr="00EA6B87" w:rsidRDefault="00704C32" w:rsidP="008D1AE6">
            <w:pPr>
              <w:numPr>
                <w:ilvl w:val="12"/>
                <w:numId w:val="0"/>
              </w:numPr>
              <w:jc w:val="left"/>
              <w:rPr>
                <w:lang w:val="el-GR"/>
              </w:rPr>
            </w:pPr>
            <w:r>
              <w:rPr>
                <w:lang w:val="el-GR"/>
              </w:rPr>
              <w:t>Υπηρεσίες ανάπτυξης και τροποποίησης υφιστάμενου λογισμικού εφαρμογών</w:t>
            </w:r>
          </w:p>
        </w:tc>
        <w:tc>
          <w:tcPr>
            <w:tcW w:w="1127" w:type="pct"/>
            <w:vAlign w:val="center"/>
          </w:tcPr>
          <w:p w14:paraId="7C3D52C2" w14:textId="210BD406" w:rsidR="00704C32" w:rsidRPr="00EA6B87" w:rsidRDefault="00704C32" w:rsidP="008D1AE6">
            <w:pPr>
              <w:numPr>
                <w:ilvl w:val="12"/>
                <w:numId w:val="0"/>
              </w:numPr>
              <w:jc w:val="center"/>
              <w:rPr>
                <w:lang w:val="el-GR"/>
              </w:rPr>
            </w:pPr>
            <w:r>
              <w:rPr>
                <w:lang w:val="el-GR"/>
              </w:rPr>
              <w:t>5%</w:t>
            </w:r>
          </w:p>
        </w:tc>
        <w:tc>
          <w:tcPr>
            <w:tcW w:w="1642" w:type="pct"/>
            <w:vAlign w:val="center"/>
          </w:tcPr>
          <w:p w14:paraId="579CD0B0" w14:textId="3B3643FB" w:rsidR="00704C32" w:rsidRPr="00EA6B87" w:rsidRDefault="00704C32" w:rsidP="008D1AE6">
            <w:pPr>
              <w:numPr>
                <w:ilvl w:val="12"/>
                <w:numId w:val="0"/>
              </w:numPr>
              <w:jc w:val="center"/>
              <w:rPr>
                <w:lang w:val="el-GR"/>
              </w:rPr>
            </w:pPr>
            <w:r>
              <w:rPr>
                <w:lang w:val="el-GR"/>
              </w:rPr>
              <w:t>Ενότητα 6.3 του Παραρτήματος Ι</w:t>
            </w:r>
          </w:p>
        </w:tc>
      </w:tr>
      <w:tr w:rsidR="00B96802" w:rsidRPr="00EA6B87" w14:paraId="5862DF0B" w14:textId="77777777" w:rsidTr="008D1AE6">
        <w:trPr>
          <w:trHeight w:val="20"/>
          <w:jc w:val="center"/>
        </w:trPr>
        <w:tc>
          <w:tcPr>
            <w:tcW w:w="639" w:type="pct"/>
            <w:vAlign w:val="center"/>
          </w:tcPr>
          <w:p w14:paraId="557DC015" w14:textId="7CE7EAE7" w:rsidR="00B96802" w:rsidRPr="00EA6B87" w:rsidRDefault="00B96802" w:rsidP="008D1AE6">
            <w:pPr>
              <w:suppressAutoHyphens w:val="0"/>
              <w:ind w:left="142"/>
              <w:jc w:val="left"/>
              <w:rPr>
                <w:b/>
                <w:lang w:val="el-GR"/>
              </w:rPr>
            </w:pPr>
            <w:r w:rsidRPr="00EA6B87">
              <w:rPr>
                <w:b/>
                <w:lang w:val="el-GR"/>
              </w:rPr>
              <w:t>2.</w:t>
            </w:r>
            <w:r w:rsidR="00704C32">
              <w:rPr>
                <w:b/>
                <w:lang w:val="el-GR"/>
              </w:rPr>
              <w:t>4</w:t>
            </w:r>
          </w:p>
        </w:tc>
        <w:tc>
          <w:tcPr>
            <w:tcW w:w="1592" w:type="pct"/>
            <w:vAlign w:val="center"/>
          </w:tcPr>
          <w:p w14:paraId="543EC7A2" w14:textId="53565B58" w:rsidR="00B96802" w:rsidRPr="00EA6B87" w:rsidRDefault="00B96802" w:rsidP="008D1AE6">
            <w:pPr>
              <w:numPr>
                <w:ilvl w:val="12"/>
                <w:numId w:val="0"/>
              </w:numPr>
              <w:jc w:val="left"/>
              <w:rPr>
                <w:bCs/>
                <w:lang w:val="el-GR"/>
              </w:rPr>
            </w:pPr>
            <w:r w:rsidRPr="00EA6B87">
              <w:rPr>
                <w:bCs/>
                <w:lang w:val="el-GR"/>
              </w:rPr>
              <w:t>Υπηρεσίες εκπαίδευσης</w:t>
            </w:r>
          </w:p>
        </w:tc>
        <w:tc>
          <w:tcPr>
            <w:tcW w:w="1127" w:type="pct"/>
            <w:vAlign w:val="center"/>
          </w:tcPr>
          <w:p w14:paraId="077D822C" w14:textId="13C6D336" w:rsidR="00B96802" w:rsidRPr="00EA6B87" w:rsidRDefault="001914C0" w:rsidP="008D1AE6">
            <w:pPr>
              <w:numPr>
                <w:ilvl w:val="12"/>
                <w:numId w:val="0"/>
              </w:numPr>
              <w:jc w:val="center"/>
              <w:rPr>
                <w:lang w:val="el-GR"/>
              </w:rPr>
            </w:pPr>
            <w:r>
              <w:rPr>
                <w:lang w:val="el-GR"/>
              </w:rPr>
              <w:t>5</w:t>
            </w:r>
            <w:r w:rsidR="00B96802" w:rsidRPr="00EA6B87">
              <w:rPr>
                <w:lang w:val="el-GR"/>
              </w:rPr>
              <w:t>%</w:t>
            </w:r>
          </w:p>
        </w:tc>
        <w:tc>
          <w:tcPr>
            <w:tcW w:w="1642" w:type="pct"/>
            <w:vAlign w:val="center"/>
          </w:tcPr>
          <w:p w14:paraId="74F7902C" w14:textId="66E269AE" w:rsidR="00B96802" w:rsidRPr="00EA6B87" w:rsidRDefault="00B96802" w:rsidP="008D1AE6">
            <w:pPr>
              <w:numPr>
                <w:ilvl w:val="12"/>
                <w:numId w:val="0"/>
              </w:numPr>
              <w:jc w:val="center"/>
              <w:rPr>
                <w:lang w:val="el-GR"/>
              </w:rPr>
            </w:pPr>
            <w:r w:rsidRPr="00EA6B87">
              <w:rPr>
                <w:lang w:val="el-GR"/>
              </w:rPr>
              <w:t xml:space="preserve">Ενότητα </w:t>
            </w:r>
            <w:r w:rsidR="00DC499C" w:rsidRPr="00E65633">
              <w:rPr>
                <w:b/>
                <w:bCs/>
                <w:color w:val="002060"/>
                <w:lang w:val="el-GR"/>
              </w:rPr>
              <w:fldChar w:fldCharType="begin"/>
            </w:r>
            <w:r w:rsidR="00DC499C" w:rsidRPr="00E65633">
              <w:rPr>
                <w:b/>
                <w:bCs/>
                <w:color w:val="002060"/>
              </w:rPr>
              <w:instrText xml:space="preserve"> REF _Ref172196571 \r \h </w:instrText>
            </w:r>
            <w:r w:rsidR="00DC499C" w:rsidRPr="00E65633">
              <w:rPr>
                <w:b/>
                <w:bCs/>
                <w:color w:val="002060"/>
                <w:lang w:val="el-GR"/>
              </w:rPr>
            </w:r>
            <w:r w:rsidR="00DC499C" w:rsidRPr="00E65633">
              <w:rPr>
                <w:b/>
                <w:bCs/>
                <w:color w:val="002060"/>
                <w:lang w:val="el-GR"/>
              </w:rPr>
              <w:fldChar w:fldCharType="separate"/>
            </w:r>
            <w:r w:rsidR="007D003C">
              <w:rPr>
                <w:b/>
                <w:bCs/>
                <w:color w:val="002060"/>
              </w:rPr>
              <w:t>6.4</w:t>
            </w:r>
            <w:r w:rsidR="00DC499C" w:rsidRPr="00E65633">
              <w:rPr>
                <w:b/>
                <w:bCs/>
                <w:color w:val="002060"/>
                <w:lang w:val="el-GR"/>
              </w:rPr>
              <w:fldChar w:fldCharType="end"/>
            </w:r>
            <w:r w:rsidRPr="00EA6B87">
              <w:rPr>
                <w:lang w:val="el-GR"/>
              </w:rPr>
              <w:t xml:space="preserve"> του Παραρτήματος </w:t>
            </w:r>
            <w:r w:rsidRPr="00EA6B87">
              <w:rPr>
                <w:lang w:val="en-US"/>
              </w:rPr>
              <w:t>I</w:t>
            </w:r>
          </w:p>
        </w:tc>
      </w:tr>
      <w:tr w:rsidR="00B96802" w:rsidRPr="00EA6B87" w14:paraId="4CEC564F" w14:textId="77777777" w:rsidTr="008D1AE6">
        <w:trPr>
          <w:trHeight w:val="20"/>
          <w:jc w:val="center"/>
        </w:trPr>
        <w:tc>
          <w:tcPr>
            <w:tcW w:w="639" w:type="pct"/>
            <w:vAlign w:val="center"/>
          </w:tcPr>
          <w:p w14:paraId="4B2C3380" w14:textId="682B9614" w:rsidR="00B96802" w:rsidRPr="00EA6B87" w:rsidRDefault="00B96802" w:rsidP="008D1AE6">
            <w:pPr>
              <w:suppressAutoHyphens w:val="0"/>
              <w:ind w:left="142"/>
              <w:jc w:val="left"/>
              <w:rPr>
                <w:b/>
                <w:lang w:val="el-GR"/>
              </w:rPr>
            </w:pPr>
            <w:r w:rsidRPr="00EA6B87">
              <w:rPr>
                <w:b/>
                <w:lang w:val="el-GR"/>
              </w:rPr>
              <w:t>2.</w:t>
            </w:r>
            <w:r w:rsidR="00704C32">
              <w:rPr>
                <w:b/>
                <w:lang w:val="el-GR"/>
              </w:rPr>
              <w:t>5</w:t>
            </w:r>
          </w:p>
        </w:tc>
        <w:tc>
          <w:tcPr>
            <w:tcW w:w="1592" w:type="pct"/>
            <w:vAlign w:val="center"/>
          </w:tcPr>
          <w:p w14:paraId="79C0A344" w14:textId="5CA11E07" w:rsidR="00B96802" w:rsidRPr="00EA6B87" w:rsidRDefault="00B96802" w:rsidP="008D1AE6">
            <w:pPr>
              <w:numPr>
                <w:ilvl w:val="12"/>
                <w:numId w:val="0"/>
              </w:numPr>
              <w:jc w:val="left"/>
              <w:rPr>
                <w:bCs/>
                <w:lang w:val="el-GR"/>
              </w:rPr>
            </w:pPr>
            <w:r w:rsidRPr="00EA6B87">
              <w:rPr>
                <w:bCs/>
                <w:lang w:val="el-GR"/>
              </w:rPr>
              <w:t>Υπηρεσίες πιλοτικής λειτουργίας</w:t>
            </w:r>
          </w:p>
        </w:tc>
        <w:tc>
          <w:tcPr>
            <w:tcW w:w="1127" w:type="pct"/>
            <w:vAlign w:val="center"/>
          </w:tcPr>
          <w:p w14:paraId="6E446BE0" w14:textId="16E4C027" w:rsidR="00B96802" w:rsidRPr="00EA6B87" w:rsidRDefault="004F7F14" w:rsidP="008D1AE6">
            <w:pPr>
              <w:numPr>
                <w:ilvl w:val="12"/>
                <w:numId w:val="0"/>
              </w:numPr>
              <w:jc w:val="center"/>
              <w:rPr>
                <w:lang w:val="el-GR"/>
              </w:rPr>
            </w:pPr>
            <w:r w:rsidRPr="00EA6B87">
              <w:rPr>
                <w:lang w:val="el-GR"/>
              </w:rPr>
              <w:t>5%</w:t>
            </w:r>
          </w:p>
        </w:tc>
        <w:tc>
          <w:tcPr>
            <w:tcW w:w="1642" w:type="pct"/>
            <w:vAlign w:val="center"/>
          </w:tcPr>
          <w:p w14:paraId="51EB5A19" w14:textId="0B5BACD4" w:rsidR="00B96802" w:rsidRPr="00EA6B87" w:rsidRDefault="00B96802" w:rsidP="008D1AE6">
            <w:pPr>
              <w:numPr>
                <w:ilvl w:val="12"/>
                <w:numId w:val="0"/>
              </w:numPr>
              <w:jc w:val="center"/>
              <w:rPr>
                <w:lang w:val="el-GR"/>
              </w:rPr>
            </w:pPr>
            <w:r w:rsidRPr="00EA6B87">
              <w:rPr>
                <w:lang w:val="el-GR"/>
              </w:rPr>
              <w:t xml:space="preserve">Ενότητα </w:t>
            </w:r>
            <w:r w:rsidR="00DC499C" w:rsidRPr="00E65633">
              <w:rPr>
                <w:b/>
                <w:bCs/>
                <w:color w:val="002060"/>
                <w:lang w:val="el-GR"/>
              </w:rPr>
              <w:fldChar w:fldCharType="begin"/>
            </w:r>
            <w:r w:rsidR="00DC499C" w:rsidRPr="00E65633">
              <w:rPr>
                <w:b/>
                <w:bCs/>
                <w:color w:val="002060"/>
              </w:rPr>
              <w:instrText xml:space="preserve"> REF _Ref172196597 \r \h </w:instrText>
            </w:r>
            <w:r w:rsidR="00E65633">
              <w:rPr>
                <w:b/>
                <w:bCs/>
                <w:color w:val="002060"/>
                <w:lang w:val="el-GR"/>
              </w:rPr>
              <w:instrText xml:space="preserve"> \* MERGEFORMAT </w:instrText>
            </w:r>
            <w:r w:rsidR="00DC499C" w:rsidRPr="00E65633">
              <w:rPr>
                <w:b/>
                <w:bCs/>
                <w:color w:val="002060"/>
                <w:lang w:val="el-GR"/>
              </w:rPr>
            </w:r>
            <w:r w:rsidR="00DC499C" w:rsidRPr="00E65633">
              <w:rPr>
                <w:b/>
                <w:bCs/>
                <w:color w:val="002060"/>
                <w:lang w:val="el-GR"/>
              </w:rPr>
              <w:fldChar w:fldCharType="separate"/>
            </w:r>
            <w:r w:rsidR="007D003C">
              <w:rPr>
                <w:b/>
                <w:bCs/>
                <w:color w:val="002060"/>
              </w:rPr>
              <w:t>6.5</w:t>
            </w:r>
            <w:r w:rsidR="00DC499C" w:rsidRPr="00E65633">
              <w:rPr>
                <w:b/>
                <w:bCs/>
                <w:color w:val="002060"/>
                <w:lang w:val="el-GR"/>
              </w:rPr>
              <w:fldChar w:fldCharType="end"/>
            </w:r>
            <w:r w:rsidRPr="00EA6B87">
              <w:rPr>
                <w:lang w:val="el-GR"/>
              </w:rPr>
              <w:t xml:space="preserve"> του Παραρτήματος </w:t>
            </w:r>
            <w:r w:rsidRPr="00EA6B87">
              <w:rPr>
                <w:lang w:val="en-US"/>
              </w:rPr>
              <w:t>I</w:t>
            </w:r>
          </w:p>
        </w:tc>
      </w:tr>
      <w:tr w:rsidR="004F7F14" w:rsidRPr="00EA6B87" w14:paraId="7E24A736" w14:textId="77777777" w:rsidTr="008D1AE6">
        <w:trPr>
          <w:trHeight w:val="20"/>
          <w:jc w:val="center"/>
        </w:trPr>
        <w:tc>
          <w:tcPr>
            <w:tcW w:w="639" w:type="pct"/>
            <w:vAlign w:val="center"/>
          </w:tcPr>
          <w:p w14:paraId="15EF5A8C" w14:textId="6B296856" w:rsidR="004F7F14" w:rsidRPr="00EA6B87" w:rsidRDefault="004F7F14" w:rsidP="008D1AE6">
            <w:pPr>
              <w:suppressAutoHyphens w:val="0"/>
              <w:ind w:left="142"/>
              <w:jc w:val="left"/>
              <w:rPr>
                <w:b/>
                <w:lang w:val="el-GR"/>
              </w:rPr>
            </w:pPr>
            <w:r w:rsidRPr="00EA6B87">
              <w:rPr>
                <w:b/>
                <w:lang w:val="el-GR"/>
              </w:rPr>
              <w:t>2.</w:t>
            </w:r>
            <w:r w:rsidR="00704C32">
              <w:rPr>
                <w:b/>
                <w:lang w:val="el-GR"/>
              </w:rPr>
              <w:t>6</w:t>
            </w:r>
          </w:p>
        </w:tc>
        <w:tc>
          <w:tcPr>
            <w:tcW w:w="1592" w:type="pct"/>
            <w:vAlign w:val="center"/>
          </w:tcPr>
          <w:p w14:paraId="1A716402" w14:textId="109A23D8" w:rsidR="004F7F14" w:rsidRPr="00EA6B87" w:rsidRDefault="004F7F14" w:rsidP="008D1AE6">
            <w:pPr>
              <w:numPr>
                <w:ilvl w:val="12"/>
                <w:numId w:val="0"/>
              </w:numPr>
              <w:jc w:val="left"/>
              <w:rPr>
                <w:bCs/>
                <w:lang w:val="el-GR"/>
              </w:rPr>
            </w:pPr>
            <w:r w:rsidRPr="00EA6B87">
              <w:rPr>
                <w:bCs/>
                <w:lang w:val="el-GR"/>
              </w:rPr>
              <w:t xml:space="preserve">Υπηρεσίες </w:t>
            </w:r>
            <w:r w:rsidR="00D145FA">
              <w:rPr>
                <w:bCs/>
                <w:lang w:val="el-GR"/>
              </w:rPr>
              <w:t>δοκιμαστικής</w:t>
            </w:r>
            <w:r w:rsidRPr="00EA6B87">
              <w:rPr>
                <w:bCs/>
                <w:lang w:val="el-GR"/>
              </w:rPr>
              <w:t xml:space="preserve"> λειτουργίας</w:t>
            </w:r>
          </w:p>
        </w:tc>
        <w:tc>
          <w:tcPr>
            <w:tcW w:w="1127" w:type="pct"/>
            <w:vAlign w:val="center"/>
          </w:tcPr>
          <w:p w14:paraId="0B166E95" w14:textId="6DCF9182" w:rsidR="004F7F14" w:rsidRPr="00EA6B87" w:rsidRDefault="004F7F14" w:rsidP="008D1AE6">
            <w:pPr>
              <w:numPr>
                <w:ilvl w:val="12"/>
                <w:numId w:val="0"/>
              </w:numPr>
              <w:jc w:val="center"/>
              <w:rPr>
                <w:lang w:val="el-GR"/>
              </w:rPr>
            </w:pPr>
            <w:r w:rsidRPr="00EA6B87">
              <w:rPr>
                <w:lang w:val="el-GR"/>
              </w:rPr>
              <w:t>5%</w:t>
            </w:r>
          </w:p>
        </w:tc>
        <w:tc>
          <w:tcPr>
            <w:tcW w:w="1642" w:type="pct"/>
            <w:vAlign w:val="center"/>
          </w:tcPr>
          <w:p w14:paraId="769CF309" w14:textId="041294A9" w:rsidR="004F7F14" w:rsidRPr="00EA6B87" w:rsidRDefault="004F7F14" w:rsidP="008D1AE6">
            <w:pPr>
              <w:numPr>
                <w:ilvl w:val="12"/>
                <w:numId w:val="0"/>
              </w:numPr>
              <w:jc w:val="center"/>
              <w:rPr>
                <w:lang w:val="el-GR"/>
              </w:rPr>
            </w:pPr>
            <w:r w:rsidRPr="00EA6B87">
              <w:rPr>
                <w:lang w:val="el-GR"/>
              </w:rPr>
              <w:t xml:space="preserve">Ενότητα </w:t>
            </w:r>
            <w:r w:rsidR="00DC499C" w:rsidRPr="00E65633">
              <w:rPr>
                <w:b/>
                <w:bCs/>
                <w:color w:val="002060"/>
                <w:lang w:val="el-GR"/>
              </w:rPr>
              <w:fldChar w:fldCharType="begin"/>
            </w:r>
            <w:r w:rsidR="00DC499C" w:rsidRPr="00E65633">
              <w:rPr>
                <w:b/>
                <w:bCs/>
                <w:color w:val="002060"/>
              </w:rPr>
              <w:instrText xml:space="preserve"> REF _Ref172196623 \r \h </w:instrText>
            </w:r>
            <w:r w:rsidR="00E65633">
              <w:rPr>
                <w:b/>
                <w:bCs/>
                <w:color w:val="002060"/>
                <w:lang w:val="el-GR"/>
              </w:rPr>
              <w:instrText xml:space="preserve"> \* MERGEFORMAT </w:instrText>
            </w:r>
            <w:r w:rsidR="00DC499C" w:rsidRPr="00E65633">
              <w:rPr>
                <w:b/>
                <w:bCs/>
                <w:color w:val="002060"/>
                <w:lang w:val="el-GR"/>
              </w:rPr>
            </w:r>
            <w:r w:rsidR="00DC499C" w:rsidRPr="00E65633">
              <w:rPr>
                <w:b/>
                <w:bCs/>
                <w:color w:val="002060"/>
                <w:lang w:val="el-GR"/>
              </w:rPr>
              <w:fldChar w:fldCharType="separate"/>
            </w:r>
            <w:r w:rsidR="007D003C">
              <w:rPr>
                <w:b/>
                <w:bCs/>
                <w:color w:val="002060"/>
              </w:rPr>
              <w:t>6.6</w:t>
            </w:r>
            <w:r w:rsidR="00DC499C" w:rsidRPr="00E65633">
              <w:rPr>
                <w:b/>
                <w:bCs/>
                <w:color w:val="002060"/>
                <w:lang w:val="el-GR"/>
              </w:rPr>
              <w:fldChar w:fldCharType="end"/>
            </w:r>
            <w:r w:rsidRPr="00EA6B87">
              <w:rPr>
                <w:lang w:val="el-GR"/>
              </w:rPr>
              <w:t xml:space="preserve"> του Παραρτήματος </w:t>
            </w:r>
            <w:r w:rsidRPr="00EA6B87">
              <w:rPr>
                <w:lang w:val="en-US"/>
              </w:rPr>
              <w:t>I</w:t>
            </w:r>
          </w:p>
        </w:tc>
      </w:tr>
      <w:tr w:rsidR="00B96802" w:rsidRPr="00EA6B87" w14:paraId="644775E7" w14:textId="77777777" w:rsidTr="008D1AE6">
        <w:trPr>
          <w:trHeight w:val="20"/>
          <w:jc w:val="center"/>
        </w:trPr>
        <w:tc>
          <w:tcPr>
            <w:tcW w:w="639" w:type="pct"/>
            <w:vAlign w:val="center"/>
          </w:tcPr>
          <w:p w14:paraId="60F04CAD" w14:textId="2E949ABD" w:rsidR="00B96802" w:rsidRPr="00EA6B87" w:rsidRDefault="004F7F14" w:rsidP="008D1AE6">
            <w:pPr>
              <w:suppressAutoHyphens w:val="0"/>
              <w:ind w:left="142"/>
              <w:jc w:val="left"/>
              <w:rPr>
                <w:b/>
                <w:lang w:val="el-GR"/>
              </w:rPr>
            </w:pPr>
            <w:r w:rsidRPr="00EA6B87">
              <w:rPr>
                <w:b/>
                <w:lang w:val="el-GR"/>
              </w:rPr>
              <w:t>2.</w:t>
            </w:r>
            <w:r w:rsidR="00704C32">
              <w:rPr>
                <w:b/>
                <w:lang w:val="el-GR"/>
              </w:rPr>
              <w:t>7</w:t>
            </w:r>
          </w:p>
        </w:tc>
        <w:tc>
          <w:tcPr>
            <w:tcW w:w="1592" w:type="pct"/>
            <w:vAlign w:val="center"/>
          </w:tcPr>
          <w:p w14:paraId="7DBA7F28" w14:textId="595D1923" w:rsidR="00B96802" w:rsidRPr="00EA6B87" w:rsidRDefault="00B96802" w:rsidP="008D1AE6">
            <w:pPr>
              <w:numPr>
                <w:ilvl w:val="12"/>
                <w:numId w:val="0"/>
              </w:numPr>
              <w:jc w:val="left"/>
              <w:rPr>
                <w:bCs/>
                <w:lang w:val="el-GR"/>
              </w:rPr>
            </w:pPr>
            <w:r w:rsidRPr="00EA6B87">
              <w:rPr>
                <w:bCs/>
                <w:lang w:val="el-GR"/>
              </w:rPr>
              <w:t>Υπηρεσίες Εγγύησης - Συντήρησης</w:t>
            </w:r>
          </w:p>
        </w:tc>
        <w:tc>
          <w:tcPr>
            <w:tcW w:w="1127" w:type="pct"/>
            <w:vAlign w:val="center"/>
          </w:tcPr>
          <w:p w14:paraId="76AD1A76" w14:textId="434DC20D" w:rsidR="00B96802" w:rsidRPr="00EA6B87" w:rsidRDefault="00B96802" w:rsidP="008D1AE6">
            <w:pPr>
              <w:numPr>
                <w:ilvl w:val="12"/>
                <w:numId w:val="0"/>
              </w:numPr>
              <w:jc w:val="center"/>
              <w:rPr>
                <w:lang w:val="el-GR"/>
              </w:rPr>
            </w:pPr>
            <w:r w:rsidRPr="00EA6B87">
              <w:rPr>
                <w:lang w:val="el-GR"/>
              </w:rPr>
              <w:t>10%</w:t>
            </w:r>
          </w:p>
        </w:tc>
        <w:tc>
          <w:tcPr>
            <w:tcW w:w="1642" w:type="pct"/>
            <w:vAlign w:val="center"/>
          </w:tcPr>
          <w:p w14:paraId="69DD27A9" w14:textId="6F1D6215" w:rsidR="00B96802" w:rsidRPr="00EA6B87" w:rsidRDefault="00B96802" w:rsidP="008D1AE6">
            <w:pPr>
              <w:numPr>
                <w:ilvl w:val="12"/>
                <w:numId w:val="0"/>
              </w:numPr>
              <w:jc w:val="center"/>
              <w:rPr>
                <w:lang w:val="el-GR"/>
              </w:rPr>
            </w:pPr>
            <w:r w:rsidRPr="00EA6B87">
              <w:rPr>
                <w:lang w:val="el-GR"/>
              </w:rPr>
              <w:t xml:space="preserve">Ενότητες </w:t>
            </w:r>
            <w:hyperlink w:anchor="_Υπηρεσίες_Εγγύησης_και" w:history="1">
              <w:r w:rsidR="00DC499C" w:rsidRPr="00E65633">
                <w:rPr>
                  <w:rStyle w:val="-"/>
                  <w:b/>
                  <w:bCs/>
                  <w:color w:val="002060"/>
                  <w:lang w:val="el-GR"/>
                </w:rPr>
                <w:fldChar w:fldCharType="begin"/>
              </w:r>
              <w:r w:rsidR="00DC499C" w:rsidRPr="00E65633">
                <w:rPr>
                  <w:b/>
                  <w:bCs/>
                  <w:color w:val="002060"/>
                </w:rPr>
                <w:instrText xml:space="preserve"> REF _Ref172196649 \r \h </w:instrText>
              </w:r>
              <w:r w:rsidR="00E65633">
                <w:rPr>
                  <w:rStyle w:val="-"/>
                  <w:b/>
                  <w:bCs/>
                  <w:color w:val="002060"/>
                  <w:lang w:val="el-GR"/>
                </w:rPr>
                <w:instrText xml:space="preserve"> \* MERGEFORMAT </w:instrText>
              </w:r>
              <w:r w:rsidR="00DC499C" w:rsidRPr="00E65633">
                <w:rPr>
                  <w:rStyle w:val="-"/>
                  <w:b/>
                  <w:bCs/>
                  <w:color w:val="002060"/>
                  <w:lang w:val="el-GR"/>
                </w:rPr>
              </w:r>
              <w:r w:rsidR="00DC499C" w:rsidRPr="00E65633">
                <w:rPr>
                  <w:rStyle w:val="-"/>
                  <w:b/>
                  <w:bCs/>
                  <w:color w:val="002060"/>
                  <w:lang w:val="el-GR"/>
                </w:rPr>
                <w:fldChar w:fldCharType="separate"/>
              </w:r>
              <w:r w:rsidR="007D003C">
                <w:rPr>
                  <w:b/>
                  <w:bCs/>
                  <w:color w:val="002060"/>
                </w:rPr>
                <w:t>6.7</w:t>
              </w:r>
              <w:r w:rsidR="00DC499C" w:rsidRPr="00E65633">
                <w:rPr>
                  <w:rStyle w:val="-"/>
                  <w:b/>
                  <w:bCs/>
                  <w:color w:val="002060"/>
                  <w:lang w:val="el-GR"/>
                </w:rPr>
                <w:fldChar w:fldCharType="end"/>
              </w:r>
            </w:hyperlink>
            <w:r w:rsidRPr="00EA6B87">
              <w:rPr>
                <w:lang w:val="el-GR"/>
              </w:rPr>
              <w:t xml:space="preserve"> &amp; </w:t>
            </w:r>
            <w:hyperlink w:anchor="_Περίοδος_Εγγύησης_και" w:history="1">
              <w:r w:rsidR="00DC499C" w:rsidRPr="00E65633">
                <w:rPr>
                  <w:rStyle w:val="-"/>
                  <w:b/>
                  <w:bCs/>
                  <w:color w:val="002060"/>
                  <w:lang w:val="el-GR"/>
                </w:rPr>
                <w:fldChar w:fldCharType="begin"/>
              </w:r>
              <w:r w:rsidR="00DC499C" w:rsidRPr="00E65633">
                <w:rPr>
                  <w:b/>
                  <w:bCs/>
                  <w:color w:val="002060"/>
                </w:rPr>
                <w:instrText xml:space="preserve"> REF _Ref172196683 \r \h </w:instrText>
              </w:r>
              <w:r w:rsidR="00DC499C" w:rsidRPr="00E65633">
                <w:rPr>
                  <w:rStyle w:val="-"/>
                  <w:b/>
                  <w:bCs/>
                  <w:color w:val="002060"/>
                  <w:lang w:val="el-GR"/>
                </w:rPr>
              </w:r>
              <w:r w:rsidR="00DC499C" w:rsidRPr="00E65633">
                <w:rPr>
                  <w:rStyle w:val="-"/>
                  <w:b/>
                  <w:bCs/>
                  <w:color w:val="002060"/>
                  <w:lang w:val="el-GR"/>
                </w:rPr>
                <w:fldChar w:fldCharType="separate"/>
              </w:r>
              <w:r w:rsidR="007D003C">
                <w:rPr>
                  <w:b/>
                  <w:bCs/>
                  <w:color w:val="002060"/>
                </w:rPr>
                <w:t>7.3</w:t>
              </w:r>
              <w:r w:rsidR="00DC499C" w:rsidRPr="00E65633">
                <w:rPr>
                  <w:rStyle w:val="-"/>
                  <w:b/>
                  <w:bCs/>
                  <w:color w:val="002060"/>
                  <w:lang w:val="el-GR"/>
                </w:rPr>
                <w:fldChar w:fldCharType="end"/>
              </w:r>
            </w:hyperlink>
            <w:r w:rsidRPr="00EA6B87">
              <w:rPr>
                <w:lang w:val="el-GR"/>
              </w:rPr>
              <w:t xml:space="preserve"> του Παραρτήματος </w:t>
            </w:r>
            <w:r w:rsidRPr="00EA6B87">
              <w:rPr>
                <w:lang w:val="en-US"/>
              </w:rPr>
              <w:t>I</w:t>
            </w:r>
          </w:p>
        </w:tc>
      </w:tr>
      <w:tr w:rsidR="002855F8" w:rsidRPr="00EA6B87" w14:paraId="395550E4" w14:textId="77777777" w:rsidTr="008D1AE6">
        <w:trPr>
          <w:trHeight w:val="20"/>
          <w:jc w:val="center"/>
        </w:trPr>
        <w:tc>
          <w:tcPr>
            <w:tcW w:w="5000" w:type="pct"/>
            <w:gridSpan w:val="4"/>
            <w:shd w:val="clear" w:color="auto" w:fill="BFBFBF" w:themeFill="background1" w:themeFillShade="BF"/>
          </w:tcPr>
          <w:p w14:paraId="620372BB" w14:textId="79F547C1" w:rsidR="002855F8" w:rsidRPr="00EA6B87" w:rsidRDefault="002855F8" w:rsidP="008D1AE6">
            <w:pPr>
              <w:numPr>
                <w:ilvl w:val="12"/>
                <w:numId w:val="0"/>
              </w:numPr>
              <w:jc w:val="left"/>
              <w:rPr>
                <w:lang w:val="el-GR"/>
              </w:rPr>
            </w:pPr>
            <w:r w:rsidRPr="00EA6B87">
              <w:rPr>
                <w:b/>
                <w:lang w:val="el-GR"/>
              </w:rPr>
              <w:t>Ομάδα Γ</w:t>
            </w:r>
          </w:p>
        </w:tc>
      </w:tr>
      <w:tr w:rsidR="004717A5" w:rsidRPr="00EA6B87" w14:paraId="217D7841" w14:textId="77777777" w:rsidTr="008D1AE6">
        <w:trPr>
          <w:trHeight w:val="20"/>
          <w:jc w:val="center"/>
        </w:trPr>
        <w:tc>
          <w:tcPr>
            <w:tcW w:w="639" w:type="pct"/>
            <w:shd w:val="clear" w:color="auto" w:fill="BFBFBF" w:themeFill="background1" w:themeFillShade="BF"/>
            <w:vAlign w:val="center"/>
          </w:tcPr>
          <w:p w14:paraId="2B9564FF" w14:textId="2A8E14CE" w:rsidR="004717A5" w:rsidRPr="00EA6B87" w:rsidRDefault="00BB205F" w:rsidP="008D1AE6">
            <w:pPr>
              <w:suppressAutoHyphens w:val="0"/>
              <w:jc w:val="left"/>
              <w:rPr>
                <w:b/>
                <w:lang w:val="el-GR"/>
              </w:rPr>
            </w:pPr>
            <w:r w:rsidRPr="00EA6B87">
              <w:rPr>
                <w:b/>
                <w:lang w:val="el-GR"/>
              </w:rPr>
              <w:t>3.</w:t>
            </w:r>
          </w:p>
        </w:tc>
        <w:tc>
          <w:tcPr>
            <w:tcW w:w="1592" w:type="pct"/>
            <w:shd w:val="clear" w:color="auto" w:fill="BFBFBF" w:themeFill="background1" w:themeFillShade="BF"/>
            <w:vAlign w:val="center"/>
          </w:tcPr>
          <w:p w14:paraId="1D5060E2" w14:textId="725CF536" w:rsidR="004717A5" w:rsidRPr="00EA6B87" w:rsidRDefault="002855F8" w:rsidP="008D1AE6">
            <w:pPr>
              <w:numPr>
                <w:ilvl w:val="12"/>
                <w:numId w:val="0"/>
              </w:numPr>
              <w:jc w:val="left"/>
              <w:rPr>
                <w:b/>
                <w:lang w:val="el-GR"/>
              </w:rPr>
            </w:pPr>
            <w:r w:rsidRPr="00EA6B87">
              <w:rPr>
                <w:b/>
                <w:iCs/>
                <w:lang w:val="el-GR"/>
              </w:rPr>
              <w:t>Μεθοδολογία Οργάνωσης/Διοίκησης και Υλοποίησης Έργου</w:t>
            </w:r>
          </w:p>
        </w:tc>
        <w:tc>
          <w:tcPr>
            <w:tcW w:w="1127" w:type="pct"/>
            <w:shd w:val="clear" w:color="auto" w:fill="BFBFBF" w:themeFill="background1" w:themeFillShade="BF"/>
            <w:vAlign w:val="center"/>
          </w:tcPr>
          <w:p w14:paraId="2FA17433" w14:textId="1A2D596B" w:rsidR="004717A5" w:rsidRPr="00EA6B87" w:rsidRDefault="00BB205F" w:rsidP="008D1AE6">
            <w:pPr>
              <w:numPr>
                <w:ilvl w:val="12"/>
                <w:numId w:val="0"/>
              </w:numPr>
              <w:jc w:val="center"/>
              <w:rPr>
                <w:lang w:val="el-GR"/>
              </w:rPr>
            </w:pPr>
            <w:r w:rsidRPr="00EA6B87">
              <w:rPr>
                <w:b/>
                <w:bCs/>
                <w:lang w:val="el-GR"/>
              </w:rPr>
              <w:t>10%</w:t>
            </w:r>
          </w:p>
        </w:tc>
        <w:tc>
          <w:tcPr>
            <w:tcW w:w="1642" w:type="pct"/>
            <w:shd w:val="clear" w:color="auto" w:fill="BFBFBF" w:themeFill="background1" w:themeFillShade="BF"/>
          </w:tcPr>
          <w:p w14:paraId="5FF3A7E9" w14:textId="77777777" w:rsidR="004717A5" w:rsidRPr="00EA6B87" w:rsidRDefault="004717A5" w:rsidP="008D1AE6">
            <w:pPr>
              <w:jc w:val="center"/>
              <w:rPr>
                <w:lang w:val="el-GR"/>
              </w:rPr>
            </w:pPr>
          </w:p>
        </w:tc>
      </w:tr>
      <w:tr w:rsidR="002855F8" w:rsidRPr="00EA6B87" w14:paraId="043301EF" w14:textId="77777777" w:rsidTr="008D1AE6">
        <w:trPr>
          <w:trHeight w:val="20"/>
          <w:jc w:val="center"/>
        </w:trPr>
        <w:tc>
          <w:tcPr>
            <w:tcW w:w="639" w:type="pct"/>
            <w:vAlign w:val="center"/>
          </w:tcPr>
          <w:p w14:paraId="3AC25EF7" w14:textId="5BFAC23D" w:rsidR="002855F8" w:rsidRPr="00EA6B87" w:rsidRDefault="00BB205F" w:rsidP="008D1AE6">
            <w:pPr>
              <w:suppressAutoHyphens w:val="0"/>
              <w:ind w:left="180"/>
              <w:jc w:val="left"/>
              <w:rPr>
                <w:b/>
                <w:lang w:val="el-GR"/>
              </w:rPr>
            </w:pPr>
            <w:r w:rsidRPr="00EA6B87">
              <w:rPr>
                <w:b/>
                <w:lang w:val="el-GR"/>
              </w:rPr>
              <w:t>3.1</w:t>
            </w:r>
          </w:p>
        </w:tc>
        <w:tc>
          <w:tcPr>
            <w:tcW w:w="1592" w:type="pct"/>
            <w:vAlign w:val="center"/>
          </w:tcPr>
          <w:p w14:paraId="4DC20B23" w14:textId="55D26403" w:rsidR="002855F8" w:rsidRPr="00EA6B87" w:rsidRDefault="002855F8" w:rsidP="008D1AE6">
            <w:pPr>
              <w:numPr>
                <w:ilvl w:val="12"/>
                <w:numId w:val="0"/>
              </w:numPr>
              <w:jc w:val="left"/>
              <w:rPr>
                <w:lang w:val="el-GR"/>
              </w:rPr>
            </w:pPr>
            <w:r w:rsidRPr="00EA6B87">
              <w:rPr>
                <w:lang w:val="el-GR"/>
              </w:rPr>
              <w:t>Οργάνωση Υλοποίησης Έργου (Χρονοδιάγραμμα,</w:t>
            </w:r>
            <w:r w:rsidR="00B938D5" w:rsidRPr="00B938D5">
              <w:rPr>
                <w:lang w:val="el-GR"/>
              </w:rPr>
              <w:t xml:space="preserve"> </w:t>
            </w:r>
            <w:r w:rsidR="00925871">
              <w:rPr>
                <w:lang w:val="el-GR"/>
              </w:rPr>
              <w:t>Φάσεις,</w:t>
            </w:r>
            <w:r w:rsidRPr="00EA6B87">
              <w:rPr>
                <w:lang w:val="el-GR"/>
              </w:rPr>
              <w:t xml:space="preserve"> Παραδοτέα)</w:t>
            </w:r>
          </w:p>
        </w:tc>
        <w:tc>
          <w:tcPr>
            <w:tcW w:w="1127" w:type="pct"/>
            <w:vAlign w:val="center"/>
          </w:tcPr>
          <w:p w14:paraId="28321CA7" w14:textId="528E4AB1" w:rsidR="002855F8" w:rsidRPr="00EA6B87" w:rsidRDefault="00BB205F" w:rsidP="008D1AE6">
            <w:pPr>
              <w:numPr>
                <w:ilvl w:val="12"/>
                <w:numId w:val="0"/>
              </w:numPr>
              <w:jc w:val="center"/>
              <w:rPr>
                <w:lang w:val="el-GR"/>
              </w:rPr>
            </w:pPr>
            <w:r w:rsidRPr="00EA6B87">
              <w:rPr>
                <w:lang w:val="el-GR"/>
              </w:rPr>
              <w:t>5%</w:t>
            </w:r>
          </w:p>
        </w:tc>
        <w:tc>
          <w:tcPr>
            <w:tcW w:w="1642" w:type="pct"/>
            <w:vAlign w:val="center"/>
          </w:tcPr>
          <w:p w14:paraId="2581EB77" w14:textId="3F2D33B1" w:rsidR="002855F8" w:rsidRPr="00EA6B87" w:rsidRDefault="00B96802" w:rsidP="008D1AE6">
            <w:pPr>
              <w:jc w:val="center"/>
              <w:rPr>
                <w:lang w:val="el-GR"/>
              </w:rPr>
            </w:pPr>
            <w:r w:rsidRPr="00EA6B87">
              <w:rPr>
                <w:lang w:val="el-GR"/>
              </w:rPr>
              <w:t xml:space="preserve">Ενότητες </w:t>
            </w:r>
            <w:hyperlink w:anchor="_Χρονοδιάγραμμα" w:history="1">
              <w:r w:rsidR="00DC499C" w:rsidRPr="00E65633">
                <w:rPr>
                  <w:rStyle w:val="-"/>
                  <w:b/>
                  <w:bCs/>
                  <w:color w:val="002060"/>
                  <w:lang w:val="el-GR"/>
                </w:rPr>
                <w:fldChar w:fldCharType="begin"/>
              </w:r>
              <w:r w:rsidR="00DC499C" w:rsidRPr="00E65633">
                <w:rPr>
                  <w:b/>
                  <w:bCs/>
                  <w:color w:val="002060"/>
                </w:rPr>
                <w:instrText xml:space="preserve"> REF _Ref172196703 \r \h </w:instrText>
              </w:r>
              <w:r w:rsidR="00DC499C" w:rsidRPr="00E65633">
                <w:rPr>
                  <w:rStyle w:val="-"/>
                  <w:b/>
                  <w:bCs/>
                  <w:color w:val="002060"/>
                  <w:lang w:val="el-GR"/>
                </w:rPr>
              </w:r>
              <w:r w:rsidR="00DC499C" w:rsidRPr="00E65633">
                <w:rPr>
                  <w:rStyle w:val="-"/>
                  <w:b/>
                  <w:bCs/>
                  <w:color w:val="002060"/>
                  <w:lang w:val="el-GR"/>
                </w:rPr>
                <w:fldChar w:fldCharType="separate"/>
              </w:r>
              <w:r w:rsidR="007D003C">
                <w:rPr>
                  <w:b/>
                  <w:bCs/>
                  <w:color w:val="002060"/>
                </w:rPr>
                <w:t>7.1</w:t>
              </w:r>
              <w:r w:rsidR="00DC499C" w:rsidRPr="00E65633">
                <w:rPr>
                  <w:rStyle w:val="-"/>
                  <w:b/>
                  <w:bCs/>
                  <w:color w:val="002060"/>
                  <w:lang w:val="el-GR"/>
                </w:rPr>
                <w:fldChar w:fldCharType="end"/>
              </w:r>
            </w:hyperlink>
            <w:r w:rsidRPr="00EA6B87">
              <w:rPr>
                <w:lang w:val="el-GR"/>
              </w:rPr>
              <w:t xml:space="preserve">, </w:t>
            </w:r>
            <w:hyperlink w:anchor="_Φάσεις_–_Παραδοτέα" w:history="1">
              <w:r w:rsidR="00DC499C" w:rsidRPr="00E65633">
                <w:rPr>
                  <w:rStyle w:val="-"/>
                  <w:b/>
                  <w:bCs/>
                  <w:color w:val="002060"/>
                  <w:lang w:val="el-GR"/>
                </w:rPr>
                <w:fldChar w:fldCharType="begin"/>
              </w:r>
              <w:r w:rsidR="00DC499C" w:rsidRPr="00E65633">
                <w:rPr>
                  <w:b/>
                  <w:bCs/>
                  <w:color w:val="002060"/>
                </w:rPr>
                <w:instrText xml:space="preserve"> REF _Ref172196710 \r \h </w:instrText>
              </w:r>
              <w:r w:rsidR="00DC499C" w:rsidRPr="00E65633">
                <w:rPr>
                  <w:rStyle w:val="-"/>
                  <w:b/>
                  <w:bCs/>
                  <w:color w:val="002060"/>
                  <w:lang w:val="el-GR"/>
                </w:rPr>
              </w:r>
              <w:r w:rsidR="00DC499C" w:rsidRPr="00E65633">
                <w:rPr>
                  <w:rStyle w:val="-"/>
                  <w:b/>
                  <w:bCs/>
                  <w:color w:val="002060"/>
                  <w:lang w:val="el-GR"/>
                </w:rPr>
                <w:fldChar w:fldCharType="separate"/>
              </w:r>
              <w:r w:rsidR="007D003C">
                <w:rPr>
                  <w:b/>
                  <w:bCs/>
                  <w:color w:val="002060"/>
                </w:rPr>
                <w:t>7.2</w:t>
              </w:r>
              <w:r w:rsidR="00DC499C" w:rsidRPr="00E65633">
                <w:rPr>
                  <w:rStyle w:val="-"/>
                  <w:b/>
                  <w:bCs/>
                  <w:color w:val="002060"/>
                  <w:lang w:val="el-GR"/>
                </w:rPr>
                <w:fldChar w:fldCharType="end"/>
              </w:r>
            </w:hyperlink>
            <w:r w:rsidRPr="00EA6B87">
              <w:rPr>
                <w:lang w:val="el-GR"/>
              </w:rPr>
              <w:t xml:space="preserve"> &amp; </w:t>
            </w:r>
            <w:hyperlink w:anchor="_Τόπος_υλοποίησης/_παροχής" w:history="1">
              <w:r w:rsidR="00DC499C" w:rsidRPr="00E65633">
                <w:rPr>
                  <w:rStyle w:val="-"/>
                  <w:b/>
                  <w:bCs/>
                  <w:color w:val="002060"/>
                  <w:lang w:val="el-GR"/>
                </w:rPr>
                <w:fldChar w:fldCharType="begin"/>
              </w:r>
              <w:r w:rsidR="00DC499C" w:rsidRPr="00E65633">
                <w:rPr>
                  <w:b/>
                  <w:bCs/>
                  <w:color w:val="002060"/>
                </w:rPr>
                <w:instrText xml:space="preserve"> REF _Ref172196744 \r \h </w:instrText>
              </w:r>
              <w:r w:rsidR="00DC499C" w:rsidRPr="00E65633">
                <w:rPr>
                  <w:rStyle w:val="-"/>
                  <w:b/>
                  <w:bCs/>
                  <w:color w:val="002060"/>
                  <w:lang w:val="el-GR"/>
                </w:rPr>
              </w:r>
              <w:r w:rsidR="00DC499C" w:rsidRPr="00E65633">
                <w:rPr>
                  <w:rStyle w:val="-"/>
                  <w:b/>
                  <w:bCs/>
                  <w:color w:val="002060"/>
                  <w:lang w:val="el-GR"/>
                </w:rPr>
                <w:fldChar w:fldCharType="separate"/>
              </w:r>
              <w:r w:rsidR="007D003C">
                <w:rPr>
                  <w:b/>
                  <w:bCs/>
                  <w:color w:val="002060"/>
                </w:rPr>
                <w:t>7.6</w:t>
              </w:r>
              <w:r w:rsidR="00DC499C" w:rsidRPr="00E65633">
                <w:rPr>
                  <w:rStyle w:val="-"/>
                  <w:b/>
                  <w:bCs/>
                  <w:color w:val="002060"/>
                  <w:lang w:val="el-GR"/>
                </w:rPr>
                <w:fldChar w:fldCharType="end"/>
              </w:r>
            </w:hyperlink>
            <w:r w:rsidRPr="00EA6B87">
              <w:rPr>
                <w:lang w:val="el-GR"/>
              </w:rPr>
              <w:t xml:space="preserve"> του Παραρτήματος </w:t>
            </w:r>
            <w:r w:rsidRPr="00EA6B87">
              <w:rPr>
                <w:lang w:val="en-US"/>
              </w:rPr>
              <w:t>I</w:t>
            </w:r>
          </w:p>
        </w:tc>
      </w:tr>
      <w:tr w:rsidR="002855F8" w:rsidRPr="00EA6B87" w14:paraId="113B0C8B" w14:textId="77777777" w:rsidTr="008D1AE6">
        <w:trPr>
          <w:trHeight w:val="20"/>
          <w:jc w:val="center"/>
        </w:trPr>
        <w:tc>
          <w:tcPr>
            <w:tcW w:w="639" w:type="pct"/>
            <w:vAlign w:val="center"/>
          </w:tcPr>
          <w:p w14:paraId="4A7E60C7" w14:textId="0BC74290" w:rsidR="002855F8" w:rsidRPr="00EA6B87" w:rsidRDefault="00BB205F" w:rsidP="008D1AE6">
            <w:pPr>
              <w:suppressAutoHyphens w:val="0"/>
              <w:ind w:left="180"/>
              <w:jc w:val="left"/>
              <w:rPr>
                <w:b/>
                <w:lang w:val="el-GR"/>
              </w:rPr>
            </w:pPr>
            <w:r w:rsidRPr="00EA6B87">
              <w:rPr>
                <w:b/>
                <w:lang w:val="el-GR"/>
              </w:rPr>
              <w:t>3.2</w:t>
            </w:r>
          </w:p>
        </w:tc>
        <w:tc>
          <w:tcPr>
            <w:tcW w:w="1592" w:type="pct"/>
            <w:vAlign w:val="center"/>
          </w:tcPr>
          <w:p w14:paraId="38E9FB33" w14:textId="77777777" w:rsidR="002855F8" w:rsidRDefault="00925871" w:rsidP="008D1AE6">
            <w:pPr>
              <w:numPr>
                <w:ilvl w:val="12"/>
                <w:numId w:val="0"/>
              </w:numPr>
              <w:jc w:val="left"/>
              <w:rPr>
                <w:lang w:val="el-GR"/>
              </w:rPr>
            </w:pPr>
            <w:r>
              <w:rPr>
                <w:lang w:val="el-GR"/>
              </w:rPr>
              <w:t>Ομάδα Έργου/</w:t>
            </w:r>
            <w:r w:rsidR="002855F8" w:rsidRPr="00EA6B87">
              <w:rPr>
                <w:lang w:val="el-GR"/>
              </w:rPr>
              <w:t>Σχήμα Διοίκησης -</w:t>
            </w:r>
            <w:r>
              <w:rPr>
                <w:lang w:val="el-GR"/>
              </w:rPr>
              <w:t xml:space="preserve">&amp; </w:t>
            </w:r>
            <w:r w:rsidR="002855F8" w:rsidRPr="00EA6B87">
              <w:rPr>
                <w:lang w:val="el-GR"/>
              </w:rPr>
              <w:t xml:space="preserve"> Μεθοδολογία Διοίκησης και Διασφάλισης Ποιότητας</w:t>
            </w:r>
          </w:p>
          <w:p w14:paraId="6D537C05" w14:textId="3B769457" w:rsidR="00925871" w:rsidRPr="00EA6B87" w:rsidRDefault="00925871" w:rsidP="008D1AE6">
            <w:pPr>
              <w:numPr>
                <w:ilvl w:val="12"/>
                <w:numId w:val="0"/>
              </w:numPr>
              <w:jc w:val="left"/>
              <w:rPr>
                <w:b/>
                <w:lang w:val="el-GR"/>
              </w:rPr>
            </w:pPr>
            <w:r>
              <w:rPr>
                <w:lang w:val="el-GR"/>
              </w:rPr>
              <w:lastRenderedPageBreak/>
              <w:t>Τόπος Υλοποίησης / παροχής των υπηρεσιών</w:t>
            </w:r>
          </w:p>
        </w:tc>
        <w:tc>
          <w:tcPr>
            <w:tcW w:w="1127" w:type="pct"/>
            <w:vAlign w:val="center"/>
          </w:tcPr>
          <w:p w14:paraId="36C9C1D4" w14:textId="20920A83" w:rsidR="002855F8" w:rsidRPr="00EA6B87" w:rsidRDefault="00BB205F" w:rsidP="008D1AE6">
            <w:pPr>
              <w:numPr>
                <w:ilvl w:val="12"/>
                <w:numId w:val="0"/>
              </w:numPr>
              <w:jc w:val="center"/>
              <w:rPr>
                <w:lang w:val="el-GR"/>
              </w:rPr>
            </w:pPr>
            <w:r w:rsidRPr="00EA6B87">
              <w:rPr>
                <w:lang w:val="el-GR"/>
              </w:rPr>
              <w:lastRenderedPageBreak/>
              <w:t>5%</w:t>
            </w:r>
          </w:p>
        </w:tc>
        <w:tc>
          <w:tcPr>
            <w:tcW w:w="1642" w:type="pct"/>
            <w:vAlign w:val="center"/>
          </w:tcPr>
          <w:p w14:paraId="751DBF26" w14:textId="0F5B37FB" w:rsidR="002855F8" w:rsidRPr="00EA6B87" w:rsidRDefault="00B96802" w:rsidP="008D1AE6">
            <w:pPr>
              <w:jc w:val="center"/>
              <w:rPr>
                <w:lang w:val="el-GR"/>
              </w:rPr>
            </w:pPr>
            <w:r w:rsidRPr="00EA6B87">
              <w:rPr>
                <w:lang w:val="el-GR"/>
              </w:rPr>
              <w:t xml:space="preserve">Ενότητες </w:t>
            </w:r>
            <w:hyperlink w:anchor="_Ομάδα_Έργου/Σχήμα_Διοίκησης" w:history="1">
              <w:r w:rsidR="00DC499C" w:rsidRPr="00E65633">
                <w:rPr>
                  <w:rStyle w:val="-"/>
                  <w:b/>
                  <w:bCs/>
                  <w:color w:val="002060"/>
                  <w:lang w:val="el-GR"/>
                </w:rPr>
                <w:fldChar w:fldCharType="begin"/>
              </w:r>
              <w:r w:rsidR="00DC499C" w:rsidRPr="00E65633">
                <w:rPr>
                  <w:b/>
                  <w:bCs/>
                  <w:color w:val="002060"/>
                </w:rPr>
                <w:instrText xml:space="preserve"> REF _Ref172196756 \r \h </w:instrText>
              </w:r>
              <w:r w:rsidR="00DC499C" w:rsidRPr="00E65633">
                <w:rPr>
                  <w:rStyle w:val="-"/>
                  <w:b/>
                  <w:bCs/>
                  <w:color w:val="002060"/>
                  <w:lang w:val="el-GR"/>
                </w:rPr>
              </w:r>
              <w:r w:rsidR="00DC499C" w:rsidRPr="00E65633">
                <w:rPr>
                  <w:rStyle w:val="-"/>
                  <w:b/>
                  <w:bCs/>
                  <w:color w:val="002060"/>
                  <w:lang w:val="el-GR"/>
                </w:rPr>
                <w:fldChar w:fldCharType="separate"/>
              </w:r>
              <w:r w:rsidR="007D003C">
                <w:rPr>
                  <w:b/>
                  <w:bCs/>
                  <w:color w:val="002060"/>
                </w:rPr>
                <w:t>7.4</w:t>
              </w:r>
              <w:r w:rsidR="00DC499C" w:rsidRPr="00E65633">
                <w:rPr>
                  <w:rStyle w:val="-"/>
                  <w:b/>
                  <w:bCs/>
                  <w:color w:val="002060"/>
                  <w:lang w:val="el-GR"/>
                </w:rPr>
                <w:fldChar w:fldCharType="end"/>
              </w:r>
            </w:hyperlink>
            <w:r w:rsidRPr="00EA6B87">
              <w:rPr>
                <w:lang w:val="el-GR"/>
              </w:rPr>
              <w:t xml:space="preserve"> &amp; </w:t>
            </w:r>
            <w:hyperlink w:anchor="_Μεθοδολογία_διοίκησης_και" w:history="1">
              <w:r w:rsidR="00DC499C" w:rsidRPr="00E65633">
                <w:rPr>
                  <w:rStyle w:val="-"/>
                  <w:b/>
                  <w:bCs/>
                  <w:color w:val="002060"/>
                  <w:lang w:val="el-GR"/>
                </w:rPr>
                <w:fldChar w:fldCharType="begin"/>
              </w:r>
              <w:r w:rsidR="00DC499C" w:rsidRPr="00E65633">
                <w:rPr>
                  <w:b/>
                  <w:bCs/>
                  <w:color w:val="002060"/>
                </w:rPr>
                <w:instrText xml:space="preserve"> REF _Ref172196763 \r \h </w:instrText>
              </w:r>
              <w:r w:rsidR="00DC499C" w:rsidRPr="00E65633">
                <w:rPr>
                  <w:rStyle w:val="-"/>
                  <w:b/>
                  <w:bCs/>
                  <w:color w:val="002060"/>
                  <w:lang w:val="el-GR"/>
                </w:rPr>
                <w:instrText xml:space="preserve"> \* MERGEFORMAT </w:instrText>
              </w:r>
              <w:r w:rsidR="00DC499C" w:rsidRPr="00E65633">
                <w:rPr>
                  <w:rStyle w:val="-"/>
                  <w:b/>
                  <w:bCs/>
                  <w:color w:val="002060"/>
                  <w:lang w:val="el-GR"/>
                </w:rPr>
              </w:r>
              <w:r w:rsidR="00DC499C" w:rsidRPr="00E65633">
                <w:rPr>
                  <w:rStyle w:val="-"/>
                  <w:b/>
                  <w:bCs/>
                  <w:color w:val="002060"/>
                  <w:lang w:val="el-GR"/>
                </w:rPr>
                <w:fldChar w:fldCharType="separate"/>
              </w:r>
              <w:r w:rsidR="007D003C">
                <w:rPr>
                  <w:b/>
                  <w:bCs/>
                  <w:color w:val="002060"/>
                </w:rPr>
                <w:t>7.5</w:t>
              </w:r>
              <w:r w:rsidR="00DC499C" w:rsidRPr="00E65633">
                <w:rPr>
                  <w:rStyle w:val="-"/>
                  <w:b/>
                  <w:bCs/>
                  <w:color w:val="002060"/>
                  <w:lang w:val="el-GR"/>
                </w:rPr>
                <w:fldChar w:fldCharType="end"/>
              </w:r>
            </w:hyperlink>
            <w:r w:rsidRPr="00EA6B87">
              <w:rPr>
                <w:lang w:val="el-GR"/>
              </w:rPr>
              <w:t xml:space="preserve"> του Παραρτήματος </w:t>
            </w:r>
            <w:r w:rsidRPr="00EA6B87">
              <w:rPr>
                <w:lang w:val="en-US"/>
              </w:rPr>
              <w:t>I</w:t>
            </w:r>
          </w:p>
        </w:tc>
      </w:tr>
      <w:tr w:rsidR="004717A5" w:rsidRPr="00EA6B87" w14:paraId="4499A51B" w14:textId="77777777" w:rsidTr="008D1AE6">
        <w:trPr>
          <w:trHeight w:val="20"/>
          <w:jc w:val="center"/>
        </w:trPr>
        <w:tc>
          <w:tcPr>
            <w:tcW w:w="2231" w:type="pct"/>
            <w:gridSpan w:val="2"/>
            <w:shd w:val="clear" w:color="auto" w:fill="C0C0C0"/>
          </w:tcPr>
          <w:p w14:paraId="657B0A96" w14:textId="77777777" w:rsidR="004717A5" w:rsidRPr="00EA6B87" w:rsidRDefault="004717A5" w:rsidP="008D1AE6">
            <w:pPr>
              <w:numPr>
                <w:ilvl w:val="12"/>
                <w:numId w:val="0"/>
              </w:numPr>
              <w:rPr>
                <w:b/>
                <w:lang w:val="el-GR"/>
              </w:rPr>
            </w:pPr>
            <w:r w:rsidRPr="00EA6B87">
              <w:rPr>
                <w:b/>
                <w:lang w:val="el-GR"/>
              </w:rPr>
              <w:t xml:space="preserve">ΣΥΝΟΛΟ </w:t>
            </w:r>
          </w:p>
        </w:tc>
        <w:tc>
          <w:tcPr>
            <w:tcW w:w="1127" w:type="pct"/>
            <w:shd w:val="clear" w:color="auto" w:fill="C0C0C0"/>
          </w:tcPr>
          <w:p w14:paraId="3C520671" w14:textId="77777777" w:rsidR="004717A5" w:rsidRPr="00EA6B87" w:rsidRDefault="004717A5" w:rsidP="008D1AE6">
            <w:pPr>
              <w:numPr>
                <w:ilvl w:val="12"/>
                <w:numId w:val="0"/>
              </w:numPr>
              <w:jc w:val="center"/>
              <w:rPr>
                <w:b/>
                <w:lang w:val="el-GR"/>
              </w:rPr>
            </w:pPr>
            <w:r w:rsidRPr="00EA6B87">
              <w:rPr>
                <w:b/>
                <w:lang w:val="el-GR"/>
              </w:rPr>
              <w:t>100%</w:t>
            </w:r>
          </w:p>
        </w:tc>
        <w:tc>
          <w:tcPr>
            <w:tcW w:w="1642" w:type="pct"/>
            <w:shd w:val="clear" w:color="auto" w:fill="C0C0C0"/>
          </w:tcPr>
          <w:p w14:paraId="31CDF0BF" w14:textId="77777777" w:rsidR="004717A5" w:rsidRPr="00EA6B87" w:rsidRDefault="004717A5" w:rsidP="008D1AE6">
            <w:pPr>
              <w:numPr>
                <w:ilvl w:val="12"/>
                <w:numId w:val="0"/>
              </w:numPr>
              <w:jc w:val="center"/>
              <w:rPr>
                <w:b/>
                <w:lang w:val="el-GR"/>
              </w:rPr>
            </w:pPr>
          </w:p>
        </w:tc>
      </w:tr>
    </w:tbl>
    <w:p w14:paraId="578F7D6D" w14:textId="77777777" w:rsidR="001F4428" w:rsidRPr="00EA6B87" w:rsidRDefault="001F4428" w:rsidP="00F73DE9">
      <w:pPr>
        <w:spacing w:line="360" w:lineRule="auto"/>
        <w:rPr>
          <w:i/>
          <w:color w:val="5B9BD5"/>
          <w:lang w:val="el-GR"/>
        </w:rPr>
      </w:pPr>
    </w:p>
    <w:p w14:paraId="36CB9E95" w14:textId="77777777" w:rsidR="00B11217" w:rsidRPr="00EA6B87" w:rsidRDefault="00B11217" w:rsidP="00F73DE9">
      <w:pPr>
        <w:spacing w:before="120" w:line="360" w:lineRule="auto"/>
        <w:rPr>
          <w:b/>
          <w:i/>
          <w:lang w:val="el-GR"/>
        </w:rPr>
      </w:pPr>
      <w:r w:rsidRPr="00EA6B87">
        <w:rPr>
          <w:b/>
          <w:i/>
          <w:lang w:val="el-GR"/>
        </w:rPr>
        <w:t xml:space="preserve">Επεξήγηση Κριτηρίων: </w:t>
      </w:r>
    </w:p>
    <w:p w14:paraId="3C8F87C1" w14:textId="77777777" w:rsidR="00B11217" w:rsidRPr="00EA6B87" w:rsidRDefault="00B11217" w:rsidP="00F73DE9">
      <w:pPr>
        <w:spacing w:before="120" w:line="360" w:lineRule="auto"/>
        <w:rPr>
          <w:lang w:val="el-GR"/>
        </w:rPr>
      </w:pPr>
      <w:bookmarkStart w:id="201" w:name="_Hlk126495957"/>
      <w:r w:rsidRPr="00EA6B87">
        <w:rPr>
          <w:lang w:val="el-GR"/>
        </w:rPr>
        <w:t>Ανά κατηγορία και κριτήριο αξιολογούνται:</w:t>
      </w:r>
    </w:p>
    <w:bookmarkEnd w:id="201"/>
    <w:tbl>
      <w:tblPr>
        <w:tblW w:w="9855" w:type="dxa"/>
        <w:tblLayout w:type="fixed"/>
        <w:tblLook w:val="01E0" w:firstRow="1" w:lastRow="1" w:firstColumn="1" w:lastColumn="1" w:noHBand="0" w:noVBand="0"/>
      </w:tblPr>
      <w:tblGrid>
        <w:gridCol w:w="9855"/>
      </w:tblGrid>
      <w:tr w:rsidR="00B11217" w:rsidRPr="00EA6B87" w14:paraId="6A00666A" w14:textId="77777777" w:rsidTr="00DC0645">
        <w:tc>
          <w:tcPr>
            <w:tcW w:w="9855" w:type="dxa"/>
            <w:shd w:val="clear" w:color="auto" w:fill="E6E6E6"/>
          </w:tcPr>
          <w:p w14:paraId="6957D7D8" w14:textId="7FE9B3D5" w:rsidR="00B11217" w:rsidRPr="00EA6B87" w:rsidRDefault="00B11217" w:rsidP="00F73DE9">
            <w:pPr>
              <w:spacing w:before="120" w:line="360" w:lineRule="auto"/>
              <w:rPr>
                <w:u w:val="single"/>
                <w:lang w:val="el-GR"/>
              </w:rPr>
            </w:pPr>
            <w:r w:rsidRPr="00EA6B87">
              <w:rPr>
                <w:u w:val="single"/>
                <w:lang w:val="el-GR"/>
              </w:rPr>
              <w:br w:type="page"/>
            </w:r>
            <w:r w:rsidRPr="00EA6B87">
              <w:rPr>
                <w:b/>
                <w:lang w:val="el-GR"/>
              </w:rPr>
              <w:t xml:space="preserve">Ομάδα </w:t>
            </w:r>
            <w:r w:rsidR="00352FD8" w:rsidRPr="00EA6B87">
              <w:rPr>
                <w:b/>
                <w:lang w:val="el-GR"/>
              </w:rPr>
              <w:t>Α – Τεχνική Λύση</w:t>
            </w:r>
            <w:r w:rsidRPr="00EA6B87">
              <w:rPr>
                <w:b/>
                <w:lang w:val="el-GR"/>
              </w:rPr>
              <w:t xml:space="preserve"> </w:t>
            </w:r>
          </w:p>
        </w:tc>
      </w:tr>
      <w:tr w:rsidR="00B11217" w:rsidRPr="00B32624" w14:paraId="58ABC305" w14:textId="77777777" w:rsidTr="00DC0645">
        <w:tc>
          <w:tcPr>
            <w:tcW w:w="9855" w:type="dxa"/>
            <w:shd w:val="clear" w:color="auto" w:fill="auto"/>
          </w:tcPr>
          <w:p w14:paraId="5189F6D9" w14:textId="3025D47A" w:rsidR="004F7F14" w:rsidRPr="00D85659" w:rsidRDefault="004F7F14" w:rsidP="00D85659">
            <w:pPr>
              <w:pStyle w:val="aff"/>
              <w:numPr>
                <w:ilvl w:val="1"/>
                <w:numId w:val="336"/>
              </w:numPr>
              <w:spacing w:line="360" w:lineRule="auto"/>
              <w:rPr>
                <w:szCs w:val="24"/>
                <w:lang w:val="el-GR"/>
              </w:rPr>
            </w:pPr>
            <w:r w:rsidRPr="00D85659">
              <w:rPr>
                <w:b/>
                <w:lang w:val="el-GR"/>
              </w:rPr>
              <w:t xml:space="preserve"> </w:t>
            </w:r>
            <w:r w:rsidRPr="00D85659">
              <w:rPr>
                <w:b/>
                <w:bCs/>
                <w:lang w:val="el-GR"/>
              </w:rPr>
              <w:t>Αντίληψη και κατανόηση του έργου από τον υποψήφιο Ανάδοχο</w:t>
            </w:r>
          </w:p>
          <w:p w14:paraId="34CFC810" w14:textId="21FED6EB" w:rsidR="004F7F14" w:rsidRPr="00EA6B87" w:rsidRDefault="004F7F14" w:rsidP="00F73DE9">
            <w:pPr>
              <w:spacing w:line="360" w:lineRule="auto"/>
              <w:rPr>
                <w:lang w:val="el-GR"/>
              </w:rPr>
            </w:pPr>
            <w:r w:rsidRPr="00EA6B87">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και το προσφερόμενο λογισμικό που αποδεικνύουν την αντίληψη του έργου.</w:t>
            </w:r>
          </w:p>
          <w:p w14:paraId="223AD080" w14:textId="77777777" w:rsidR="004F7F14" w:rsidRPr="00EA6B87" w:rsidRDefault="004F7F14" w:rsidP="00F73DE9">
            <w:pPr>
              <w:spacing w:line="360" w:lineRule="auto"/>
              <w:rPr>
                <w:lang w:val="el-GR"/>
              </w:rPr>
            </w:pPr>
            <w:r w:rsidRPr="00EA6B87">
              <w:rPr>
                <w:lang w:val="el-GR"/>
              </w:rPr>
              <w:t>Αξιολογούνται:</w:t>
            </w:r>
          </w:p>
          <w:p w14:paraId="455D8B4D" w14:textId="77777777" w:rsidR="004F7F14" w:rsidRPr="00EA6B87" w:rsidRDefault="004F7F14" w:rsidP="00F73DE9">
            <w:pPr>
              <w:pStyle w:val="aff"/>
              <w:numPr>
                <w:ilvl w:val="0"/>
                <w:numId w:val="248"/>
              </w:numPr>
              <w:suppressAutoHyphens w:val="0"/>
              <w:spacing w:after="0" w:line="360" w:lineRule="auto"/>
              <w:rPr>
                <w:lang w:val="el-GR"/>
              </w:rPr>
            </w:pPr>
            <w:r w:rsidRPr="00EA6B87">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0B5E9C8" w14:textId="77777777" w:rsidR="004F7F14" w:rsidRPr="00EA6B87" w:rsidRDefault="004F7F14" w:rsidP="00F73DE9">
            <w:pPr>
              <w:pStyle w:val="aff"/>
              <w:numPr>
                <w:ilvl w:val="0"/>
                <w:numId w:val="248"/>
              </w:numPr>
              <w:suppressAutoHyphens w:val="0"/>
              <w:spacing w:after="0" w:line="360" w:lineRule="auto"/>
              <w:rPr>
                <w:lang w:val="el-GR"/>
              </w:rPr>
            </w:pPr>
            <w:r w:rsidRPr="00EA6B87">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2C65CE65" w14:textId="60EB70B0" w:rsidR="00B11217" w:rsidRPr="00EA6B87" w:rsidRDefault="004F7F14" w:rsidP="00F73DE9">
            <w:pPr>
              <w:pStyle w:val="aff"/>
              <w:numPr>
                <w:ilvl w:val="0"/>
                <w:numId w:val="248"/>
              </w:numPr>
              <w:suppressAutoHyphens w:val="0"/>
              <w:spacing w:after="0" w:line="360" w:lineRule="auto"/>
              <w:rPr>
                <w:lang w:val="el-GR"/>
              </w:rPr>
            </w:pPr>
            <w:r w:rsidRPr="00EA6B87">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tc>
      </w:tr>
      <w:tr w:rsidR="004F7F14" w:rsidRPr="00B32624" w14:paraId="0110CF8C" w14:textId="77777777" w:rsidTr="00DC0645">
        <w:tc>
          <w:tcPr>
            <w:tcW w:w="9855" w:type="dxa"/>
            <w:shd w:val="clear" w:color="auto" w:fill="auto"/>
          </w:tcPr>
          <w:p w14:paraId="18C3E4D0" w14:textId="245D819A" w:rsidR="004F7F14" w:rsidRPr="00D85659" w:rsidRDefault="004F7F14" w:rsidP="00D85659">
            <w:pPr>
              <w:pStyle w:val="aff"/>
              <w:numPr>
                <w:ilvl w:val="1"/>
                <w:numId w:val="336"/>
              </w:numPr>
              <w:spacing w:line="360" w:lineRule="auto"/>
              <w:rPr>
                <w:szCs w:val="24"/>
                <w:lang w:val="el-GR"/>
              </w:rPr>
            </w:pPr>
            <w:r w:rsidRPr="00D85659">
              <w:rPr>
                <w:lang w:val="el-GR"/>
              </w:rPr>
              <w:t xml:space="preserve"> </w:t>
            </w:r>
            <w:r w:rsidRPr="00D85659">
              <w:rPr>
                <w:b/>
                <w:bCs/>
                <w:lang w:val="el-GR"/>
              </w:rPr>
              <w:t>Αρχιτεκτονική</w:t>
            </w:r>
          </w:p>
          <w:p w14:paraId="19EF0147" w14:textId="65FEC79D" w:rsidR="004F7F14" w:rsidRPr="00EA6B87" w:rsidRDefault="004F7F14" w:rsidP="00F73DE9">
            <w:pPr>
              <w:spacing w:line="360" w:lineRule="auto"/>
              <w:rPr>
                <w:lang w:val="el-GR"/>
              </w:rPr>
            </w:pPr>
            <w:r w:rsidRPr="00EA6B87">
              <w:rPr>
                <w:lang w:val="el-GR"/>
              </w:rPr>
              <w:t xml:space="preserve">Αξιολογείται η κάλυψη των απαιτήσεων του </w:t>
            </w:r>
            <w:r w:rsidRPr="00DC499C">
              <w:rPr>
                <w:lang w:val="el-GR"/>
              </w:rPr>
              <w:t xml:space="preserve">Κεφαλαίου </w:t>
            </w:r>
            <w:r w:rsidR="00DC499C" w:rsidRPr="00E65633">
              <w:rPr>
                <w:b/>
                <w:bCs/>
                <w:color w:val="002060"/>
                <w:lang w:val="el-GR"/>
              </w:rPr>
              <w:fldChar w:fldCharType="begin"/>
            </w:r>
            <w:r w:rsidR="00DC499C" w:rsidRPr="00E65633">
              <w:rPr>
                <w:b/>
                <w:bCs/>
                <w:color w:val="002060"/>
                <w:lang w:val="el-GR"/>
              </w:rPr>
              <w:instrText xml:space="preserve"> REF _Ref172196986 \r \h </w:instrText>
            </w:r>
            <w:r w:rsidR="00E65633">
              <w:rPr>
                <w:b/>
                <w:bCs/>
                <w:color w:val="002060"/>
                <w:lang w:val="el-GR"/>
              </w:rPr>
              <w:instrText xml:space="preserve"> \* MERGEFORMAT </w:instrText>
            </w:r>
            <w:r w:rsidR="00DC499C" w:rsidRPr="00E65633">
              <w:rPr>
                <w:b/>
                <w:bCs/>
                <w:color w:val="002060"/>
                <w:lang w:val="el-GR"/>
              </w:rPr>
            </w:r>
            <w:r w:rsidR="00DC499C" w:rsidRPr="00E65633">
              <w:rPr>
                <w:b/>
                <w:bCs/>
                <w:color w:val="002060"/>
                <w:lang w:val="el-GR"/>
              </w:rPr>
              <w:fldChar w:fldCharType="separate"/>
            </w:r>
            <w:r w:rsidR="007D003C">
              <w:rPr>
                <w:b/>
                <w:bCs/>
                <w:color w:val="002060"/>
                <w:lang w:val="el-GR"/>
              </w:rPr>
              <w:t>3</w:t>
            </w:r>
            <w:r w:rsidR="00DC499C" w:rsidRPr="00E65633">
              <w:rPr>
                <w:b/>
                <w:bCs/>
                <w:color w:val="002060"/>
                <w:lang w:val="el-GR"/>
              </w:rPr>
              <w:fldChar w:fldCharType="end"/>
            </w:r>
            <w:r w:rsidRPr="00DC499C">
              <w:rPr>
                <w:lang w:val="el-GR"/>
              </w:rPr>
              <w:t xml:space="preserve"> του Παρατήματος Ι</w:t>
            </w:r>
            <w:r w:rsidRPr="00EA6B87">
              <w:rPr>
                <w:lang w:val="el-GR"/>
              </w:rPr>
              <w:t>, καθώς και των Πινάκων Συμμόρφωσης.</w:t>
            </w:r>
          </w:p>
        </w:tc>
      </w:tr>
      <w:tr w:rsidR="004F7F14" w:rsidRPr="00B32624" w14:paraId="69B7BE5E" w14:textId="77777777" w:rsidTr="00DC0645">
        <w:tc>
          <w:tcPr>
            <w:tcW w:w="9855" w:type="dxa"/>
            <w:shd w:val="clear" w:color="auto" w:fill="auto"/>
          </w:tcPr>
          <w:p w14:paraId="4E043CD3" w14:textId="4F44F9CE" w:rsidR="004F7F14" w:rsidRPr="00D85659" w:rsidRDefault="004F7F14" w:rsidP="00D85659">
            <w:pPr>
              <w:pStyle w:val="aff"/>
              <w:numPr>
                <w:ilvl w:val="1"/>
                <w:numId w:val="336"/>
              </w:numPr>
              <w:spacing w:line="360" w:lineRule="auto"/>
              <w:rPr>
                <w:szCs w:val="24"/>
                <w:lang w:val="el-GR"/>
              </w:rPr>
            </w:pPr>
            <w:r w:rsidRPr="00D85659">
              <w:rPr>
                <w:lang w:val="el-GR"/>
              </w:rPr>
              <w:t xml:space="preserve"> </w:t>
            </w:r>
            <w:r w:rsidRPr="00D85659">
              <w:rPr>
                <w:b/>
                <w:bCs/>
                <w:lang w:val="el-GR"/>
              </w:rPr>
              <w:t>Λειτουργικές</w:t>
            </w:r>
            <w:r w:rsidR="002B731B" w:rsidRPr="00D85659">
              <w:rPr>
                <w:b/>
                <w:bCs/>
                <w:lang w:val="el-GR"/>
              </w:rPr>
              <w:t xml:space="preserve"> &amp; Τεχνικές</w:t>
            </w:r>
            <w:r w:rsidRPr="00D85659">
              <w:rPr>
                <w:b/>
                <w:bCs/>
                <w:lang w:val="el-GR"/>
              </w:rPr>
              <w:t xml:space="preserve"> Απαιτήσεις</w:t>
            </w:r>
            <w:r w:rsidR="00937490">
              <w:rPr>
                <w:b/>
                <w:bCs/>
                <w:lang w:val="el-GR"/>
              </w:rPr>
              <w:t xml:space="preserve"> </w:t>
            </w:r>
            <w:r w:rsidR="00937490" w:rsidRPr="00937490">
              <w:rPr>
                <w:b/>
                <w:bCs/>
                <w:lang w:val="el-GR"/>
              </w:rPr>
              <w:t>Υποσυστημάτων – Εφαρμογών</w:t>
            </w:r>
          </w:p>
          <w:p w14:paraId="25A29841" w14:textId="072C981C" w:rsidR="004F7F14" w:rsidRPr="00EA6B87" w:rsidRDefault="004F7F14" w:rsidP="00F73DE9">
            <w:pPr>
              <w:spacing w:line="360" w:lineRule="auto"/>
              <w:rPr>
                <w:b/>
                <w:lang w:val="el-GR"/>
              </w:rPr>
            </w:pPr>
            <w:r w:rsidRPr="00EA6B87">
              <w:rPr>
                <w:lang w:val="el-GR"/>
              </w:rPr>
              <w:t xml:space="preserve">Αξιολογείται η κάλυψη των απαιτήσεων του </w:t>
            </w:r>
            <w:r w:rsidRPr="00DC499C">
              <w:rPr>
                <w:lang w:val="el-GR"/>
              </w:rPr>
              <w:t>Κεφαλαίου 4</w:t>
            </w:r>
            <w:r w:rsidR="006721AE" w:rsidRPr="00DC499C">
              <w:rPr>
                <w:lang w:val="el-GR"/>
              </w:rPr>
              <w:t>.1</w:t>
            </w:r>
            <w:r w:rsidRPr="00DC499C">
              <w:rPr>
                <w:lang w:val="el-GR"/>
              </w:rPr>
              <w:t xml:space="preserve"> του Παρατήματος Ι</w:t>
            </w:r>
            <w:r w:rsidRPr="00EA6B87">
              <w:rPr>
                <w:lang w:val="el-GR"/>
              </w:rPr>
              <w:t>, καθώς και των Πινάκων Συμμόρφωσης.</w:t>
            </w:r>
          </w:p>
        </w:tc>
      </w:tr>
      <w:tr w:rsidR="004F7F14" w:rsidRPr="00B32624" w14:paraId="7D7B7AA2" w14:textId="77777777" w:rsidTr="00DC0645">
        <w:tc>
          <w:tcPr>
            <w:tcW w:w="9855" w:type="dxa"/>
            <w:shd w:val="clear" w:color="auto" w:fill="auto"/>
          </w:tcPr>
          <w:p w14:paraId="7798FD66" w14:textId="0BC981B0" w:rsidR="004F7F14" w:rsidRPr="00D85659" w:rsidRDefault="004F7F14" w:rsidP="00D85659">
            <w:pPr>
              <w:pStyle w:val="aff"/>
              <w:numPr>
                <w:ilvl w:val="1"/>
                <w:numId w:val="336"/>
              </w:numPr>
              <w:spacing w:line="360" w:lineRule="auto"/>
              <w:rPr>
                <w:szCs w:val="24"/>
                <w:lang w:val="el-GR"/>
              </w:rPr>
            </w:pPr>
            <w:r w:rsidRPr="00D85659">
              <w:rPr>
                <w:lang w:val="el-GR"/>
              </w:rPr>
              <w:t xml:space="preserve"> </w:t>
            </w:r>
            <w:r w:rsidRPr="00D85659">
              <w:rPr>
                <w:b/>
                <w:bCs/>
                <w:lang w:val="el-GR"/>
              </w:rPr>
              <w:t>Οριζόντιες Απαιτήσεις</w:t>
            </w:r>
          </w:p>
          <w:p w14:paraId="6024C3E1" w14:textId="06A5AA83" w:rsidR="004F7F14" w:rsidRPr="00EA6B87" w:rsidRDefault="004F7F14" w:rsidP="00F73DE9">
            <w:pPr>
              <w:spacing w:line="360" w:lineRule="auto"/>
              <w:rPr>
                <w:b/>
                <w:lang w:val="el-GR"/>
              </w:rPr>
            </w:pPr>
            <w:r w:rsidRPr="00EA6B87">
              <w:rPr>
                <w:lang w:val="el-GR"/>
              </w:rPr>
              <w:lastRenderedPageBreak/>
              <w:t xml:space="preserve">Αξιολογείται η κάλυψη των απαιτήσεων του </w:t>
            </w:r>
            <w:r w:rsidRPr="00E65633">
              <w:rPr>
                <w:b/>
                <w:bCs/>
                <w:color w:val="002060"/>
                <w:lang w:val="el-GR"/>
              </w:rPr>
              <w:t xml:space="preserve">Κεφαλαίου </w:t>
            </w:r>
            <w:r w:rsidR="00E65633" w:rsidRPr="00E65633">
              <w:rPr>
                <w:b/>
                <w:bCs/>
                <w:color w:val="002060"/>
                <w:lang w:val="el-GR"/>
              </w:rPr>
              <w:fldChar w:fldCharType="begin"/>
            </w:r>
            <w:r w:rsidR="00E65633" w:rsidRPr="00E65633">
              <w:rPr>
                <w:b/>
                <w:bCs/>
                <w:color w:val="002060"/>
                <w:lang w:val="el-GR"/>
              </w:rPr>
              <w:instrText xml:space="preserve"> REF _Ref172630783 \r \h </w:instrText>
            </w:r>
            <w:r w:rsidR="00E65633">
              <w:rPr>
                <w:b/>
                <w:bCs/>
                <w:color w:val="002060"/>
                <w:lang w:val="el-GR"/>
              </w:rPr>
              <w:instrText xml:space="preserve"> \* MERGEFORMAT </w:instrText>
            </w:r>
            <w:r w:rsidR="00E65633" w:rsidRPr="00E65633">
              <w:rPr>
                <w:b/>
                <w:bCs/>
                <w:color w:val="002060"/>
                <w:lang w:val="el-GR"/>
              </w:rPr>
            </w:r>
            <w:r w:rsidR="00E65633" w:rsidRPr="00E65633">
              <w:rPr>
                <w:b/>
                <w:bCs/>
                <w:color w:val="002060"/>
                <w:lang w:val="el-GR"/>
              </w:rPr>
              <w:fldChar w:fldCharType="separate"/>
            </w:r>
            <w:r w:rsidR="007D003C">
              <w:rPr>
                <w:b/>
                <w:bCs/>
                <w:color w:val="002060"/>
                <w:lang w:val="el-GR"/>
              </w:rPr>
              <w:t>5</w:t>
            </w:r>
            <w:r w:rsidR="00E65633" w:rsidRPr="00E65633">
              <w:rPr>
                <w:b/>
                <w:bCs/>
                <w:color w:val="002060"/>
                <w:lang w:val="el-GR"/>
              </w:rPr>
              <w:fldChar w:fldCharType="end"/>
            </w:r>
            <w:r w:rsidRPr="00E65633">
              <w:rPr>
                <w:b/>
                <w:bCs/>
                <w:color w:val="002060"/>
                <w:lang w:val="el-GR"/>
              </w:rPr>
              <w:t xml:space="preserve"> του Παρατήματος Ι</w:t>
            </w:r>
            <w:r w:rsidRPr="00EA6B87">
              <w:rPr>
                <w:lang w:val="el-GR"/>
              </w:rPr>
              <w:t>, καθώς και των Πινάκων Συμμόρφωσης.</w:t>
            </w:r>
          </w:p>
        </w:tc>
      </w:tr>
      <w:tr w:rsidR="00B11217" w:rsidRPr="00EA6B87" w14:paraId="5FB3A249" w14:textId="77777777" w:rsidTr="00DC0645">
        <w:tc>
          <w:tcPr>
            <w:tcW w:w="9855" w:type="dxa"/>
            <w:shd w:val="clear" w:color="auto" w:fill="E6E6E6"/>
          </w:tcPr>
          <w:p w14:paraId="506577D9" w14:textId="40CA1654" w:rsidR="00B11217" w:rsidRPr="00EA6B87" w:rsidRDefault="00B11217" w:rsidP="00F73DE9">
            <w:pPr>
              <w:spacing w:before="120" w:line="360" w:lineRule="auto"/>
              <w:rPr>
                <w:b/>
                <w:lang w:val="el-GR"/>
              </w:rPr>
            </w:pPr>
            <w:r w:rsidRPr="00EA6B87">
              <w:rPr>
                <w:u w:val="single"/>
                <w:lang w:val="el-GR"/>
              </w:rPr>
              <w:lastRenderedPageBreak/>
              <w:br w:type="page"/>
            </w:r>
            <w:r w:rsidRPr="00EA6B87">
              <w:rPr>
                <w:b/>
                <w:lang w:val="el-GR"/>
              </w:rPr>
              <w:t xml:space="preserve">Ομάδα </w:t>
            </w:r>
            <w:r w:rsidR="00526BE4">
              <w:rPr>
                <w:b/>
                <w:lang w:val="el-GR"/>
              </w:rPr>
              <w:t>Β</w:t>
            </w:r>
            <w:r w:rsidR="00526BE4" w:rsidRPr="00EA6B87">
              <w:rPr>
                <w:b/>
                <w:lang w:val="en-US"/>
              </w:rPr>
              <w:t xml:space="preserve"> </w:t>
            </w:r>
            <w:r w:rsidR="00266B46">
              <w:rPr>
                <w:b/>
                <w:lang w:val="el-GR"/>
              </w:rPr>
              <w:t>–</w:t>
            </w:r>
            <w:r w:rsidRPr="00EA6B87">
              <w:rPr>
                <w:b/>
                <w:lang w:val="el-GR"/>
              </w:rPr>
              <w:t xml:space="preserve"> </w:t>
            </w:r>
            <w:r w:rsidR="00266B46">
              <w:rPr>
                <w:b/>
                <w:lang w:val="el-GR"/>
              </w:rPr>
              <w:t xml:space="preserve">Οριζόντιες </w:t>
            </w:r>
            <w:r w:rsidR="004F7F14" w:rsidRPr="00EA6B87">
              <w:rPr>
                <w:b/>
                <w:lang w:val="el-GR"/>
              </w:rPr>
              <w:t>Υπηρεσίες</w:t>
            </w:r>
          </w:p>
        </w:tc>
      </w:tr>
      <w:tr w:rsidR="00B11217" w:rsidRPr="00B32624" w14:paraId="1F41C259" w14:textId="77777777" w:rsidTr="00DC0645">
        <w:tc>
          <w:tcPr>
            <w:tcW w:w="9855" w:type="dxa"/>
            <w:shd w:val="clear" w:color="auto" w:fill="auto"/>
          </w:tcPr>
          <w:p w14:paraId="21FAF821" w14:textId="138043F8" w:rsidR="00B11217" w:rsidRPr="006721AE" w:rsidRDefault="004F7F14" w:rsidP="006721AE">
            <w:pPr>
              <w:pStyle w:val="aff"/>
              <w:numPr>
                <w:ilvl w:val="1"/>
                <w:numId w:val="337"/>
              </w:numPr>
              <w:spacing w:line="360" w:lineRule="auto"/>
              <w:rPr>
                <w:b/>
                <w:bCs/>
                <w:lang w:val="el-GR"/>
              </w:rPr>
            </w:pPr>
            <w:r w:rsidRPr="006721AE">
              <w:rPr>
                <w:b/>
                <w:bCs/>
                <w:lang w:val="el-GR"/>
              </w:rPr>
              <w:t>Μελέτη Εφαρμογής</w:t>
            </w:r>
            <w:r w:rsidR="006721AE">
              <w:rPr>
                <w:b/>
                <w:bCs/>
                <w:lang w:val="el-GR"/>
              </w:rPr>
              <w:t xml:space="preserve"> </w:t>
            </w:r>
          </w:p>
          <w:p w14:paraId="0965BE4A" w14:textId="21849BE1" w:rsidR="004F7F14" w:rsidRPr="00EA6B87" w:rsidRDefault="004F7F14" w:rsidP="00F73DE9">
            <w:pPr>
              <w:spacing w:before="120" w:line="360" w:lineRule="auto"/>
              <w:rPr>
                <w:szCs w:val="24"/>
                <w:lang w:val="el-GR"/>
              </w:rPr>
            </w:pPr>
            <w:r w:rsidRPr="00EA6B87">
              <w:rPr>
                <w:lang w:val="el-GR"/>
              </w:rPr>
              <w:t xml:space="preserve">Βαθμολογείται η προσέγγιση του υποψήφιου Αναδόχου για την κάλυψη των απαιτήσεων </w:t>
            </w:r>
            <w:r w:rsidR="006D16AA">
              <w:rPr>
                <w:lang w:val="el-GR"/>
              </w:rPr>
              <w:t xml:space="preserve">της  </w:t>
            </w:r>
            <w:r w:rsidR="00F021D0">
              <w:rPr>
                <w:lang w:val="el-GR"/>
              </w:rPr>
              <w:t>Ενότητας</w:t>
            </w:r>
            <w:r w:rsidR="006D16AA">
              <w:rPr>
                <w:lang w:val="el-GR"/>
              </w:rPr>
              <w:t xml:space="preserve"> </w:t>
            </w:r>
            <w:r w:rsidR="006721AE">
              <w:rPr>
                <w:lang w:val="el-GR"/>
              </w:rPr>
              <w:t xml:space="preserve"> και </w:t>
            </w:r>
            <w:r w:rsidRPr="00EA6B87">
              <w:rPr>
                <w:lang w:val="el-GR"/>
              </w:rPr>
              <w:t xml:space="preserve"> </w:t>
            </w:r>
            <w:r w:rsidR="00E90BF8" w:rsidRPr="00160200">
              <w:rPr>
                <w:b/>
                <w:bCs/>
                <w:color w:val="002060"/>
                <w:lang w:val="el-GR"/>
              </w:rPr>
              <w:fldChar w:fldCharType="begin"/>
            </w:r>
            <w:r w:rsidR="00E90BF8" w:rsidRPr="00160200">
              <w:rPr>
                <w:b/>
                <w:bCs/>
                <w:color w:val="002060"/>
                <w:lang w:val="el-GR"/>
              </w:rPr>
              <w:instrText xml:space="preserve"> REF _Ref172632485 \r \h </w:instrText>
            </w:r>
            <w:r w:rsidR="00E90BF8">
              <w:rPr>
                <w:b/>
                <w:bCs/>
                <w:color w:val="002060"/>
                <w:lang w:val="el-GR"/>
              </w:rPr>
              <w:instrText xml:space="preserve"> \* MERGEFORMAT </w:instrText>
            </w:r>
            <w:r w:rsidR="00E90BF8" w:rsidRPr="00160200">
              <w:rPr>
                <w:b/>
                <w:bCs/>
                <w:color w:val="002060"/>
                <w:lang w:val="el-GR"/>
              </w:rPr>
            </w:r>
            <w:r w:rsidR="00E90BF8" w:rsidRPr="00160200">
              <w:rPr>
                <w:b/>
                <w:bCs/>
                <w:color w:val="002060"/>
                <w:lang w:val="el-GR"/>
              </w:rPr>
              <w:fldChar w:fldCharType="separate"/>
            </w:r>
            <w:r w:rsidR="007D003C">
              <w:rPr>
                <w:b/>
                <w:bCs/>
                <w:color w:val="002060"/>
                <w:lang w:val="el-GR"/>
              </w:rPr>
              <w:t>6.1</w:t>
            </w:r>
            <w:r w:rsidR="00E90BF8" w:rsidRPr="00160200">
              <w:rPr>
                <w:b/>
                <w:bCs/>
                <w:color w:val="002060"/>
                <w:lang w:val="el-GR"/>
              </w:rPr>
              <w:fldChar w:fldCharType="end"/>
            </w:r>
            <w:r w:rsidRPr="00E65633">
              <w:rPr>
                <w:lang w:val="el-GR"/>
              </w:rPr>
              <w:t xml:space="preserve"> του Παραρτήματος Ι</w:t>
            </w:r>
            <w:r w:rsidRPr="00EA6B87">
              <w:rPr>
                <w:lang w:val="el-GR"/>
              </w:rPr>
              <w:t>.</w:t>
            </w:r>
          </w:p>
        </w:tc>
      </w:tr>
      <w:tr w:rsidR="004F7F14" w:rsidRPr="00B32624" w14:paraId="672A581F" w14:textId="77777777" w:rsidTr="00DC0645">
        <w:tc>
          <w:tcPr>
            <w:tcW w:w="9855" w:type="dxa"/>
            <w:shd w:val="clear" w:color="auto" w:fill="auto"/>
          </w:tcPr>
          <w:p w14:paraId="25D77AE9" w14:textId="4C36A9F4" w:rsidR="004F7F14" w:rsidRPr="00EA6B87" w:rsidRDefault="004F7F14" w:rsidP="006721AE">
            <w:pPr>
              <w:pStyle w:val="aff"/>
              <w:numPr>
                <w:ilvl w:val="1"/>
                <w:numId w:val="337"/>
              </w:numPr>
              <w:spacing w:line="360" w:lineRule="auto"/>
              <w:rPr>
                <w:b/>
                <w:bCs/>
                <w:lang w:val="el-GR"/>
              </w:rPr>
            </w:pPr>
            <w:r w:rsidRPr="00EA6B87">
              <w:rPr>
                <w:b/>
                <w:bCs/>
                <w:lang w:val="el-GR"/>
              </w:rPr>
              <w:t>Υπηρεσίες εγκατάστασης, παραμετροποίησης και μετάπτωσης δεδομένων</w:t>
            </w:r>
          </w:p>
          <w:p w14:paraId="519F4BC3" w14:textId="40B3245A" w:rsidR="004F7F14" w:rsidRPr="00EA6B87" w:rsidRDefault="004F7F14" w:rsidP="00F73DE9">
            <w:pPr>
              <w:spacing w:before="120" w:line="360" w:lineRule="auto"/>
              <w:rPr>
                <w:b/>
                <w:bCs/>
                <w:lang w:val="el-GR"/>
              </w:rPr>
            </w:pPr>
            <w:r w:rsidRPr="00EA6B87">
              <w:rPr>
                <w:lang w:val="el-GR"/>
              </w:rPr>
              <w:t xml:space="preserve">Βαθμολογείται η προσέγγιση του υποψήφιου Αναδόχου για την κάλυψη των απαιτήσεων </w:t>
            </w:r>
            <w:r w:rsidR="00E90BF8">
              <w:rPr>
                <w:lang w:val="el-GR"/>
              </w:rPr>
              <w:t xml:space="preserve">της Ενότητας </w:t>
            </w:r>
            <w:r w:rsidR="005C236B">
              <w:rPr>
                <w:lang w:val="el-GR"/>
              </w:rPr>
              <w:t xml:space="preserve"> </w:t>
            </w:r>
            <w:r w:rsidRPr="00EA6B87">
              <w:rPr>
                <w:lang w:val="el-GR"/>
              </w:rPr>
              <w:t xml:space="preserve"> </w:t>
            </w:r>
            <w:r w:rsidR="00E90BF8" w:rsidRPr="00B5436A">
              <w:rPr>
                <w:b/>
                <w:bCs/>
                <w:color w:val="002060"/>
                <w:lang w:val="el-GR"/>
              </w:rPr>
              <w:fldChar w:fldCharType="begin"/>
            </w:r>
            <w:r w:rsidR="00E90BF8" w:rsidRPr="00B5436A">
              <w:rPr>
                <w:b/>
                <w:bCs/>
                <w:color w:val="002060"/>
                <w:lang w:val="el-GR"/>
              </w:rPr>
              <w:instrText xml:space="preserve"> REF _Ref172196531 \r \h </w:instrText>
            </w:r>
            <w:r w:rsidR="00B5436A">
              <w:rPr>
                <w:b/>
                <w:bCs/>
                <w:color w:val="002060"/>
                <w:lang w:val="el-GR"/>
              </w:rPr>
              <w:instrText xml:space="preserve"> \* MERGEFORMAT </w:instrText>
            </w:r>
            <w:r w:rsidR="00E90BF8" w:rsidRPr="00B5436A">
              <w:rPr>
                <w:b/>
                <w:bCs/>
                <w:color w:val="002060"/>
                <w:lang w:val="el-GR"/>
              </w:rPr>
            </w:r>
            <w:r w:rsidR="00E90BF8" w:rsidRPr="00B5436A">
              <w:rPr>
                <w:b/>
                <w:bCs/>
                <w:color w:val="002060"/>
                <w:lang w:val="el-GR"/>
              </w:rPr>
              <w:fldChar w:fldCharType="separate"/>
            </w:r>
            <w:r w:rsidR="007D003C">
              <w:rPr>
                <w:b/>
                <w:bCs/>
                <w:color w:val="002060"/>
                <w:lang w:val="el-GR"/>
              </w:rPr>
              <w:t>6.2</w:t>
            </w:r>
            <w:r w:rsidR="00E90BF8" w:rsidRPr="00B5436A">
              <w:rPr>
                <w:b/>
                <w:bCs/>
                <w:color w:val="002060"/>
                <w:lang w:val="el-GR"/>
              </w:rPr>
              <w:fldChar w:fldCharType="end"/>
            </w:r>
            <w:r w:rsidRPr="00E65633">
              <w:rPr>
                <w:lang w:val="el-GR"/>
              </w:rPr>
              <w:t xml:space="preserve"> του Παραρτήματος Ι</w:t>
            </w:r>
            <w:r w:rsidRPr="00EA6B87">
              <w:rPr>
                <w:lang w:val="el-GR"/>
              </w:rPr>
              <w:t>.</w:t>
            </w:r>
          </w:p>
        </w:tc>
      </w:tr>
      <w:tr w:rsidR="004F7F14" w:rsidRPr="00B32624" w14:paraId="3893A99A" w14:textId="77777777" w:rsidTr="00DC0645">
        <w:tc>
          <w:tcPr>
            <w:tcW w:w="9855" w:type="dxa"/>
            <w:shd w:val="clear" w:color="auto" w:fill="auto"/>
          </w:tcPr>
          <w:p w14:paraId="52CA575E" w14:textId="772B0E2C" w:rsidR="004F7F14" w:rsidRPr="00EA6B87" w:rsidRDefault="004F7F14" w:rsidP="006721AE">
            <w:pPr>
              <w:pStyle w:val="aff"/>
              <w:numPr>
                <w:ilvl w:val="1"/>
                <w:numId w:val="337"/>
              </w:numPr>
              <w:spacing w:line="360" w:lineRule="auto"/>
              <w:rPr>
                <w:b/>
                <w:bCs/>
                <w:lang w:val="el-GR"/>
              </w:rPr>
            </w:pPr>
            <w:r w:rsidRPr="00EA6B87">
              <w:rPr>
                <w:b/>
                <w:bCs/>
                <w:lang w:val="el-GR"/>
              </w:rPr>
              <w:t>Υπηρεσίες εκπαίδευσης</w:t>
            </w:r>
          </w:p>
          <w:p w14:paraId="5451A650" w14:textId="77777777" w:rsidR="004F7F14" w:rsidRPr="00EA6B87" w:rsidRDefault="004F7F14" w:rsidP="00F73DE9">
            <w:pPr>
              <w:spacing w:line="360" w:lineRule="auto"/>
              <w:rPr>
                <w:szCs w:val="24"/>
                <w:lang w:val="el-GR"/>
              </w:rPr>
            </w:pPr>
            <w:r w:rsidRPr="00EA6B87">
              <w:rPr>
                <w:lang w:val="el-GR"/>
              </w:rPr>
              <w:t>Αξιολογούνται:</w:t>
            </w:r>
          </w:p>
          <w:p w14:paraId="5B662700" w14:textId="77777777" w:rsidR="004F7F14" w:rsidRPr="00EA6B87" w:rsidRDefault="004F7F14" w:rsidP="00F73DE9">
            <w:pPr>
              <w:pStyle w:val="aff"/>
              <w:numPr>
                <w:ilvl w:val="0"/>
                <w:numId w:val="249"/>
              </w:numPr>
              <w:suppressAutoHyphens w:val="0"/>
              <w:spacing w:after="0" w:line="360" w:lineRule="auto"/>
              <w:rPr>
                <w:lang w:val="el-GR"/>
              </w:rPr>
            </w:pPr>
            <w:r w:rsidRPr="00EA6B87">
              <w:rPr>
                <w:lang w:val="el-GR"/>
              </w:rPr>
              <w:t>Η μεθοδολογική προσέγγιση, οργάνωση και προετοιμασία της εκπαίδευσης ανά κατηγορία εκπαιδευομένων</w:t>
            </w:r>
          </w:p>
          <w:p w14:paraId="78F2FFF7" w14:textId="77777777" w:rsidR="004F7F14" w:rsidRPr="00EA6B87" w:rsidRDefault="004F7F14" w:rsidP="00F73DE9">
            <w:pPr>
              <w:pStyle w:val="aff"/>
              <w:numPr>
                <w:ilvl w:val="0"/>
                <w:numId w:val="249"/>
              </w:numPr>
              <w:suppressAutoHyphens w:val="0"/>
              <w:spacing w:after="0" w:line="360" w:lineRule="auto"/>
              <w:rPr>
                <w:lang w:val="el-GR"/>
              </w:rPr>
            </w:pPr>
            <w:r w:rsidRPr="00EA6B87">
              <w:rPr>
                <w:lang w:val="el-GR"/>
              </w:rPr>
              <w:t>Το αντικείμενο της εκπαίδευσης ανά κατηγορία εκπαιδευομένων</w:t>
            </w:r>
          </w:p>
          <w:p w14:paraId="1D52A630" w14:textId="77777777" w:rsidR="004F7F14" w:rsidRPr="00EA6B87" w:rsidRDefault="004F7F14" w:rsidP="00F73DE9">
            <w:pPr>
              <w:pStyle w:val="aff"/>
              <w:numPr>
                <w:ilvl w:val="0"/>
                <w:numId w:val="249"/>
              </w:numPr>
              <w:suppressAutoHyphens w:val="0"/>
              <w:spacing w:after="0" w:line="360" w:lineRule="auto"/>
              <w:rPr>
                <w:lang w:val="el-GR"/>
              </w:rPr>
            </w:pPr>
            <w:r w:rsidRPr="00EA6B87">
              <w:rPr>
                <w:lang w:val="el-GR"/>
              </w:rPr>
              <w:t>H εκπαιδευτική διαδικασία και η διαχείριση αυτής</w:t>
            </w:r>
          </w:p>
          <w:p w14:paraId="4DFE8726" w14:textId="06A1879B" w:rsidR="004F7F14" w:rsidRPr="00EA6B87" w:rsidRDefault="004F7F14" w:rsidP="00F73DE9">
            <w:pPr>
              <w:pStyle w:val="aff"/>
              <w:numPr>
                <w:ilvl w:val="0"/>
                <w:numId w:val="249"/>
              </w:numPr>
              <w:suppressAutoHyphens w:val="0"/>
              <w:spacing w:after="0" w:line="360" w:lineRule="auto"/>
              <w:rPr>
                <w:lang w:val="el-GR"/>
              </w:rPr>
            </w:pPr>
            <w:r w:rsidRPr="00EA6B87">
              <w:rPr>
                <w:lang w:val="el-GR"/>
              </w:rPr>
              <w:t>Οι προσφερόμενες ώρες εκπαίδευσης ανά κατηγορία χρηστών, πέραν των κατ’ ελάχιστα ζητούμενων στην παρούσα.</w:t>
            </w:r>
          </w:p>
        </w:tc>
      </w:tr>
      <w:tr w:rsidR="004F7F14" w:rsidRPr="00B32624" w14:paraId="32554787" w14:textId="77777777" w:rsidTr="00DC0645">
        <w:tc>
          <w:tcPr>
            <w:tcW w:w="9855" w:type="dxa"/>
            <w:shd w:val="clear" w:color="auto" w:fill="auto"/>
          </w:tcPr>
          <w:p w14:paraId="7D14A677" w14:textId="51DF2A81" w:rsidR="004F7F14" w:rsidRPr="00EA6B87" w:rsidRDefault="004F7F14" w:rsidP="006721AE">
            <w:pPr>
              <w:pStyle w:val="aff"/>
              <w:numPr>
                <w:ilvl w:val="1"/>
                <w:numId w:val="337"/>
              </w:numPr>
              <w:spacing w:line="360" w:lineRule="auto"/>
              <w:rPr>
                <w:b/>
                <w:bCs/>
                <w:lang w:val="el-GR"/>
              </w:rPr>
            </w:pPr>
            <w:r w:rsidRPr="00EA6B87">
              <w:rPr>
                <w:b/>
                <w:bCs/>
                <w:lang w:val="el-GR"/>
              </w:rPr>
              <w:t>Υπηρεσίες πιλοτικής λειτουργίας</w:t>
            </w:r>
          </w:p>
          <w:p w14:paraId="1A31DB7E" w14:textId="7F614B6F" w:rsidR="004F7F14" w:rsidRPr="00EA6B87" w:rsidRDefault="004F7F14" w:rsidP="00F73DE9">
            <w:pPr>
              <w:spacing w:line="360" w:lineRule="auto"/>
              <w:rPr>
                <w:lang w:val="el-GR" w:eastAsia="en-US"/>
              </w:rPr>
            </w:pPr>
            <w:r w:rsidRPr="00EA6B87">
              <w:rPr>
                <w:lang w:val="el-GR"/>
              </w:rPr>
              <w:t>Βαθμολογούνται οι προσφερόμενες υπηρεσίες Πιλοτικής Λειτουργίας και αξιολογούνται:</w:t>
            </w:r>
          </w:p>
          <w:p w14:paraId="05BE23CE" w14:textId="471956C9" w:rsidR="004F7F14" w:rsidRPr="00EA6B87" w:rsidRDefault="004F7F14" w:rsidP="00F73DE9">
            <w:pPr>
              <w:pStyle w:val="aff"/>
              <w:numPr>
                <w:ilvl w:val="0"/>
                <w:numId w:val="250"/>
              </w:numPr>
              <w:suppressAutoHyphens w:val="0"/>
              <w:spacing w:after="0" w:line="360" w:lineRule="auto"/>
              <w:ind w:left="601" w:hanging="283"/>
              <w:rPr>
                <w:lang w:val="el-GR"/>
              </w:rPr>
            </w:pPr>
            <w:r w:rsidRPr="00EA6B87">
              <w:rPr>
                <w:lang w:val="el-GR"/>
              </w:rPr>
              <w:t xml:space="preserve">Η προτεινόμενη μεθοδολογία παροχής των υπηρεσιών όπως αναφέρονται στο </w:t>
            </w:r>
            <w:r w:rsidR="00E90BF8" w:rsidRPr="00F021D0">
              <w:rPr>
                <w:b/>
                <w:bCs/>
                <w:color w:val="002060"/>
                <w:lang w:val="el-GR"/>
              </w:rPr>
              <w:t xml:space="preserve">Παράρτημα Ι, Ενότητα </w:t>
            </w:r>
            <w:r w:rsidR="00F021D0">
              <w:rPr>
                <w:b/>
                <w:bCs/>
                <w:color w:val="002060"/>
                <w:lang w:val="el-GR"/>
              </w:rPr>
              <w:fldChar w:fldCharType="begin"/>
            </w:r>
            <w:r w:rsidR="00F021D0">
              <w:rPr>
                <w:b/>
                <w:bCs/>
                <w:color w:val="002060"/>
                <w:lang w:val="el-GR"/>
              </w:rPr>
              <w:instrText xml:space="preserve"> REF _Ref172633246 \r \h </w:instrText>
            </w:r>
            <w:r w:rsidR="00F021D0">
              <w:rPr>
                <w:b/>
                <w:bCs/>
                <w:color w:val="002060"/>
                <w:lang w:val="el-GR"/>
              </w:rPr>
            </w:r>
            <w:r w:rsidR="00F021D0">
              <w:rPr>
                <w:b/>
                <w:bCs/>
                <w:color w:val="002060"/>
                <w:lang w:val="el-GR"/>
              </w:rPr>
              <w:fldChar w:fldCharType="separate"/>
            </w:r>
            <w:r w:rsidR="007D003C">
              <w:rPr>
                <w:b/>
                <w:bCs/>
                <w:color w:val="002060"/>
                <w:lang w:val="el-GR"/>
              </w:rPr>
              <w:t>6.5</w:t>
            </w:r>
            <w:r w:rsidR="00F021D0">
              <w:rPr>
                <w:b/>
                <w:bCs/>
                <w:color w:val="002060"/>
                <w:lang w:val="el-GR"/>
              </w:rPr>
              <w:fldChar w:fldCharType="end"/>
            </w:r>
          </w:p>
          <w:p w14:paraId="1E33551F" w14:textId="047E6124" w:rsidR="004F7F14" w:rsidRPr="00EA6B87" w:rsidRDefault="004F7F14" w:rsidP="00F73DE9">
            <w:pPr>
              <w:pStyle w:val="aff"/>
              <w:numPr>
                <w:ilvl w:val="0"/>
                <w:numId w:val="251"/>
              </w:numPr>
              <w:suppressAutoHyphens w:val="0"/>
              <w:spacing w:after="0" w:line="360" w:lineRule="auto"/>
              <w:ind w:left="601" w:hanging="283"/>
              <w:rPr>
                <w:lang w:val="el-GR"/>
              </w:rPr>
            </w:pPr>
            <w:r w:rsidRPr="00EA6B87">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tc>
      </w:tr>
      <w:tr w:rsidR="004F7F14" w:rsidRPr="00B32624" w14:paraId="09B1ABCC" w14:textId="77777777" w:rsidTr="00DC0645">
        <w:tc>
          <w:tcPr>
            <w:tcW w:w="9855" w:type="dxa"/>
            <w:shd w:val="clear" w:color="auto" w:fill="auto"/>
          </w:tcPr>
          <w:p w14:paraId="127C8C87" w14:textId="26E009C1" w:rsidR="004F7F14" w:rsidRPr="00EA6B87" w:rsidRDefault="004F7F14" w:rsidP="006721AE">
            <w:pPr>
              <w:pStyle w:val="aff"/>
              <w:numPr>
                <w:ilvl w:val="1"/>
                <w:numId w:val="337"/>
              </w:numPr>
              <w:spacing w:line="360" w:lineRule="auto"/>
              <w:rPr>
                <w:b/>
                <w:bCs/>
                <w:lang w:val="el-GR"/>
              </w:rPr>
            </w:pPr>
            <w:r w:rsidRPr="00EA6B87">
              <w:rPr>
                <w:b/>
                <w:bCs/>
                <w:lang w:val="el-GR"/>
              </w:rPr>
              <w:t xml:space="preserve">Υπηρεσίες </w:t>
            </w:r>
            <w:r w:rsidR="00D145FA">
              <w:rPr>
                <w:b/>
                <w:bCs/>
                <w:lang w:val="el-GR"/>
              </w:rPr>
              <w:t>δοκιμαστική</w:t>
            </w:r>
            <w:r w:rsidRPr="00EA6B87">
              <w:rPr>
                <w:b/>
                <w:bCs/>
                <w:lang w:val="el-GR"/>
              </w:rPr>
              <w:t xml:space="preserve"> λειτουργίας</w:t>
            </w:r>
          </w:p>
          <w:p w14:paraId="4F27DFF3" w14:textId="48C3376F" w:rsidR="004F7F14" w:rsidRPr="00EA6B87" w:rsidRDefault="004F7F14" w:rsidP="00F73DE9">
            <w:pPr>
              <w:spacing w:line="360" w:lineRule="auto"/>
              <w:rPr>
                <w:lang w:val="el-GR" w:eastAsia="en-US"/>
              </w:rPr>
            </w:pPr>
            <w:r w:rsidRPr="00EA6B87">
              <w:rPr>
                <w:lang w:val="el-GR"/>
              </w:rPr>
              <w:t xml:space="preserve">Βαθμολογούνται οι προσφερόμενες υπηρεσίες </w:t>
            </w:r>
            <w:r w:rsidR="00D145FA">
              <w:rPr>
                <w:lang w:val="el-GR"/>
              </w:rPr>
              <w:t>Δοκιμαστικής</w:t>
            </w:r>
            <w:r w:rsidRPr="00EA6B87">
              <w:rPr>
                <w:lang w:val="el-GR"/>
              </w:rPr>
              <w:t xml:space="preserve"> Λειτουργίας και αξιολογούνται:</w:t>
            </w:r>
          </w:p>
          <w:p w14:paraId="47C73D00" w14:textId="0CAE9F94" w:rsidR="004F7F14" w:rsidRPr="00EA6B87" w:rsidRDefault="004F7F14" w:rsidP="00F73DE9">
            <w:pPr>
              <w:pStyle w:val="aff"/>
              <w:numPr>
                <w:ilvl w:val="0"/>
                <w:numId w:val="250"/>
              </w:numPr>
              <w:suppressAutoHyphens w:val="0"/>
              <w:spacing w:after="0" w:line="360" w:lineRule="auto"/>
              <w:ind w:left="601" w:hanging="283"/>
              <w:rPr>
                <w:lang w:val="el-GR"/>
              </w:rPr>
            </w:pPr>
            <w:r w:rsidRPr="00EA6B87">
              <w:rPr>
                <w:lang w:val="el-GR"/>
              </w:rPr>
              <w:t xml:space="preserve">Η προτεινόμενη μεθοδολογία παροχής των υπηρεσιών όπως αναφέρονται στο </w:t>
            </w:r>
            <w:r w:rsidR="00E90BF8" w:rsidRPr="00F021D0">
              <w:rPr>
                <w:b/>
                <w:bCs/>
                <w:color w:val="002060"/>
                <w:lang w:val="el-GR"/>
              </w:rPr>
              <w:t xml:space="preserve">Παράρτημα Ι, Ενότητα </w:t>
            </w:r>
            <w:r w:rsidR="00F021D0">
              <w:rPr>
                <w:b/>
                <w:bCs/>
                <w:color w:val="002060"/>
                <w:lang w:val="el-GR"/>
              </w:rPr>
              <w:fldChar w:fldCharType="begin"/>
            </w:r>
            <w:r w:rsidR="00F021D0">
              <w:rPr>
                <w:b/>
                <w:bCs/>
                <w:color w:val="002060"/>
                <w:lang w:val="el-GR"/>
              </w:rPr>
              <w:instrText xml:space="preserve"> REF _Ref172633296 \r \h </w:instrText>
            </w:r>
            <w:r w:rsidR="00F021D0">
              <w:rPr>
                <w:b/>
                <w:bCs/>
                <w:color w:val="002060"/>
                <w:lang w:val="el-GR"/>
              </w:rPr>
            </w:r>
            <w:r w:rsidR="00F021D0">
              <w:rPr>
                <w:b/>
                <w:bCs/>
                <w:color w:val="002060"/>
                <w:lang w:val="el-GR"/>
              </w:rPr>
              <w:fldChar w:fldCharType="separate"/>
            </w:r>
            <w:r w:rsidR="007D003C">
              <w:rPr>
                <w:b/>
                <w:bCs/>
                <w:color w:val="002060"/>
                <w:lang w:val="el-GR"/>
              </w:rPr>
              <w:t>6.6</w:t>
            </w:r>
            <w:r w:rsidR="00F021D0">
              <w:rPr>
                <w:b/>
                <w:bCs/>
                <w:color w:val="002060"/>
                <w:lang w:val="el-GR"/>
              </w:rPr>
              <w:fldChar w:fldCharType="end"/>
            </w:r>
          </w:p>
          <w:p w14:paraId="4EB826B4" w14:textId="417C0D08" w:rsidR="004F7F14" w:rsidRPr="00EA6B87" w:rsidRDefault="004F7F14" w:rsidP="00F73DE9">
            <w:pPr>
              <w:pStyle w:val="aff"/>
              <w:numPr>
                <w:ilvl w:val="0"/>
                <w:numId w:val="250"/>
              </w:numPr>
              <w:suppressAutoHyphens w:val="0"/>
              <w:spacing w:after="0" w:line="360" w:lineRule="auto"/>
              <w:ind w:left="601" w:hanging="283"/>
              <w:rPr>
                <w:b/>
                <w:bCs/>
                <w:lang w:val="el-GR"/>
              </w:rPr>
            </w:pPr>
            <w:r w:rsidRPr="00EA6B87">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tc>
      </w:tr>
      <w:tr w:rsidR="004F7F14" w:rsidRPr="00B32624" w14:paraId="698620DF" w14:textId="77777777" w:rsidTr="00DC0645">
        <w:tc>
          <w:tcPr>
            <w:tcW w:w="9855" w:type="dxa"/>
            <w:shd w:val="clear" w:color="auto" w:fill="auto"/>
          </w:tcPr>
          <w:p w14:paraId="4B9A1D70" w14:textId="18ABD30C" w:rsidR="004F7F14" w:rsidRPr="00EA6B87" w:rsidRDefault="004F7F14" w:rsidP="006721AE">
            <w:pPr>
              <w:pStyle w:val="aff"/>
              <w:numPr>
                <w:ilvl w:val="1"/>
                <w:numId w:val="337"/>
              </w:numPr>
              <w:spacing w:line="360" w:lineRule="auto"/>
              <w:rPr>
                <w:b/>
                <w:bCs/>
                <w:lang w:val="el-GR"/>
              </w:rPr>
            </w:pPr>
            <w:r w:rsidRPr="00EA6B87">
              <w:rPr>
                <w:b/>
                <w:bCs/>
                <w:lang w:val="el-GR"/>
              </w:rPr>
              <w:lastRenderedPageBreak/>
              <w:t xml:space="preserve">Υπηρεσίες Εγγύησης </w:t>
            </w:r>
            <w:r w:rsidR="00253538" w:rsidRPr="00EA6B87">
              <w:rPr>
                <w:b/>
                <w:bCs/>
                <w:lang w:val="el-GR"/>
              </w:rPr>
              <w:t>–</w:t>
            </w:r>
            <w:r w:rsidRPr="00EA6B87">
              <w:rPr>
                <w:b/>
                <w:bCs/>
                <w:lang w:val="el-GR"/>
              </w:rPr>
              <w:t xml:space="preserve"> Συντήρησης</w:t>
            </w:r>
          </w:p>
          <w:p w14:paraId="75BB29C3" w14:textId="77777777" w:rsidR="00253538" w:rsidRPr="00EA6B87" w:rsidRDefault="00253538" w:rsidP="00F73DE9">
            <w:pPr>
              <w:spacing w:line="360" w:lineRule="auto"/>
              <w:rPr>
                <w:szCs w:val="24"/>
                <w:lang w:val="el-GR"/>
              </w:rPr>
            </w:pPr>
            <w:r w:rsidRPr="00EA6B87">
              <w:rPr>
                <w:lang w:val="el-GR"/>
              </w:rPr>
              <w:t>Βαθμολογούνται οι προσφερόμενες υπηρεσίες υποστήριξης, συντήρησης και τήρησης επιπέδου υπηρεσιών και αξιολογούνται:</w:t>
            </w:r>
          </w:p>
          <w:p w14:paraId="283E2191" w14:textId="77777777" w:rsidR="00253538" w:rsidRPr="00EA6B87" w:rsidRDefault="00253538" w:rsidP="00F73DE9">
            <w:pPr>
              <w:pStyle w:val="aff"/>
              <w:numPr>
                <w:ilvl w:val="0"/>
                <w:numId w:val="249"/>
              </w:numPr>
              <w:suppressAutoHyphens w:val="0"/>
              <w:spacing w:after="0" w:line="360" w:lineRule="auto"/>
              <w:rPr>
                <w:lang w:val="el-GR"/>
              </w:rPr>
            </w:pPr>
            <w:r w:rsidRPr="00EA6B87">
              <w:rPr>
                <w:lang w:val="el-GR"/>
              </w:rPr>
              <w:t>Η προτεινόμενη μεθοδολογία παροχής των υπηρεσιών Υποστήριξης και η μεθοδολογία παροχής τους κατά τις Φάσεις Πιλοτικής και Δοκιμαστικής Λειτουργίας.</w:t>
            </w:r>
          </w:p>
          <w:p w14:paraId="729A77BD" w14:textId="77777777" w:rsidR="00253538" w:rsidRPr="00EA6B87" w:rsidRDefault="00253538" w:rsidP="00F73DE9">
            <w:pPr>
              <w:pStyle w:val="aff"/>
              <w:numPr>
                <w:ilvl w:val="0"/>
                <w:numId w:val="249"/>
              </w:numPr>
              <w:suppressAutoHyphens w:val="0"/>
              <w:spacing w:after="0" w:line="360" w:lineRule="auto"/>
              <w:rPr>
                <w:lang w:val="el-GR"/>
              </w:rPr>
            </w:pPr>
            <w:r w:rsidRPr="00EA6B87">
              <w:rPr>
                <w:lang w:val="el-GR"/>
              </w:rPr>
              <w:t>Η χρονική διάρκεια της προσφερόμενης Εγγύησης πέραν της κατ’ ελάχιστα ζητούμενης.</w:t>
            </w:r>
          </w:p>
          <w:p w14:paraId="2AF0731D" w14:textId="77777777" w:rsidR="00253538" w:rsidRPr="00EA6B87" w:rsidRDefault="00253538" w:rsidP="00F73DE9">
            <w:pPr>
              <w:pStyle w:val="aff"/>
              <w:numPr>
                <w:ilvl w:val="0"/>
                <w:numId w:val="249"/>
              </w:numPr>
              <w:suppressAutoHyphens w:val="0"/>
              <w:spacing w:after="0" w:line="360" w:lineRule="auto"/>
              <w:rPr>
                <w:lang w:val="el-GR"/>
              </w:rPr>
            </w:pPr>
            <w:r w:rsidRPr="00EA6B87">
              <w:rPr>
                <w:lang w:val="el-GR"/>
              </w:rPr>
              <w:t>Η προσφορά υπηρεσιών κατά την περίοδο της Εγγύησης πέραν των κατ’ ελάχιστα ζητούμενων στην παρούσα.</w:t>
            </w:r>
          </w:p>
          <w:p w14:paraId="40F747B1" w14:textId="7E1C81F4" w:rsidR="00253538" w:rsidRPr="00EA6B87" w:rsidRDefault="00253538" w:rsidP="00F73DE9">
            <w:pPr>
              <w:pStyle w:val="aff"/>
              <w:numPr>
                <w:ilvl w:val="0"/>
                <w:numId w:val="249"/>
              </w:numPr>
              <w:suppressAutoHyphens w:val="0"/>
              <w:spacing w:after="0" w:line="360" w:lineRule="auto"/>
              <w:rPr>
                <w:lang w:val="el-GR"/>
              </w:rPr>
            </w:pPr>
            <w:r w:rsidRPr="00EA6B87">
              <w:rPr>
                <w:lang w:val="el-GR"/>
              </w:rPr>
              <w:t>Η προσφορά υπηρεσιών κατά την περίοδο της Συντήρησης πέραν των κατ’ ελάχιστα ζητούμενων στην παρούσα.</w:t>
            </w:r>
          </w:p>
        </w:tc>
      </w:tr>
      <w:tr w:rsidR="00B11217" w:rsidRPr="00B32624" w14:paraId="2A89B78E" w14:textId="77777777" w:rsidTr="00DC0645">
        <w:tc>
          <w:tcPr>
            <w:tcW w:w="9855" w:type="dxa"/>
            <w:shd w:val="clear" w:color="auto" w:fill="D9D9D9" w:themeFill="background1" w:themeFillShade="D9"/>
          </w:tcPr>
          <w:p w14:paraId="38C9A347" w14:textId="00C1F4EC" w:rsidR="00B11217" w:rsidRPr="00EA6B87" w:rsidRDefault="00B11217" w:rsidP="00F73DE9">
            <w:pPr>
              <w:spacing w:before="120" w:line="360" w:lineRule="auto"/>
              <w:rPr>
                <w:b/>
                <w:lang w:val="el-GR"/>
              </w:rPr>
            </w:pPr>
            <w:r w:rsidRPr="00EA6B87">
              <w:rPr>
                <w:b/>
                <w:lang w:val="el-GR"/>
              </w:rPr>
              <w:br w:type="page"/>
              <w:t xml:space="preserve">Ομάδα </w:t>
            </w:r>
            <w:r w:rsidR="00526BE4">
              <w:rPr>
                <w:b/>
                <w:lang w:val="el-GR"/>
              </w:rPr>
              <w:t>Γ</w:t>
            </w:r>
            <w:r w:rsidR="00526BE4" w:rsidRPr="00EA6B87">
              <w:rPr>
                <w:b/>
                <w:lang w:val="el-GR"/>
              </w:rPr>
              <w:t xml:space="preserve"> </w:t>
            </w:r>
            <w:r w:rsidRPr="00EA6B87">
              <w:rPr>
                <w:b/>
                <w:lang w:val="el-GR"/>
              </w:rPr>
              <w:t xml:space="preserve">– </w:t>
            </w:r>
            <w:r w:rsidR="00253538" w:rsidRPr="00EA6B87">
              <w:rPr>
                <w:b/>
                <w:lang w:val="el-GR"/>
              </w:rPr>
              <w:t>Μεθοδολογία Οργάνωσης/Διοίκησης και Υλοποίησης Έργου</w:t>
            </w:r>
          </w:p>
        </w:tc>
      </w:tr>
      <w:tr w:rsidR="00B11217" w:rsidRPr="00B32624" w14:paraId="21E71BCF" w14:textId="77777777" w:rsidTr="00DC0645">
        <w:tc>
          <w:tcPr>
            <w:tcW w:w="9855" w:type="dxa"/>
            <w:shd w:val="clear" w:color="auto" w:fill="auto"/>
          </w:tcPr>
          <w:p w14:paraId="31866CC1" w14:textId="44CB4A78" w:rsidR="00B11217" w:rsidRPr="006721AE" w:rsidRDefault="00253538" w:rsidP="006721AE">
            <w:pPr>
              <w:pStyle w:val="aff"/>
              <w:numPr>
                <w:ilvl w:val="1"/>
                <w:numId w:val="338"/>
              </w:numPr>
              <w:spacing w:line="360" w:lineRule="auto"/>
              <w:rPr>
                <w:b/>
                <w:bCs/>
                <w:lang w:val="el-GR"/>
              </w:rPr>
            </w:pPr>
            <w:r w:rsidRPr="006721AE">
              <w:rPr>
                <w:b/>
                <w:bCs/>
                <w:lang w:val="el-GR"/>
              </w:rPr>
              <w:t>Οργάνωση Υλοποίησης Έργου (Φάσεις, Χρονοδιάγραμμα, Παραδοτέα)</w:t>
            </w:r>
          </w:p>
          <w:p w14:paraId="6CB33517" w14:textId="77777777" w:rsidR="00253538" w:rsidRPr="00EA6B87" w:rsidRDefault="00253538" w:rsidP="00F73DE9">
            <w:pPr>
              <w:spacing w:line="360" w:lineRule="auto"/>
              <w:rPr>
                <w:szCs w:val="24"/>
                <w:lang w:val="el-GR"/>
              </w:rPr>
            </w:pPr>
            <w:r w:rsidRPr="00EA6B87">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208A493" w14:textId="3C1AAE5A" w:rsidR="00253538" w:rsidRPr="00EA6B87" w:rsidRDefault="00253538" w:rsidP="00F73DE9">
            <w:pPr>
              <w:spacing w:line="360" w:lineRule="auto"/>
              <w:rPr>
                <w:lang w:val="el-GR"/>
              </w:rPr>
            </w:pPr>
            <w:r w:rsidRPr="00EA6B87">
              <w:rPr>
                <w:lang w:val="el-GR"/>
              </w:rPr>
              <w:t>Αξιολογούνται:</w:t>
            </w:r>
          </w:p>
          <w:p w14:paraId="109E6090" w14:textId="77777777" w:rsidR="00253538" w:rsidRPr="00EA6B87" w:rsidRDefault="00253538" w:rsidP="00F73DE9">
            <w:pPr>
              <w:pStyle w:val="aff"/>
              <w:numPr>
                <w:ilvl w:val="0"/>
                <w:numId w:val="252"/>
              </w:numPr>
              <w:suppressAutoHyphens w:val="0"/>
              <w:spacing w:after="0" w:line="360" w:lineRule="auto"/>
              <w:rPr>
                <w:lang w:val="el-GR"/>
              </w:rPr>
            </w:pPr>
            <w:r w:rsidRPr="00EA6B87">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26EB40E4" w14:textId="77777777" w:rsidR="00253538" w:rsidRPr="00EA6B87" w:rsidRDefault="00253538" w:rsidP="00F73DE9">
            <w:pPr>
              <w:pStyle w:val="aff"/>
              <w:numPr>
                <w:ilvl w:val="0"/>
                <w:numId w:val="252"/>
              </w:numPr>
              <w:suppressAutoHyphens w:val="0"/>
              <w:spacing w:after="0" w:line="360" w:lineRule="auto"/>
              <w:rPr>
                <w:lang w:val="el-GR"/>
              </w:rPr>
            </w:pPr>
            <w:r w:rsidRPr="00EA6B87">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2A2536BB" w14:textId="77777777" w:rsidR="00253538" w:rsidRPr="00EA6B87" w:rsidRDefault="00253538" w:rsidP="00F73DE9">
            <w:pPr>
              <w:pStyle w:val="aff"/>
              <w:numPr>
                <w:ilvl w:val="0"/>
                <w:numId w:val="252"/>
              </w:numPr>
              <w:suppressAutoHyphens w:val="0"/>
              <w:spacing w:after="0" w:line="360" w:lineRule="auto"/>
              <w:rPr>
                <w:lang w:val="el-GR"/>
              </w:rPr>
            </w:pPr>
            <w:r w:rsidRPr="00EA6B87">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0B17DD8" w14:textId="77777777" w:rsidR="00253538" w:rsidRPr="00EA6B87" w:rsidRDefault="00253538" w:rsidP="00F73DE9">
            <w:pPr>
              <w:pStyle w:val="aff"/>
              <w:numPr>
                <w:ilvl w:val="0"/>
                <w:numId w:val="252"/>
              </w:numPr>
              <w:suppressAutoHyphens w:val="0"/>
              <w:spacing w:after="0" w:line="360" w:lineRule="auto"/>
              <w:rPr>
                <w:lang w:val="el-GR"/>
              </w:rPr>
            </w:pPr>
            <w:r w:rsidRPr="00EA6B87">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0053977C" w14:textId="55317503" w:rsidR="00253538" w:rsidRPr="00EA6B87" w:rsidRDefault="00253538" w:rsidP="00F73DE9">
            <w:pPr>
              <w:pStyle w:val="aff"/>
              <w:numPr>
                <w:ilvl w:val="0"/>
                <w:numId w:val="252"/>
              </w:numPr>
              <w:suppressAutoHyphens w:val="0"/>
              <w:spacing w:after="0" w:line="360" w:lineRule="auto"/>
              <w:rPr>
                <w:lang w:val="el-GR"/>
              </w:rPr>
            </w:pPr>
            <w:r w:rsidRPr="00EA6B87">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tc>
      </w:tr>
      <w:tr w:rsidR="00B11217" w:rsidRPr="00B32624" w14:paraId="5A2ED2BB" w14:textId="77777777" w:rsidTr="00DC0645">
        <w:tc>
          <w:tcPr>
            <w:tcW w:w="9855" w:type="dxa"/>
            <w:shd w:val="clear" w:color="auto" w:fill="auto"/>
          </w:tcPr>
          <w:p w14:paraId="1A1899EC" w14:textId="67211CB4" w:rsidR="00B11217" w:rsidRPr="00EA6B87" w:rsidRDefault="00253538" w:rsidP="006721AE">
            <w:pPr>
              <w:pStyle w:val="aff"/>
              <w:numPr>
                <w:ilvl w:val="1"/>
                <w:numId w:val="338"/>
              </w:numPr>
              <w:spacing w:line="360" w:lineRule="auto"/>
              <w:rPr>
                <w:b/>
                <w:bCs/>
                <w:lang w:val="el-GR"/>
              </w:rPr>
            </w:pPr>
            <w:r w:rsidRPr="00EA6B87">
              <w:rPr>
                <w:b/>
                <w:bCs/>
                <w:lang w:val="el-GR"/>
              </w:rPr>
              <w:t>Σχήμα Διοίκησης - Μεθοδολογία Διοίκησης και Διασφάλισης Ποιότητας</w:t>
            </w:r>
          </w:p>
          <w:p w14:paraId="0BAF6C8B" w14:textId="77777777" w:rsidR="00253538" w:rsidRPr="00EA6B87" w:rsidRDefault="00253538" w:rsidP="00F73DE9">
            <w:pPr>
              <w:spacing w:line="360" w:lineRule="auto"/>
              <w:rPr>
                <w:szCs w:val="24"/>
                <w:lang w:val="el-GR"/>
              </w:rPr>
            </w:pPr>
            <w:r w:rsidRPr="00EA6B87">
              <w:rPr>
                <w:lang w:val="el-GR"/>
              </w:rPr>
              <w:t>Αξιολογούνται:</w:t>
            </w:r>
          </w:p>
          <w:p w14:paraId="0D417544" w14:textId="1403BF79" w:rsidR="00526BE4" w:rsidRDefault="00526BE4" w:rsidP="00F73DE9">
            <w:pPr>
              <w:pStyle w:val="aff"/>
              <w:numPr>
                <w:ilvl w:val="0"/>
                <w:numId w:val="253"/>
              </w:numPr>
              <w:suppressAutoHyphens w:val="0"/>
              <w:spacing w:after="0" w:line="360" w:lineRule="auto"/>
              <w:rPr>
                <w:lang w:val="el-GR"/>
              </w:rPr>
            </w:pPr>
            <w:r>
              <w:rPr>
                <w:lang w:val="el-GR"/>
              </w:rPr>
              <w:lastRenderedPageBreak/>
              <w:t>η προτεινόμενη μεθοδολογία για την υλοποίηση του έργου καθώς και οι τεχνικές και τα εργαλεία που θα αξιοποιήσει ο προσφέρων.</w:t>
            </w:r>
          </w:p>
          <w:p w14:paraId="63E3CD09" w14:textId="54599F4F" w:rsidR="00253538" w:rsidRPr="00EA6B87" w:rsidRDefault="00253538" w:rsidP="00F73DE9">
            <w:pPr>
              <w:pStyle w:val="aff"/>
              <w:numPr>
                <w:ilvl w:val="0"/>
                <w:numId w:val="253"/>
              </w:numPr>
              <w:suppressAutoHyphens w:val="0"/>
              <w:spacing w:after="0" w:line="360" w:lineRule="auto"/>
              <w:rPr>
                <w:lang w:val="el-GR"/>
              </w:rPr>
            </w:pPr>
            <w:r w:rsidRPr="00EA6B87">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3EFA535C" w14:textId="77777777" w:rsidR="00253538" w:rsidRDefault="00253538" w:rsidP="00F73DE9">
            <w:pPr>
              <w:pStyle w:val="aff"/>
              <w:numPr>
                <w:ilvl w:val="0"/>
                <w:numId w:val="253"/>
              </w:numPr>
              <w:suppressAutoHyphens w:val="0"/>
              <w:spacing w:after="0" w:line="360" w:lineRule="auto"/>
              <w:rPr>
                <w:lang w:val="el-GR"/>
              </w:rPr>
            </w:pPr>
            <w:r w:rsidRPr="00EA6B87">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η αποτελεσματικότητα της προτεινόμενης μεθοδολογίας διοίκησης και διασφάλισης ποιότητας.</w:t>
            </w:r>
          </w:p>
          <w:p w14:paraId="3A228AAD" w14:textId="3067A37E" w:rsidR="00526BE4" w:rsidRPr="00EA6B87" w:rsidRDefault="00526BE4" w:rsidP="00F73DE9">
            <w:pPr>
              <w:pStyle w:val="aff"/>
              <w:numPr>
                <w:ilvl w:val="0"/>
                <w:numId w:val="253"/>
              </w:numPr>
              <w:suppressAutoHyphens w:val="0"/>
              <w:spacing w:after="0" w:line="360" w:lineRule="auto"/>
              <w:rPr>
                <w:lang w:val="el-GR"/>
              </w:rPr>
            </w:pPr>
            <w:r>
              <w:rPr>
                <w:lang w:val="el-GR"/>
              </w:rPr>
              <w:t xml:space="preserve">Η αποτελεσματικότητα της </w:t>
            </w:r>
            <w:r w:rsidR="00C00341">
              <w:rPr>
                <w:lang w:val="el-GR"/>
              </w:rPr>
              <w:t>προτεινόμενης</w:t>
            </w:r>
            <w:r>
              <w:rPr>
                <w:lang w:val="el-GR"/>
              </w:rPr>
              <w:t xml:space="preserve"> μεθοδολογίας διοίκησης και διασφάλισης ποιότητας.</w:t>
            </w:r>
          </w:p>
        </w:tc>
      </w:tr>
    </w:tbl>
    <w:p w14:paraId="51573F80" w14:textId="77777777" w:rsidR="00B11217" w:rsidRPr="00EA6B87" w:rsidRDefault="00B11217" w:rsidP="00F73DE9">
      <w:pPr>
        <w:spacing w:line="360" w:lineRule="auto"/>
        <w:rPr>
          <w:lang w:val="el-GR"/>
        </w:rPr>
      </w:pPr>
    </w:p>
    <w:p w14:paraId="1B2BFD19" w14:textId="77777777" w:rsidR="008338F0" w:rsidRPr="00EA6B87" w:rsidRDefault="003355E7" w:rsidP="00F73DE9">
      <w:pPr>
        <w:pStyle w:val="3"/>
        <w:spacing w:line="360" w:lineRule="auto"/>
        <w:ind w:left="709" w:hanging="709"/>
        <w:rPr>
          <w:rFonts w:cs="Tahoma"/>
          <w:lang w:val="el-GR"/>
        </w:rPr>
      </w:pPr>
      <w:bookmarkStart w:id="202" w:name="_Βαθμολόγηση_και_κατάταξη"/>
      <w:bookmarkStart w:id="203" w:name="_Toc97194291"/>
      <w:bookmarkStart w:id="204" w:name="_Toc97194433"/>
      <w:bookmarkStart w:id="205" w:name="_Ref172635649"/>
      <w:bookmarkStart w:id="206" w:name="_Toc177459206"/>
      <w:bookmarkEnd w:id="202"/>
      <w:r w:rsidRPr="00EA6B87">
        <w:rPr>
          <w:rFonts w:cs="Tahoma"/>
          <w:lang w:val="el-GR"/>
        </w:rPr>
        <w:t>Βαθμολόγηση και κατάταξη προσφορών</w:t>
      </w:r>
      <w:bookmarkEnd w:id="203"/>
      <w:bookmarkEnd w:id="204"/>
      <w:bookmarkEnd w:id="205"/>
      <w:bookmarkEnd w:id="206"/>
      <w:r w:rsidRPr="00EA6B87">
        <w:rPr>
          <w:rFonts w:cs="Tahoma"/>
          <w:lang w:val="el-GR"/>
        </w:rPr>
        <w:t xml:space="preserve"> </w:t>
      </w:r>
    </w:p>
    <w:p w14:paraId="78289744" w14:textId="77777777" w:rsidR="004717A5" w:rsidRPr="00EA6B87" w:rsidRDefault="004717A5" w:rsidP="00F73DE9">
      <w:pPr>
        <w:pStyle w:val="4"/>
        <w:spacing w:line="360" w:lineRule="auto"/>
        <w:rPr>
          <w:rFonts w:cs="Tahoma"/>
          <w:szCs w:val="22"/>
          <w:u w:val="single"/>
          <w:lang w:val="el-GR"/>
        </w:rPr>
      </w:pPr>
      <w:bookmarkStart w:id="207" w:name="_Toc97194292"/>
      <w:bookmarkStart w:id="208" w:name="_Toc177459207"/>
      <w:r w:rsidRPr="00EA6B87">
        <w:rPr>
          <w:rFonts w:cs="Tahoma"/>
          <w:szCs w:val="22"/>
          <w:u w:val="single"/>
          <w:lang w:val="el-GR"/>
        </w:rPr>
        <w:t>Βαθμολόγηση Τεχνικών Προσφορών</w:t>
      </w:r>
      <w:bookmarkEnd w:id="207"/>
      <w:bookmarkEnd w:id="208"/>
      <w:r w:rsidRPr="00EA6B87">
        <w:rPr>
          <w:rFonts w:cs="Tahoma"/>
          <w:szCs w:val="22"/>
          <w:u w:val="single"/>
          <w:lang w:val="el-GR"/>
        </w:rPr>
        <w:t xml:space="preserve"> </w:t>
      </w:r>
    </w:p>
    <w:p w14:paraId="48400C5B" w14:textId="27889A78" w:rsidR="00C71722" w:rsidRPr="00EA6B87" w:rsidRDefault="00C71722" w:rsidP="00F73DE9">
      <w:pPr>
        <w:spacing w:line="360" w:lineRule="auto"/>
        <w:rPr>
          <w:lang w:val="el-GR"/>
        </w:rPr>
      </w:pPr>
      <w:r w:rsidRPr="00EA6B87">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160200">
        <w:rPr>
          <w:b/>
          <w:bCs/>
          <w:color w:val="002060"/>
          <w:lang w:val="el-GR"/>
        </w:rPr>
        <w:fldChar w:fldCharType="begin"/>
      </w:r>
      <w:r w:rsidR="00F524BD" w:rsidRPr="00F021D0">
        <w:rPr>
          <w:b/>
          <w:bCs/>
          <w:color w:val="002060"/>
          <w:lang w:val="el-GR"/>
        </w:rPr>
        <w:instrText xml:space="preserve"> REF _Ref496542191 \r \h </w:instrText>
      </w:r>
      <w:r w:rsidR="00DF02B0" w:rsidRPr="00F021D0">
        <w:rPr>
          <w:b/>
          <w:bCs/>
          <w:color w:val="002060"/>
          <w:lang w:val="el-GR"/>
        </w:rPr>
        <w:instrText xml:space="preserve"> \* MERGEFORMAT </w:instrText>
      </w:r>
      <w:r w:rsidR="00F524BD" w:rsidRPr="00160200">
        <w:rPr>
          <w:b/>
          <w:bCs/>
          <w:color w:val="002060"/>
          <w:lang w:val="el-GR"/>
        </w:rPr>
      </w:r>
      <w:r w:rsidR="00F524BD" w:rsidRPr="00160200">
        <w:rPr>
          <w:b/>
          <w:bCs/>
          <w:color w:val="002060"/>
          <w:lang w:val="el-GR"/>
        </w:rPr>
        <w:fldChar w:fldCharType="separate"/>
      </w:r>
      <w:r w:rsidR="007D003C">
        <w:rPr>
          <w:b/>
          <w:bCs/>
          <w:color w:val="002060"/>
          <w:lang w:val="el-GR"/>
        </w:rPr>
        <w:t>2.3.1</w:t>
      </w:r>
      <w:r w:rsidR="00F524BD" w:rsidRPr="00160200">
        <w:rPr>
          <w:b/>
          <w:bCs/>
          <w:color w:val="002060"/>
          <w:lang w:val="el-GR"/>
        </w:rPr>
        <w:fldChar w:fldCharType="end"/>
      </w:r>
      <w:r w:rsidRPr="00EA6B87">
        <w:rPr>
          <w:lang w:val="el-GR"/>
        </w:rPr>
        <w:t>.</w:t>
      </w:r>
    </w:p>
    <w:p w14:paraId="5C26DFCA" w14:textId="677ED718" w:rsidR="008338F0" w:rsidRPr="00EA6B87" w:rsidRDefault="003355E7" w:rsidP="00F73DE9">
      <w:pPr>
        <w:spacing w:line="360" w:lineRule="auto"/>
        <w:rPr>
          <w:lang w:val="el-GR"/>
        </w:rPr>
      </w:pPr>
      <w:r w:rsidRPr="00EA6B87">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76345B" w:rsidRPr="00160200">
        <w:rPr>
          <w:lang w:val="el-GR"/>
        </w:rPr>
        <w:t>5</w:t>
      </w:r>
      <w:r w:rsidRPr="00EA6B87">
        <w:rPr>
          <w:lang w:val="el-GR"/>
        </w:rPr>
        <w:t>0 βαθμούς όταν υπερκαλύπτονται οι απαιτήσεις του συγκεκριμένου κριτηρίου</w:t>
      </w:r>
      <w:r w:rsidRPr="00D820BA">
        <w:rPr>
          <w:lang w:val="el-GR"/>
        </w:rPr>
        <w:t>.</w:t>
      </w:r>
    </w:p>
    <w:p w14:paraId="5A643554" w14:textId="061E1E6B" w:rsidR="008338F0" w:rsidRPr="00EA6B87" w:rsidRDefault="003355E7" w:rsidP="00F73DE9">
      <w:pPr>
        <w:spacing w:line="360" w:lineRule="auto"/>
        <w:rPr>
          <w:lang w:val="el-GR"/>
        </w:rPr>
      </w:pPr>
      <w:r w:rsidRPr="00EA6B87">
        <w:rPr>
          <w:lang w:val="el-GR"/>
        </w:rPr>
        <w:t>Κάθε κριτήριο αξιολόγησης βαθμολογείται αυτόνομα με βάση τα στοιχεία της προσφοράς.</w:t>
      </w:r>
    </w:p>
    <w:p w14:paraId="515EB566" w14:textId="0D1DD97B" w:rsidR="0001217D" w:rsidRPr="00EA6B87" w:rsidRDefault="00414212" w:rsidP="00F73DE9">
      <w:pPr>
        <w:spacing w:line="360" w:lineRule="auto"/>
        <w:rPr>
          <w:i/>
          <w:color w:val="5B9BD5"/>
          <w:lang w:val="el-GR"/>
        </w:rPr>
      </w:pPr>
      <w:bookmarkStart w:id="209" w:name="_Hlk126496186"/>
      <w:r w:rsidRPr="00EA6B87">
        <w:rPr>
          <w:lang w:val="el-GR"/>
        </w:rPr>
        <w:t>Βαθμολογία</w:t>
      </w:r>
      <w:r w:rsidR="0001217D" w:rsidRPr="00EA6B87">
        <w:rPr>
          <w:lang w:val="el-GR"/>
        </w:rPr>
        <w:t xml:space="preserve"> μικρότερη από 100 βαθμούς (ήτοι </w:t>
      </w:r>
      <w:r w:rsidR="00683396" w:rsidRPr="00EA6B87">
        <w:rPr>
          <w:lang w:val="el-GR"/>
        </w:rPr>
        <w:t>προσφορά</w:t>
      </w:r>
      <w:r w:rsidRPr="00EA6B87">
        <w:rPr>
          <w:lang w:val="el-GR"/>
        </w:rPr>
        <w:t xml:space="preserve"> </w:t>
      </w:r>
      <w:r w:rsidR="0001217D" w:rsidRPr="00EA6B87">
        <w:rPr>
          <w:lang w:val="el-GR"/>
        </w:rPr>
        <w:t>που δεν καλύπτ</w:t>
      </w:r>
      <w:r w:rsidRPr="00EA6B87">
        <w:rPr>
          <w:lang w:val="el-GR"/>
        </w:rPr>
        <w:t>ει</w:t>
      </w:r>
      <w:r w:rsidR="0001217D" w:rsidRPr="00EA6B87">
        <w:rPr>
          <w:lang w:val="el-GR"/>
        </w:rPr>
        <w:t>/παρουσιάζ</w:t>
      </w:r>
      <w:r w:rsidRPr="00EA6B87">
        <w:rPr>
          <w:lang w:val="el-GR"/>
        </w:rPr>
        <w:t>ει</w:t>
      </w:r>
      <w:r w:rsidR="0001217D" w:rsidRPr="00EA6B87">
        <w:rPr>
          <w:lang w:val="el-GR"/>
        </w:rPr>
        <w:t xml:space="preserve"> αποκλίσεις από τις τεχνικές προδιαγραφές της παρούσας) επιφέρ</w:t>
      </w:r>
      <w:r w:rsidRPr="00EA6B87">
        <w:rPr>
          <w:lang w:val="el-GR"/>
        </w:rPr>
        <w:t>ει</w:t>
      </w:r>
      <w:r w:rsidR="0001217D" w:rsidRPr="00EA6B87">
        <w:rPr>
          <w:lang w:val="el-GR"/>
        </w:rPr>
        <w:t xml:space="preserve"> την απόρριψη της προσφοράς.</w:t>
      </w:r>
    </w:p>
    <w:bookmarkEnd w:id="209"/>
    <w:p w14:paraId="3961FABF" w14:textId="77777777" w:rsidR="008338F0" w:rsidRPr="00EA6B87" w:rsidRDefault="003355E7" w:rsidP="00F73DE9">
      <w:pPr>
        <w:spacing w:line="360" w:lineRule="auto"/>
        <w:rPr>
          <w:lang w:val="el-GR"/>
        </w:rPr>
      </w:pPr>
      <w:r w:rsidRPr="00EA6B87">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EA6B87">
        <w:rPr>
          <w:lang w:val="el-GR"/>
        </w:rPr>
        <w:t>(Β</w:t>
      </w:r>
      <w:r w:rsidR="00EB4B2B" w:rsidRPr="00EA6B87">
        <w:rPr>
          <w:vertAlign w:val="subscript"/>
        </w:rPr>
        <w:t>i</w:t>
      </w:r>
      <w:r w:rsidR="00EB4B2B" w:rsidRPr="00EA6B87">
        <w:rPr>
          <w:lang w:val="el-GR"/>
        </w:rPr>
        <w:t>)</w:t>
      </w:r>
      <w:r w:rsidR="00F242FC" w:rsidRPr="00EA6B87">
        <w:rPr>
          <w:lang w:val="el-GR"/>
        </w:rPr>
        <w:t xml:space="preserve"> </w:t>
      </w:r>
      <w:r w:rsidRPr="00EA6B87">
        <w:rPr>
          <w:lang w:val="el-GR"/>
        </w:rPr>
        <w:t>θα προκύπτει από το άθροισμα των σταθμισμένων βαθμολογιών όλων των κριτηρίων.</w:t>
      </w:r>
    </w:p>
    <w:p w14:paraId="0BAFB555" w14:textId="684328F8" w:rsidR="00611C19" w:rsidRPr="00EA6B87" w:rsidRDefault="00611C19" w:rsidP="00F73DE9">
      <w:pPr>
        <w:spacing w:line="360" w:lineRule="auto"/>
        <w:rPr>
          <w:lang w:val="el-GR"/>
        </w:rPr>
      </w:pPr>
      <w:bookmarkStart w:id="210" w:name="_Hlk49962342"/>
      <w:r w:rsidRPr="00EA6B87">
        <w:rPr>
          <w:lang w:val="el-GR"/>
        </w:rPr>
        <w:t>Η συνολική βαθμολογία της τεχνικής προσφοράς υπολογίζεται με βάση τον παρακάτω τύπο:</w:t>
      </w:r>
    </w:p>
    <w:p w14:paraId="28B6D6F1" w14:textId="32FA9ECF" w:rsidR="00611C19" w:rsidRPr="00EA6B87" w:rsidRDefault="00611C19" w:rsidP="00F73DE9">
      <w:pPr>
        <w:spacing w:line="360" w:lineRule="auto"/>
      </w:pPr>
      <w:r w:rsidRPr="00EA6B87">
        <w:t>Β = σ1χΚ1 + σ2χΚ2 +……+σνχΚν</w:t>
      </w:r>
      <w:bookmarkEnd w:id="210"/>
    </w:p>
    <w:p w14:paraId="0960A668" w14:textId="77777777" w:rsidR="0001217D" w:rsidRPr="00EA6B87" w:rsidRDefault="007F03FD" w:rsidP="00F73DE9">
      <w:pPr>
        <w:pStyle w:val="4"/>
        <w:spacing w:line="360" w:lineRule="auto"/>
        <w:rPr>
          <w:rFonts w:cs="Tahoma"/>
          <w:szCs w:val="22"/>
          <w:u w:val="single"/>
          <w:lang w:val="el-GR"/>
        </w:rPr>
      </w:pPr>
      <w:bookmarkStart w:id="211" w:name="_Toc97194293"/>
      <w:bookmarkStart w:id="212" w:name="_Toc177459208"/>
      <w:r w:rsidRPr="00EA6B87">
        <w:rPr>
          <w:rFonts w:cs="Tahoma"/>
          <w:szCs w:val="22"/>
          <w:u w:val="single"/>
          <w:lang w:val="el-GR"/>
        </w:rPr>
        <w:lastRenderedPageBreak/>
        <w:t xml:space="preserve">Α. </w:t>
      </w:r>
      <w:r w:rsidR="0001217D" w:rsidRPr="00EA6B87">
        <w:rPr>
          <w:rFonts w:cs="Tahoma"/>
          <w:szCs w:val="22"/>
          <w:u w:val="single"/>
          <w:lang w:val="el-GR"/>
        </w:rPr>
        <w:t>Κατάταξη προσφορών</w:t>
      </w:r>
      <w:bookmarkEnd w:id="211"/>
      <w:bookmarkEnd w:id="212"/>
      <w:r w:rsidR="0001217D" w:rsidRPr="00EA6B87">
        <w:rPr>
          <w:rFonts w:cs="Tahoma"/>
          <w:szCs w:val="22"/>
          <w:u w:val="single"/>
          <w:lang w:val="el-GR"/>
        </w:rPr>
        <w:t xml:space="preserve"> </w:t>
      </w:r>
    </w:p>
    <w:p w14:paraId="5BDCA8DD" w14:textId="77777777" w:rsidR="0001217D" w:rsidRPr="00EA6B87" w:rsidRDefault="0001217D" w:rsidP="00F73DE9">
      <w:pPr>
        <w:spacing w:line="360" w:lineRule="auto"/>
        <w:rPr>
          <w:lang w:val="el-GR"/>
        </w:rPr>
      </w:pPr>
      <w:r w:rsidRPr="00EA6B87">
        <w:rPr>
          <w:lang w:val="el-GR"/>
        </w:rPr>
        <w:t>Πλέον συμφέρουσα από οικονομική άποψη προσφορά είναι εκείνη που παρουσιάζει το μεγαλύτερο Λ</w:t>
      </w:r>
      <w:r w:rsidR="001F4428" w:rsidRPr="00EA6B87">
        <w:rPr>
          <w:lang w:val="en-US"/>
        </w:rPr>
        <w:t>i</w:t>
      </w:r>
      <w:r w:rsidRPr="00EA6B87">
        <w:rPr>
          <w:lang w:val="el-GR"/>
        </w:rPr>
        <w:t xml:space="preserve"> ο οποίος υπολογίζεται με βάση τον παρακάτω τύπο:</w:t>
      </w:r>
    </w:p>
    <w:p w14:paraId="3B471242" w14:textId="6A1A6C73" w:rsidR="0001217D" w:rsidRPr="00EA6B87" w:rsidRDefault="0001217D" w:rsidP="00F73DE9">
      <w:pPr>
        <w:spacing w:line="360" w:lineRule="auto"/>
        <w:jc w:val="center"/>
        <w:rPr>
          <w:lang w:val="nl-NL"/>
        </w:rPr>
      </w:pPr>
      <w:r w:rsidRPr="00EA6B87">
        <w:rPr>
          <w:lang w:val="el-GR"/>
        </w:rPr>
        <w:t>Λ</w:t>
      </w:r>
      <w:r w:rsidRPr="00EA6B87">
        <w:rPr>
          <w:vertAlign w:val="subscript"/>
          <w:lang w:val="nl-NL"/>
        </w:rPr>
        <w:t>i</w:t>
      </w:r>
      <w:r w:rsidRPr="00EA6B87">
        <w:rPr>
          <w:lang w:val="nl-NL"/>
        </w:rPr>
        <w:t xml:space="preserve"> = </w:t>
      </w:r>
      <w:r w:rsidR="00DA7B10" w:rsidRPr="00160200">
        <w:rPr>
          <w:lang w:val="en-US"/>
        </w:rPr>
        <w:t>80</w:t>
      </w:r>
      <w:r w:rsidRPr="00EA6B87">
        <w:rPr>
          <w:lang w:val="nl-NL"/>
        </w:rPr>
        <w:t xml:space="preserve"> * ( </w:t>
      </w:r>
      <w:r w:rsidRPr="00EA6B87">
        <w:rPr>
          <w:lang w:val="el-GR"/>
        </w:rPr>
        <w:t>Β</w:t>
      </w:r>
      <w:r w:rsidRPr="00EA6B87">
        <w:rPr>
          <w:vertAlign w:val="subscript"/>
          <w:lang w:val="nl-NL"/>
        </w:rPr>
        <w:t xml:space="preserve">i </w:t>
      </w:r>
      <w:r w:rsidRPr="00EA6B87">
        <w:rPr>
          <w:lang w:val="nl-NL"/>
        </w:rPr>
        <w:t xml:space="preserve">/ </w:t>
      </w:r>
      <w:r w:rsidRPr="00EA6B87">
        <w:rPr>
          <w:lang w:val="el-GR"/>
        </w:rPr>
        <w:t>Β</w:t>
      </w:r>
      <w:r w:rsidRPr="00EA6B87">
        <w:rPr>
          <w:vertAlign w:val="subscript"/>
          <w:lang w:val="nl-NL"/>
        </w:rPr>
        <w:t xml:space="preserve">max </w:t>
      </w:r>
      <w:r w:rsidRPr="00EA6B87">
        <w:rPr>
          <w:lang w:val="nl-NL"/>
        </w:rPr>
        <w:t xml:space="preserve">) + </w:t>
      </w:r>
      <w:r w:rsidR="00DA7B10" w:rsidRPr="00160200">
        <w:rPr>
          <w:lang w:val="en-US"/>
        </w:rPr>
        <w:t>20</w:t>
      </w:r>
      <w:r w:rsidRPr="00EA6B87">
        <w:rPr>
          <w:lang w:val="nl-NL"/>
        </w:rPr>
        <w:t xml:space="preserve"> * (K</w:t>
      </w:r>
      <w:r w:rsidRPr="00EA6B87">
        <w:rPr>
          <w:vertAlign w:val="subscript"/>
          <w:lang w:val="nl-NL"/>
        </w:rPr>
        <w:t>min</w:t>
      </w:r>
      <w:r w:rsidRPr="00EA6B87">
        <w:rPr>
          <w:lang w:val="nl-NL"/>
        </w:rPr>
        <w:t>/K</w:t>
      </w:r>
      <w:r w:rsidRPr="00EA6B87">
        <w:rPr>
          <w:vertAlign w:val="subscript"/>
          <w:lang w:val="nl-NL"/>
        </w:rPr>
        <w:t>i</w:t>
      </w:r>
      <w:r w:rsidRPr="00EA6B87">
        <w:rPr>
          <w:lang w:val="nl-NL"/>
        </w:rPr>
        <w:t>)</w:t>
      </w:r>
    </w:p>
    <w:p w14:paraId="30943E00" w14:textId="77777777" w:rsidR="0001217D" w:rsidRPr="00EA6B87" w:rsidRDefault="0001217D" w:rsidP="00F73DE9">
      <w:pPr>
        <w:spacing w:line="360" w:lineRule="auto"/>
        <w:ind w:left="284"/>
        <w:rPr>
          <w:lang w:val="el-GR"/>
        </w:rPr>
      </w:pPr>
      <w:r w:rsidRPr="00EA6B87">
        <w:rPr>
          <w:lang w:val="el-GR"/>
        </w:rPr>
        <w:t>όπου:</w:t>
      </w:r>
    </w:p>
    <w:p w14:paraId="421B5F8A" w14:textId="77777777" w:rsidR="0001217D" w:rsidRPr="00EA6B87" w:rsidRDefault="0001217D" w:rsidP="00F73DE9">
      <w:pPr>
        <w:tabs>
          <w:tab w:val="left" w:pos="1080"/>
        </w:tabs>
        <w:spacing w:line="360" w:lineRule="auto"/>
        <w:ind w:left="284"/>
        <w:rPr>
          <w:lang w:val="el-GR"/>
        </w:rPr>
      </w:pPr>
      <w:r w:rsidRPr="00EA6B87">
        <w:rPr>
          <w:lang w:val="el-GR"/>
        </w:rPr>
        <w:t>Β</w:t>
      </w:r>
      <w:r w:rsidRPr="00EA6B87">
        <w:rPr>
          <w:vertAlign w:val="subscript"/>
        </w:rPr>
        <w:t>max</w:t>
      </w:r>
      <w:r w:rsidRPr="00EA6B87">
        <w:rPr>
          <w:vertAlign w:val="subscript"/>
          <w:lang w:val="el-GR"/>
        </w:rPr>
        <w:t xml:space="preserve"> </w:t>
      </w:r>
      <w:r w:rsidRPr="00EA6B87">
        <w:rPr>
          <w:vertAlign w:val="subscript"/>
          <w:lang w:val="el-GR"/>
        </w:rPr>
        <w:tab/>
      </w:r>
      <w:r w:rsidRPr="00EA6B87">
        <w:rPr>
          <w:lang w:val="el-GR"/>
        </w:rPr>
        <w:t xml:space="preserve">η συνολική βαθμολογία που έλαβε η καλύτερη Τεχνική Προσφορά </w:t>
      </w:r>
    </w:p>
    <w:p w14:paraId="2F2D0D4C" w14:textId="77777777" w:rsidR="0001217D" w:rsidRPr="00EA6B87" w:rsidRDefault="0001217D" w:rsidP="00F73DE9">
      <w:pPr>
        <w:tabs>
          <w:tab w:val="left" w:pos="1080"/>
        </w:tabs>
        <w:spacing w:line="360" w:lineRule="auto"/>
        <w:ind w:left="284"/>
        <w:rPr>
          <w:lang w:val="el-GR"/>
        </w:rPr>
      </w:pPr>
      <w:r w:rsidRPr="00EA6B87">
        <w:rPr>
          <w:lang w:val="el-GR"/>
        </w:rPr>
        <w:t>Β</w:t>
      </w:r>
      <w:r w:rsidRPr="00EA6B87">
        <w:rPr>
          <w:vertAlign w:val="subscript"/>
        </w:rPr>
        <w:t>i</w:t>
      </w:r>
      <w:r w:rsidRPr="00EA6B87">
        <w:rPr>
          <w:vertAlign w:val="subscript"/>
          <w:lang w:val="el-GR"/>
        </w:rPr>
        <w:tab/>
      </w:r>
      <w:r w:rsidRPr="00EA6B87">
        <w:rPr>
          <w:lang w:val="el-GR"/>
        </w:rPr>
        <w:t xml:space="preserve">η συνολική βαθμολογία της Τεχνικής Προσφοράς </w:t>
      </w:r>
      <w:r w:rsidRPr="00EA6B87">
        <w:t>i</w:t>
      </w:r>
    </w:p>
    <w:p w14:paraId="6E63E01E" w14:textId="77777777" w:rsidR="0001217D" w:rsidRPr="00EA6B87" w:rsidRDefault="0001217D" w:rsidP="00F73DE9">
      <w:pPr>
        <w:tabs>
          <w:tab w:val="left" w:pos="1080"/>
        </w:tabs>
        <w:spacing w:line="360" w:lineRule="auto"/>
        <w:ind w:left="284"/>
        <w:rPr>
          <w:lang w:val="el-GR"/>
        </w:rPr>
      </w:pPr>
      <w:r w:rsidRPr="00EA6B87">
        <w:t>K</w:t>
      </w:r>
      <w:r w:rsidRPr="00EA6B87">
        <w:rPr>
          <w:vertAlign w:val="subscript"/>
        </w:rPr>
        <w:t>min</w:t>
      </w:r>
      <w:r w:rsidRPr="00EA6B87">
        <w:rPr>
          <w:vertAlign w:val="subscript"/>
          <w:lang w:val="el-GR"/>
        </w:rPr>
        <w:t xml:space="preserve"> </w:t>
      </w:r>
      <w:r w:rsidRPr="00EA6B87">
        <w:rPr>
          <w:vertAlign w:val="subscript"/>
          <w:lang w:val="el-GR"/>
        </w:rPr>
        <w:tab/>
      </w:r>
      <w:r w:rsidRPr="00EA6B87">
        <w:rPr>
          <w:lang w:val="el-GR"/>
        </w:rPr>
        <w:t xml:space="preserve">το συνολικό </w:t>
      </w:r>
      <w:bookmarkStart w:id="213" w:name="_Hlk151319088"/>
      <w:r w:rsidRPr="00EA6B87">
        <w:rPr>
          <w:lang w:val="el-GR"/>
        </w:rPr>
        <w:t xml:space="preserve">συγκριτικό </w:t>
      </w:r>
      <w:bookmarkEnd w:id="213"/>
      <w:r w:rsidRPr="00EA6B87">
        <w:rPr>
          <w:lang w:val="el-GR"/>
        </w:rPr>
        <w:t xml:space="preserve">κόστος της Προσφοράς με τη μικρότερη τιμή </w:t>
      </w:r>
    </w:p>
    <w:p w14:paraId="0899D1FE" w14:textId="77777777" w:rsidR="0001217D" w:rsidRPr="00EA6B87" w:rsidRDefault="0001217D" w:rsidP="00F73DE9">
      <w:pPr>
        <w:tabs>
          <w:tab w:val="left" w:pos="1080"/>
        </w:tabs>
        <w:spacing w:line="360" w:lineRule="auto"/>
        <w:ind w:left="284"/>
        <w:rPr>
          <w:lang w:val="el-GR"/>
        </w:rPr>
      </w:pPr>
      <w:r w:rsidRPr="00EA6B87">
        <w:rPr>
          <w:lang w:val="el-GR"/>
        </w:rPr>
        <w:t>Κ</w:t>
      </w:r>
      <w:r w:rsidRPr="00EA6B87">
        <w:rPr>
          <w:vertAlign w:val="subscript"/>
        </w:rPr>
        <w:t>i</w:t>
      </w:r>
      <w:r w:rsidRPr="00EA6B87">
        <w:rPr>
          <w:vertAlign w:val="subscript"/>
          <w:lang w:val="el-GR"/>
        </w:rPr>
        <w:tab/>
      </w:r>
      <w:r w:rsidRPr="00EA6B87">
        <w:rPr>
          <w:lang w:val="el-GR"/>
        </w:rPr>
        <w:t xml:space="preserve">το συνολικό συγκριτικό κόστος της Προσφοράς </w:t>
      </w:r>
      <w:r w:rsidRPr="00EA6B87">
        <w:t>i</w:t>
      </w:r>
      <w:r w:rsidRPr="00EA6B87">
        <w:rPr>
          <w:lang w:val="el-GR"/>
        </w:rPr>
        <w:t xml:space="preserve"> </w:t>
      </w:r>
    </w:p>
    <w:p w14:paraId="449E876C" w14:textId="6FD79027" w:rsidR="00C40FB9" w:rsidRPr="00EA6B87" w:rsidRDefault="0001217D" w:rsidP="00F73DE9">
      <w:pPr>
        <w:tabs>
          <w:tab w:val="left" w:pos="1080"/>
        </w:tabs>
        <w:spacing w:line="360" w:lineRule="auto"/>
        <w:ind w:left="284"/>
        <w:rPr>
          <w:lang w:val="el-GR"/>
        </w:rPr>
      </w:pPr>
      <w:r w:rsidRPr="00EA6B87">
        <w:rPr>
          <w:lang w:val="el-GR"/>
        </w:rPr>
        <w:t>Λ</w:t>
      </w:r>
      <w:r w:rsidRPr="00EA6B87">
        <w:rPr>
          <w:vertAlign w:val="subscript"/>
        </w:rPr>
        <w:t>i</w:t>
      </w:r>
      <w:r w:rsidRPr="00EA6B87">
        <w:rPr>
          <w:lang w:val="el-GR"/>
        </w:rPr>
        <w:tab/>
        <w:t>το οποίο στρογγυλοποιείται στα 2 δεκαδικά ψηφία.</w:t>
      </w:r>
    </w:p>
    <w:p w14:paraId="10BE13A1" w14:textId="77777777" w:rsidR="0001217D" w:rsidRPr="00EA6B87" w:rsidRDefault="0001217D" w:rsidP="00F73DE9">
      <w:pPr>
        <w:pStyle w:val="4"/>
        <w:spacing w:line="360" w:lineRule="auto"/>
        <w:rPr>
          <w:rFonts w:cs="Tahoma"/>
          <w:szCs w:val="22"/>
          <w:u w:val="single"/>
          <w:lang w:val="el-GR"/>
        </w:rPr>
      </w:pPr>
      <w:bookmarkStart w:id="214" w:name="_Toc9049526"/>
      <w:bookmarkStart w:id="215" w:name="_Toc9050798"/>
      <w:bookmarkStart w:id="216" w:name="_Toc16061711"/>
      <w:bookmarkStart w:id="217" w:name="_Toc25743321"/>
      <w:bookmarkStart w:id="218" w:name="_Toc26592535"/>
      <w:bookmarkStart w:id="219" w:name="_Toc43634791"/>
      <w:bookmarkStart w:id="220" w:name="_Toc44821171"/>
      <w:bookmarkStart w:id="221" w:name="_Toc48552963"/>
      <w:bookmarkStart w:id="222" w:name="_Toc49074409"/>
      <w:bookmarkStart w:id="223" w:name="_Toc286055470"/>
      <w:bookmarkStart w:id="224" w:name="_Toc97194294"/>
      <w:bookmarkStart w:id="225" w:name="_Toc177459209"/>
      <w:r w:rsidRPr="00EA6B87">
        <w:rPr>
          <w:rFonts w:cs="Tahoma"/>
          <w:szCs w:val="22"/>
          <w:u w:val="single"/>
          <w:lang w:val="el-GR"/>
        </w:rPr>
        <w:t>Διαμόρφωση συγκριτικού κόστους Προσφοράς</w:t>
      </w:r>
      <w:bookmarkEnd w:id="214"/>
      <w:bookmarkEnd w:id="215"/>
      <w:bookmarkEnd w:id="216"/>
      <w:bookmarkEnd w:id="217"/>
      <w:bookmarkEnd w:id="218"/>
      <w:bookmarkEnd w:id="219"/>
      <w:bookmarkEnd w:id="220"/>
      <w:bookmarkEnd w:id="221"/>
      <w:bookmarkEnd w:id="222"/>
      <w:bookmarkEnd w:id="223"/>
      <w:bookmarkEnd w:id="224"/>
      <w:bookmarkEnd w:id="225"/>
    </w:p>
    <w:p w14:paraId="6703AF59" w14:textId="77777777" w:rsidR="0001217D" w:rsidRPr="00EA6B87" w:rsidRDefault="0001217D" w:rsidP="00F73DE9">
      <w:pPr>
        <w:spacing w:line="360" w:lineRule="auto"/>
        <w:rPr>
          <w:lang w:val="el-GR"/>
        </w:rPr>
      </w:pPr>
      <w:r w:rsidRPr="00EA6B87">
        <w:rPr>
          <w:lang w:val="el-GR"/>
        </w:rPr>
        <w:t xml:space="preserve">Το συγκριτικό κόστος Κ κάθε Προσφοράς περιλαμβάνει: </w:t>
      </w:r>
    </w:p>
    <w:p w14:paraId="136ADB73" w14:textId="2C8D72B0" w:rsidR="0001217D" w:rsidRPr="00EA6B87" w:rsidRDefault="0001217D" w:rsidP="00F73DE9">
      <w:pPr>
        <w:numPr>
          <w:ilvl w:val="0"/>
          <w:numId w:val="20"/>
        </w:numPr>
        <w:suppressAutoHyphens w:val="0"/>
        <w:spacing w:line="360" w:lineRule="auto"/>
        <w:rPr>
          <w:lang w:val="el-GR"/>
        </w:rPr>
      </w:pPr>
      <w:r w:rsidRPr="00EA6B87">
        <w:rPr>
          <w:lang w:val="el-GR"/>
        </w:rPr>
        <w:t xml:space="preserve">το συνολικό κόστος για το Έργο, </w:t>
      </w:r>
      <w:r w:rsidRPr="00602F5B">
        <w:rPr>
          <w:lang w:val="el-GR"/>
        </w:rPr>
        <w:t xml:space="preserve">χωρίς ΦΠΑ βλ. </w:t>
      </w:r>
      <w:r w:rsidR="004255F2" w:rsidRPr="00F021D0">
        <w:rPr>
          <w:b/>
          <w:bCs/>
          <w:color w:val="002060"/>
          <w:lang w:val="el-GR"/>
        </w:rPr>
        <w:t xml:space="preserve">ΠΑΡΑΡΤΗΜΑ </w:t>
      </w:r>
      <w:r w:rsidR="004255F2" w:rsidRPr="00F021D0">
        <w:rPr>
          <w:b/>
          <w:bCs/>
          <w:color w:val="002060"/>
        </w:rPr>
        <w:t>VI</w:t>
      </w:r>
      <w:r w:rsidR="004255F2" w:rsidRPr="00F021D0">
        <w:rPr>
          <w:b/>
          <w:bCs/>
          <w:color w:val="002060"/>
          <w:lang w:val="el-GR"/>
        </w:rPr>
        <w:t xml:space="preserve"> – Υπόδειγμα Οικονομικής Προσφοράς</w:t>
      </w:r>
      <w:r w:rsidR="007F03FD" w:rsidRPr="00F021D0">
        <w:rPr>
          <w:b/>
          <w:bCs/>
          <w:color w:val="002060"/>
          <w:lang w:val="el-GR"/>
        </w:rPr>
        <w:t>, πίνακα</w:t>
      </w:r>
      <w:r w:rsidR="00DA7B10" w:rsidRPr="00F021D0">
        <w:rPr>
          <w:b/>
          <w:bCs/>
          <w:color w:val="002060"/>
          <w:lang w:val="el-GR"/>
        </w:rPr>
        <w:t xml:space="preserve">ς </w:t>
      </w:r>
      <w:r w:rsidR="00602F5B" w:rsidRPr="00F021D0">
        <w:rPr>
          <w:b/>
          <w:bCs/>
          <w:color w:val="002060"/>
          <w:lang w:val="el-GR"/>
        </w:rPr>
        <w:t>5</w:t>
      </w:r>
      <w:r w:rsidR="00DA7B10" w:rsidRPr="00F021D0">
        <w:rPr>
          <w:b/>
          <w:bCs/>
          <w:color w:val="002060"/>
          <w:lang w:val="el-GR"/>
        </w:rPr>
        <w:t xml:space="preserve"> «</w:t>
      </w:r>
      <w:r w:rsidR="00F021D0" w:rsidRPr="00160200">
        <w:rPr>
          <w:b/>
          <w:bCs/>
          <w:color w:val="002060"/>
          <w:lang w:val="el-GR"/>
        </w:rPr>
        <w:fldChar w:fldCharType="begin"/>
      </w:r>
      <w:r w:rsidR="00F021D0" w:rsidRPr="00F021D0">
        <w:rPr>
          <w:b/>
          <w:bCs/>
          <w:color w:val="002060"/>
          <w:lang w:val="el-GR"/>
        </w:rPr>
        <w:instrText xml:space="preserve"> REF _Ref52978018 \h </w:instrText>
      </w:r>
      <w:r w:rsidR="00F021D0" w:rsidRPr="00160200">
        <w:rPr>
          <w:b/>
          <w:bCs/>
          <w:color w:val="002060"/>
          <w:lang w:val="el-GR"/>
        </w:rPr>
        <w:instrText xml:space="preserve"> \* MERGEFORMAT </w:instrText>
      </w:r>
      <w:r w:rsidR="00F021D0" w:rsidRPr="00160200">
        <w:rPr>
          <w:b/>
          <w:bCs/>
          <w:color w:val="002060"/>
          <w:lang w:val="el-GR"/>
        </w:rPr>
      </w:r>
      <w:r w:rsidR="00F021D0" w:rsidRPr="00160200">
        <w:rPr>
          <w:b/>
          <w:bCs/>
          <w:color w:val="002060"/>
          <w:lang w:val="el-GR"/>
        </w:rPr>
        <w:fldChar w:fldCharType="separate"/>
      </w:r>
      <w:r w:rsidR="007D003C" w:rsidRPr="007D003C">
        <w:rPr>
          <w:b/>
          <w:bCs/>
          <w:color w:val="002060"/>
          <w:lang w:val="el-GR"/>
        </w:rPr>
        <w:t>Συγκεντρωτικός Πίνακας Οικονομικής Προσφοράς Έργου</w:t>
      </w:r>
      <w:r w:rsidR="00F021D0" w:rsidRPr="00160200">
        <w:rPr>
          <w:b/>
          <w:bCs/>
          <w:color w:val="002060"/>
          <w:lang w:val="el-GR"/>
        </w:rPr>
        <w:fldChar w:fldCharType="end"/>
      </w:r>
      <w:r w:rsidR="00DA7B10" w:rsidRPr="00602F5B">
        <w:rPr>
          <w:lang w:val="el-GR"/>
        </w:rPr>
        <w:t>»</w:t>
      </w:r>
    </w:p>
    <w:p w14:paraId="057196C2" w14:textId="72D786D1" w:rsidR="0001217D" w:rsidRPr="00EA6B87" w:rsidRDefault="0001217D" w:rsidP="00F73DE9">
      <w:pPr>
        <w:numPr>
          <w:ilvl w:val="0"/>
          <w:numId w:val="20"/>
        </w:numPr>
        <w:suppressAutoHyphens w:val="0"/>
        <w:spacing w:line="360" w:lineRule="auto"/>
        <w:rPr>
          <w:lang w:val="el-GR"/>
        </w:rPr>
      </w:pPr>
      <w:r w:rsidRPr="00EA6B87">
        <w:rPr>
          <w:lang w:val="el-GR"/>
        </w:rPr>
        <w:t>το κόστος συντήρησης του 1</w:t>
      </w:r>
      <w:r w:rsidRPr="00EA6B87">
        <w:rPr>
          <w:vertAlign w:val="superscript"/>
          <w:lang w:val="el-GR"/>
        </w:rPr>
        <w:t>ου</w:t>
      </w:r>
      <w:r w:rsidRPr="00EA6B87">
        <w:rPr>
          <w:lang w:val="el-GR"/>
        </w:rPr>
        <w:t xml:space="preserve"> έτους {</w:t>
      </w:r>
      <w:r w:rsidRPr="00EA6B87">
        <w:rPr>
          <w:b/>
          <w:u w:val="single"/>
          <w:lang w:val="el-GR"/>
        </w:rPr>
        <w:t>βλ. διευκρίνιση</w:t>
      </w:r>
      <w:r w:rsidRPr="00EA6B87">
        <w:rPr>
          <w:lang w:val="el-GR"/>
        </w:rPr>
        <w:t xml:space="preserve">} μετά την προσφερόμενη εγγύηση, χωρίς ΦΠΑ </w:t>
      </w:r>
      <w:r w:rsidR="00F021D0" w:rsidRPr="00160200">
        <w:rPr>
          <w:lang w:val="el-GR"/>
        </w:rPr>
        <w:t xml:space="preserve">βλ. </w:t>
      </w:r>
      <w:r w:rsidR="00F021D0" w:rsidRPr="00160200">
        <w:rPr>
          <w:b/>
          <w:bCs/>
          <w:color w:val="002060"/>
          <w:lang w:val="el-GR"/>
        </w:rPr>
        <w:t xml:space="preserve">ΠΑΡΑΡΤΗΜΑ </w:t>
      </w:r>
      <w:r w:rsidR="00F021D0" w:rsidRPr="00160200">
        <w:rPr>
          <w:b/>
          <w:bCs/>
          <w:color w:val="002060"/>
        </w:rPr>
        <w:t>VI</w:t>
      </w:r>
      <w:r w:rsidR="00F021D0" w:rsidRPr="00160200">
        <w:rPr>
          <w:b/>
          <w:bCs/>
          <w:color w:val="002060"/>
          <w:lang w:val="el-GR"/>
        </w:rPr>
        <w:t xml:space="preserve"> – Υπόδειγμα Οικονομικής Προσφοράς</w:t>
      </w:r>
      <w:r w:rsidR="007F03FD" w:rsidRPr="00160200">
        <w:rPr>
          <w:b/>
          <w:bCs/>
          <w:color w:val="002060"/>
          <w:lang w:val="el-GR"/>
        </w:rPr>
        <w:t xml:space="preserve">, </w:t>
      </w:r>
      <w:r w:rsidR="00DA7B10" w:rsidRPr="00160200">
        <w:rPr>
          <w:b/>
          <w:bCs/>
          <w:color w:val="002060"/>
          <w:lang w:val="el-GR"/>
        </w:rPr>
        <w:t xml:space="preserve">πίνακας </w:t>
      </w:r>
      <w:r w:rsidR="00602F5B" w:rsidRPr="00160200">
        <w:rPr>
          <w:b/>
          <w:bCs/>
          <w:color w:val="002060"/>
          <w:lang w:val="el-GR"/>
        </w:rPr>
        <w:t>6</w:t>
      </w:r>
      <w:r w:rsidR="00DA7B10" w:rsidRPr="00160200">
        <w:rPr>
          <w:color w:val="002060"/>
          <w:lang w:val="el-GR"/>
        </w:rPr>
        <w:t xml:space="preserve"> </w:t>
      </w:r>
      <w:r w:rsidR="00DA7B10" w:rsidRPr="00602F5B">
        <w:rPr>
          <w:lang w:val="el-GR"/>
        </w:rPr>
        <w:t>«</w:t>
      </w:r>
      <w:r w:rsidR="00F021D0" w:rsidRPr="00160200">
        <w:rPr>
          <w:b/>
          <w:bCs/>
          <w:color w:val="002060"/>
          <w:lang w:val="el-GR"/>
        </w:rPr>
        <w:fldChar w:fldCharType="begin"/>
      </w:r>
      <w:r w:rsidR="00F021D0" w:rsidRPr="00160200">
        <w:rPr>
          <w:b/>
          <w:bCs/>
          <w:color w:val="002060"/>
          <w:lang w:val="el-GR"/>
        </w:rPr>
        <w:instrText xml:space="preserve"> REF _Ref46148857 \h </w:instrText>
      </w:r>
      <w:r w:rsidR="00F021D0">
        <w:rPr>
          <w:b/>
          <w:bCs/>
          <w:color w:val="002060"/>
          <w:lang w:val="el-GR"/>
        </w:rPr>
        <w:instrText xml:space="preserve"> \* MERGEFORMAT </w:instrText>
      </w:r>
      <w:r w:rsidR="00F021D0" w:rsidRPr="00160200">
        <w:rPr>
          <w:b/>
          <w:bCs/>
          <w:color w:val="002060"/>
          <w:lang w:val="el-GR"/>
        </w:rPr>
      </w:r>
      <w:r w:rsidR="00F021D0" w:rsidRPr="00160200">
        <w:rPr>
          <w:b/>
          <w:bCs/>
          <w:color w:val="002060"/>
          <w:lang w:val="el-GR"/>
        </w:rPr>
        <w:fldChar w:fldCharType="separate"/>
      </w:r>
      <w:r w:rsidR="007D003C" w:rsidRPr="007D003C">
        <w:rPr>
          <w:b/>
          <w:bCs/>
          <w:color w:val="002060"/>
          <w:lang w:val="el-GR"/>
        </w:rPr>
        <w:t>Συγκεντρωτικός Πίνακας Οικονομικής Προσφοράς Συντήρησης</w:t>
      </w:r>
      <w:r w:rsidR="00F021D0" w:rsidRPr="00160200">
        <w:rPr>
          <w:b/>
          <w:bCs/>
          <w:color w:val="002060"/>
          <w:lang w:val="el-GR"/>
        </w:rPr>
        <w:fldChar w:fldCharType="end"/>
      </w:r>
      <w:r w:rsidR="00DA7B10" w:rsidRPr="00602F5B">
        <w:rPr>
          <w:lang w:val="el-GR"/>
        </w:rPr>
        <w:t>»</w:t>
      </w:r>
    </w:p>
    <w:p w14:paraId="71B14AFE" w14:textId="6D86355F" w:rsidR="0001217D" w:rsidRPr="00EA6B87" w:rsidRDefault="0001217D" w:rsidP="00F73DE9">
      <w:pPr>
        <w:spacing w:line="360" w:lineRule="auto"/>
        <w:ind w:left="60"/>
        <w:rPr>
          <w:lang w:val="el-GR"/>
        </w:rPr>
      </w:pPr>
      <w:r w:rsidRPr="00EA6B87">
        <w:rPr>
          <w:lang w:val="el-GR"/>
        </w:rPr>
        <w:t xml:space="preserve">όπως προκύπτει από τους Πίνακες Οικονομικής Προσφοράς του υποψηφίου </w:t>
      </w:r>
      <w:r w:rsidR="007F03FD" w:rsidRPr="00EA6B87">
        <w:rPr>
          <w:lang w:val="el-GR"/>
        </w:rPr>
        <w:t>Οικονομικού Φορέα</w:t>
      </w:r>
      <w:r w:rsidRPr="00EA6B87">
        <w:rPr>
          <w:lang w:val="el-GR"/>
        </w:rPr>
        <w:t>.</w:t>
      </w:r>
    </w:p>
    <w:p w14:paraId="3996ED28" w14:textId="4C73D68D" w:rsidR="007F03FD" w:rsidRPr="00EA6B87" w:rsidRDefault="006C03AA" w:rsidP="00F73DE9">
      <w:pPr>
        <w:spacing w:line="360" w:lineRule="auto"/>
        <w:rPr>
          <w:b/>
          <w:bCs/>
          <w:u w:val="single"/>
        </w:rPr>
      </w:pPr>
      <w:r>
        <w:rPr>
          <w:b/>
          <w:bCs/>
          <w:u w:val="single"/>
          <w:lang w:val="el-GR"/>
        </w:rPr>
        <w:t>Διευκρινίσεις</w:t>
      </w:r>
      <w:r w:rsidR="007F03FD" w:rsidRPr="00EA6B87">
        <w:rPr>
          <w:b/>
          <w:bCs/>
          <w:u w:val="single"/>
        </w:rPr>
        <w:t xml:space="preserve">: </w:t>
      </w:r>
    </w:p>
    <w:p w14:paraId="6E14ED2C" w14:textId="77777777" w:rsidR="007F03FD" w:rsidRPr="00EA6B87" w:rsidRDefault="007F03FD" w:rsidP="00F73DE9">
      <w:pPr>
        <w:numPr>
          <w:ilvl w:val="0"/>
          <w:numId w:val="21"/>
        </w:numPr>
        <w:suppressAutoHyphens w:val="0"/>
        <w:spacing w:line="360" w:lineRule="auto"/>
        <w:rPr>
          <w:lang w:val="el-GR"/>
        </w:rPr>
      </w:pPr>
      <w:r w:rsidRPr="00EA6B87">
        <w:rPr>
          <w:lang w:val="el-GR"/>
        </w:rPr>
        <w:t>το κόστος συντήρησης</w:t>
      </w:r>
      <w:r w:rsidRPr="00EA6B87">
        <w:rPr>
          <w:b/>
          <w:lang w:val="el-GR"/>
        </w:rPr>
        <w:t xml:space="preserve"> περιλαμβάνεται στον προϋπολογισμό του Έργου ως δικαίωμα προαίρεσης.</w:t>
      </w:r>
    </w:p>
    <w:p w14:paraId="33DBA26D" w14:textId="77777777" w:rsidR="007F03FD" w:rsidRPr="00EA6B87" w:rsidRDefault="007F03FD" w:rsidP="00F73DE9">
      <w:pPr>
        <w:numPr>
          <w:ilvl w:val="0"/>
          <w:numId w:val="21"/>
        </w:numPr>
        <w:suppressAutoHyphens w:val="0"/>
        <w:spacing w:line="360" w:lineRule="auto"/>
        <w:rPr>
          <w:lang w:val="el-GR"/>
        </w:rPr>
      </w:pPr>
      <w:r w:rsidRPr="00EA6B87">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69AB06CD" w14:textId="77777777" w:rsidR="008338F0" w:rsidRPr="00EA6B87" w:rsidRDefault="003355E7" w:rsidP="00F73DE9">
      <w:pPr>
        <w:pStyle w:val="2"/>
        <w:spacing w:line="360" w:lineRule="auto"/>
        <w:rPr>
          <w:rFonts w:cs="Tahoma"/>
          <w:lang w:val="el-GR"/>
        </w:rPr>
      </w:pPr>
      <w:r w:rsidRPr="00EA6B87">
        <w:rPr>
          <w:rFonts w:cs="Tahoma"/>
          <w:lang w:val="el-GR"/>
        </w:rPr>
        <w:tab/>
      </w:r>
      <w:bookmarkStart w:id="226" w:name="_Toc97194296"/>
      <w:bookmarkStart w:id="227" w:name="_Toc97194435"/>
      <w:bookmarkStart w:id="228" w:name="_Toc177459210"/>
      <w:r w:rsidRPr="00EA6B87">
        <w:rPr>
          <w:rFonts w:cs="Tahoma"/>
          <w:lang w:val="el-GR"/>
        </w:rPr>
        <w:t>Κατάρτιση - Περιεχόμενο Προσφορών</w:t>
      </w:r>
      <w:bookmarkEnd w:id="226"/>
      <w:bookmarkEnd w:id="227"/>
      <w:bookmarkEnd w:id="228"/>
    </w:p>
    <w:p w14:paraId="6130DDE8" w14:textId="77777777" w:rsidR="008338F0" w:rsidRPr="00EA6B87" w:rsidRDefault="003355E7" w:rsidP="00F73DE9">
      <w:pPr>
        <w:pStyle w:val="3"/>
        <w:spacing w:line="360" w:lineRule="auto"/>
        <w:ind w:left="709" w:hanging="709"/>
        <w:rPr>
          <w:rFonts w:cs="Tahoma"/>
          <w:lang w:val="el-GR"/>
        </w:rPr>
      </w:pPr>
      <w:bookmarkStart w:id="229" w:name="_Ref496542253"/>
      <w:bookmarkStart w:id="230" w:name="_Toc97194297"/>
      <w:bookmarkStart w:id="231" w:name="_Toc97194436"/>
      <w:bookmarkStart w:id="232" w:name="_Toc177459211"/>
      <w:r w:rsidRPr="00EA6B87">
        <w:rPr>
          <w:rFonts w:cs="Tahoma"/>
          <w:lang w:val="el-GR"/>
        </w:rPr>
        <w:t>Γενικοί όροι υποβολής προσφορών</w:t>
      </w:r>
      <w:bookmarkEnd w:id="229"/>
      <w:bookmarkEnd w:id="230"/>
      <w:bookmarkEnd w:id="231"/>
      <w:bookmarkEnd w:id="232"/>
    </w:p>
    <w:p w14:paraId="2ABDFBA7" w14:textId="77777777" w:rsidR="008338F0" w:rsidRPr="00EA6B87" w:rsidRDefault="003355E7" w:rsidP="00F73DE9">
      <w:pPr>
        <w:spacing w:line="360" w:lineRule="auto"/>
        <w:rPr>
          <w:lang w:val="el-GR"/>
        </w:rPr>
      </w:pPr>
      <w:r w:rsidRPr="00EA6B87">
        <w:rPr>
          <w:lang w:val="el-GR"/>
        </w:rPr>
        <w:t xml:space="preserve">Οι προσφορές υποβάλλονται με βάση τις απαιτήσεις της </w:t>
      </w:r>
      <w:r w:rsidR="00893B0F" w:rsidRPr="00EA6B87">
        <w:rPr>
          <w:lang w:val="el-GR"/>
        </w:rPr>
        <w:t xml:space="preserve">παρούσας </w:t>
      </w:r>
      <w:r w:rsidRPr="00EA6B87">
        <w:rPr>
          <w:lang w:val="el-GR"/>
        </w:rPr>
        <w:t>Διακήρυξης, για</w:t>
      </w:r>
      <w:r w:rsidR="00E1337D" w:rsidRPr="00EA6B87">
        <w:rPr>
          <w:lang w:val="el-GR"/>
        </w:rPr>
        <w:t xml:space="preserve"> </w:t>
      </w:r>
      <w:r w:rsidRPr="00EA6B87">
        <w:rPr>
          <w:lang w:val="el-GR"/>
        </w:rPr>
        <w:t xml:space="preserve">όλες τις περιγραφόμενες υπηρεσίες. </w:t>
      </w:r>
    </w:p>
    <w:p w14:paraId="556BFE7F" w14:textId="77777777" w:rsidR="008338F0" w:rsidRPr="000302C8" w:rsidRDefault="003355E7" w:rsidP="00F73DE9">
      <w:pPr>
        <w:spacing w:line="360" w:lineRule="auto"/>
        <w:rPr>
          <w:lang w:val="el-GR"/>
        </w:rPr>
      </w:pPr>
      <w:r w:rsidRPr="00EA6B87">
        <w:rPr>
          <w:lang w:val="el-GR"/>
        </w:rPr>
        <w:lastRenderedPageBreak/>
        <w:t xml:space="preserve">Δεν επιτρέπονται εναλλακτικές προσφορές </w:t>
      </w:r>
      <w:r w:rsidR="00893B0F" w:rsidRPr="000302C8">
        <w:rPr>
          <w:lang w:val="el-GR"/>
        </w:rPr>
        <w:t>.</w:t>
      </w:r>
    </w:p>
    <w:p w14:paraId="2B0F3D42" w14:textId="77777777" w:rsidR="002B2F6A" w:rsidRPr="00EA6B87" w:rsidRDefault="002B2F6A" w:rsidP="00F73DE9">
      <w:pPr>
        <w:spacing w:line="360" w:lineRule="auto"/>
        <w:rPr>
          <w:color w:val="000000"/>
          <w:lang w:val="el-GR" w:eastAsia="el-GR"/>
        </w:rPr>
      </w:pPr>
      <w:r w:rsidRPr="00EA6B87">
        <w:rPr>
          <w:color w:val="000000"/>
          <w:lang w:val="el-GR" w:eastAsia="el-GR"/>
        </w:rPr>
        <w:t xml:space="preserve">Η ένωση οικονομικών φορέων υποβάλλει κοινή προσφορά, η οποία υπογράφεται υποχρεωτικά </w:t>
      </w:r>
      <w:r w:rsidRPr="00EA6B87">
        <w:rPr>
          <w:lang w:val="el-GR"/>
        </w:rPr>
        <w:t xml:space="preserve">ηλεκτρονικά </w:t>
      </w:r>
      <w:r w:rsidRPr="00EA6B87">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EA6B87">
        <w:rPr>
          <w:rStyle w:val="WW-FootnoteReference7"/>
          <w:color w:val="000000"/>
          <w:lang w:val="el-GR" w:eastAsia="el-GR"/>
        </w:rPr>
        <w:footnoteReference w:id="11"/>
      </w:r>
      <w:r w:rsidRPr="00EA6B87">
        <w:rPr>
          <w:color w:val="000000"/>
          <w:lang w:val="el-GR" w:eastAsia="el-GR"/>
        </w:rPr>
        <w:t>.</w:t>
      </w:r>
    </w:p>
    <w:p w14:paraId="3B69E5EE" w14:textId="47C18A37" w:rsidR="007929BB" w:rsidRPr="007929BB" w:rsidRDefault="00553AD3" w:rsidP="00F73DE9">
      <w:pPr>
        <w:spacing w:line="360" w:lineRule="auto"/>
        <w:rPr>
          <w:lang w:val="el-GR"/>
        </w:rPr>
      </w:pPr>
      <w:r w:rsidRPr="00EA6B87">
        <w:rPr>
          <w:lang w:val="el-GR"/>
        </w:rPr>
        <w:t xml:space="preserve">Η εν λόγω δήλωση περιλαμβάνεται είτε στο ΕΕΕΣ (Μέρος ΙΙ. Ενότητα Α) </w:t>
      </w:r>
      <w:r w:rsidR="007929BB">
        <w:rPr>
          <w:lang w:val="el-GR"/>
        </w:rPr>
        <w:t xml:space="preserve"> που μπορεί να διευκρινίζεται στη συνοδευτική αυτού </w:t>
      </w:r>
      <w:r w:rsidR="007929BB" w:rsidRPr="007929BB">
        <w:rPr>
          <w:lang w:val="el-GR"/>
        </w:rPr>
        <w:t>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007929BB">
        <w:rPr>
          <w:rStyle w:val="ab"/>
          <w:lang w:val="el-GR"/>
        </w:rPr>
        <w:footnoteReference w:id="12"/>
      </w:r>
      <w:r w:rsidR="007929BB" w:rsidRPr="007929BB">
        <w:rPr>
          <w:lang w:val="el-GR"/>
        </w:rPr>
        <w:t>.</w:t>
      </w:r>
    </w:p>
    <w:p w14:paraId="083CF3D7" w14:textId="34CA4263" w:rsidR="007929BB" w:rsidRDefault="007929BB" w:rsidP="00F73DE9">
      <w:pPr>
        <w:spacing w:line="360" w:lineRule="auto"/>
        <w:rPr>
          <w:lang w:val="el-GR"/>
        </w:rPr>
      </w:pPr>
      <w:r w:rsidRPr="007929BB">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r>
        <w:rPr>
          <w:rStyle w:val="ab"/>
          <w:lang w:val="el-GR"/>
        </w:rPr>
        <w:footnoteReference w:id="13"/>
      </w:r>
      <w:r w:rsidRPr="007929BB">
        <w:rPr>
          <w:lang w:val="el-GR"/>
        </w:rPr>
        <w:t>.</w:t>
      </w:r>
    </w:p>
    <w:p w14:paraId="60E1FB1C" w14:textId="506E8639" w:rsidR="002B2F6A" w:rsidRPr="00EA6B87" w:rsidRDefault="002656A5" w:rsidP="00F73DE9">
      <w:pPr>
        <w:spacing w:line="360" w:lineRule="auto"/>
        <w:rPr>
          <w:color w:val="000000"/>
          <w:lang w:val="el-GR" w:eastAsia="el-GR"/>
        </w:rPr>
      </w:pPr>
      <w:r w:rsidRPr="001B7524">
        <w:rPr>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586B4D12" w14:textId="77777777" w:rsidR="008338F0" w:rsidRPr="00EA6B87" w:rsidRDefault="003355E7" w:rsidP="00F73DE9">
      <w:pPr>
        <w:pStyle w:val="3"/>
        <w:spacing w:line="360" w:lineRule="auto"/>
        <w:ind w:left="709" w:hanging="709"/>
        <w:rPr>
          <w:rFonts w:cs="Tahoma"/>
          <w:lang w:val="el-GR"/>
        </w:rPr>
      </w:pPr>
      <w:bookmarkStart w:id="233" w:name="_Toc74566860"/>
      <w:bookmarkStart w:id="234" w:name="_Ref496542299"/>
      <w:bookmarkStart w:id="235" w:name="_Toc97194298"/>
      <w:bookmarkStart w:id="236" w:name="_Toc97194437"/>
      <w:bookmarkStart w:id="237" w:name="_Toc177459212"/>
      <w:bookmarkEnd w:id="233"/>
      <w:r w:rsidRPr="00EA6B87">
        <w:rPr>
          <w:rFonts w:cs="Tahoma"/>
          <w:lang w:val="el-GR"/>
        </w:rPr>
        <w:t>Χρόνος και Τρόπος υποβολής προσφορών</w:t>
      </w:r>
      <w:bookmarkEnd w:id="234"/>
      <w:bookmarkEnd w:id="235"/>
      <w:bookmarkEnd w:id="236"/>
      <w:bookmarkEnd w:id="237"/>
      <w:r w:rsidRPr="00EA6B87">
        <w:rPr>
          <w:rFonts w:cs="Tahoma"/>
          <w:lang w:val="el-GR"/>
        </w:rPr>
        <w:t xml:space="preserve"> </w:t>
      </w:r>
    </w:p>
    <w:p w14:paraId="27788B99" w14:textId="5A03FC27" w:rsidR="008338F0" w:rsidRPr="00EA6B87" w:rsidRDefault="008338F0" w:rsidP="00F73DE9">
      <w:pPr>
        <w:spacing w:line="360" w:lineRule="auto"/>
        <w:rPr>
          <w:lang w:val="el-GR"/>
        </w:rPr>
      </w:pPr>
    </w:p>
    <w:p w14:paraId="5690412D" w14:textId="4E5EA7B0" w:rsidR="004B759E" w:rsidRPr="00EA6B87" w:rsidRDefault="000F0E29" w:rsidP="00F73DE9">
      <w:pPr>
        <w:spacing w:line="360" w:lineRule="auto"/>
        <w:rPr>
          <w:b/>
          <w:bCs/>
          <w:lang w:val="el-GR"/>
        </w:rPr>
      </w:pPr>
      <w:bookmarkStart w:id="238" w:name="_Toc74566862"/>
      <w:bookmarkStart w:id="239" w:name="_Toc97194299"/>
      <w:bookmarkEnd w:id="238"/>
      <w:r w:rsidRPr="00EA6B87">
        <w:rPr>
          <w:b/>
          <w:bCs/>
          <w:lang w:val="el-GR"/>
        </w:rPr>
        <w:t xml:space="preserve">2.4.2.1 </w:t>
      </w:r>
      <w:r w:rsidR="00893B0F" w:rsidRPr="00EA6B87">
        <w:rPr>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w:t>
      </w:r>
      <w:r w:rsidR="00D3691A">
        <w:rPr>
          <w:lang w:val="el-GR"/>
        </w:rPr>
        <w:t>Δ</w:t>
      </w:r>
      <w:r w:rsidR="00893B0F" w:rsidRPr="00EA6B87">
        <w:rPr>
          <w:lang w:val="el-GR"/>
        </w:rPr>
        <w:t>ιακήρυξη</w:t>
      </w:r>
      <w:r w:rsidR="00E1337D" w:rsidRPr="00EA6B87">
        <w:rPr>
          <w:lang w:val="el-GR"/>
        </w:rPr>
        <w:t xml:space="preserve"> </w:t>
      </w:r>
      <w:r w:rsidR="00893B0F" w:rsidRPr="00EA6B87">
        <w:rPr>
          <w:lang w:val="el-GR"/>
        </w:rPr>
        <w:t>(</w:t>
      </w:r>
      <w:r w:rsidR="00F41119" w:rsidRPr="00EA6B87">
        <w:rPr>
          <w:lang w:val="el-GR"/>
        </w:rPr>
        <w:t xml:space="preserve">άρθρο </w:t>
      </w:r>
      <w:r w:rsidR="00F41119" w:rsidRPr="00EA6B87">
        <w:rPr>
          <w:b/>
          <w:bCs/>
          <w:lang w:val="el-GR"/>
        </w:rPr>
        <w:fldChar w:fldCharType="begin"/>
      </w:r>
      <w:r w:rsidR="00F41119" w:rsidRPr="00EA6B87">
        <w:rPr>
          <w:lang w:val="el-GR"/>
        </w:rPr>
        <w:instrText xml:space="preserve"> REF _Ref40979373 \r \h  \* MERGEFORMAT </w:instrText>
      </w:r>
      <w:r w:rsidR="00F41119" w:rsidRPr="00EA6B87">
        <w:rPr>
          <w:b/>
          <w:bCs/>
          <w:lang w:val="el-GR"/>
        </w:rPr>
      </w:r>
      <w:r w:rsidR="00F41119" w:rsidRPr="00EA6B87">
        <w:rPr>
          <w:b/>
          <w:bCs/>
          <w:lang w:val="el-GR"/>
        </w:rPr>
        <w:fldChar w:fldCharType="separate"/>
      </w:r>
      <w:r w:rsidR="007D003C">
        <w:rPr>
          <w:lang w:val="el-GR"/>
        </w:rPr>
        <w:t>1.5</w:t>
      </w:r>
      <w:r w:rsidR="00F41119" w:rsidRPr="00EA6B87">
        <w:rPr>
          <w:b/>
          <w:bCs/>
          <w:lang w:val="el-GR"/>
        </w:rPr>
        <w:fldChar w:fldCharType="end"/>
      </w:r>
      <w:r w:rsidR="00893B0F" w:rsidRPr="00EA6B87">
        <w:rPr>
          <w:lang w:val="el-GR"/>
        </w:rPr>
        <w:t xml:space="preserve">), στην </w:t>
      </w:r>
      <w:r w:rsidR="00893B0F" w:rsidRPr="00EA6B87">
        <w:rPr>
          <w:color w:val="000000"/>
          <w:lang w:val="el-GR"/>
        </w:rPr>
        <w:t>Ελληνική</w:t>
      </w:r>
      <w:r w:rsidR="00893B0F" w:rsidRPr="00EA6B87">
        <w:rPr>
          <w:lang w:val="el-GR"/>
        </w:rPr>
        <w:t xml:space="preserve"> Γλώσσα, σε ηλεκτρονικό φάκελο, σύμφωνα με τα αναφερόμενα στο ν.4412/2016 , </w:t>
      </w:r>
      <w:r w:rsidR="004B759E" w:rsidRPr="00EA6B87">
        <w:rPr>
          <w:lang w:val="el-GR"/>
        </w:rPr>
        <w:t>ιδίως στα άρθρα 36 και 37 των διατάξεων της παρ. 5 του άρθρου 36 του ν.4412/2016 εκδοθείσα με αρ. 64233</w:t>
      </w:r>
      <w:r w:rsidR="00C40C9D" w:rsidRPr="00EA6B87">
        <w:rPr>
          <w:lang w:val="el-GR"/>
        </w:rPr>
        <w:t xml:space="preserve"> </w:t>
      </w:r>
      <w:r w:rsidR="004B759E" w:rsidRPr="00EA6B87">
        <w:rPr>
          <w:lang w:val="el-GR"/>
        </w:rPr>
        <w:t xml:space="preserve">(ΦΕΚ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w:t>
      </w:r>
      <w:r w:rsidR="004B759E" w:rsidRPr="00EA6B87">
        <w:rPr>
          <w:lang w:val="el-GR"/>
        </w:rPr>
        <w:lastRenderedPageBreak/>
        <w:t>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9"/>
      <w:r w:rsidR="005647D1" w:rsidRPr="00EA6B87">
        <w:rPr>
          <w:lang w:val="el-GR"/>
        </w:rPr>
        <w:t>.</w:t>
      </w:r>
    </w:p>
    <w:p w14:paraId="772137F5" w14:textId="6CC0BB21" w:rsidR="004B759E" w:rsidRPr="00EA6B87" w:rsidRDefault="004B759E" w:rsidP="00F73DE9">
      <w:pPr>
        <w:spacing w:line="360" w:lineRule="auto"/>
        <w:rPr>
          <w:b/>
          <w:bCs/>
          <w:lang w:val="el-GR"/>
        </w:rPr>
      </w:pPr>
      <w:r w:rsidRPr="00EA6B87">
        <w:rPr>
          <w:color w:val="000000"/>
          <w:lang w:val="el-GR"/>
        </w:rPr>
        <w:t>Για τη συμμετοχή στο</w:t>
      </w:r>
      <w:r w:rsidR="00D47563" w:rsidRPr="00EA6B87">
        <w:rPr>
          <w:color w:val="000000"/>
          <w:lang w:val="el-GR"/>
        </w:rPr>
        <w:t>ν</w:t>
      </w:r>
      <w:r w:rsidRPr="00EA6B87">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7522678C" w14:textId="77777777" w:rsidR="000F0E29" w:rsidRPr="00EA6B87" w:rsidRDefault="000F0E29" w:rsidP="00F73DE9">
      <w:pPr>
        <w:spacing w:line="360" w:lineRule="auto"/>
        <w:rPr>
          <w:lang w:val="el-GR"/>
        </w:rPr>
      </w:pPr>
      <w:bookmarkStart w:id="240" w:name="_Toc97194300"/>
    </w:p>
    <w:p w14:paraId="72290D97" w14:textId="1C0B35FA" w:rsidR="004B759E" w:rsidRPr="00EA6B87" w:rsidRDefault="000F0E29" w:rsidP="00F73DE9">
      <w:pPr>
        <w:spacing w:line="360" w:lineRule="auto"/>
        <w:rPr>
          <w:lang w:val="el-GR"/>
        </w:rPr>
      </w:pPr>
      <w:r w:rsidRPr="00EA6B87">
        <w:rPr>
          <w:b/>
          <w:bCs/>
          <w:lang w:val="el-GR"/>
        </w:rPr>
        <w:t>2.4.2.2</w:t>
      </w:r>
      <w:r w:rsidRPr="00EA6B87">
        <w:rPr>
          <w:lang w:val="el-GR"/>
        </w:rPr>
        <w:t xml:space="preserve"> </w:t>
      </w:r>
      <w:r w:rsidR="00893B0F" w:rsidRPr="00EA6B87">
        <w:rPr>
          <w:lang w:val="el-GR"/>
        </w:rPr>
        <w:t xml:space="preserve">Ο χρόνος υποβολής της προσφοράς </w:t>
      </w:r>
      <w:r w:rsidR="004B759E" w:rsidRPr="00EA6B87">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40"/>
    </w:p>
    <w:p w14:paraId="2BFB3CEA" w14:textId="77777777" w:rsidR="004B759E" w:rsidRPr="00EA6B87" w:rsidRDefault="004B759E" w:rsidP="00F73DE9">
      <w:pPr>
        <w:spacing w:after="0" w:line="360" w:lineRule="auto"/>
        <w:rPr>
          <w:lang w:val="el-GR"/>
        </w:rPr>
      </w:pPr>
      <w:r w:rsidRPr="00EA6B87">
        <w:rPr>
          <w:lang w:val="el-GR"/>
        </w:rPr>
        <w:t xml:space="preserve">Μετά την παρέλευση της καταληκτικής ημερομηνίας και ώρας, δεν υπάρχει η δυνατότητα υποβολής προσφοράς στο ΕΣΗΔΗΣ. </w:t>
      </w:r>
      <w:r w:rsidRPr="00EA6B87">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EA6B87" w:rsidRDefault="004B759E" w:rsidP="00F73DE9">
      <w:pPr>
        <w:spacing w:line="360" w:lineRule="auto"/>
        <w:rPr>
          <w:lang w:val="el-GR"/>
        </w:rPr>
      </w:pPr>
    </w:p>
    <w:p w14:paraId="03BBDB50" w14:textId="77777777" w:rsidR="000F0E29" w:rsidRPr="00EA6B87" w:rsidRDefault="000F0E29" w:rsidP="00F73DE9">
      <w:pPr>
        <w:spacing w:line="360" w:lineRule="auto"/>
        <w:rPr>
          <w:lang w:val="el-GR"/>
        </w:rPr>
      </w:pPr>
      <w:bookmarkStart w:id="241" w:name="_Toc74566865"/>
      <w:bookmarkStart w:id="242" w:name="_Toc97194301"/>
      <w:bookmarkEnd w:id="241"/>
    </w:p>
    <w:p w14:paraId="5865AACC" w14:textId="1933C521" w:rsidR="004B759E" w:rsidRPr="00EA6B87" w:rsidRDefault="000F0E29" w:rsidP="00F73DE9">
      <w:pPr>
        <w:spacing w:line="360" w:lineRule="auto"/>
        <w:rPr>
          <w:lang w:val="el-GR"/>
        </w:rPr>
      </w:pPr>
      <w:r w:rsidRPr="00EA6B87">
        <w:rPr>
          <w:b/>
          <w:bCs/>
          <w:lang w:val="el-GR"/>
        </w:rPr>
        <w:t>2.4.2.3</w:t>
      </w:r>
      <w:r w:rsidRPr="00EA6B87">
        <w:rPr>
          <w:lang w:val="el-GR"/>
        </w:rPr>
        <w:t xml:space="preserve"> </w:t>
      </w:r>
      <w:r w:rsidR="004B759E" w:rsidRPr="00EA6B87">
        <w:rPr>
          <w:lang w:val="el-GR"/>
        </w:rPr>
        <w:t>Οι οικονομικοί φορείς υποβάλλουν με την προσφορά τους τα ακόλουθα</w:t>
      </w:r>
      <w:r w:rsidR="00CA3957" w:rsidRPr="00EA6B87">
        <w:rPr>
          <w:lang w:val="el-GR"/>
        </w:rPr>
        <w:t>,</w:t>
      </w:r>
      <w:r w:rsidR="004B759E" w:rsidRPr="00EA6B87">
        <w:rPr>
          <w:lang w:val="el-GR"/>
        </w:rPr>
        <w:t xml:space="preserve"> σύμφωνα με τις διατάξεις του άρθρου 13 της Κ.Υ.Α. ΕΣΗΔΗΣ Προμήθειες και Υπηρεσίες:</w:t>
      </w:r>
      <w:bookmarkEnd w:id="242"/>
    </w:p>
    <w:p w14:paraId="4F563BCF" w14:textId="3E314F84" w:rsidR="004B759E" w:rsidRPr="00EA6B87" w:rsidRDefault="004B759E" w:rsidP="00F73DE9">
      <w:pPr>
        <w:spacing w:line="360" w:lineRule="auto"/>
        <w:rPr>
          <w:lang w:val="el-GR"/>
        </w:rPr>
      </w:pPr>
      <w:r w:rsidRPr="00EA6B87">
        <w:rPr>
          <w:lang w:val="el-GR"/>
        </w:rPr>
        <w:t>(α) έναν ηλεκτρονικό (υπο)</w:t>
      </w:r>
      <w:r w:rsidR="00B938D5" w:rsidRPr="00B938D5">
        <w:rPr>
          <w:lang w:val="el-GR"/>
        </w:rPr>
        <w:t xml:space="preserve"> </w:t>
      </w:r>
      <w:r w:rsidRPr="00EA6B87">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sidRPr="00EA6B87">
        <w:rPr>
          <w:lang w:val="el-GR"/>
        </w:rPr>
        <w:t xml:space="preserve"> </w:t>
      </w:r>
      <w:r w:rsidRPr="00EA6B87">
        <w:rPr>
          <w:lang w:val="el-GR"/>
        </w:rPr>
        <w:t>σύμφωνα με τις διατάξεις της κείμενης νομοθεσίας και την παρούσα.</w:t>
      </w:r>
    </w:p>
    <w:p w14:paraId="3A415D06" w14:textId="0353BAC8" w:rsidR="004B759E" w:rsidRPr="00EA6B87" w:rsidRDefault="004B759E" w:rsidP="00F73DE9">
      <w:pPr>
        <w:spacing w:line="360" w:lineRule="auto"/>
        <w:rPr>
          <w:lang w:val="el-GR"/>
        </w:rPr>
      </w:pPr>
      <w:r w:rsidRPr="00EA6B87">
        <w:rPr>
          <w:lang w:val="el-GR"/>
        </w:rPr>
        <w:t>(β) έναν ηλεκτρονικό (υπο)</w:t>
      </w:r>
      <w:r w:rsidR="00B938D5" w:rsidRPr="00B938D5">
        <w:rPr>
          <w:lang w:val="el-GR"/>
        </w:rPr>
        <w:t xml:space="preserve"> </w:t>
      </w:r>
      <w:r w:rsidRPr="00EA6B87">
        <w:rPr>
          <w:lang w:val="el-GR"/>
        </w:rPr>
        <w:t>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w:t>
      </w:r>
    </w:p>
    <w:p w14:paraId="789A8D70" w14:textId="0282506C" w:rsidR="004B759E" w:rsidRPr="00EA6B87" w:rsidRDefault="004B759E" w:rsidP="00F73DE9">
      <w:pPr>
        <w:spacing w:line="360" w:lineRule="auto"/>
        <w:rPr>
          <w:lang w:val="el-GR"/>
        </w:rPr>
      </w:pPr>
      <w:r w:rsidRPr="00EA6B87">
        <w:rPr>
          <w:lang w:val="el-GR"/>
        </w:rPr>
        <w:t>Από τον Οικονομικό Φορέα σημαίνονται, με χρήση της</w:t>
      </w:r>
      <w:r w:rsidR="00DF776D" w:rsidRPr="00EA6B87">
        <w:rPr>
          <w:lang w:val="el-GR"/>
        </w:rPr>
        <w:t xml:space="preserve"> </w:t>
      </w:r>
      <w:r w:rsidRPr="00EA6B87">
        <w:rPr>
          <w:lang w:val="el-GR"/>
        </w:rPr>
        <w:t xml:space="preserve">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w:t>
      </w:r>
      <w:r w:rsidRPr="00EA6B87">
        <w:rPr>
          <w:lang w:val="el-GR"/>
        </w:rPr>
        <w:lastRenderedPageBreak/>
        <w:t>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EA6B87" w:rsidRDefault="00AA2F17" w:rsidP="00F73DE9">
      <w:pPr>
        <w:spacing w:line="360" w:lineRule="auto"/>
        <w:rPr>
          <w:lang w:val="el-GR"/>
        </w:rPr>
      </w:pPr>
      <w:r w:rsidRPr="00EA6B8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EA6B87" w:rsidRDefault="00D472F0" w:rsidP="00F73DE9">
      <w:pPr>
        <w:spacing w:line="360" w:lineRule="auto"/>
        <w:rPr>
          <w:lang w:val="el-GR"/>
        </w:rPr>
      </w:pPr>
      <w:bookmarkStart w:id="243" w:name="_Ref75869622"/>
      <w:bookmarkStart w:id="244" w:name="_Toc97194302"/>
    </w:p>
    <w:p w14:paraId="5C483A6C" w14:textId="22F5D66D" w:rsidR="00201A77" w:rsidRPr="00EA6B87" w:rsidRDefault="000F0E29" w:rsidP="00F73DE9">
      <w:pPr>
        <w:spacing w:line="360" w:lineRule="auto"/>
        <w:rPr>
          <w:lang w:val="el-GR"/>
        </w:rPr>
      </w:pPr>
      <w:r w:rsidRPr="00EA6B87">
        <w:rPr>
          <w:b/>
          <w:bCs/>
          <w:lang w:val="el-GR"/>
        </w:rPr>
        <w:t>2.4.2.4</w:t>
      </w:r>
      <w:r w:rsidRPr="00EA6B87">
        <w:rPr>
          <w:lang w:val="el-GR"/>
        </w:rPr>
        <w:t xml:space="preserve"> </w:t>
      </w:r>
      <w:r w:rsidR="00486D17" w:rsidRPr="00EA6B87">
        <w:rPr>
          <w:lang w:val="el-GR"/>
        </w:rPr>
        <w:t>Εφόσον οι Οικονομικοί Φορείς καταχωρίσουν τα σχετικά στοιχεία, με</w:t>
      </w:r>
      <w:r w:rsidR="009D6FB2">
        <w:rPr>
          <w:lang w:val="el-GR"/>
        </w:rPr>
        <w:t xml:space="preserve"> </w:t>
      </w:r>
      <w:r w:rsidR="00486D17" w:rsidRPr="00EA6B87">
        <w:rPr>
          <w:lang w:val="el-GR"/>
        </w:rPr>
        <w:t>τα</w:t>
      </w:r>
      <w:r w:rsidR="009D6FB2">
        <w:rPr>
          <w:lang w:val="el-GR"/>
        </w:rPr>
        <w:t xml:space="preserve"> </w:t>
      </w:r>
      <w:r w:rsidR="00486D17" w:rsidRPr="00EA6B87">
        <w:rPr>
          <w:lang w:val="el-GR"/>
        </w:rPr>
        <w:t>δεδομένα και συνημμένα ηλεκτρονικά αρχεία που</w:t>
      </w:r>
      <w:r w:rsidR="00DF776D" w:rsidRPr="00EA6B87">
        <w:rPr>
          <w:lang w:val="el-GR"/>
        </w:rPr>
        <w:t xml:space="preserve"> </w:t>
      </w:r>
      <w:r w:rsidR="00486D17" w:rsidRPr="00EA6B87">
        <w:rPr>
          <w:lang w:val="el-GR"/>
        </w:rPr>
        <w:t>αφορούν δικαιολογητικά συμμετοχής-τεχνικής προσφοράς και οικονομικής προσφοράς στο ΕΣΗΔΗΣ, στη συνέχεια, μέσω σχετικής λειτουργικότητας,</w:t>
      </w:r>
      <w:r w:rsidR="00DF776D" w:rsidRPr="00EA6B87">
        <w:rPr>
          <w:lang w:val="el-GR"/>
        </w:rPr>
        <w:t xml:space="preserve"> </w:t>
      </w:r>
      <w:r w:rsidR="00486D17" w:rsidRPr="00EA6B87">
        <w:rPr>
          <w:lang w:val="el-GR"/>
        </w:rPr>
        <w:t>εξάγουν αναφορές (εκτυπώσεις) σε μορφή ηλεκτρονικών αρχείων με</w:t>
      </w:r>
      <w:r w:rsidR="00B01343">
        <w:rPr>
          <w:lang w:val="el-GR"/>
        </w:rPr>
        <w:t xml:space="preserve"> μορφότυπο</w:t>
      </w:r>
      <w:r w:rsidR="00486D17" w:rsidRPr="00EA6B87">
        <w:rPr>
          <w:lang w:val="el-GR"/>
        </w:rPr>
        <w:t xml:space="preserve"> PDF, τα οποία</w:t>
      </w:r>
      <w:r w:rsidR="00DF776D" w:rsidRPr="00EA6B87">
        <w:rPr>
          <w:lang w:val="el-GR"/>
        </w:rPr>
        <w:t xml:space="preserve"> </w:t>
      </w:r>
      <w:r w:rsidR="00486D17" w:rsidRPr="00EA6B87">
        <w:rPr>
          <w:lang w:val="el-GR"/>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r w:rsidR="00B01343">
        <w:rPr>
          <w:lang w:val="el-GR"/>
        </w:rPr>
        <w:t>(</w:t>
      </w:r>
      <w:r w:rsidR="00486D17" w:rsidRPr="00EA6B87">
        <w:rPr>
          <w:lang w:val="el-GR"/>
        </w:rPr>
        <w:t>υπο</w:t>
      </w:r>
      <w:r w:rsidR="00B01343">
        <w:rPr>
          <w:lang w:val="el-GR"/>
        </w:rPr>
        <w:t>)</w:t>
      </w:r>
      <w:r w:rsidR="00486D17" w:rsidRPr="00EA6B87">
        <w:rPr>
          <w:lang w:val="el-GR"/>
        </w:rPr>
        <w:t>φακέλους. Επισημαίνεται ότι η εξαγωγή και η επισύναψη των προαναφερθ</w:t>
      </w:r>
      <w:r w:rsidR="00BC4ABD">
        <w:rPr>
          <w:lang w:val="el-GR"/>
        </w:rPr>
        <w:t>εισών</w:t>
      </w:r>
      <w:r w:rsidR="00486D17" w:rsidRPr="00EA6B87">
        <w:rPr>
          <w:lang w:val="el-GR"/>
        </w:rPr>
        <w:t xml:space="preserve"> αναφορών (εκτυπώσεων) δύναται να πραγματοποιείται για κάθε </w:t>
      </w:r>
      <w:r w:rsidR="00B01343">
        <w:rPr>
          <w:lang w:val="el-GR"/>
        </w:rPr>
        <w:t>(</w:t>
      </w:r>
      <w:r w:rsidR="00486D17" w:rsidRPr="00EA6B87">
        <w:rPr>
          <w:lang w:val="el-GR"/>
        </w:rPr>
        <w:t>υπο</w:t>
      </w:r>
      <w:r w:rsidR="00B01343">
        <w:rPr>
          <w:lang w:val="el-GR"/>
        </w:rPr>
        <w:t>)</w:t>
      </w:r>
      <w:r w:rsidR="00F021D0">
        <w:rPr>
          <w:lang w:val="el-GR"/>
        </w:rPr>
        <w:t xml:space="preserve"> </w:t>
      </w:r>
      <w:r w:rsidR="00486D17" w:rsidRPr="00EA6B87">
        <w:rPr>
          <w:lang w:val="el-GR"/>
        </w:rPr>
        <w:t>φακέλο</w:t>
      </w:r>
      <w:r w:rsidR="00DF776D" w:rsidRPr="00EA6B87">
        <w:rPr>
          <w:lang w:val="el-GR"/>
        </w:rPr>
        <w:t xml:space="preserve"> </w:t>
      </w:r>
      <w:r w:rsidR="00486D17" w:rsidRPr="00EA6B87">
        <w:rPr>
          <w:lang w:val="el-GR"/>
        </w:rPr>
        <w:t>ξεχωριστά, από τη στιγμή που έχει ολοκληρωθεί η καταχώριση των στοιχείων σε αυτόν</w:t>
      </w:r>
      <w:r w:rsidR="00486D17" w:rsidRPr="00EA6B87">
        <w:rPr>
          <w:vertAlign w:val="superscript"/>
          <w:lang w:val="el-GR"/>
        </w:rPr>
        <w:footnoteReference w:id="14"/>
      </w:r>
      <w:r w:rsidR="00486D17" w:rsidRPr="00EA6B87">
        <w:rPr>
          <w:lang w:val="el-GR"/>
        </w:rPr>
        <w:t>.</w:t>
      </w:r>
      <w:r w:rsidR="00DF776D" w:rsidRPr="00EA6B87">
        <w:rPr>
          <w:lang w:val="el-GR"/>
        </w:rPr>
        <w:t xml:space="preserve"> </w:t>
      </w:r>
      <w:bookmarkStart w:id="245" w:name="_Toc74566867"/>
      <w:bookmarkStart w:id="246" w:name="_Toc74566868"/>
      <w:bookmarkStart w:id="247" w:name="_Toc74566869"/>
      <w:bookmarkStart w:id="248" w:name="_Toc74566870"/>
      <w:bookmarkEnd w:id="245"/>
      <w:bookmarkEnd w:id="246"/>
      <w:bookmarkEnd w:id="247"/>
      <w:bookmarkEnd w:id="248"/>
      <w:r w:rsidR="00893B0F" w:rsidRPr="00EA6B87">
        <w:rPr>
          <w:lang w:val="el-GR"/>
        </w:rPr>
        <w:t>Οι οικονομικοί φορείς συντάσσουν την τεχνική και οικονομική τους προσφορά</w:t>
      </w:r>
      <w:r w:rsidR="00CA1F25" w:rsidRPr="00EA6B87">
        <w:rPr>
          <w:lang w:val="el-GR"/>
        </w:rPr>
        <w:t xml:space="preserve"> σύμφωνα με τις απαιτήσεις της </w:t>
      </w:r>
      <w:r w:rsidR="00CA1F25" w:rsidRPr="00602F5B">
        <w:rPr>
          <w:lang w:val="el-GR"/>
        </w:rPr>
        <w:t xml:space="preserve">παρούσας </w:t>
      </w:r>
      <w:r w:rsidR="00121204" w:rsidRPr="00121204">
        <w:rPr>
          <w:b/>
          <w:bCs/>
          <w:color w:val="002060"/>
          <w:lang w:val="el-GR"/>
        </w:rPr>
        <w:fldChar w:fldCharType="begin"/>
      </w:r>
      <w:r w:rsidR="00121204" w:rsidRPr="00160200">
        <w:rPr>
          <w:b/>
          <w:bCs/>
          <w:color w:val="002060"/>
          <w:lang w:val="el-GR"/>
        </w:rPr>
        <w:instrText xml:space="preserve"> REF _Ref172633720 \h  \* MERGEFORMAT </w:instrText>
      </w:r>
      <w:r w:rsidR="00121204" w:rsidRPr="00121204">
        <w:rPr>
          <w:b/>
          <w:bCs/>
          <w:color w:val="002060"/>
          <w:lang w:val="el-GR"/>
        </w:rPr>
      </w:r>
      <w:r w:rsidR="00121204" w:rsidRPr="00121204">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w:t>
      </w:r>
      <w:r w:rsidR="007D003C" w:rsidRPr="007D003C">
        <w:rPr>
          <w:b/>
          <w:bCs/>
          <w:color w:val="002060"/>
          <w:lang w:val="el-GR"/>
        </w:rPr>
        <w:t xml:space="preserve"> – Υπόδειγμα Τεχνικής Προσφοράς</w:t>
      </w:r>
      <w:r w:rsidR="00121204" w:rsidRPr="00121204">
        <w:rPr>
          <w:b/>
          <w:bCs/>
          <w:color w:val="002060"/>
          <w:lang w:val="el-GR"/>
        </w:rPr>
        <w:fldChar w:fldCharType="end"/>
      </w:r>
      <w:r w:rsidR="00AE32CA" w:rsidRPr="00160200">
        <w:rPr>
          <w:b/>
          <w:bCs/>
          <w:color w:val="002060"/>
          <w:lang w:val="el-GR"/>
        </w:rPr>
        <w:t xml:space="preserve"> &amp; </w:t>
      </w:r>
      <w:r w:rsidR="00121204" w:rsidRPr="00121204">
        <w:rPr>
          <w:b/>
          <w:bCs/>
          <w:color w:val="002060"/>
          <w:lang w:val="el-GR"/>
        </w:rPr>
        <w:fldChar w:fldCharType="begin"/>
      </w:r>
      <w:r w:rsidR="00121204" w:rsidRPr="00121204">
        <w:rPr>
          <w:b/>
          <w:bCs/>
          <w:color w:val="002060"/>
          <w:lang w:val="el-GR"/>
        </w:rPr>
        <w:instrText xml:space="preserve"> REF _Ref510087099 \h </w:instrText>
      </w:r>
      <w:r w:rsidR="00121204" w:rsidRPr="00160200">
        <w:rPr>
          <w:b/>
          <w:bCs/>
          <w:color w:val="002060"/>
          <w:lang w:val="el-GR"/>
        </w:rPr>
        <w:instrText xml:space="preserve"> \* MERGEFORMAT </w:instrText>
      </w:r>
      <w:r w:rsidR="00121204" w:rsidRPr="00121204">
        <w:rPr>
          <w:b/>
          <w:bCs/>
          <w:color w:val="002060"/>
          <w:lang w:val="el-GR"/>
        </w:rPr>
      </w:r>
      <w:r w:rsidR="00121204" w:rsidRPr="00121204">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VI</w:t>
      </w:r>
      <w:r w:rsidR="007D003C" w:rsidRPr="007D003C">
        <w:rPr>
          <w:b/>
          <w:bCs/>
          <w:color w:val="002060"/>
          <w:lang w:val="el-GR"/>
        </w:rPr>
        <w:t xml:space="preserve"> – Υπόδειγμα Οικονομικής Προσφοράς</w:t>
      </w:r>
      <w:r w:rsidR="00121204" w:rsidRPr="00121204">
        <w:rPr>
          <w:b/>
          <w:bCs/>
          <w:color w:val="002060"/>
          <w:lang w:val="el-GR"/>
        </w:rPr>
        <w:fldChar w:fldCharType="end"/>
      </w:r>
      <w:r w:rsidR="00121204">
        <w:rPr>
          <w:b/>
          <w:bCs/>
          <w:color w:val="002060"/>
          <w:lang w:val="el-GR"/>
        </w:rPr>
        <w:t xml:space="preserve"> </w:t>
      </w:r>
      <w:r w:rsidR="00201A77" w:rsidRPr="00EA6B87">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43"/>
      <w:bookmarkEnd w:id="244"/>
    </w:p>
    <w:p w14:paraId="6AB25FD5" w14:textId="77777777" w:rsidR="00FC039B" w:rsidRPr="00EA6B87" w:rsidRDefault="00FC039B" w:rsidP="00F73DE9">
      <w:pPr>
        <w:spacing w:line="360" w:lineRule="auto"/>
        <w:rPr>
          <w:lang w:val="el-GR"/>
        </w:rPr>
      </w:pPr>
    </w:p>
    <w:p w14:paraId="54173B71" w14:textId="04C45207" w:rsidR="004E36A7" w:rsidRPr="00EA6B87" w:rsidRDefault="000F0E29" w:rsidP="00F73DE9">
      <w:pPr>
        <w:spacing w:line="360" w:lineRule="auto"/>
        <w:rPr>
          <w:lang w:val="el-GR"/>
        </w:rPr>
      </w:pPr>
      <w:bookmarkStart w:id="249" w:name="_Toc74566872"/>
      <w:bookmarkStart w:id="250" w:name="_Toc74566873"/>
      <w:bookmarkStart w:id="251" w:name="_Toc97194304"/>
      <w:bookmarkEnd w:id="249"/>
      <w:bookmarkEnd w:id="250"/>
      <w:r w:rsidRPr="00EA6B87">
        <w:rPr>
          <w:b/>
          <w:bCs/>
          <w:lang w:val="el-GR"/>
        </w:rPr>
        <w:t>2.4.2.5</w:t>
      </w:r>
      <w:r w:rsidRPr="00EA6B87">
        <w:rPr>
          <w:lang w:val="el-GR"/>
        </w:rPr>
        <w:t xml:space="preserve"> </w:t>
      </w:r>
      <w:r w:rsidR="004E36A7" w:rsidRPr="00EA6B87">
        <w:rPr>
          <w:lang w:val="el-GR"/>
        </w:rPr>
        <w:t>Ειδικότερα, όσον αφορά τα συνημμένα ηλεκτρονικά αρχεία της προσφοράς, οι Οικονομικοί Φορείς τα καταχωρίζουν στους ανωτέρω (υπο)</w:t>
      </w:r>
      <w:r w:rsidR="00B938D5" w:rsidRPr="00B938D5">
        <w:rPr>
          <w:lang w:val="el-GR"/>
        </w:rPr>
        <w:t xml:space="preserve"> </w:t>
      </w:r>
      <w:r w:rsidR="004E36A7" w:rsidRPr="00EA6B87">
        <w:rPr>
          <w:lang w:val="el-GR"/>
        </w:rPr>
        <w:t>φακέλους μέσω του Υποσυστήματος, ως εξής :</w:t>
      </w:r>
      <w:bookmarkEnd w:id="251"/>
    </w:p>
    <w:p w14:paraId="1A503652" w14:textId="265EC975" w:rsidR="004E36A7" w:rsidRPr="00EA6B87" w:rsidRDefault="004E36A7" w:rsidP="00F73DE9">
      <w:pPr>
        <w:spacing w:line="360" w:lineRule="auto"/>
        <w:rPr>
          <w:color w:val="000000"/>
          <w:lang w:val="el-GR"/>
        </w:rPr>
      </w:pPr>
      <w:bookmarkStart w:id="252" w:name="_Hlk71366084"/>
      <w:r w:rsidRPr="00EA6B87">
        <w:rPr>
          <w:color w:val="000000"/>
          <w:lang w:val="el-GR"/>
        </w:rPr>
        <w:t>Τα έγγραφα που καταχωρίζονται στην ηλεκτρονική προσφορά, και δεν απαιτείται να προσκομισ</w:t>
      </w:r>
      <w:r w:rsidR="00BC4ABD">
        <w:rPr>
          <w:color w:val="000000"/>
          <w:lang w:val="el-GR"/>
        </w:rPr>
        <w:t>τ</w:t>
      </w:r>
      <w:r w:rsidRPr="00EA6B87">
        <w:rPr>
          <w:color w:val="000000"/>
          <w:lang w:val="el-GR"/>
        </w:rPr>
        <w:t>ούν και σε έντυπη μορφή, γίνονται αποδεκτά κατά περίπτωση, σύμφωνα με τα προβλεπόμενα στις διατάξεις:</w:t>
      </w:r>
    </w:p>
    <w:p w14:paraId="12409A38" w14:textId="3D5F2017" w:rsidR="004E36A7" w:rsidRPr="00EA6B87" w:rsidRDefault="004E36A7" w:rsidP="00F73DE9">
      <w:pPr>
        <w:spacing w:line="360" w:lineRule="auto"/>
        <w:rPr>
          <w:color w:val="000000"/>
          <w:lang w:val="el-GR"/>
        </w:rPr>
      </w:pPr>
      <w:r w:rsidRPr="00EA6B8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EA6B87">
        <w:rPr>
          <w:color w:val="000000"/>
          <w:lang w:val="en-US"/>
        </w:rPr>
        <w:t>e</w:t>
      </w:r>
      <w:r w:rsidRPr="00EA6B87">
        <w:rPr>
          <w:color w:val="000000"/>
          <w:lang w:val="el-GR"/>
        </w:rPr>
        <w:t>-</w:t>
      </w:r>
      <w:r w:rsidRPr="00EA6B87">
        <w:rPr>
          <w:color w:val="000000"/>
          <w:lang w:val="en-US"/>
        </w:rPr>
        <w:t>Apostille</w:t>
      </w:r>
    </w:p>
    <w:p w14:paraId="5369132F" w14:textId="0C6559D0" w:rsidR="004E36A7" w:rsidRPr="00EA6B87" w:rsidRDefault="004E36A7" w:rsidP="00F73DE9">
      <w:pPr>
        <w:spacing w:line="360" w:lineRule="auto"/>
        <w:rPr>
          <w:color w:val="000000"/>
          <w:lang w:val="el-GR"/>
        </w:rPr>
      </w:pPr>
      <w:r w:rsidRPr="00EA6B87">
        <w:rPr>
          <w:color w:val="000000"/>
          <w:lang w:val="el-GR"/>
        </w:rPr>
        <w:lastRenderedPageBreak/>
        <w:t>β) είτε των άρθρων 15 και 27 του ν. 4727/2020 (Α΄ 184) περί ηλεκτρονικών ιδιωτικών εγγράφων που φέρουν ηλεκτρονική υπογραφή ή σφραγίδα</w:t>
      </w:r>
    </w:p>
    <w:p w14:paraId="0111DECD" w14:textId="66B10E1F" w:rsidR="004E36A7" w:rsidRPr="00EA6B87" w:rsidRDefault="004E36A7" w:rsidP="00F73DE9">
      <w:pPr>
        <w:spacing w:line="360" w:lineRule="auto"/>
        <w:rPr>
          <w:color w:val="000000"/>
          <w:lang w:val="el-GR"/>
        </w:rPr>
      </w:pPr>
      <w:r w:rsidRPr="00EA6B87">
        <w:rPr>
          <w:color w:val="000000"/>
          <w:lang w:val="el-GR"/>
        </w:rPr>
        <w:t>γ) είτε του άρθρου 11 του ν. 2690/1999 (Α΄45)</w:t>
      </w:r>
      <w:r w:rsidR="00BC4ABD">
        <w:rPr>
          <w:rStyle w:val="ab"/>
          <w:color w:val="000000"/>
          <w:lang w:val="el-GR"/>
        </w:rPr>
        <w:footnoteReference w:id="15"/>
      </w:r>
      <w:r w:rsidRPr="00EA6B87">
        <w:rPr>
          <w:color w:val="000000"/>
          <w:lang w:val="el-GR"/>
        </w:rPr>
        <w:t>,</w:t>
      </w:r>
    </w:p>
    <w:p w14:paraId="259D0117" w14:textId="70B1AE16" w:rsidR="004E36A7" w:rsidRPr="00EA6B87" w:rsidRDefault="004E36A7" w:rsidP="00F73DE9">
      <w:pPr>
        <w:spacing w:line="360" w:lineRule="auto"/>
        <w:rPr>
          <w:color w:val="000000"/>
          <w:lang w:val="el-GR"/>
        </w:rPr>
      </w:pPr>
      <w:r w:rsidRPr="00EA6B87">
        <w:rPr>
          <w:color w:val="000000"/>
          <w:lang w:val="el-GR"/>
        </w:rPr>
        <w:t>δ) είτε της παρ. 2 του άρθρου 37 του ν. 4412/2016, περί χρήσης ηλεκτρονικών υπογραφών σε ηλεκτρονικές διαδικασίες δημοσίων συμβάσεων,</w:t>
      </w:r>
    </w:p>
    <w:p w14:paraId="133FA60D" w14:textId="202E85AA" w:rsidR="004E36A7" w:rsidRPr="00EA6B87" w:rsidRDefault="004E36A7" w:rsidP="00F73DE9">
      <w:pPr>
        <w:spacing w:line="360" w:lineRule="auto"/>
        <w:rPr>
          <w:color w:val="000000"/>
          <w:lang w:val="el-GR"/>
        </w:rPr>
      </w:pPr>
      <w:r w:rsidRPr="00EA6B87">
        <w:rPr>
          <w:color w:val="000000"/>
          <w:lang w:val="el-GR"/>
        </w:rPr>
        <w:t>ε) είτε της παρ. 8 του άρθρου 92 του ν. 4412/2016, περί συνυποβολής υπεύθυνης δήλωσης στην περίπτωση απλής φωτοτυπίας ιδιωτικών εγγράφων.</w:t>
      </w:r>
    </w:p>
    <w:p w14:paraId="0BD205C6" w14:textId="77777777" w:rsidR="004E36A7" w:rsidRPr="00EA6B87" w:rsidRDefault="004E36A7" w:rsidP="00F73DE9">
      <w:pPr>
        <w:spacing w:line="360" w:lineRule="auto"/>
        <w:rPr>
          <w:color w:val="000000"/>
          <w:lang w:val="el-GR"/>
        </w:rPr>
      </w:pPr>
      <w:r w:rsidRPr="00EA6B87">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1C32D46" w:rsidR="004E36A7" w:rsidRPr="000302C8" w:rsidRDefault="004E36A7" w:rsidP="00F73DE9">
      <w:pPr>
        <w:spacing w:after="144" w:line="360" w:lineRule="auto"/>
        <w:rPr>
          <w:color w:val="000000"/>
          <w:lang w:val="el-GR"/>
        </w:rPr>
      </w:pPr>
      <w:r w:rsidRPr="00EA6B87">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w:t>
      </w:r>
      <w:r w:rsidR="00B01343">
        <w:rPr>
          <w:color w:val="000000"/>
          <w:lang w:val="el-GR"/>
        </w:rPr>
        <w:t xml:space="preserve"> μορφότυπο</w:t>
      </w:r>
      <w:r w:rsidRPr="00EA6B87">
        <w:rPr>
          <w:color w:val="000000"/>
          <w:lang w:val="el-GR"/>
        </w:rPr>
        <w:t xml:space="preserve"> PDF</w:t>
      </w:r>
      <w:r w:rsidRPr="000302C8">
        <w:rPr>
          <w:color w:val="000000"/>
          <w:lang w:val="el-GR"/>
        </w:rPr>
        <w:t xml:space="preserve">. </w:t>
      </w:r>
      <w:bookmarkEnd w:id="252"/>
    </w:p>
    <w:p w14:paraId="5383EF47" w14:textId="77777777" w:rsidR="000674D2" w:rsidRPr="00EA6B87" w:rsidRDefault="000674D2" w:rsidP="00F73DE9">
      <w:pPr>
        <w:spacing w:line="360" w:lineRule="auto"/>
        <w:rPr>
          <w:lang w:val="el-GR"/>
        </w:rPr>
      </w:pPr>
      <w:r w:rsidRPr="00EA6B87">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EA6B87">
        <w:rPr>
          <w:rFonts w:eastAsia="Calibri"/>
          <w:lang w:val="el-GR" w:eastAsia="el-GR"/>
        </w:rPr>
        <w:t xml:space="preserve"> </w:t>
      </w:r>
      <w:r w:rsidRPr="00EA6B87">
        <w:rPr>
          <w:lang w:val="el-GR"/>
        </w:rPr>
        <w:t>Τέτοια στοιχεία και δικαιολογητικά ενδεικτικά είναι :</w:t>
      </w:r>
    </w:p>
    <w:p w14:paraId="077F5026" w14:textId="77777777" w:rsidR="000674D2" w:rsidRPr="00EA6B87" w:rsidRDefault="000674D2" w:rsidP="00F73DE9">
      <w:pPr>
        <w:spacing w:line="360" w:lineRule="auto"/>
        <w:rPr>
          <w:lang w:val="el-GR"/>
        </w:rPr>
      </w:pPr>
      <w:r w:rsidRPr="00EA6B87">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1EAA2E0E" w:rsidR="000674D2" w:rsidRPr="00EA6B87" w:rsidRDefault="000674D2" w:rsidP="00F73DE9">
      <w:pPr>
        <w:spacing w:line="360" w:lineRule="auto"/>
        <w:rPr>
          <w:lang w:val="el-GR"/>
        </w:rPr>
      </w:pPr>
      <w:r w:rsidRPr="00EA6B87">
        <w:rPr>
          <w:lang w:val="el-GR"/>
        </w:rPr>
        <w:t>β) αυτά που δεν υπάγονται στις διατάξεις του άρθρου 11 παρ. 2 του ν. 2690/1999,</w:t>
      </w:r>
    </w:p>
    <w:p w14:paraId="3D6835B7" w14:textId="40E4485A" w:rsidR="000674D2" w:rsidRPr="00EA6B87" w:rsidRDefault="000674D2" w:rsidP="00F73DE9">
      <w:pPr>
        <w:spacing w:line="360" w:lineRule="auto"/>
        <w:rPr>
          <w:lang w:val="el-GR"/>
        </w:rPr>
      </w:pPr>
      <w:r w:rsidRPr="00EA6B87">
        <w:rPr>
          <w:lang w:val="el-GR"/>
        </w:rPr>
        <w:t>γ) ιδιωτικά έγγραφα τα οποία δεν</w:t>
      </w:r>
      <w:r w:rsidR="00DF776D" w:rsidRPr="00EA6B87">
        <w:rPr>
          <w:lang w:val="el-GR"/>
        </w:rPr>
        <w:t xml:space="preserve"> </w:t>
      </w:r>
      <w:r w:rsidRPr="00EA6B87">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F77DAA9" w:rsidR="000674D2" w:rsidRPr="00EA6B87" w:rsidRDefault="000674D2" w:rsidP="00F73DE9">
      <w:pPr>
        <w:spacing w:line="360" w:lineRule="auto"/>
        <w:rPr>
          <w:lang w:val="el-GR"/>
        </w:rPr>
      </w:pPr>
      <w:r w:rsidRPr="00EA6B87">
        <w:rPr>
          <w:lang w:val="el-GR"/>
        </w:rPr>
        <w:t>δ) τα αλλοδαπά δημόσια έντυπα έγγραφα που φέρουν την επισημείωση της Χάγης (</w:t>
      </w:r>
      <w:r w:rsidR="00B01343">
        <w:rPr>
          <w:lang w:val="en-US"/>
        </w:rPr>
        <w:t>Apostille</w:t>
      </w:r>
      <w:r w:rsidRPr="00EA6B87">
        <w:rPr>
          <w:lang w:val="el-GR"/>
        </w:rPr>
        <w:t>), ή προξενική θεώρηση και δεν έχουν επικυρωθεί</w:t>
      </w:r>
      <w:r w:rsidR="00DF776D" w:rsidRPr="00EA6B87">
        <w:rPr>
          <w:lang w:val="el-GR"/>
        </w:rPr>
        <w:t xml:space="preserve"> </w:t>
      </w:r>
      <w:r w:rsidRPr="00EA6B87">
        <w:rPr>
          <w:lang w:val="el-GR"/>
        </w:rPr>
        <w:t>από δικηγόρο.</w:t>
      </w:r>
    </w:p>
    <w:p w14:paraId="24870129" w14:textId="77777777" w:rsidR="000674D2" w:rsidRPr="00EA6B87" w:rsidRDefault="000674D2" w:rsidP="00F73DE9">
      <w:pPr>
        <w:spacing w:line="360" w:lineRule="auto"/>
        <w:rPr>
          <w:lang w:val="el-GR"/>
        </w:rPr>
      </w:pPr>
      <w:r w:rsidRPr="00EA6B87">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4D059A39" w:rsidR="000674D2" w:rsidRPr="00EA6B87" w:rsidRDefault="000674D2" w:rsidP="00F73DE9">
      <w:pPr>
        <w:spacing w:line="360" w:lineRule="auto"/>
        <w:rPr>
          <w:lang w:val="el-GR"/>
        </w:rPr>
      </w:pPr>
      <w:r w:rsidRPr="00EA6B87">
        <w:rPr>
          <w:lang w:val="el-GR"/>
        </w:rPr>
        <w:t>Στα αλλοδαπά δημόσια έγγραφα και δικαιολογητικά εφαρμόζεται η Συνθήκη της Χάγης της 5ης.10.1961, που κυρώθηκε με το</w:t>
      </w:r>
      <w:r w:rsidR="003812BF">
        <w:rPr>
          <w:lang w:val="el-GR"/>
        </w:rPr>
        <w:t>ν</w:t>
      </w:r>
      <w:r w:rsidRPr="00EA6B87">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w:t>
      </w:r>
      <w:r w:rsidR="00B01343" w:rsidRPr="00B01343">
        <w:rPr>
          <w:lang w:val="el-GR"/>
        </w:rPr>
        <w:t xml:space="preserve"> </w:t>
      </w:r>
      <w:r w:rsidR="00B01343">
        <w:rPr>
          <w:lang w:val="en-US"/>
        </w:rPr>
        <w:t>Apostille</w:t>
      </w:r>
      <w:r w:rsidRPr="00EA6B87">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DF776D" w:rsidRPr="00EA6B87">
        <w:rPr>
          <w:lang w:val="el-GR"/>
        </w:rPr>
        <w:t xml:space="preserve"> </w:t>
      </w:r>
      <w:r w:rsidRPr="00EA6B87">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14:paraId="591BC884" w14:textId="20D2BFF7" w:rsidR="000674D2" w:rsidRPr="00EA6B87" w:rsidRDefault="003812BF" w:rsidP="00F73DE9">
      <w:pPr>
        <w:spacing w:line="360" w:lineRule="auto"/>
        <w:rPr>
          <w:lang w:val="el-GR"/>
        </w:rPr>
      </w:pPr>
      <w:r>
        <w:rPr>
          <w:lang w:val="el-GR"/>
        </w:rPr>
        <w:t>Επίσης</w:t>
      </w:r>
      <w:r w:rsidR="000674D2" w:rsidRPr="00EA6B87">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150C5ED" w:rsidR="000674D2" w:rsidRPr="00EA6B87" w:rsidRDefault="000674D2" w:rsidP="00F73DE9">
      <w:pPr>
        <w:spacing w:line="360" w:lineRule="auto"/>
        <w:rPr>
          <w:lang w:val="el-GR"/>
        </w:rPr>
      </w:pPr>
      <w:r w:rsidRPr="00EA6B87">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00121204" w:rsidRPr="00160200">
        <w:rPr>
          <w:b/>
          <w:bCs/>
          <w:color w:val="002060"/>
          <w:lang w:val="el-GR"/>
        </w:rPr>
        <w:fldChar w:fldCharType="begin"/>
      </w:r>
      <w:r w:rsidR="00121204" w:rsidRPr="00160200">
        <w:rPr>
          <w:b/>
          <w:bCs/>
          <w:color w:val="002060"/>
          <w:lang w:val="el-GR"/>
        </w:rPr>
        <w:instrText xml:space="preserve"> REF _Ref496542534 \r \h  \* MERGEFORMAT </w:instrText>
      </w:r>
      <w:r w:rsidR="00121204" w:rsidRPr="00160200">
        <w:rPr>
          <w:b/>
          <w:bCs/>
          <w:color w:val="002060"/>
          <w:lang w:val="el-GR"/>
        </w:rPr>
      </w:r>
      <w:r w:rsidR="00121204" w:rsidRPr="00160200">
        <w:rPr>
          <w:b/>
          <w:bCs/>
          <w:color w:val="002060"/>
          <w:lang w:val="el-GR"/>
        </w:rPr>
        <w:fldChar w:fldCharType="separate"/>
      </w:r>
      <w:r w:rsidR="007D003C">
        <w:rPr>
          <w:b/>
          <w:bCs/>
          <w:color w:val="002060"/>
          <w:lang w:val="el-GR"/>
        </w:rPr>
        <w:t>3.1</w:t>
      </w:r>
      <w:r w:rsidR="00121204" w:rsidRPr="00160200">
        <w:rPr>
          <w:b/>
          <w:bCs/>
          <w:color w:val="002060"/>
          <w:lang w:val="el-GR"/>
        </w:rPr>
        <w:fldChar w:fldCharType="end"/>
      </w:r>
      <w:r w:rsidRPr="00EA6B87">
        <w:rPr>
          <w:lang w:val="el-GR"/>
        </w:rPr>
        <w:t xml:space="preserve"> της παρούσας, άλλως η προσφορά απορρίπτεται ως απαράδεκτη μετά από γνώμη της Επιτροπής Διαγωνισμού.</w:t>
      </w:r>
    </w:p>
    <w:p w14:paraId="7EA32B14" w14:textId="77777777" w:rsidR="000674D2" w:rsidRPr="00EA6B87" w:rsidRDefault="000674D2" w:rsidP="00F73DE9">
      <w:pPr>
        <w:spacing w:line="360" w:lineRule="auto"/>
        <w:rPr>
          <w:lang w:val="el-GR"/>
        </w:rPr>
      </w:pPr>
      <w:r w:rsidRPr="00EA6B87">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4AC95231" w:rsidR="000674D2" w:rsidRPr="000302C8" w:rsidRDefault="000674D2" w:rsidP="00F73DE9">
      <w:pPr>
        <w:spacing w:line="360" w:lineRule="auto"/>
        <w:rPr>
          <w:lang w:val="el-GR"/>
        </w:rPr>
      </w:pPr>
      <w:r w:rsidRPr="00EA6B87">
        <w:rPr>
          <w:lang w:val="el-GR"/>
        </w:rPr>
        <w:lastRenderedPageBreak/>
        <w:t xml:space="preserve"> Στην περίπτωση που επιλεγεί η αποστολή του φακέλου της εγγύησης συμμετοχής ταχυδρομικώς,</w:t>
      </w:r>
      <w:r w:rsidR="00DF776D" w:rsidRPr="00EA6B87">
        <w:rPr>
          <w:lang w:val="el-GR"/>
        </w:rPr>
        <w:t xml:space="preserve"> </w:t>
      </w:r>
      <w:r w:rsidRPr="00EA6B87">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3812BF">
        <w:rPr>
          <w:lang w:val="el-GR"/>
        </w:rPr>
        <w:t>ο</w:t>
      </w:r>
      <w:r w:rsidRPr="00EA6B87">
        <w:rPr>
          <w:lang w:val="el-GR"/>
        </w:rPr>
        <w:t xml:space="preserve"> σχετικό αποδεικτικό στοιχείο προσκόμισης (αποδεικτικό κατάθεσης σε υπηρεσίες ταχυδρομείου- ταχυμεταφορών),</w:t>
      </w:r>
      <w:r w:rsidR="00DF776D" w:rsidRPr="00EA6B87">
        <w:rPr>
          <w:lang w:val="el-GR"/>
        </w:rPr>
        <w:t xml:space="preserve"> </w:t>
      </w:r>
      <w:r w:rsidRPr="00EA6B87">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EA6B87" w:rsidRDefault="00CA1F25" w:rsidP="00F73DE9">
      <w:pPr>
        <w:spacing w:line="360" w:lineRule="auto"/>
        <w:rPr>
          <w:i/>
          <w:iCs/>
          <w:color w:val="5B9BD5"/>
          <w:lang w:val="el-GR"/>
        </w:rPr>
      </w:pPr>
    </w:p>
    <w:p w14:paraId="27769C73" w14:textId="3C57060E" w:rsidR="008338F0" w:rsidRPr="00EA6B87" w:rsidRDefault="003355E7" w:rsidP="00F73DE9">
      <w:pPr>
        <w:pStyle w:val="3"/>
        <w:spacing w:line="360" w:lineRule="auto"/>
        <w:ind w:left="709" w:hanging="709"/>
        <w:rPr>
          <w:rFonts w:cs="Tahoma"/>
          <w:lang w:val="el-GR"/>
        </w:rPr>
      </w:pPr>
      <w:bookmarkStart w:id="253" w:name="_Περιεχόμενα_Φακέλου_«Δικαιολογητικά"/>
      <w:bookmarkStart w:id="254" w:name="_Ref496542340"/>
      <w:bookmarkStart w:id="255" w:name="_Toc97194305"/>
      <w:bookmarkStart w:id="256" w:name="_Toc97194438"/>
      <w:bookmarkStart w:id="257" w:name="_Toc177459213"/>
      <w:bookmarkEnd w:id="253"/>
      <w:r w:rsidRPr="00EA6B87">
        <w:rPr>
          <w:rFonts w:cs="Tahoma"/>
          <w:lang w:val="el-GR"/>
        </w:rPr>
        <w:t>Περιεχόμενα Φακέλου «Δικαιολογητικά Συμμετοχής - Τεχνική Προσφορά»</w:t>
      </w:r>
      <w:bookmarkEnd w:id="254"/>
      <w:bookmarkEnd w:id="255"/>
      <w:bookmarkEnd w:id="256"/>
      <w:bookmarkEnd w:id="257"/>
    </w:p>
    <w:p w14:paraId="0C5CAAFE" w14:textId="2ABD35B0" w:rsidR="002C7E9A" w:rsidRPr="00EA6B87" w:rsidRDefault="00B01343" w:rsidP="00F73DE9">
      <w:pPr>
        <w:pStyle w:val="4"/>
        <w:spacing w:line="360" w:lineRule="auto"/>
        <w:rPr>
          <w:rStyle w:val="Heading4Char"/>
          <w:rFonts w:ascii="Tahoma" w:hAnsi="Tahoma" w:cs="Tahoma"/>
          <w:b/>
          <w:bCs/>
          <w:sz w:val="22"/>
        </w:rPr>
      </w:pPr>
      <w:bookmarkStart w:id="258" w:name="_Toc74566876"/>
      <w:bookmarkStart w:id="259" w:name="_Ref55324286"/>
      <w:bookmarkStart w:id="260" w:name="_Toc97194306"/>
      <w:bookmarkStart w:id="261" w:name="_Toc177459214"/>
      <w:bookmarkEnd w:id="258"/>
      <w:r>
        <w:rPr>
          <w:rStyle w:val="Heading4Char"/>
          <w:rFonts w:ascii="Tahoma" w:hAnsi="Tahoma" w:cs="Tahoma"/>
          <w:b/>
          <w:bCs/>
          <w:sz w:val="22"/>
          <w:lang w:val="el-GR"/>
        </w:rPr>
        <w:t>Δικαιολογητικά Συμμετοχής</w:t>
      </w:r>
      <w:bookmarkEnd w:id="259"/>
      <w:bookmarkEnd w:id="260"/>
      <w:bookmarkEnd w:id="261"/>
    </w:p>
    <w:p w14:paraId="5A188320" w14:textId="44C91AC0" w:rsidR="007702DC" w:rsidRPr="00EA6B87" w:rsidRDefault="007702DC" w:rsidP="00F73DE9">
      <w:pPr>
        <w:spacing w:line="360" w:lineRule="auto"/>
        <w:rPr>
          <w:lang w:val="el-GR"/>
        </w:rPr>
      </w:pPr>
      <w:r w:rsidRPr="00EA6B87">
        <w:rPr>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w:t>
      </w:r>
    </w:p>
    <w:p w14:paraId="796B4CF2" w14:textId="2BAFD9A2" w:rsidR="007702DC" w:rsidRPr="00EA6B87" w:rsidRDefault="007702DC" w:rsidP="00F73DE9">
      <w:pPr>
        <w:spacing w:line="360" w:lineRule="auto"/>
        <w:ind w:left="284" w:hanging="284"/>
        <w:rPr>
          <w:lang w:val="el-GR"/>
        </w:rPr>
      </w:pPr>
      <w:r w:rsidRPr="00EA6B87">
        <w:rPr>
          <w:lang w:val="el-GR"/>
        </w:rPr>
        <w:t>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2473D674" w14:textId="560BB525" w:rsidR="007702DC" w:rsidRPr="00EA6B87" w:rsidRDefault="007702DC" w:rsidP="00F73DE9">
      <w:pPr>
        <w:spacing w:line="360" w:lineRule="auto"/>
        <w:ind w:left="284" w:hanging="284"/>
        <w:rPr>
          <w:lang w:val="el-GR"/>
        </w:rPr>
      </w:pPr>
      <w:r w:rsidRPr="00EA6B87">
        <w:rPr>
          <w:lang w:val="el-GR"/>
        </w:rPr>
        <w:t xml:space="preserve">β) </w:t>
      </w:r>
      <w:r w:rsidR="000C0C05" w:rsidRPr="00EA6B87">
        <w:rPr>
          <w:lang w:val="el-GR"/>
        </w:rPr>
        <w:t>Ε</w:t>
      </w:r>
      <w:r w:rsidRPr="00EA6B87">
        <w:rPr>
          <w:lang w:val="el-GR"/>
        </w:rPr>
        <w:t>γγύηση συμμετοχής, όπως προβλέπεται στο άρθρο 72 του Ν.4412/2016 και τις παραγράφους</w:t>
      </w:r>
      <w:r w:rsidR="00DF776D" w:rsidRPr="00EA6B87">
        <w:rPr>
          <w:lang w:val="el-GR"/>
        </w:rPr>
        <w:t xml:space="preserve"> </w:t>
      </w:r>
      <w:bookmarkStart w:id="262" w:name="_Hlk118712722"/>
      <w:r w:rsidRPr="00160200">
        <w:rPr>
          <w:b/>
          <w:bCs/>
          <w:color w:val="002060"/>
          <w:lang w:val="el-GR"/>
        </w:rPr>
        <w:fldChar w:fldCharType="begin"/>
      </w:r>
      <w:r w:rsidRPr="00160200">
        <w:rPr>
          <w:b/>
          <w:bCs/>
          <w:color w:val="002060"/>
          <w:lang w:val="el-GR"/>
        </w:rPr>
        <w:instrText xml:space="preserve"> REF _Ref496624630 \r \h  \* MERGEFORMAT </w:instrText>
      </w:r>
      <w:r w:rsidRPr="00160200">
        <w:rPr>
          <w:b/>
          <w:bCs/>
          <w:color w:val="002060"/>
          <w:lang w:val="el-GR"/>
        </w:rPr>
      </w:r>
      <w:r w:rsidRPr="00160200">
        <w:rPr>
          <w:b/>
          <w:bCs/>
          <w:color w:val="002060"/>
          <w:lang w:val="el-GR"/>
        </w:rPr>
        <w:fldChar w:fldCharType="separate"/>
      </w:r>
      <w:r w:rsidR="007D003C">
        <w:rPr>
          <w:b/>
          <w:bCs/>
          <w:color w:val="002060"/>
          <w:lang w:val="el-GR"/>
        </w:rPr>
        <w:t>2.1.5</w:t>
      </w:r>
      <w:r w:rsidRPr="00160200">
        <w:rPr>
          <w:b/>
          <w:bCs/>
          <w:color w:val="002060"/>
          <w:lang w:val="el-GR"/>
        </w:rPr>
        <w:fldChar w:fldCharType="end"/>
      </w:r>
      <w:bookmarkEnd w:id="262"/>
      <w:r w:rsidRPr="00EA6B87">
        <w:rPr>
          <w:lang w:val="el-GR"/>
        </w:rPr>
        <w:t xml:space="preserve"> και </w:t>
      </w:r>
      <w:r w:rsidRPr="00160200">
        <w:rPr>
          <w:b/>
          <w:bCs/>
          <w:color w:val="002060"/>
          <w:lang w:val="el-GR"/>
        </w:rPr>
        <w:fldChar w:fldCharType="begin"/>
      </w:r>
      <w:r w:rsidRPr="00160200">
        <w:rPr>
          <w:b/>
          <w:bCs/>
          <w:color w:val="002060"/>
          <w:lang w:val="el-GR"/>
        </w:rPr>
        <w:instrText xml:space="preserve"> REF _Ref496542081 \r \h  \* MERGEFORMAT </w:instrText>
      </w:r>
      <w:r w:rsidRPr="00160200">
        <w:rPr>
          <w:b/>
          <w:bCs/>
          <w:color w:val="002060"/>
          <w:lang w:val="el-GR"/>
        </w:rPr>
      </w:r>
      <w:r w:rsidRPr="00160200">
        <w:rPr>
          <w:b/>
          <w:bCs/>
          <w:color w:val="002060"/>
          <w:lang w:val="el-GR"/>
        </w:rPr>
        <w:fldChar w:fldCharType="separate"/>
      </w:r>
      <w:r w:rsidR="007D003C">
        <w:rPr>
          <w:b/>
          <w:bCs/>
          <w:color w:val="002060"/>
          <w:lang w:val="el-GR"/>
        </w:rPr>
        <w:t>2.2.2</w:t>
      </w:r>
      <w:r w:rsidRPr="00160200">
        <w:rPr>
          <w:b/>
          <w:bCs/>
          <w:color w:val="002060"/>
          <w:lang w:val="el-GR"/>
        </w:rPr>
        <w:fldChar w:fldCharType="end"/>
      </w:r>
      <w:r w:rsidRPr="00EA6B87">
        <w:rPr>
          <w:color w:val="000000"/>
          <w:lang w:val="el-GR"/>
        </w:rPr>
        <w:t xml:space="preserve"> </w:t>
      </w:r>
      <w:r w:rsidRPr="00EA6B87">
        <w:rPr>
          <w:lang w:val="el-GR"/>
        </w:rPr>
        <w:t xml:space="preserve">αντίστοιχα της παρούσας </w:t>
      </w:r>
      <w:r w:rsidR="00D3691A">
        <w:rPr>
          <w:lang w:val="el-GR"/>
        </w:rPr>
        <w:t>Δ</w:t>
      </w:r>
      <w:r w:rsidRPr="00EA6B87">
        <w:rPr>
          <w:lang w:val="el-GR"/>
        </w:rPr>
        <w:t>ιακήρυξης</w:t>
      </w:r>
      <w:r w:rsidR="00490F9A" w:rsidRPr="00EA6B87">
        <w:rPr>
          <w:lang w:val="el-GR"/>
        </w:rPr>
        <w:t>,</w:t>
      </w:r>
    </w:p>
    <w:p w14:paraId="7E9FB0AF" w14:textId="1200B963" w:rsidR="00CD4F51" w:rsidRPr="00EA6B87" w:rsidRDefault="00CD4F51" w:rsidP="00F73DE9">
      <w:pPr>
        <w:spacing w:line="360" w:lineRule="auto"/>
        <w:ind w:left="284" w:hanging="284"/>
        <w:rPr>
          <w:lang w:val="el-GR"/>
        </w:rPr>
      </w:pPr>
      <w:bookmarkStart w:id="263" w:name="_Hlk118712689"/>
      <w:r w:rsidRPr="00EA6B87">
        <w:rPr>
          <w:lang w:val="el-GR"/>
        </w:rPr>
        <w:t xml:space="preserve">γ) </w:t>
      </w:r>
      <w:r w:rsidR="009F688B" w:rsidRPr="00EA6B87">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sidRPr="00EA6B87">
        <w:rPr>
          <w:lang w:val="el-GR"/>
        </w:rPr>
        <w:t xml:space="preserve"> </w:t>
      </w:r>
      <w:r w:rsidR="009F688B" w:rsidRPr="00EA6B87">
        <w:rPr>
          <w:lang w:val="el-GR"/>
        </w:rPr>
        <w:t xml:space="preserve">φυσικού ή νομικού προσώπου στην εταιρεία που θα συμμετάσχει στην παρούσα σύμβαση, </w:t>
      </w:r>
      <w:r w:rsidRPr="00EA6B87">
        <w:rPr>
          <w:lang w:val="el-GR"/>
        </w:rPr>
        <w:t xml:space="preserve">σύμφωνα με το </w:t>
      </w:r>
      <w:r w:rsidR="009F688B" w:rsidRPr="00160200">
        <w:rPr>
          <w:b/>
          <w:bCs/>
          <w:color w:val="002060"/>
          <w:lang w:val="el-GR"/>
        </w:rPr>
        <w:fldChar w:fldCharType="begin"/>
      </w:r>
      <w:r w:rsidR="009F688B" w:rsidRPr="00160200">
        <w:rPr>
          <w:b/>
          <w:bCs/>
          <w:color w:val="002060"/>
          <w:lang w:val="el-GR"/>
        </w:rPr>
        <w:instrText xml:space="preserve"> REF _Ref494118533 \h </w:instrText>
      </w:r>
      <w:r w:rsidR="00EA6B87" w:rsidRPr="00160200">
        <w:rPr>
          <w:b/>
          <w:bCs/>
          <w:color w:val="002060"/>
          <w:lang w:val="el-GR"/>
        </w:rPr>
        <w:instrText xml:space="preserve"> \* MERGEFORMAT </w:instrText>
      </w:r>
      <w:r w:rsidR="009F688B" w:rsidRPr="00160200">
        <w:rPr>
          <w:b/>
          <w:bCs/>
          <w:color w:val="002060"/>
          <w:lang w:val="el-GR"/>
        </w:rPr>
      </w:r>
      <w:r w:rsidR="009F688B" w:rsidRPr="00160200">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VI</w:t>
      </w:r>
      <w:r w:rsidR="007D003C" w:rsidRPr="007D003C">
        <w:rPr>
          <w:b/>
          <w:bCs/>
          <w:color w:val="002060"/>
          <w:lang w:val="el-GR"/>
        </w:rPr>
        <w:t>Ι – Άλλες Δηλώσεις</w:t>
      </w:r>
      <w:r w:rsidR="009F688B" w:rsidRPr="00160200">
        <w:rPr>
          <w:b/>
          <w:bCs/>
          <w:color w:val="002060"/>
          <w:lang w:val="el-GR"/>
        </w:rPr>
        <w:fldChar w:fldCharType="end"/>
      </w:r>
      <w:r w:rsidRPr="00EA6B87">
        <w:rPr>
          <w:lang w:val="el-GR"/>
        </w:rPr>
        <w:t>.</w:t>
      </w:r>
    </w:p>
    <w:bookmarkEnd w:id="263"/>
    <w:p w14:paraId="3C320E46" w14:textId="7E4B21EC" w:rsidR="00197834" w:rsidRPr="00EA6B87" w:rsidRDefault="00197834" w:rsidP="00F73DE9">
      <w:pPr>
        <w:spacing w:line="360" w:lineRule="auto"/>
        <w:rPr>
          <w:lang w:val="el-GR"/>
        </w:rPr>
      </w:pPr>
      <w:r w:rsidRPr="00EA6B87">
        <w:rPr>
          <w:lang w:val="el-GR"/>
        </w:rPr>
        <w:t>Οι προσφέροντες συμπληρώνουν το σχετικό υπόδειγμα ΕΕΕΣ,</w:t>
      </w:r>
      <w:r w:rsidR="00DF776D" w:rsidRPr="00EA6B87">
        <w:rPr>
          <w:lang w:val="el-GR"/>
        </w:rPr>
        <w:t xml:space="preserve"> </w:t>
      </w:r>
      <w:r w:rsidRPr="00EA6B87">
        <w:rPr>
          <w:lang w:val="el-GR"/>
        </w:rPr>
        <w:t xml:space="preserve">το οποίο αποτελεί αναπόσπαστο μέρος της παρούσας </w:t>
      </w:r>
      <w:r w:rsidR="00D3691A">
        <w:rPr>
          <w:lang w:val="el-GR"/>
        </w:rPr>
        <w:t>Δ</w:t>
      </w:r>
      <w:r w:rsidRPr="00602F5B">
        <w:rPr>
          <w:lang w:val="el-GR"/>
        </w:rPr>
        <w:t>ιακήρυξης (</w:t>
      </w:r>
      <w:r w:rsidR="00121204" w:rsidRPr="00160200">
        <w:rPr>
          <w:b/>
          <w:bCs/>
          <w:color w:val="002060"/>
          <w:lang w:val="el-GR"/>
        </w:rPr>
        <w:fldChar w:fldCharType="begin"/>
      </w:r>
      <w:r w:rsidR="00121204" w:rsidRPr="00160200">
        <w:rPr>
          <w:b/>
          <w:bCs/>
          <w:color w:val="002060"/>
          <w:lang w:val="el-GR"/>
        </w:rPr>
        <w:instrText xml:space="preserve"> REF _Ref172633883 \h  \* MERGEFORMAT </w:instrText>
      </w:r>
      <w:r w:rsidR="00121204" w:rsidRPr="00160200">
        <w:rPr>
          <w:b/>
          <w:bCs/>
          <w:color w:val="002060"/>
          <w:lang w:val="el-GR"/>
        </w:rPr>
      </w:r>
      <w:r w:rsidR="00121204" w:rsidRPr="00160200">
        <w:rPr>
          <w:b/>
          <w:bCs/>
          <w:color w:val="002060"/>
          <w:lang w:val="el-GR"/>
        </w:rPr>
        <w:fldChar w:fldCharType="separate"/>
      </w:r>
      <w:r w:rsidR="007D003C" w:rsidRPr="007D003C">
        <w:rPr>
          <w:b/>
          <w:bCs/>
          <w:color w:val="002060"/>
          <w:lang w:val="el-GR"/>
        </w:rPr>
        <w:t>ΠΑΡΑΡΤΗΜΑ ΙΙI – ΕΥΡΩΠΑΙΚΟ ΕΝΙΑΙΟ ΕΓΓΡΑΦΟ ΣΥΜΒΑΣΗΣ (ΕΕΕΣ)</w:t>
      </w:r>
      <w:r w:rsidR="00121204" w:rsidRPr="00160200">
        <w:rPr>
          <w:b/>
          <w:bCs/>
          <w:color w:val="002060"/>
          <w:lang w:val="el-GR"/>
        </w:rPr>
        <w:fldChar w:fldCharType="end"/>
      </w:r>
      <w:r w:rsidR="00121204" w:rsidRPr="00160200">
        <w:rPr>
          <w:color w:val="000000" w:themeColor="text1"/>
          <w:lang w:val="el-GR"/>
        </w:rPr>
        <w:t>)</w:t>
      </w:r>
      <w:r w:rsidR="00DF776D" w:rsidRPr="00EA6B87">
        <w:rPr>
          <w:lang w:val="el-GR"/>
        </w:rPr>
        <w:t xml:space="preserve"> </w:t>
      </w:r>
      <w:r w:rsidRPr="00EA6B87">
        <w:rPr>
          <w:lang w:val="el-GR"/>
        </w:rPr>
        <w:t>ως Παράρτημα</w:t>
      </w:r>
      <w:r w:rsidR="00DF776D" w:rsidRPr="00EA6B87">
        <w:rPr>
          <w:lang w:val="el-GR"/>
        </w:rPr>
        <w:t xml:space="preserve"> </w:t>
      </w:r>
      <w:r w:rsidRPr="00EA6B87">
        <w:rPr>
          <w:lang w:val="el-GR"/>
        </w:rPr>
        <w:t>αυτής.</w:t>
      </w:r>
    </w:p>
    <w:p w14:paraId="675A75CF" w14:textId="6B12621A" w:rsidR="00197834" w:rsidRPr="00EA6B87" w:rsidRDefault="00197834" w:rsidP="00F73DE9">
      <w:pPr>
        <w:spacing w:line="360" w:lineRule="auto"/>
        <w:rPr>
          <w:lang w:val="el-GR"/>
        </w:rPr>
      </w:pPr>
      <w:r w:rsidRPr="00EA6B87">
        <w:rPr>
          <w:lang w:val="el-GR"/>
        </w:rPr>
        <w:t>Η συμπλήρωσή του δύναται να πραγματοποιηθεί με χρήση του υποσυστήματος Promitheus ESPDint, προσβάσιμου μέσω της Διαδικτυακής Πύλης (</w:t>
      </w:r>
      <w:hyperlink r:id="rId33" w:history="1">
        <w:r w:rsidR="00681567" w:rsidRPr="00A67FD0">
          <w:rPr>
            <w:rStyle w:val="-"/>
            <w:lang w:val="el-GR"/>
          </w:rPr>
          <w:t>https://espd.eprocurement.gov.gr/</w:t>
        </w:r>
      </w:hyperlink>
      <w:r w:rsidR="00681567">
        <w:rPr>
          <w:lang w:val="el-GR"/>
        </w:rPr>
        <w:t xml:space="preserve"> </w:t>
      </w:r>
      <w:r w:rsidRPr="00EA6B87">
        <w:rPr>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w:t>
      </w:r>
      <w:r w:rsidR="00B01343">
        <w:rPr>
          <w:lang w:val="el-GR"/>
        </w:rPr>
        <w:t xml:space="preserve"> μορφότυπο</w:t>
      </w:r>
      <w:r w:rsidRPr="00EA6B87">
        <w:rPr>
          <w:lang w:val="el-GR"/>
        </w:rPr>
        <w:t xml:space="preserve"> XML που αποτελεί επικουρικό στοιχείο των εγγράφων της σύμβασης.</w:t>
      </w:r>
    </w:p>
    <w:p w14:paraId="14667300" w14:textId="31721343" w:rsidR="00D705C7" w:rsidRPr="00EA6B87" w:rsidRDefault="00197834" w:rsidP="00F73DE9">
      <w:pPr>
        <w:spacing w:line="360" w:lineRule="auto"/>
        <w:rPr>
          <w:lang w:val="el-GR"/>
        </w:rPr>
      </w:pPr>
      <w:r w:rsidRPr="00EA6B87">
        <w:rPr>
          <w:lang w:val="el-GR"/>
        </w:rPr>
        <w:lastRenderedPageBreak/>
        <w:t xml:space="preserve">Το συμπληρωμένο από τον Οικονομικό Φορέα ΕΕΕΣ, </w:t>
      </w:r>
      <w:r w:rsidR="003812BF">
        <w:rPr>
          <w:lang w:val="el-GR"/>
        </w:rPr>
        <w:t xml:space="preserve">(συμπεριλαμβανομένων των διακριτών ΕΕΣ από δανείζοντες εμπειρία ή υπεργολάβους, σύμφωνα με την παράγραφο </w:t>
      </w:r>
      <w:r w:rsidR="00121204" w:rsidRPr="00160200">
        <w:rPr>
          <w:b/>
          <w:bCs/>
          <w:color w:val="002060"/>
          <w:lang w:val="el-GR"/>
        </w:rPr>
        <w:fldChar w:fldCharType="begin"/>
      </w:r>
      <w:r w:rsidR="00121204" w:rsidRPr="00160200">
        <w:rPr>
          <w:b/>
          <w:bCs/>
          <w:color w:val="002060"/>
          <w:lang w:val="el-GR"/>
        </w:rPr>
        <w:instrText xml:space="preserve"> REF _Ref74505980 \r \h  \* MERGEFORMAT </w:instrText>
      </w:r>
      <w:r w:rsidR="00121204" w:rsidRPr="00160200">
        <w:rPr>
          <w:b/>
          <w:bCs/>
          <w:color w:val="002060"/>
          <w:lang w:val="el-GR"/>
        </w:rPr>
      </w:r>
      <w:r w:rsidR="00121204" w:rsidRPr="00160200">
        <w:rPr>
          <w:b/>
          <w:bCs/>
          <w:color w:val="002060"/>
          <w:lang w:val="el-GR"/>
        </w:rPr>
        <w:fldChar w:fldCharType="separate"/>
      </w:r>
      <w:r w:rsidR="007D003C">
        <w:rPr>
          <w:b/>
          <w:bCs/>
          <w:color w:val="002060"/>
          <w:lang w:val="el-GR"/>
        </w:rPr>
        <w:t>2.2.8</w:t>
      </w:r>
      <w:r w:rsidR="00121204" w:rsidRPr="00160200">
        <w:rPr>
          <w:b/>
          <w:bCs/>
          <w:color w:val="002060"/>
          <w:lang w:val="el-GR"/>
        </w:rPr>
        <w:fldChar w:fldCharType="end"/>
      </w:r>
      <w:r w:rsidR="003812BF">
        <w:rPr>
          <w:lang w:val="el-GR"/>
        </w:rPr>
        <w:t xml:space="preserve">), </w:t>
      </w:r>
      <w:r w:rsidRPr="00EA6B87">
        <w:rPr>
          <w:lang w:val="el-GR"/>
        </w:rPr>
        <w:t xml:space="preserve">καθώς και η τυχόν συνοδευτική αυτού υπεύθυνη δήλωση, υποβάλλονται σύμφωνα με την περίπτωση </w:t>
      </w:r>
      <w:r w:rsidR="003812BF">
        <w:rPr>
          <w:lang w:val="el-GR"/>
        </w:rPr>
        <w:t xml:space="preserve">β ή </w:t>
      </w:r>
      <w:r w:rsidRPr="00EA6B87">
        <w:rPr>
          <w:lang w:val="el-GR"/>
        </w:rPr>
        <w:t>δ΄ της παραγράφου 2.4.2.5 της παρούσας, σε ψηφιακά υπογεγραμμένο ηλεκτρονικό αρχείο με</w:t>
      </w:r>
      <w:r w:rsidR="00B01343">
        <w:rPr>
          <w:lang w:val="el-GR"/>
        </w:rPr>
        <w:t xml:space="preserve"> μορφότυπο</w:t>
      </w:r>
      <w:r w:rsidRPr="00EA6B87">
        <w:rPr>
          <w:lang w:val="el-GR"/>
        </w:rPr>
        <w:t xml:space="preserve"> PDF.</w:t>
      </w:r>
    </w:p>
    <w:p w14:paraId="39567096" w14:textId="0C453E62" w:rsidR="00D705C7" w:rsidRPr="00EA6B87" w:rsidRDefault="00D705C7" w:rsidP="00F73DE9">
      <w:pPr>
        <w:spacing w:line="360" w:lineRule="auto"/>
        <w:rPr>
          <w:lang w:val="el-GR"/>
        </w:rPr>
      </w:pPr>
      <w:r w:rsidRPr="00EA6B87">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34" w:history="1">
        <w:r w:rsidR="00681567" w:rsidRPr="00A67FD0">
          <w:rPr>
            <w:rStyle w:val="-"/>
          </w:rPr>
          <w:t>https</w:t>
        </w:r>
        <w:r w:rsidR="00681567" w:rsidRPr="00A67FD0">
          <w:rPr>
            <w:rStyle w:val="-"/>
            <w:lang w:val="el-GR"/>
          </w:rPr>
          <w:t>://</w:t>
        </w:r>
        <w:r w:rsidR="00681567" w:rsidRPr="00A67FD0">
          <w:rPr>
            <w:rStyle w:val="-"/>
          </w:rPr>
          <w:t>espd</w:t>
        </w:r>
        <w:r w:rsidR="00681567" w:rsidRPr="00A67FD0">
          <w:rPr>
            <w:rStyle w:val="-"/>
            <w:lang w:val="el-GR"/>
          </w:rPr>
          <w:t>.</w:t>
        </w:r>
        <w:r w:rsidR="00681567" w:rsidRPr="00A67FD0">
          <w:rPr>
            <w:rStyle w:val="-"/>
          </w:rPr>
          <w:t>eprocurement</w:t>
        </w:r>
        <w:r w:rsidR="00681567" w:rsidRPr="00A67FD0">
          <w:rPr>
            <w:rStyle w:val="-"/>
            <w:lang w:val="el-GR"/>
          </w:rPr>
          <w:t>.</w:t>
        </w:r>
        <w:r w:rsidR="00681567" w:rsidRPr="00A67FD0">
          <w:rPr>
            <w:rStyle w:val="-"/>
          </w:rPr>
          <w:t>gov</w:t>
        </w:r>
        <w:r w:rsidR="00681567" w:rsidRPr="00A67FD0">
          <w:rPr>
            <w:rStyle w:val="-"/>
            <w:lang w:val="el-GR"/>
          </w:rPr>
          <w:t>.</w:t>
        </w:r>
        <w:r w:rsidR="00681567" w:rsidRPr="00A67FD0">
          <w:rPr>
            <w:rStyle w:val="-"/>
          </w:rPr>
          <w:t>gr</w:t>
        </w:r>
        <w:r w:rsidR="00681567" w:rsidRPr="00A67FD0">
          <w:rPr>
            <w:rStyle w:val="-"/>
            <w:lang w:val="el-GR"/>
          </w:rPr>
          <w:t>/</w:t>
        </w:r>
      </w:hyperlink>
      <w:r w:rsidR="00681567">
        <w:rPr>
          <w:lang w:val="el-GR"/>
        </w:rPr>
        <w:t xml:space="preserve"> </w:t>
      </w:r>
      <w:r w:rsidRPr="00EA6B87">
        <w:rPr>
          <w:lang w:val="el-GR"/>
        </w:rPr>
        <w:t>) του ΟΠΣ ΕΣΗΔΗΣ.</w:t>
      </w:r>
    </w:p>
    <w:p w14:paraId="4429FD10" w14:textId="77777777" w:rsidR="00606EF6" w:rsidRPr="00EA6B87" w:rsidRDefault="00606EF6" w:rsidP="00F73DE9">
      <w:pPr>
        <w:spacing w:line="360" w:lineRule="auto"/>
        <w:rPr>
          <w:lang w:val="el-GR"/>
        </w:rPr>
      </w:pPr>
      <w:r w:rsidRPr="00EA6B87">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EA6B87" w:rsidRDefault="00606EF6" w:rsidP="00F73DE9">
      <w:pPr>
        <w:spacing w:line="360" w:lineRule="auto"/>
        <w:rPr>
          <w:b/>
          <w:u w:val="single"/>
          <w:lang w:val="el-GR"/>
        </w:rPr>
      </w:pPr>
    </w:p>
    <w:p w14:paraId="7BC19537" w14:textId="77777777" w:rsidR="00704D1F" w:rsidRPr="00EA6B87" w:rsidRDefault="00704D1F" w:rsidP="00F73DE9">
      <w:pPr>
        <w:spacing w:line="360" w:lineRule="auto"/>
        <w:rPr>
          <w:b/>
          <w:u w:val="single"/>
          <w:lang w:val="el-GR"/>
        </w:rPr>
      </w:pPr>
      <w:r w:rsidRPr="00EA6B87">
        <w:rPr>
          <w:b/>
          <w:u w:val="single"/>
          <w:lang w:val="el-GR"/>
        </w:rPr>
        <w:t>ΕΕΕΣ</w:t>
      </w:r>
      <w:r w:rsidR="00E1337D" w:rsidRPr="00EA6B87">
        <w:rPr>
          <w:b/>
          <w:u w:val="single"/>
          <w:lang w:val="el-GR"/>
        </w:rPr>
        <w:t xml:space="preserve"> </w:t>
      </w:r>
    </w:p>
    <w:p w14:paraId="4C865597" w14:textId="3DEE79B1" w:rsidR="00704D1F" w:rsidRPr="00EA6B87" w:rsidRDefault="00704D1F" w:rsidP="00F73DE9">
      <w:pPr>
        <w:suppressAutoHyphens w:val="0"/>
        <w:autoSpaceDE w:val="0"/>
        <w:autoSpaceDN w:val="0"/>
        <w:adjustRightInd w:val="0"/>
        <w:spacing w:after="0" w:line="360" w:lineRule="auto"/>
        <w:rPr>
          <w:lang w:val="el-GR" w:eastAsia="el-GR"/>
        </w:rPr>
      </w:pPr>
      <w:r w:rsidRPr="00EA6B87">
        <w:rPr>
          <w:lang w:val="el-GR" w:eastAsia="el-GR"/>
        </w:rPr>
        <w:t xml:space="preserve">Οι υποψήφιοι οικονομικοί </w:t>
      </w:r>
      <w:r w:rsidR="000C0C05" w:rsidRPr="00EA6B87">
        <w:rPr>
          <w:lang w:val="el-GR" w:eastAsia="el-GR"/>
        </w:rPr>
        <w:t xml:space="preserve">φορείς </w:t>
      </w:r>
      <w:r w:rsidRPr="00EA6B87">
        <w:rPr>
          <w:lang w:val="el-GR" w:eastAsia="el-GR"/>
        </w:rPr>
        <w:t xml:space="preserve">υποβάλουν το ΕΕΕΣ, εντός του φακέλου των δικαιολογητικών συμμετοχής, ψηφιακά υπογεγραμμένο από τον </w:t>
      </w:r>
      <w:r w:rsidR="00796046" w:rsidRPr="00EA6B87">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EA6B87">
        <w:rPr>
          <w:lang w:val="el-GR" w:eastAsia="el-GR"/>
        </w:rPr>
        <w:t xml:space="preserve"> </w:t>
      </w:r>
      <w:r w:rsidR="00796046" w:rsidRPr="00EA6B87">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EA6B87">
        <w:rPr>
          <w:lang w:val="el-GR" w:eastAsia="el-GR"/>
        </w:rPr>
        <w:t>).</w:t>
      </w:r>
    </w:p>
    <w:p w14:paraId="588E7060" w14:textId="77777777" w:rsidR="00704D1F" w:rsidRPr="00EA6B87" w:rsidRDefault="00704D1F" w:rsidP="00F73DE9">
      <w:pPr>
        <w:spacing w:line="360" w:lineRule="auto"/>
        <w:rPr>
          <w:b/>
          <w:u w:val="single"/>
          <w:lang w:val="el-GR"/>
        </w:rPr>
      </w:pPr>
    </w:p>
    <w:p w14:paraId="6B79E9A4" w14:textId="695B8711" w:rsidR="008338F0" w:rsidRPr="00EA6B87" w:rsidRDefault="003355E7" w:rsidP="00F73DE9">
      <w:pPr>
        <w:spacing w:line="360" w:lineRule="auto"/>
        <w:rPr>
          <w:lang w:val="el-GR"/>
        </w:rPr>
      </w:pPr>
      <w:r w:rsidRPr="00EA6B87">
        <w:rPr>
          <w:lang w:val="el-GR"/>
        </w:rPr>
        <w:t>Οι προσφέροντες συμπληρώνουν το σχετικό πρότυπο ΕΕΕΣ</w:t>
      </w:r>
      <w:r w:rsidR="00E1337D" w:rsidRPr="00EA6B87">
        <w:rPr>
          <w:lang w:val="el-GR"/>
        </w:rPr>
        <w:t xml:space="preserve"> </w:t>
      </w:r>
      <w:r w:rsidRPr="00EA6B87">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00D3691A">
        <w:rPr>
          <w:lang w:val="el-GR"/>
        </w:rPr>
        <w:t>Δ</w:t>
      </w:r>
      <w:r w:rsidRPr="00EA6B87">
        <w:rPr>
          <w:lang w:val="el-GR"/>
        </w:rPr>
        <w:t xml:space="preserve">ιακήρυξης </w:t>
      </w:r>
      <w:r w:rsidR="00121204" w:rsidRPr="00160200">
        <w:rPr>
          <w:b/>
          <w:bCs/>
          <w:color w:val="002060"/>
          <w:lang w:val="el-GR"/>
        </w:rPr>
        <w:fldChar w:fldCharType="begin"/>
      </w:r>
      <w:r w:rsidR="00121204" w:rsidRPr="00160200">
        <w:rPr>
          <w:b/>
          <w:bCs/>
          <w:color w:val="002060"/>
          <w:lang w:val="el-GR"/>
        </w:rPr>
        <w:instrText xml:space="preserve"> REF _Ref172634005 \h </w:instrText>
      </w:r>
      <w:r w:rsidR="00121204">
        <w:rPr>
          <w:b/>
          <w:bCs/>
          <w:color w:val="002060"/>
          <w:lang w:val="el-GR"/>
        </w:rPr>
        <w:instrText xml:space="preserve"> \* MERGEFORMAT </w:instrText>
      </w:r>
      <w:r w:rsidR="00121204" w:rsidRPr="00160200">
        <w:rPr>
          <w:b/>
          <w:bCs/>
          <w:color w:val="002060"/>
          <w:lang w:val="el-GR"/>
        </w:rPr>
      </w:r>
      <w:r w:rsidR="00121204" w:rsidRPr="00160200">
        <w:rPr>
          <w:b/>
          <w:bCs/>
          <w:color w:val="002060"/>
          <w:lang w:val="el-GR"/>
        </w:rPr>
        <w:fldChar w:fldCharType="separate"/>
      </w:r>
      <w:r w:rsidR="007D003C" w:rsidRPr="007D003C">
        <w:rPr>
          <w:b/>
          <w:bCs/>
          <w:color w:val="002060"/>
          <w:lang w:val="el-GR"/>
        </w:rPr>
        <w:t>ΠΑΡΑΡΤΗΜΑ ΙΙI – ΕΥΡΩΠΑΙΚΟ ΕΝΙΑΙΟ ΕΓΓΡΑΦΟ ΣΥΜΒΑΣΗΣ (ΕΕΕΣ)</w:t>
      </w:r>
      <w:r w:rsidR="00121204" w:rsidRPr="00160200">
        <w:rPr>
          <w:b/>
          <w:bCs/>
          <w:color w:val="002060"/>
          <w:lang w:val="el-GR"/>
        </w:rPr>
        <w:fldChar w:fldCharType="end"/>
      </w:r>
      <w:r w:rsidRPr="00602F5B">
        <w:rPr>
          <w:lang w:val="el-GR"/>
        </w:rPr>
        <w:t>.</w:t>
      </w:r>
    </w:p>
    <w:p w14:paraId="3F051F74" w14:textId="77777777" w:rsidR="00D9390F" w:rsidRPr="00EA6B87" w:rsidRDefault="00D9390F" w:rsidP="00F73DE9">
      <w:pPr>
        <w:spacing w:line="360" w:lineRule="auto"/>
        <w:rPr>
          <w:lang w:val="el-GR"/>
        </w:rPr>
      </w:pPr>
      <w:r w:rsidRPr="00EA6B87">
        <w:rPr>
          <w:lang w:val="el-GR"/>
        </w:rPr>
        <w:t xml:space="preserve">Επισημαίνονται τα ακόλουθα, </w:t>
      </w:r>
      <w:r w:rsidR="004E535D" w:rsidRPr="00EA6B87">
        <w:rPr>
          <w:lang w:val="el-GR"/>
        </w:rPr>
        <w:t xml:space="preserve">αναφορικά με την </w:t>
      </w:r>
      <w:r w:rsidR="00542891" w:rsidRPr="00EA6B87">
        <w:rPr>
          <w:lang w:val="el-GR"/>
        </w:rPr>
        <w:t xml:space="preserve">συμπλήρωση και </w:t>
      </w:r>
      <w:r w:rsidR="004E535D" w:rsidRPr="00EA6B87">
        <w:rPr>
          <w:lang w:val="el-GR"/>
        </w:rPr>
        <w:t xml:space="preserve">υποβολή </w:t>
      </w:r>
      <w:r w:rsidRPr="00EA6B87">
        <w:rPr>
          <w:lang w:val="el-GR"/>
        </w:rPr>
        <w:t>του</w:t>
      </w:r>
      <w:r w:rsidR="004E535D" w:rsidRPr="00EA6B87">
        <w:rPr>
          <w:lang w:val="el-GR"/>
        </w:rPr>
        <w:t xml:space="preserve"> </w:t>
      </w:r>
      <w:r w:rsidRPr="00EA6B87">
        <w:rPr>
          <w:lang w:val="el-GR"/>
        </w:rPr>
        <w:t>ΕΕΕΣ:</w:t>
      </w:r>
    </w:p>
    <w:p w14:paraId="42948E1E" w14:textId="77777777" w:rsidR="00AC6490" w:rsidRPr="00EA6B87" w:rsidRDefault="00D9390F" w:rsidP="00F73DE9">
      <w:pPr>
        <w:spacing w:line="360" w:lineRule="auto"/>
        <w:rPr>
          <w:u w:val="single"/>
          <w:lang w:val="el-GR" w:eastAsia="el-GR"/>
        </w:rPr>
      </w:pPr>
      <w:r w:rsidRPr="00EA6B87">
        <w:rPr>
          <w:lang w:val="el-GR"/>
        </w:rPr>
        <w:t xml:space="preserve">α. </w:t>
      </w:r>
      <w:r w:rsidR="00AC6490" w:rsidRPr="00EA6B87">
        <w:rPr>
          <w:u w:val="single"/>
          <w:lang w:val="el-GR" w:eastAsia="el-GR"/>
        </w:rPr>
        <w:t xml:space="preserve">ΕΕΕΣ –Οικονομικού Φορέα </w:t>
      </w:r>
    </w:p>
    <w:p w14:paraId="581CDABB" w14:textId="77777777" w:rsidR="00D9390F" w:rsidRPr="00EA6B87" w:rsidRDefault="00D9390F" w:rsidP="00F73DE9">
      <w:pPr>
        <w:spacing w:line="360" w:lineRule="auto"/>
        <w:rPr>
          <w:lang w:val="el-GR"/>
        </w:rPr>
      </w:pPr>
      <w:r w:rsidRPr="00EA6B87">
        <w:rPr>
          <w:lang w:val="el-GR"/>
        </w:rPr>
        <w:t>Στην περίπτωση που ένας οικονομικός φορέας συμμετέχει μόνος του στο διαγωνισμό και δεν στηρίζεται</w:t>
      </w:r>
      <w:r w:rsidR="00704D1F" w:rsidRPr="00EA6B87">
        <w:rPr>
          <w:lang w:val="el-GR"/>
        </w:rPr>
        <w:t xml:space="preserve"> </w:t>
      </w:r>
      <w:r w:rsidRPr="00EA6B87">
        <w:rPr>
          <w:lang w:val="el-GR"/>
        </w:rPr>
        <w:t>στις ικανότητες άλλων οντοτήτων προκειμένου να ανταποκριθεί στα κριτήρια επιλογής, συμπληρώνει</w:t>
      </w:r>
      <w:r w:rsidR="004E535D" w:rsidRPr="00EA6B87">
        <w:rPr>
          <w:lang w:val="el-GR"/>
        </w:rPr>
        <w:t xml:space="preserve"> </w:t>
      </w:r>
      <w:r w:rsidRPr="00EA6B87">
        <w:rPr>
          <w:lang w:val="el-GR"/>
        </w:rPr>
        <w:t>και υποβάλλει ένα (1) ΕΕΕΣ.</w:t>
      </w:r>
    </w:p>
    <w:p w14:paraId="66001CDC" w14:textId="77777777" w:rsidR="00730FB9" w:rsidRPr="00EA6B87" w:rsidRDefault="00D9390F" w:rsidP="00F73DE9">
      <w:pPr>
        <w:spacing w:line="360" w:lineRule="auto"/>
        <w:rPr>
          <w:u w:val="single"/>
          <w:lang w:val="el-GR"/>
        </w:rPr>
      </w:pPr>
      <w:r w:rsidRPr="00EA6B87">
        <w:rPr>
          <w:u w:val="single"/>
          <w:lang w:val="el-GR"/>
        </w:rPr>
        <w:t>β.</w:t>
      </w:r>
      <w:r w:rsidR="00730FB9" w:rsidRPr="00EA6B87">
        <w:rPr>
          <w:u w:val="single"/>
          <w:lang w:val="el-GR" w:eastAsia="el-GR"/>
        </w:rPr>
        <w:t xml:space="preserve"> ΕΕΕΣ – Στήριξη Οικονομικού Φορέα στις ικανότητες άλλων </w:t>
      </w:r>
      <w:r w:rsidR="00730FB9" w:rsidRPr="00EA6B87">
        <w:rPr>
          <w:u w:val="single"/>
          <w:lang w:val="el-GR"/>
        </w:rPr>
        <w:t>φορέων</w:t>
      </w:r>
    </w:p>
    <w:p w14:paraId="2D601776" w14:textId="2EA8A704" w:rsidR="004E535D" w:rsidRPr="00EA6B87" w:rsidRDefault="00D9390F" w:rsidP="00F73DE9">
      <w:pPr>
        <w:spacing w:line="360" w:lineRule="auto"/>
        <w:rPr>
          <w:lang w:val="el-GR"/>
        </w:rPr>
      </w:pPr>
      <w:r w:rsidRPr="00EA6B87">
        <w:rPr>
          <w:lang w:val="el-GR"/>
        </w:rPr>
        <w:lastRenderedPageBreak/>
        <w:t>Στην περίπτωση που ένας οικονομικός φορέας στηρίζεται</w:t>
      </w:r>
      <w:r w:rsidR="004E535D" w:rsidRPr="00EA6B87">
        <w:rPr>
          <w:lang w:val="el-GR"/>
        </w:rPr>
        <w:t xml:space="preserve"> </w:t>
      </w:r>
      <w:r w:rsidRPr="00EA6B87">
        <w:rPr>
          <w:lang w:val="el-GR"/>
        </w:rPr>
        <w:t>στις ικανότητες μίας ή περισσότερων άλλων οντοτήτων προκειμένου να ανταποκριθεί στα κριτήρια</w:t>
      </w:r>
      <w:r w:rsidR="004E535D" w:rsidRPr="00EA6B87">
        <w:rPr>
          <w:lang w:val="el-GR"/>
        </w:rPr>
        <w:t xml:space="preserve"> </w:t>
      </w:r>
      <w:r w:rsidRPr="00EA6B87">
        <w:rPr>
          <w:lang w:val="el-GR"/>
        </w:rPr>
        <w:t>επιλογής,</w:t>
      </w:r>
      <w:r w:rsidR="00E1337D" w:rsidRPr="00EA6B87">
        <w:rPr>
          <w:lang w:val="el-GR"/>
        </w:rPr>
        <w:t xml:space="preserve"> </w:t>
      </w:r>
      <w:r w:rsidR="004E535D" w:rsidRPr="00EA6B87">
        <w:rPr>
          <w:lang w:val="el-GR"/>
        </w:rPr>
        <w:t xml:space="preserve">με την προσφορά </w:t>
      </w:r>
      <w:r w:rsidR="00BA1D8E" w:rsidRPr="00EA6B87">
        <w:rPr>
          <w:lang w:val="el-GR"/>
        </w:rPr>
        <w:t>υποβάλλεται</w:t>
      </w:r>
      <w:r w:rsidR="004E535D" w:rsidRPr="00EA6B87">
        <w:rPr>
          <w:lang w:val="el-GR"/>
        </w:rPr>
        <w:t xml:space="preserve"> χωριστό ΕΕΕΣ, που </w:t>
      </w:r>
      <w:r w:rsidR="00BA1D8E" w:rsidRPr="00EA6B87">
        <w:rPr>
          <w:lang w:val="el-GR"/>
        </w:rPr>
        <w:t>συμπληρώνεται</w:t>
      </w:r>
      <w:r w:rsidR="004E535D" w:rsidRPr="00EA6B87">
        <w:rPr>
          <w:lang w:val="el-GR"/>
        </w:rPr>
        <w:t xml:space="preserve"> και υπογράφεται ψηφιακά από τον τρίτο/ους, συμπληρώνοντας:</w:t>
      </w:r>
    </w:p>
    <w:p w14:paraId="5A70E727" w14:textId="029F2020" w:rsidR="00704D1F" w:rsidRPr="00EA6B87" w:rsidRDefault="00704D1F" w:rsidP="00F73DE9">
      <w:pPr>
        <w:pStyle w:val="aff"/>
        <w:numPr>
          <w:ilvl w:val="0"/>
          <w:numId w:val="9"/>
        </w:numPr>
        <w:spacing w:line="360" w:lineRule="auto"/>
        <w:rPr>
          <w:lang w:val="el-GR" w:eastAsia="el-GR"/>
        </w:rPr>
      </w:pPr>
      <w:r w:rsidRPr="00EA6B87">
        <w:rPr>
          <w:lang w:val="el-GR"/>
        </w:rPr>
        <w:t xml:space="preserve">τις ενότητες των Α και Β του Μέρους ΙΙ , το Μέρος ΙΙΙ , </w:t>
      </w:r>
      <w:r w:rsidR="00730FB9" w:rsidRPr="00EA6B87">
        <w:rPr>
          <w:lang w:val="el-GR"/>
        </w:rPr>
        <w:t xml:space="preserve">το Μέρος </w:t>
      </w:r>
      <w:r w:rsidR="00730FB9" w:rsidRPr="00EA6B87">
        <w:rPr>
          <w:lang w:eastAsia="el-GR"/>
        </w:rPr>
        <w:t>IV</w:t>
      </w:r>
      <w:r w:rsidR="00E1337D" w:rsidRPr="00EA6B87">
        <w:rPr>
          <w:lang w:val="el-GR" w:eastAsia="el-GR"/>
        </w:rPr>
        <w:t xml:space="preserve"> </w:t>
      </w:r>
      <w:r w:rsidRPr="00EA6B87">
        <w:rPr>
          <w:lang w:val="el-GR"/>
        </w:rPr>
        <w:t xml:space="preserve">σχετικά με τις ικανότητες που δανείζει στον υποψήφιο οικονομικό φορέα </w:t>
      </w:r>
      <w:r w:rsidRPr="00EA6B87">
        <w:rPr>
          <w:lang w:val="el-GR" w:eastAsia="el-GR"/>
        </w:rPr>
        <w:t xml:space="preserve">καθώς και το Μέρος </w:t>
      </w:r>
      <w:r w:rsidRPr="00EA6B87">
        <w:rPr>
          <w:lang w:val="en-US" w:eastAsia="el-GR"/>
        </w:rPr>
        <w:t>VI</w:t>
      </w:r>
      <w:r w:rsidRPr="00EA6B87">
        <w:rPr>
          <w:lang w:val="el-GR" w:eastAsia="el-GR"/>
        </w:rPr>
        <w:t xml:space="preserve"> Τελικές Δηλώσεις</w:t>
      </w:r>
    </w:p>
    <w:p w14:paraId="3860A27A" w14:textId="5C7FA5CC" w:rsidR="004E535D" w:rsidRPr="00EA6B87" w:rsidRDefault="004E535D" w:rsidP="00F73DE9">
      <w:pPr>
        <w:spacing w:line="360" w:lineRule="auto"/>
        <w:rPr>
          <w:lang w:val="el-GR" w:eastAsia="el-GR"/>
        </w:rPr>
      </w:pPr>
      <w:r w:rsidRPr="00EA6B87">
        <w:rPr>
          <w:lang w:val="el-GR" w:eastAsia="el-GR"/>
        </w:rPr>
        <w:t>Για την υπογραφή του ΕΕΕΣ του τρίτου/ων ισχύουν τα ανωτέρω αναφερόμενα για την υπογραφή του ΕΕΕΣ του προσφέροντος.</w:t>
      </w:r>
    </w:p>
    <w:p w14:paraId="6E45FDF5" w14:textId="77777777" w:rsidR="00730FB9" w:rsidRPr="00EA6B87" w:rsidRDefault="00D9390F" w:rsidP="00F73DE9">
      <w:pPr>
        <w:spacing w:line="360" w:lineRule="auto"/>
        <w:rPr>
          <w:u w:val="single"/>
          <w:lang w:val="el-GR" w:eastAsia="el-GR"/>
        </w:rPr>
      </w:pPr>
      <w:r w:rsidRPr="00EA6B87">
        <w:rPr>
          <w:u w:val="single"/>
          <w:lang w:val="el-GR"/>
        </w:rPr>
        <w:t xml:space="preserve">γ. </w:t>
      </w:r>
      <w:r w:rsidR="00730FB9" w:rsidRPr="00EA6B87">
        <w:rPr>
          <w:u w:val="single"/>
          <w:lang w:val="el-GR"/>
        </w:rPr>
        <w:t>ΕΕΕΣ</w:t>
      </w:r>
      <w:r w:rsidR="00730FB9" w:rsidRPr="00EA6B87">
        <w:rPr>
          <w:u w:val="single"/>
          <w:lang w:val="el-GR" w:eastAsia="el-GR"/>
        </w:rPr>
        <w:t xml:space="preserve"> - Ενώσεις οικονομικών φορέων Κοινοπραξίες </w:t>
      </w:r>
      <w:r w:rsidR="00542891" w:rsidRPr="00EA6B87">
        <w:rPr>
          <w:u w:val="single"/>
          <w:lang w:val="el-GR" w:eastAsia="el-GR"/>
        </w:rPr>
        <w:t>κλπ</w:t>
      </w:r>
    </w:p>
    <w:p w14:paraId="0E2C7F77" w14:textId="43CC6C78" w:rsidR="00D9390F" w:rsidRPr="00EA6B87" w:rsidRDefault="00D9390F" w:rsidP="00F73DE9">
      <w:pPr>
        <w:spacing w:line="360" w:lineRule="auto"/>
        <w:rPr>
          <w:lang w:val="el-GR"/>
        </w:rPr>
      </w:pPr>
      <w:r w:rsidRPr="00EA6B87">
        <w:rPr>
          <w:lang w:val="el-GR"/>
        </w:rPr>
        <w:t>Στην περίπτωση συμμετοχής στο διαγωνισμό από κοινού οικονομικών φορέων (λ.χ ενώσεων,</w:t>
      </w:r>
      <w:r w:rsidR="00A01EC2" w:rsidRPr="00EA6B87">
        <w:rPr>
          <w:lang w:val="el-GR"/>
        </w:rPr>
        <w:t xml:space="preserve"> </w:t>
      </w:r>
      <w:r w:rsidRPr="00EA6B87">
        <w:rPr>
          <w:lang w:val="el-GR"/>
        </w:rPr>
        <w:t xml:space="preserve">κοινοπραξιών, συνεταιρισμών κλπ), </w:t>
      </w:r>
      <w:r w:rsidR="00A01EC2" w:rsidRPr="00EA6B87">
        <w:rPr>
          <w:lang w:val="el-GR"/>
        </w:rPr>
        <w:t>υποβάλλεται χωριστό ΕΕΕΣ</w:t>
      </w:r>
      <w:r w:rsidR="00A01EC2" w:rsidRPr="00EA6B87" w:rsidDel="00A01EC2">
        <w:rPr>
          <w:lang w:val="el-GR"/>
        </w:rPr>
        <w:t xml:space="preserve"> </w:t>
      </w:r>
      <w:r w:rsidRPr="00EA6B87">
        <w:rPr>
          <w:lang w:val="el-GR"/>
        </w:rPr>
        <w:t>για κάθε έναν συμμετέχοντα οικονομικό φορέα</w:t>
      </w:r>
      <w:r w:rsidR="00A01EC2" w:rsidRPr="00EA6B87">
        <w:rPr>
          <w:lang w:val="el-GR"/>
        </w:rPr>
        <w:t>.</w:t>
      </w:r>
    </w:p>
    <w:p w14:paraId="5C22BB97" w14:textId="77777777" w:rsidR="00730FB9" w:rsidRPr="00EA6B87" w:rsidRDefault="00730FB9" w:rsidP="00F73DE9">
      <w:pPr>
        <w:spacing w:line="360" w:lineRule="auto"/>
        <w:rPr>
          <w:u w:val="single"/>
          <w:lang w:val="el-GR" w:eastAsia="el-GR"/>
        </w:rPr>
      </w:pPr>
      <w:r w:rsidRPr="00EA6B87">
        <w:rPr>
          <w:u w:val="single"/>
          <w:lang w:val="el-GR" w:eastAsia="el-GR"/>
        </w:rPr>
        <w:t>δ. ΕΕΕΣ - Υπεργολάβοι:</w:t>
      </w:r>
    </w:p>
    <w:p w14:paraId="3B837502" w14:textId="422E6B2D" w:rsidR="00730FB9" w:rsidRPr="00EA6B87" w:rsidRDefault="00730FB9" w:rsidP="00F73DE9">
      <w:pPr>
        <w:spacing w:line="360" w:lineRule="auto"/>
        <w:rPr>
          <w:lang w:val="el-GR"/>
        </w:rPr>
      </w:pPr>
      <w:r w:rsidRPr="00EA6B87">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EA6B87">
        <w:rPr>
          <w:lang w:val="el-GR" w:eastAsia="el-GR"/>
        </w:rPr>
        <w:t xml:space="preserve">καθώς και το Μέρος </w:t>
      </w:r>
      <w:r w:rsidRPr="00EA6B87">
        <w:rPr>
          <w:lang w:val="en-US" w:eastAsia="el-GR"/>
        </w:rPr>
        <w:t>VI</w:t>
      </w:r>
      <w:r w:rsidRPr="00EA6B87">
        <w:rPr>
          <w:lang w:val="el-GR" w:eastAsia="el-GR"/>
        </w:rPr>
        <w:t xml:space="preserve"> Τελικές Δηλώσεις</w:t>
      </w:r>
      <w:r w:rsidRPr="00EA6B87">
        <w:rPr>
          <w:lang w:val="el-GR"/>
        </w:rPr>
        <w:t>.</w:t>
      </w:r>
    </w:p>
    <w:p w14:paraId="5D1861BE" w14:textId="38093C8B" w:rsidR="00A83646" w:rsidRPr="00EA6B87" w:rsidRDefault="00730FB9" w:rsidP="00F73DE9">
      <w:pPr>
        <w:spacing w:line="360" w:lineRule="auto"/>
        <w:rPr>
          <w:lang w:val="el-GR"/>
        </w:rPr>
      </w:pPr>
      <w:r w:rsidRPr="00EA6B87">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4647C3A7" w:rsidR="00FB65FD" w:rsidRPr="00EA6B87" w:rsidRDefault="00A83646" w:rsidP="00F73DE9">
      <w:pPr>
        <w:spacing w:line="360" w:lineRule="auto"/>
        <w:rPr>
          <w:lang w:val="el-GR"/>
        </w:rPr>
      </w:pPr>
      <w:r w:rsidRPr="00EA6B87">
        <w:rPr>
          <w:lang w:val="el-GR"/>
        </w:rPr>
        <w:t xml:space="preserve">Αναφορικά με την Υπεύθυνη Δήλωση του σημείου γ) επισημαίνεται ότι η υποβολή της, </w:t>
      </w:r>
      <w:r w:rsidR="00B86EA0" w:rsidRPr="00EA6B87">
        <w:rPr>
          <w:lang w:val="el-GR"/>
        </w:rPr>
        <w:t>είναι υποχρεωτική</w:t>
      </w:r>
      <w:r w:rsidRPr="00EA6B87">
        <w:rPr>
          <w:lang w:val="el-GR"/>
        </w:rPr>
        <w:t xml:space="preserve"> από τους οικονομικούς φορείς </w:t>
      </w:r>
      <w:r w:rsidR="00B86EA0" w:rsidRPr="00EA6B87">
        <w:rPr>
          <w:lang w:val="el-GR"/>
        </w:rPr>
        <w:t xml:space="preserve">που είναι υπόχρεοι υποβολής ΕΕΕΣ </w:t>
      </w:r>
      <w:r w:rsidRPr="00EA6B87">
        <w:rPr>
          <w:lang w:val="el-GR"/>
        </w:rPr>
        <w:t xml:space="preserve">σύμφωνα με τα </w:t>
      </w:r>
      <w:r w:rsidR="007A7FF2" w:rsidRPr="00EA6B87">
        <w:rPr>
          <w:lang w:val="el-GR"/>
        </w:rPr>
        <w:t>ως άνω αναφερόμενα για το ΕΕΕΣ.</w:t>
      </w:r>
    </w:p>
    <w:p w14:paraId="63A713BF" w14:textId="77777777" w:rsidR="00064589" w:rsidRPr="00EA6B87" w:rsidRDefault="00064589" w:rsidP="00F73DE9">
      <w:pPr>
        <w:spacing w:line="360" w:lineRule="auto"/>
        <w:rPr>
          <w:b/>
          <w:bCs/>
          <w:lang w:val="el-GR"/>
        </w:rPr>
      </w:pPr>
    </w:p>
    <w:p w14:paraId="3E433FD0" w14:textId="48CE95AD" w:rsidR="002C7E9A" w:rsidRPr="00EA6B87" w:rsidRDefault="002C7E9A" w:rsidP="00F73DE9">
      <w:pPr>
        <w:pStyle w:val="4"/>
        <w:spacing w:line="360" w:lineRule="auto"/>
        <w:rPr>
          <w:rFonts w:cs="Tahoma"/>
          <w:szCs w:val="22"/>
          <w:lang w:val="el-GR"/>
        </w:rPr>
      </w:pPr>
      <w:bookmarkStart w:id="264" w:name="_Toc97194307"/>
      <w:bookmarkStart w:id="265" w:name="_Toc177459215"/>
      <w:r w:rsidRPr="00EA6B87">
        <w:rPr>
          <w:rFonts w:cs="Tahoma"/>
          <w:szCs w:val="22"/>
          <w:lang w:val="el-GR"/>
        </w:rPr>
        <w:t>Τεχνική Προσφορά</w:t>
      </w:r>
      <w:bookmarkEnd w:id="264"/>
      <w:bookmarkEnd w:id="265"/>
      <w:r w:rsidR="00DF776D" w:rsidRPr="00EA6B87">
        <w:rPr>
          <w:rFonts w:cs="Tahoma"/>
          <w:szCs w:val="22"/>
          <w:lang w:val="el-GR"/>
        </w:rPr>
        <w:t xml:space="preserve"> </w:t>
      </w:r>
    </w:p>
    <w:p w14:paraId="34F3DD8A" w14:textId="61A377AA" w:rsidR="007A3AC0" w:rsidRPr="00EA6B87" w:rsidRDefault="007A3AC0" w:rsidP="00F73DE9">
      <w:pPr>
        <w:spacing w:line="360" w:lineRule="auto"/>
        <w:rPr>
          <w:lang w:val="el-GR"/>
        </w:rPr>
      </w:pPr>
      <w:r w:rsidRPr="00EA6B87">
        <w:rPr>
          <w:lang w:val="en-US"/>
        </w:rPr>
        <w:t>H</w:t>
      </w:r>
      <w:r w:rsidRPr="00EA6B87">
        <w:rPr>
          <w:lang w:val="el-GR"/>
        </w:rPr>
        <w:t xml:space="preserve"> τεχνική προσφορά να καλύπτει όλες τις απαιτήσεις και τις προδιαγραφές της παρούσας και συγκεκριμένα των Παραρτημάτων</w:t>
      </w:r>
      <w:r w:rsidR="009567C7" w:rsidRPr="00EA6B87">
        <w:rPr>
          <w:lang w:val="el-GR"/>
        </w:rPr>
        <w:t xml:space="preserve"> </w:t>
      </w:r>
      <w:r w:rsidR="006712BB" w:rsidRPr="00160200">
        <w:rPr>
          <w:b/>
          <w:bCs/>
          <w:color w:val="002060"/>
          <w:lang w:val="el-GR"/>
        </w:rPr>
        <w:fldChar w:fldCharType="begin"/>
      </w:r>
      <w:r w:rsidR="006712BB" w:rsidRPr="00160200">
        <w:rPr>
          <w:b/>
          <w:bCs/>
          <w:color w:val="002060"/>
          <w:lang w:val="el-GR"/>
        </w:rPr>
        <w:instrText xml:space="preserve"> REF _Ref496625830 \h </w:instrText>
      </w:r>
      <w:r w:rsidR="00EA6B87" w:rsidRPr="00160200">
        <w:rPr>
          <w:b/>
          <w:bCs/>
          <w:color w:val="002060"/>
          <w:lang w:val="el-GR"/>
        </w:rPr>
        <w:instrText xml:space="preserve"> \* MERGEFORMAT </w:instrText>
      </w:r>
      <w:r w:rsidR="006712BB" w:rsidRPr="00160200">
        <w:rPr>
          <w:b/>
          <w:bCs/>
          <w:color w:val="002060"/>
          <w:lang w:val="el-GR"/>
        </w:rPr>
      </w:r>
      <w:r w:rsidR="006712BB" w:rsidRPr="00160200">
        <w:rPr>
          <w:b/>
          <w:bCs/>
          <w:color w:val="002060"/>
          <w:lang w:val="el-GR"/>
        </w:rPr>
        <w:fldChar w:fldCharType="separate"/>
      </w:r>
      <w:r w:rsidR="007D003C" w:rsidRPr="007D003C">
        <w:rPr>
          <w:b/>
          <w:bCs/>
          <w:color w:val="002060"/>
          <w:lang w:val="el-GR"/>
        </w:rPr>
        <w:t>ΠΑΡΑΡΤΗΜΑ Ι – Αναλυτική Περιγραφή Φυσικού και Οικονομικού Αντικειμένου της Σύμβασης</w:t>
      </w:r>
      <w:r w:rsidR="006712BB" w:rsidRPr="00160200">
        <w:rPr>
          <w:b/>
          <w:bCs/>
          <w:color w:val="002060"/>
          <w:lang w:val="el-GR"/>
        </w:rPr>
        <w:fldChar w:fldCharType="end"/>
      </w:r>
      <w:r w:rsidR="00DF776D" w:rsidRPr="00EA6B87">
        <w:rPr>
          <w:lang w:val="el-GR"/>
        </w:rPr>
        <w:t xml:space="preserve"> </w:t>
      </w:r>
      <w:r w:rsidRPr="00EA6B87">
        <w:rPr>
          <w:lang w:val="el-GR"/>
        </w:rPr>
        <w:t>&amp;</w:t>
      </w:r>
      <w:r w:rsidR="00121204">
        <w:rPr>
          <w:lang w:val="el-GR"/>
        </w:rPr>
        <w:t xml:space="preserve"> </w:t>
      </w:r>
      <w:r w:rsidR="006712BB" w:rsidRPr="00160200">
        <w:rPr>
          <w:b/>
          <w:bCs/>
          <w:color w:val="002060"/>
          <w:lang w:val="el-GR"/>
        </w:rPr>
        <w:fldChar w:fldCharType="begin"/>
      </w:r>
      <w:r w:rsidR="006712BB" w:rsidRPr="00160200">
        <w:rPr>
          <w:b/>
          <w:bCs/>
          <w:color w:val="002060"/>
          <w:lang w:val="el-GR"/>
        </w:rPr>
        <w:instrText xml:space="preserve"> REF _Ref40980421 \h </w:instrText>
      </w:r>
      <w:r w:rsidR="00EA6B87" w:rsidRPr="00160200">
        <w:rPr>
          <w:b/>
          <w:bCs/>
          <w:color w:val="002060"/>
          <w:lang w:val="el-GR"/>
        </w:rPr>
        <w:instrText xml:space="preserve"> \* MERGEFORMAT </w:instrText>
      </w:r>
      <w:r w:rsidR="006712BB" w:rsidRPr="00160200">
        <w:rPr>
          <w:b/>
          <w:bCs/>
          <w:color w:val="002060"/>
          <w:lang w:val="el-GR"/>
        </w:rPr>
      </w:r>
      <w:r w:rsidR="006712BB" w:rsidRPr="00160200">
        <w:rPr>
          <w:b/>
          <w:bCs/>
          <w:color w:val="002060"/>
          <w:lang w:val="el-GR"/>
        </w:rPr>
        <w:fldChar w:fldCharType="separate"/>
      </w:r>
      <w:r w:rsidR="007D003C" w:rsidRPr="007D003C">
        <w:rPr>
          <w:b/>
          <w:bCs/>
          <w:color w:val="002060"/>
          <w:lang w:val="el-GR"/>
        </w:rPr>
        <w:t>ΠΑΡΑΡΤΗΜΑ ΙΙ – Πίνακες Συμμόρφωσης</w:t>
      </w:r>
      <w:r w:rsidR="006712BB" w:rsidRPr="00160200">
        <w:rPr>
          <w:b/>
          <w:bCs/>
          <w:color w:val="002060"/>
          <w:lang w:val="el-GR"/>
        </w:rPr>
        <w:fldChar w:fldCharType="end"/>
      </w:r>
      <w:r w:rsidRPr="00EA6B87">
        <w:rPr>
          <w:lang w:val="el-GR"/>
        </w:rPr>
        <w:t xml:space="preserve"> τ</w:t>
      </w:r>
      <w:r w:rsidR="00F07297" w:rsidRPr="00EA6B87">
        <w:rPr>
          <w:lang w:val="el-GR"/>
        </w:rPr>
        <w:t>η</w:t>
      </w:r>
      <w:r w:rsidRPr="00EA6B87">
        <w:rPr>
          <w:lang w:val="el-GR"/>
        </w:rPr>
        <w:t>ς παρούσας</w:t>
      </w:r>
      <w:r w:rsidR="00E1337D" w:rsidRPr="00EA6B87">
        <w:rPr>
          <w:lang w:val="el-GR"/>
        </w:rPr>
        <w:t xml:space="preserve"> </w:t>
      </w:r>
      <w:r w:rsidRPr="00EA6B87">
        <w:rPr>
          <w:lang w:val="el-GR"/>
        </w:rPr>
        <w:t xml:space="preserve">Διακήρυξης, περιγράφοντας ακριβώς πώς οι συγκεκριμένες απαιτήσεις και προδιαγραφές </w:t>
      </w:r>
      <w:r w:rsidRPr="00EA6B87">
        <w:rPr>
          <w:lang w:val="el-GR"/>
        </w:rPr>
        <w:lastRenderedPageBreak/>
        <w:t>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EA6B87">
        <w:rPr>
          <w:lang w:val="el-GR"/>
        </w:rPr>
        <w:t>α</w:t>
      </w:r>
      <w:r w:rsidRPr="00EA6B87">
        <w:rPr>
          <w:lang w:val="el-GR"/>
        </w:rPr>
        <w:t xml:space="preserve"> ως άνω Παρ</w:t>
      </w:r>
      <w:r w:rsidR="00F07297" w:rsidRPr="00EA6B87">
        <w:rPr>
          <w:lang w:val="el-GR"/>
        </w:rPr>
        <w:t>α</w:t>
      </w:r>
      <w:r w:rsidRPr="00EA6B87">
        <w:rPr>
          <w:lang w:val="el-GR"/>
        </w:rPr>
        <w:t>ρτ</w:t>
      </w:r>
      <w:r w:rsidR="00F07297" w:rsidRPr="00EA6B87">
        <w:rPr>
          <w:lang w:val="el-GR"/>
        </w:rPr>
        <w:t>ή</w:t>
      </w:r>
      <w:r w:rsidRPr="00EA6B87">
        <w:rPr>
          <w:lang w:val="el-GR"/>
        </w:rPr>
        <w:t>μα</w:t>
      </w:r>
      <w:r w:rsidR="00F07297" w:rsidRPr="00EA6B87">
        <w:rPr>
          <w:lang w:val="el-GR"/>
        </w:rPr>
        <w:t>τα</w:t>
      </w:r>
      <w:r w:rsidR="00D472F0" w:rsidRPr="00EA6B87">
        <w:rPr>
          <w:lang w:val="el-GR"/>
        </w:rPr>
        <w:t>.</w:t>
      </w:r>
    </w:p>
    <w:p w14:paraId="0A86BBD8" w14:textId="03642018" w:rsidR="007A3AC0" w:rsidRPr="00EA6B87" w:rsidRDefault="007A3AC0" w:rsidP="00F73DE9">
      <w:pPr>
        <w:suppressAutoHyphens w:val="0"/>
        <w:spacing w:line="360" w:lineRule="auto"/>
        <w:rPr>
          <w:lang w:val="el-GR"/>
        </w:rPr>
      </w:pPr>
      <w:r w:rsidRPr="00EA6B87">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EA6B87">
        <w:rPr>
          <w:lang w:val="el-GR"/>
        </w:rPr>
        <w:t xml:space="preserve">σύμφωνα με </w:t>
      </w:r>
      <w:r w:rsidR="00C84B11" w:rsidRPr="00602F5B">
        <w:rPr>
          <w:lang w:val="el-GR"/>
        </w:rPr>
        <w:t xml:space="preserve">το </w:t>
      </w:r>
      <w:r w:rsidR="00121204" w:rsidRPr="00121204">
        <w:rPr>
          <w:b/>
          <w:bCs/>
          <w:color w:val="002060"/>
          <w:lang w:val="el-GR"/>
        </w:rPr>
        <w:fldChar w:fldCharType="begin"/>
      </w:r>
      <w:r w:rsidR="00121204" w:rsidRPr="00160200">
        <w:rPr>
          <w:b/>
          <w:bCs/>
          <w:color w:val="002060"/>
          <w:lang w:val="el-GR"/>
        </w:rPr>
        <w:instrText xml:space="preserve"> REF _Ref172634180 \h  \* MERGEFORMAT </w:instrText>
      </w:r>
      <w:r w:rsidR="00121204" w:rsidRPr="00121204">
        <w:rPr>
          <w:b/>
          <w:bCs/>
          <w:color w:val="002060"/>
          <w:lang w:val="el-GR"/>
        </w:rPr>
      </w:r>
      <w:r w:rsidR="00121204" w:rsidRPr="00121204">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w:t>
      </w:r>
      <w:r w:rsidR="007D003C" w:rsidRPr="007D003C">
        <w:rPr>
          <w:b/>
          <w:bCs/>
          <w:color w:val="002060"/>
          <w:lang w:val="el-GR"/>
        </w:rPr>
        <w:t xml:space="preserve"> – Υπόδειγμα Τεχνικής Προσφοράς</w:t>
      </w:r>
      <w:r w:rsidR="00121204" w:rsidRPr="00121204">
        <w:rPr>
          <w:b/>
          <w:bCs/>
          <w:color w:val="002060"/>
          <w:lang w:val="el-GR"/>
        </w:rPr>
        <w:fldChar w:fldCharType="end"/>
      </w:r>
      <w:r w:rsidR="00121204">
        <w:rPr>
          <w:b/>
          <w:bCs/>
          <w:color w:val="002060"/>
          <w:lang w:val="el-GR"/>
        </w:rPr>
        <w:t xml:space="preserve"> </w:t>
      </w:r>
      <w:r w:rsidR="003A206A" w:rsidRPr="00EA6B87">
        <w:rPr>
          <w:u w:val="single"/>
          <w:lang w:val="el-GR"/>
        </w:rPr>
        <w:t>(</w:t>
      </w:r>
      <w:r w:rsidRPr="00EA6B87">
        <w:rPr>
          <w:lang w:val="el-GR"/>
        </w:rPr>
        <w:t>σε συμπιεσμένη μορφή</w:t>
      </w:r>
      <w:r w:rsidR="003A206A" w:rsidRPr="00EA6B87">
        <w:rPr>
          <w:lang w:val="el-GR"/>
        </w:rPr>
        <w:t xml:space="preserve"> και</w:t>
      </w:r>
      <w:r w:rsidRPr="00EA6B87">
        <w:rPr>
          <w:lang w:val="el-GR"/>
        </w:rPr>
        <w:t xml:space="preserve"> κατά προτίμηση</w:t>
      </w:r>
      <w:r w:rsidR="003A206A" w:rsidRPr="00EA6B87">
        <w:rPr>
          <w:lang w:val="el-GR"/>
        </w:rPr>
        <w:t xml:space="preserve"> σε</w:t>
      </w:r>
      <w:r w:rsidRPr="00EA6B87">
        <w:rPr>
          <w:lang w:val="el-GR"/>
        </w:rPr>
        <w:t xml:space="preserve"> ένα (1) αρχείο </w:t>
      </w:r>
      <w:r w:rsidRPr="00EA6B87">
        <w:rPr>
          <w:lang w:val="en-US"/>
        </w:rPr>
        <w:t>pdf</w:t>
      </w:r>
      <w:r w:rsidR="003A206A" w:rsidRPr="00EA6B87">
        <w:rPr>
          <w:lang w:val="el-GR"/>
        </w:rPr>
        <w:t>).</w:t>
      </w:r>
      <w:r w:rsidR="00E1337D" w:rsidRPr="00EA6B87">
        <w:rPr>
          <w:lang w:val="el-GR"/>
        </w:rPr>
        <w:t xml:space="preserve"> </w:t>
      </w:r>
      <w:r w:rsidR="0034186C" w:rsidRPr="00EA6B87">
        <w:rPr>
          <w:lang w:val="el-GR"/>
        </w:rPr>
        <w:t>Επιπλέον ο</w:t>
      </w:r>
      <w:r w:rsidRPr="00EA6B87">
        <w:rPr>
          <w:lang w:val="el-GR"/>
        </w:rPr>
        <w:t>ι οικονομικοί φορείς αναφέρουν</w:t>
      </w:r>
      <w:r w:rsidR="0034186C" w:rsidRPr="00EA6B87">
        <w:rPr>
          <w:lang w:val="el-GR"/>
        </w:rPr>
        <w:t xml:space="preserve"> στην τεχνική προσφορά τους</w:t>
      </w:r>
      <w:r w:rsidR="00E1337D" w:rsidRPr="00EA6B87">
        <w:rPr>
          <w:lang w:val="el-GR"/>
        </w:rPr>
        <w:t xml:space="preserve"> </w:t>
      </w:r>
      <w:r w:rsidRPr="00EA6B87">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EA6B87" w:rsidRDefault="008338F0" w:rsidP="00F73DE9">
      <w:pPr>
        <w:spacing w:line="360" w:lineRule="auto"/>
        <w:rPr>
          <w:lang w:val="el-GR"/>
        </w:rPr>
      </w:pPr>
    </w:p>
    <w:p w14:paraId="6F2CD035" w14:textId="77777777" w:rsidR="008338F0" w:rsidRPr="00EA6B87" w:rsidRDefault="003355E7" w:rsidP="00F73DE9">
      <w:pPr>
        <w:pStyle w:val="3"/>
        <w:spacing w:line="360" w:lineRule="auto"/>
        <w:ind w:left="709" w:hanging="709"/>
        <w:rPr>
          <w:rFonts w:cs="Tahoma"/>
          <w:lang w:val="el-GR"/>
        </w:rPr>
      </w:pPr>
      <w:bookmarkStart w:id="266" w:name="_Ref496542376"/>
      <w:bookmarkStart w:id="267" w:name="_Toc97194308"/>
      <w:bookmarkStart w:id="268" w:name="_Toc97194439"/>
      <w:bookmarkStart w:id="269" w:name="_Toc177459216"/>
      <w:r w:rsidRPr="00EA6B87">
        <w:rPr>
          <w:rFonts w:cs="Tahoma"/>
          <w:lang w:val="el-GR"/>
        </w:rPr>
        <w:t>Περιεχόμενα Φακέλου «Οικονομική Προσφορά» / Τρόπος σύνταξης και υποβολής οικονομικών προσφορών</w:t>
      </w:r>
      <w:bookmarkEnd w:id="266"/>
      <w:bookmarkEnd w:id="267"/>
      <w:bookmarkEnd w:id="268"/>
      <w:bookmarkEnd w:id="269"/>
    </w:p>
    <w:p w14:paraId="253C7F5C" w14:textId="77777777" w:rsidR="001E3C20" w:rsidRPr="00EA6B87" w:rsidRDefault="001E3C20" w:rsidP="00F73DE9">
      <w:pPr>
        <w:autoSpaceDE w:val="0"/>
        <w:autoSpaceDN w:val="0"/>
        <w:adjustRightInd w:val="0"/>
        <w:spacing w:after="0" w:line="360" w:lineRule="auto"/>
        <w:rPr>
          <w:lang w:val="el-GR"/>
        </w:rPr>
      </w:pPr>
    </w:p>
    <w:p w14:paraId="1CEEBAE0" w14:textId="68BD49D4" w:rsidR="001E3C20" w:rsidRPr="00EA6B87" w:rsidRDefault="001E3C20" w:rsidP="00F73DE9">
      <w:pPr>
        <w:autoSpaceDE w:val="0"/>
        <w:autoSpaceDN w:val="0"/>
        <w:adjustRightInd w:val="0"/>
        <w:spacing w:after="0" w:line="360" w:lineRule="auto"/>
        <w:rPr>
          <w:lang w:val="el-GR"/>
        </w:rPr>
      </w:pPr>
      <w:r w:rsidRPr="00EA6B87">
        <w:rPr>
          <w:lang w:val="el-GR" w:eastAsia="el-GR"/>
        </w:rPr>
        <w:t xml:space="preserve">Η οικονομική προσφορά συντάσσεται </w:t>
      </w:r>
      <w:r w:rsidR="00F42E1F" w:rsidRPr="00EA6B87">
        <w:rPr>
          <w:lang w:val="el-GR" w:eastAsia="el-GR"/>
        </w:rPr>
        <w:t xml:space="preserve">με βάση το κριτήριο ανάθεσης και </w:t>
      </w:r>
      <w:r w:rsidRPr="00EA6B87">
        <w:rPr>
          <w:lang w:val="el-GR" w:eastAsia="el-GR"/>
        </w:rPr>
        <w:t xml:space="preserve">σύμφωνα με το υπόδειγμα </w:t>
      </w:r>
      <w:r w:rsidR="007D2CC2" w:rsidRPr="00EA6B87">
        <w:rPr>
          <w:lang w:val="el-GR" w:eastAsia="el-GR"/>
        </w:rPr>
        <w:t xml:space="preserve">που παρέχεται </w:t>
      </w:r>
      <w:r w:rsidR="007D2CC2" w:rsidRPr="00602F5B">
        <w:rPr>
          <w:lang w:val="el-GR" w:eastAsia="el-GR"/>
        </w:rPr>
        <w:t>σ</w:t>
      </w:r>
      <w:r w:rsidRPr="00602F5B">
        <w:rPr>
          <w:lang w:val="el-GR" w:eastAsia="el-GR"/>
        </w:rPr>
        <w:t>το</w:t>
      </w:r>
      <w:r w:rsidR="009567C7" w:rsidRPr="00602F5B">
        <w:rPr>
          <w:lang w:val="el-GR" w:eastAsia="el-GR"/>
        </w:rPr>
        <w:t xml:space="preserve"> </w:t>
      </w:r>
      <w:r w:rsidR="00CA01E1" w:rsidRPr="00160200">
        <w:rPr>
          <w:b/>
          <w:bCs/>
          <w:color w:val="002060"/>
          <w:lang w:val="el-GR"/>
        </w:rPr>
        <w:fldChar w:fldCharType="begin"/>
      </w:r>
      <w:r w:rsidR="00CA01E1" w:rsidRPr="00160200">
        <w:rPr>
          <w:b/>
          <w:bCs/>
          <w:color w:val="002060"/>
          <w:lang w:val="el-GR" w:eastAsia="el-GR"/>
        </w:rPr>
        <w:instrText xml:space="preserve"> REF _Ref510087099 \h </w:instrText>
      </w:r>
      <w:r w:rsidR="00CA01E1">
        <w:rPr>
          <w:b/>
          <w:bCs/>
          <w:color w:val="002060"/>
          <w:lang w:val="el-GR"/>
        </w:rPr>
        <w:instrText xml:space="preserve"> \* MERGEFORMAT </w:instrText>
      </w:r>
      <w:r w:rsidR="00CA01E1" w:rsidRPr="00160200">
        <w:rPr>
          <w:b/>
          <w:bCs/>
          <w:color w:val="002060"/>
          <w:lang w:val="el-GR"/>
        </w:rPr>
      </w:r>
      <w:r w:rsidR="00CA01E1" w:rsidRPr="00160200">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VI</w:t>
      </w:r>
      <w:r w:rsidR="007D003C" w:rsidRPr="007D003C">
        <w:rPr>
          <w:b/>
          <w:bCs/>
          <w:color w:val="002060"/>
          <w:lang w:val="el-GR"/>
        </w:rPr>
        <w:t xml:space="preserve"> – Υπόδειγμα Οικονομικής Προσφοράς</w:t>
      </w:r>
      <w:r w:rsidR="00CA01E1" w:rsidRPr="00160200">
        <w:rPr>
          <w:b/>
          <w:bCs/>
          <w:color w:val="002060"/>
          <w:lang w:val="el-GR"/>
        </w:rPr>
        <w:fldChar w:fldCharType="end"/>
      </w:r>
      <w:r w:rsidR="00CA01E1" w:rsidRPr="00160200">
        <w:rPr>
          <w:lang w:val="el-GR"/>
        </w:rPr>
        <w:t xml:space="preserve"> </w:t>
      </w:r>
      <w:r w:rsidRPr="00602F5B">
        <w:rPr>
          <w:lang w:val="el-GR" w:eastAsia="el-GR"/>
        </w:rPr>
        <w:t>της</w:t>
      </w:r>
      <w:r w:rsidRPr="00EA6B87">
        <w:rPr>
          <w:lang w:val="el-GR" w:eastAsia="el-GR"/>
        </w:rPr>
        <w:t xml:space="preserve"> παρούσας Διακήρυξης και υποβάλλεται </w:t>
      </w:r>
      <w:r w:rsidRPr="00EA6B87">
        <w:rPr>
          <w:lang w:val="el-GR"/>
        </w:rPr>
        <w:t>ηλεκτρονικά</w:t>
      </w:r>
      <w:r w:rsidR="001852F3" w:rsidRPr="00EA6B87">
        <w:rPr>
          <w:lang w:val="el-GR"/>
        </w:rPr>
        <w:t xml:space="preserve"> σε μορφή αρχείου .</w:t>
      </w:r>
      <w:r w:rsidR="001852F3" w:rsidRPr="00EA6B87">
        <w:rPr>
          <w:lang w:val="en-US"/>
        </w:rPr>
        <w:t>pdf</w:t>
      </w:r>
      <w:r w:rsidR="001852F3" w:rsidRPr="00EA6B87">
        <w:rPr>
          <w:lang w:val="el-GR"/>
        </w:rPr>
        <w:t xml:space="preserve"> ψηφιακά υπογεγραμμένη, </w:t>
      </w:r>
      <w:r w:rsidRPr="00EA6B87">
        <w:rPr>
          <w:lang w:val="el-GR"/>
        </w:rPr>
        <w:t>στον Υποφάκελο «Οικονομική Προσφορά».</w:t>
      </w:r>
    </w:p>
    <w:p w14:paraId="0D83DDAC" w14:textId="77777777" w:rsidR="001E3C20" w:rsidRPr="00EA6B87" w:rsidRDefault="001E3C20" w:rsidP="00F73DE9">
      <w:pPr>
        <w:suppressAutoHyphens w:val="0"/>
        <w:autoSpaceDE w:val="0"/>
        <w:autoSpaceDN w:val="0"/>
        <w:adjustRightInd w:val="0"/>
        <w:spacing w:after="0" w:line="360" w:lineRule="auto"/>
        <w:jc w:val="left"/>
        <w:rPr>
          <w:lang w:val="el-GR" w:eastAsia="el-GR"/>
        </w:rPr>
      </w:pPr>
    </w:p>
    <w:p w14:paraId="16DBCF1A" w14:textId="28011759" w:rsidR="00585042" w:rsidRPr="00EA6B87" w:rsidRDefault="00585042" w:rsidP="00F73DE9">
      <w:pPr>
        <w:spacing w:line="360" w:lineRule="auto"/>
        <w:rPr>
          <w:lang w:val="el-GR"/>
        </w:rPr>
      </w:pPr>
      <w:r w:rsidRPr="00EA6B87">
        <w:rPr>
          <w:lang w:val="el-GR" w:eastAsia="el-GR"/>
        </w:rPr>
        <w:t>Η τιμή δίνεται σε ευρώ ανά μονάδα</w:t>
      </w:r>
      <w:r w:rsidR="00BE713D">
        <w:rPr>
          <w:rStyle w:val="ab"/>
          <w:lang w:val="el-GR" w:eastAsia="el-GR"/>
        </w:rPr>
        <w:footnoteReference w:id="16"/>
      </w:r>
      <w:r w:rsidRPr="00EA6B87">
        <w:rPr>
          <w:lang w:val="el-GR" w:eastAsia="el-GR"/>
        </w:rPr>
        <w:t>.</w:t>
      </w:r>
    </w:p>
    <w:p w14:paraId="50B7BD4F" w14:textId="59460E96" w:rsidR="008338F0" w:rsidRPr="00EA6B87" w:rsidRDefault="003355E7" w:rsidP="00F73DE9">
      <w:pPr>
        <w:spacing w:line="360" w:lineRule="auto"/>
        <w:rPr>
          <w:lang w:val="el-GR"/>
        </w:rPr>
      </w:pPr>
      <w:r w:rsidRPr="00EA6B87">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EA6B87">
        <w:rPr>
          <w:lang w:val="el-GR" w:eastAsia="el-GR"/>
        </w:rPr>
        <w:t xml:space="preserve"> </w:t>
      </w:r>
      <w:r w:rsidR="001852F3" w:rsidRPr="00EA6B87">
        <w:rPr>
          <w:lang w:val="el-GR" w:eastAsia="el-GR"/>
        </w:rPr>
        <w:t>της παρούσας.</w:t>
      </w:r>
    </w:p>
    <w:p w14:paraId="33E67197" w14:textId="77777777" w:rsidR="008338F0" w:rsidRPr="00EA6B87" w:rsidRDefault="003355E7" w:rsidP="00F73DE9">
      <w:pPr>
        <w:spacing w:line="360" w:lineRule="auto"/>
        <w:rPr>
          <w:lang w:val="el-GR"/>
        </w:rPr>
      </w:pPr>
      <w:r w:rsidRPr="00EA6B87">
        <w:rPr>
          <w:lang w:val="el-GR"/>
        </w:rPr>
        <w:t xml:space="preserve">Οι υπέρ τρίτων κρατήσεις υπόκεινται στο εκάστοτε ισχύον αναλογικό τέλος χαρτοσήμου και </w:t>
      </w:r>
      <w:r w:rsidR="00043D44" w:rsidRPr="00EA6B87">
        <w:rPr>
          <w:lang w:val="el-GR"/>
        </w:rPr>
        <w:t>στην επ’ αυτού εισφορά υπέρ ΟΓΑ.</w:t>
      </w:r>
    </w:p>
    <w:p w14:paraId="2AA08B4B" w14:textId="50D305CE" w:rsidR="008338F0" w:rsidRPr="00EA6B87" w:rsidRDefault="003355E7" w:rsidP="00F73DE9">
      <w:pPr>
        <w:spacing w:line="360" w:lineRule="auto"/>
        <w:rPr>
          <w:lang w:val="el-GR"/>
        </w:rPr>
      </w:pPr>
      <w:r w:rsidRPr="00EA6B87">
        <w:rPr>
          <w:lang w:val="el-GR"/>
        </w:rPr>
        <w:t>Οι προσφερόμενες τιμές είναι σταθερές καθ’ όλη τη διάρκεια της σύμβασης και δεν αναπροσαρμόζονται</w:t>
      </w:r>
    </w:p>
    <w:p w14:paraId="6C0C8320" w14:textId="1F3DBE29" w:rsidR="001852F3" w:rsidRPr="00EA6B87" w:rsidRDefault="003355E7" w:rsidP="00F73DE9">
      <w:pPr>
        <w:spacing w:line="360" w:lineRule="auto"/>
        <w:rPr>
          <w:lang w:val="el-GR"/>
        </w:rPr>
      </w:pPr>
      <w:r w:rsidRPr="00EA6B87">
        <w:rPr>
          <w:lang w:val="el-GR"/>
        </w:rPr>
        <w:t>Ως απαράδεκτες θα απορρίπτονται προσφορές στις οποίες:</w:t>
      </w:r>
    </w:p>
    <w:p w14:paraId="370F5C62" w14:textId="7E259482" w:rsidR="001852F3" w:rsidRPr="00EA6B87" w:rsidRDefault="003355E7" w:rsidP="00F73DE9">
      <w:pPr>
        <w:spacing w:line="360" w:lineRule="auto"/>
        <w:rPr>
          <w:lang w:val="el-GR"/>
        </w:rPr>
      </w:pPr>
      <w:r w:rsidRPr="00EA6B87">
        <w:rPr>
          <w:lang w:val="el-GR"/>
        </w:rPr>
        <w:t>α) δεν δίνεται τιμή σε ΕΥΡΩ ή που καθορίζεται</w:t>
      </w:r>
      <w:r w:rsidR="00E1337D" w:rsidRPr="00EA6B87">
        <w:rPr>
          <w:lang w:val="el-GR"/>
        </w:rPr>
        <w:t xml:space="preserve"> </w:t>
      </w:r>
      <w:r w:rsidRPr="00EA6B87">
        <w:rPr>
          <w:lang w:val="el-GR"/>
        </w:rPr>
        <w:t>σχέση ΕΥΡΩ προς ξένο νόμισμα,</w:t>
      </w:r>
    </w:p>
    <w:p w14:paraId="6357FBE2" w14:textId="77777777" w:rsidR="001852F3" w:rsidRPr="00EA6B87" w:rsidRDefault="003355E7" w:rsidP="00F73DE9">
      <w:pPr>
        <w:spacing w:line="360" w:lineRule="auto"/>
        <w:rPr>
          <w:lang w:val="el-GR"/>
        </w:rPr>
      </w:pPr>
      <w:r w:rsidRPr="00EA6B87">
        <w:rPr>
          <w:lang w:val="el-GR"/>
        </w:rPr>
        <w:lastRenderedPageBreak/>
        <w:t xml:space="preserve">β) δεν προκύπτει με σαφήνεια η προσφερόμενη τιμή, με την επιφύλαξη </w:t>
      </w:r>
      <w:r w:rsidR="00C25AFF" w:rsidRPr="00EA6B87">
        <w:rPr>
          <w:lang w:val="el-GR"/>
        </w:rPr>
        <w:t xml:space="preserve">του </w:t>
      </w:r>
      <w:r w:rsidRPr="00EA6B87">
        <w:rPr>
          <w:lang w:val="el-GR"/>
        </w:rPr>
        <w:t xml:space="preserve">άρθρου 102 του ν. 4412/2016 </w:t>
      </w:r>
      <w:bookmarkStart w:id="270" w:name="_Hlk67667045"/>
      <w:r w:rsidR="00C25AFF" w:rsidRPr="00EA6B87">
        <w:rPr>
          <w:lang w:val="el-GR"/>
        </w:rPr>
        <w:t xml:space="preserve">όπως τροποποιήθηκε με το άρθρο 42 του ν. 4782/Α36/9-3-2021 </w:t>
      </w:r>
      <w:bookmarkEnd w:id="270"/>
      <w:r w:rsidRPr="00EA6B87">
        <w:rPr>
          <w:lang w:val="el-GR"/>
        </w:rPr>
        <w:t>και</w:t>
      </w:r>
    </w:p>
    <w:p w14:paraId="4166F69A" w14:textId="61632131" w:rsidR="008338F0" w:rsidRPr="00EA6B87" w:rsidRDefault="003355E7" w:rsidP="00F73DE9">
      <w:pPr>
        <w:spacing w:line="360" w:lineRule="auto"/>
        <w:rPr>
          <w:lang w:val="el-GR"/>
        </w:rPr>
      </w:pPr>
      <w:r w:rsidRPr="00EA6B87">
        <w:rPr>
          <w:lang w:val="el-GR"/>
        </w:rPr>
        <w:t xml:space="preserve">γ) η τιμή υπερβαίνει τον προϋπολογισμό της σύμβασης που καθορίζεται </w:t>
      </w:r>
      <w:r w:rsidR="001852F3" w:rsidRPr="00EA6B87">
        <w:rPr>
          <w:lang w:val="el-GR"/>
        </w:rPr>
        <w:t>στην</w:t>
      </w:r>
      <w:r w:rsidR="00E1337D" w:rsidRPr="00EA6B87">
        <w:rPr>
          <w:lang w:val="el-GR"/>
        </w:rPr>
        <w:t xml:space="preserve"> </w:t>
      </w:r>
      <w:r w:rsidRPr="00EA6B87">
        <w:rPr>
          <w:lang w:val="el-GR"/>
        </w:rPr>
        <w:t>παρούσα διακήρυξη.</w:t>
      </w:r>
    </w:p>
    <w:p w14:paraId="260F4232" w14:textId="0FAD33F4" w:rsidR="001852F3" w:rsidRPr="000302C8" w:rsidRDefault="003355E7" w:rsidP="00F73DE9">
      <w:pPr>
        <w:spacing w:line="360" w:lineRule="auto"/>
        <w:rPr>
          <w:lang w:val="el-GR"/>
        </w:rPr>
      </w:pPr>
      <w:r w:rsidRPr="00EA6B87">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160200">
        <w:rPr>
          <w:b/>
          <w:bCs/>
          <w:color w:val="002060"/>
          <w:lang w:val="el-GR"/>
        </w:rPr>
        <w:fldChar w:fldCharType="begin"/>
      </w:r>
      <w:r w:rsidR="00194C49" w:rsidRPr="00160200">
        <w:rPr>
          <w:b/>
          <w:bCs/>
          <w:color w:val="002060"/>
          <w:lang w:val="el-GR"/>
        </w:rPr>
        <w:instrText xml:space="preserve"> REF _Ref496607306 \r \h </w:instrText>
      </w:r>
      <w:r w:rsidR="00DF02B0" w:rsidRPr="00160200">
        <w:rPr>
          <w:b/>
          <w:bCs/>
          <w:color w:val="002060"/>
          <w:lang w:val="el-GR"/>
        </w:rPr>
        <w:instrText xml:space="preserve"> \* MERGEFORMAT </w:instrText>
      </w:r>
      <w:r w:rsidR="00194C49" w:rsidRPr="00160200">
        <w:rPr>
          <w:b/>
          <w:bCs/>
          <w:color w:val="002060"/>
          <w:lang w:val="el-GR"/>
        </w:rPr>
      </w:r>
      <w:r w:rsidR="00194C49" w:rsidRPr="00160200">
        <w:rPr>
          <w:b/>
          <w:bCs/>
          <w:color w:val="002060"/>
          <w:lang w:val="el-GR"/>
        </w:rPr>
        <w:fldChar w:fldCharType="separate"/>
      </w:r>
      <w:r w:rsidR="007D003C">
        <w:rPr>
          <w:b/>
          <w:bCs/>
          <w:color w:val="002060"/>
          <w:lang w:val="el-GR"/>
        </w:rPr>
        <w:t>5.1</w:t>
      </w:r>
      <w:r w:rsidR="00194C49" w:rsidRPr="00160200">
        <w:rPr>
          <w:b/>
          <w:bCs/>
          <w:color w:val="002060"/>
          <w:lang w:val="el-GR"/>
        </w:rPr>
        <w:fldChar w:fldCharType="end"/>
      </w:r>
      <w:r w:rsidRPr="00EA6B87">
        <w:rPr>
          <w:lang w:val="el-GR"/>
        </w:rPr>
        <w:t xml:space="preserve"> της παρούσας </w:t>
      </w:r>
      <w:r w:rsidR="00D3691A">
        <w:rPr>
          <w:lang w:val="el-GR"/>
        </w:rPr>
        <w:t>Δ</w:t>
      </w:r>
      <w:r w:rsidRPr="00EA6B87">
        <w:rPr>
          <w:lang w:val="el-GR"/>
        </w:rPr>
        <w:t>ιακήρυξης.</w:t>
      </w:r>
    </w:p>
    <w:p w14:paraId="33F27492" w14:textId="77777777" w:rsidR="00D472F0" w:rsidRPr="00EA6B87" w:rsidRDefault="00D472F0" w:rsidP="00F73DE9">
      <w:pPr>
        <w:spacing w:line="360" w:lineRule="auto"/>
        <w:rPr>
          <w:lang w:val="el-GR"/>
        </w:rPr>
      </w:pPr>
    </w:p>
    <w:p w14:paraId="41C4FDB8" w14:textId="77777777" w:rsidR="008338F0" w:rsidRPr="00EA6B87" w:rsidRDefault="003355E7" w:rsidP="00F73DE9">
      <w:pPr>
        <w:pStyle w:val="3"/>
        <w:spacing w:line="360" w:lineRule="auto"/>
        <w:ind w:left="709" w:hanging="709"/>
        <w:rPr>
          <w:rFonts w:cs="Tahoma"/>
          <w:lang w:val="el-GR"/>
        </w:rPr>
      </w:pPr>
      <w:bookmarkStart w:id="271" w:name="_Ref496542395"/>
      <w:bookmarkStart w:id="272" w:name="_Ref496542431"/>
      <w:bookmarkStart w:id="273" w:name="_Toc97194309"/>
      <w:bookmarkStart w:id="274" w:name="_Toc97194440"/>
      <w:bookmarkStart w:id="275" w:name="_Toc177459217"/>
      <w:r w:rsidRPr="00EA6B87">
        <w:rPr>
          <w:rFonts w:cs="Tahoma"/>
          <w:lang w:val="el-GR"/>
        </w:rPr>
        <w:t>Χρόνος ισχύος των προσφορών</w:t>
      </w:r>
      <w:bookmarkEnd w:id="271"/>
      <w:bookmarkEnd w:id="272"/>
      <w:bookmarkEnd w:id="273"/>
      <w:bookmarkEnd w:id="274"/>
      <w:bookmarkEnd w:id="275"/>
      <w:r w:rsidR="00E1337D" w:rsidRPr="00EA6B87">
        <w:rPr>
          <w:rFonts w:cs="Tahoma"/>
          <w:lang w:val="el-GR"/>
        </w:rPr>
        <w:t xml:space="preserve"> </w:t>
      </w:r>
    </w:p>
    <w:p w14:paraId="3D465D7A" w14:textId="77777777" w:rsidR="00263C2C" w:rsidRPr="00EA6B87" w:rsidRDefault="003355E7" w:rsidP="00F73DE9">
      <w:pPr>
        <w:spacing w:line="360" w:lineRule="auto"/>
        <w:rPr>
          <w:lang w:val="el-GR" w:eastAsia="el-GR"/>
        </w:rPr>
      </w:pPr>
      <w:r w:rsidRPr="00EA6B87">
        <w:rPr>
          <w:lang w:val="el-GR" w:eastAsia="el-GR"/>
        </w:rPr>
        <w:t xml:space="preserve">Οι υποβαλλόμενες προσφορές ισχύουν και δεσμεύουν τους οικονομικούς φορείς για διάστημα </w:t>
      </w:r>
      <w:r w:rsidR="00263C2C" w:rsidRPr="00EA6B87">
        <w:rPr>
          <w:iCs/>
          <w:lang w:val="el-GR" w:eastAsia="el-GR"/>
        </w:rPr>
        <w:t>δώδεκα (12) μηνών</w:t>
      </w:r>
      <w:r w:rsidR="00E1337D" w:rsidRPr="00EA6B87">
        <w:rPr>
          <w:i/>
          <w:lang w:val="el-GR" w:eastAsia="el-GR"/>
        </w:rPr>
        <w:t xml:space="preserve"> </w:t>
      </w:r>
      <w:r w:rsidRPr="00EA6B87">
        <w:rPr>
          <w:lang w:val="el-GR" w:eastAsia="el-GR"/>
        </w:rPr>
        <w:t xml:space="preserve">από την επόμενη </w:t>
      </w:r>
      <w:r w:rsidR="00AE21AF" w:rsidRPr="00EA6B87">
        <w:rPr>
          <w:lang w:val="el-GR" w:eastAsia="el-GR"/>
        </w:rPr>
        <w:t>της καταληκτικής ημερομηνίας υποβολής τους.</w:t>
      </w:r>
    </w:p>
    <w:p w14:paraId="4F7CDECC" w14:textId="77777777" w:rsidR="008338F0" w:rsidRPr="00EA6B87" w:rsidRDefault="003355E7" w:rsidP="00F73DE9">
      <w:pPr>
        <w:spacing w:line="360" w:lineRule="auto"/>
        <w:rPr>
          <w:lang w:val="el-GR" w:eastAsia="el-GR"/>
        </w:rPr>
      </w:pPr>
      <w:r w:rsidRPr="00EA6B87">
        <w:rPr>
          <w:lang w:val="el-GR" w:eastAsia="el-GR"/>
        </w:rPr>
        <w:t>Προσφορά η οποία ορίζει χρόνο ισχύος μικρότερο από τον ανωτέρω προβλεπόμενο απορρίπτεται.</w:t>
      </w:r>
    </w:p>
    <w:p w14:paraId="047C0AE9" w14:textId="07CCC2E6" w:rsidR="000527FB" w:rsidRPr="00EA6B87" w:rsidRDefault="003355E7" w:rsidP="00F73DE9">
      <w:pPr>
        <w:spacing w:line="360" w:lineRule="auto"/>
        <w:rPr>
          <w:lang w:val="el-GR" w:eastAsia="el-GR"/>
        </w:rPr>
      </w:pPr>
      <w:r w:rsidRPr="00EA6B87">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EA6B87">
        <w:rPr>
          <w:lang w:val="el-GR"/>
        </w:rPr>
        <w:t xml:space="preserve">την παράγραφο </w:t>
      </w:r>
      <w:r w:rsidR="00F524BD" w:rsidRPr="00160200">
        <w:rPr>
          <w:b/>
          <w:bCs/>
          <w:color w:val="002060"/>
          <w:lang w:val="el-GR"/>
        </w:rPr>
        <w:fldChar w:fldCharType="begin"/>
      </w:r>
      <w:r w:rsidR="00F524BD" w:rsidRPr="00160200">
        <w:rPr>
          <w:b/>
          <w:bCs/>
          <w:color w:val="002060"/>
          <w:lang w:val="el-GR"/>
        </w:rPr>
        <w:instrText xml:space="preserve"> REF _Ref496542081 \r \h </w:instrText>
      </w:r>
      <w:r w:rsidR="00DF02B0" w:rsidRPr="00160200">
        <w:rPr>
          <w:b/>
          <w:bCs/>
          <w:color w:val="002060"/>
          <w:lang w:val="el-GR"/>
        </w:rPr>
        <w:instrText xml:space="preserve"> \* MERGEFORMAT </w:instrText>
      </w:r>
      <w:r w:rsidR="00F524BD" w:rsidRPr="00160200">
        <w:rPr>
          <w:b/>
          <w:bCs/>
          <w:color w:val="002060"/>
          <w:lang w:val="el-GR"/>
        </w:rPr>
      </w:r>
      <w:r w:rsidR="00F524BD" w:rsidRPr="00160200">
        <w:rPr>
          <w:b/>
          <w:bCs/>
          <w:color w:val="002060"/>
          <w:lang w:val="el-GR"/>
        </w:rPr>
        <w:fldChar w:fldCharType="separate"/>
      </w:r>
      <w:r w:rsidR="007D003C">
        <w:rPr>
          <w:b/>
          <w:bCs/>
          <w:color w:val="002060"/>
          <w:lang w:val="el-GR"/>
        </w:rPr>
        <w:t>2.2.2</w:t>
      </w:r>
      <w:r w:rsidR="00F524BD" w:rsidRPr="00160200">
        <w:rPr>
          <w:b/>
          <w:bCs/>
          <w:color w:val="002060"/>
          <w:lang w:val="el-GR"/>
        </w:rPr>
        <w:fldChar w:fldCharType="end"/>
      </w:r>
      <w:r w:rsidRPr="00EA6B87">
        <w:rPr>
          <w:lang w:val="el-GR" w:eastAsia="el-GR"/>
        </w:rPr>
        <w:t xml:space="preserve"> της παρούσας, κατ' ανώτατο όριο για χρονικό διάστημα ίσο με την προβλεπόμενη ως άνω αρχική διάρκεια.</w:t>
      </w:r>
      <w:r w:rsidR="000527FB" w:rsidRPr="00EA6B87">
        <w:rPr>
          <w:lang w:val="el-GR" w:eastAsia="el-GR"/>
        </w:rPr>
        <w:t xml:space="preserve"> Σε περίπτωση αιτήματος της αναθέτουσας αρχής για παράταση της ισχύος της προσφοράς, </w:t>
      </w:r>
      <w:r w:rsidR="001A55BD">
        <w:rPr>
          <w:lang w:val="el-GR" w:eastAsia="el-GR"/>
        </w:rPr>
        <w:t>οι προσφορές των οικονομικών φορέων</w:t>
      </w:r>
      <w:r w:rsidR="000527FB" w:rsidRPr="00EA6B87">
        <w:rPr>
          <w:lang w:val="el-GR" w:eastAsia="el-GR"/>
        </w:rPr>
        <w:t>, που αποδέχτηκαν την παράταση, πριν τη λήξη ισχύος των προσφορών τους, ισχύουν και τους δεσμεύουν</w:t>
      </w:r>
      <w:r w:rsidR="00DF776D" w:rsidRPr="00EA6B87">
        <w:rPr>
          <w:lang w:val="el-GR" w:eastAsia="el-GR"/>
        </w:rPr>
        <w:t xml:space="preserve"> </w:t>
      </w:r>
      <w:r w:rsidR="000527FB" w:rsidRPr="00EA6B87">
        <w:rPr>
          <w:lang w:val="el-GR" w:eastAsia="el-GR"/>
        </w:rPr>
        <w:t>για το επιπλέον αυτό χρονικό διάστημα.</w:t>
      </w:r>
    </w:p>
    <w:p w14:paraId="25BB351C" w14:textId="54ECCE5E" w:rsidR="007D2CC2" w:rsidRPr="00EA6B87" w:rsidRDefault="003355E7" w:rsidP="00F73DE9">
      <w:pPr>
        <w:spacing w:line="360" w:lineRule="auto"/>
        <w:rPr>
          <w:lang w:val="el-GR"/>
        </w:rPr>
      </w:pPr>
      <w:r w:rsidRPr="00EA6B87">
        <w:rPr>
          <w:lang w:val="el-GR" w:eastAsia="el-GR"/>
        </w:rPr>
        <w:t xml:space="preserve">Μετά τη λήξη και του παραπάνω </w:t>
      </w:r>
      <w:r w:rsidR="001A55BD">
        <w:rPr>
          <w:lang w:val="el-GR" w:eastAsia="el-GR"/>
        </w:rPr>
        <w:t>α</w:t>
      </w:r>
      <w:r w:rsidRPr="00EA6B87">
        <w:rPr>
          <w:lang w:val="el-GR" w:eastAsia="el-GR"/>
        </w:rPr>
        <w:t xml:space="preserve">νώτατου </w:t>
      </w:r>
      <w:r w:rsidR="001A55BD">
        <w:rPr>
          <w:lang w:val="el-GR" w:eastAsia="el-GR"/>
        </w:rPr>
        <w:t xml:space="preserve">χρονικού </w:t>
      </w:r>
      <w:r w:rsidRPr="00EA6B87">
        <w:rPr>
          <w:lang w:val="el-GR" w:eastAsia="el-GR"/>
        </w:rPr>
        <w:t xml:space="preserve">ορίου χρόνου παράτασης ισχύος της προσφοράς, τα αποτελέσματα της διαδικασίας ανάθεσης ματαιώνονται, εκτός </w:t>
      </w:r>
      <w:r w:rsidR="001A55BD">
        <w:rPr>
          <w:lang w:val="el-GR" w:eastAsia="el-GR"/>
        </w:rPr>
        <w:t>εά</w:t>
      </w:r>
      <w:r w:rsidRPr="00EA6B87">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1A55BD">
        <w:rPr>
          <w:lang w:val="el-GR" w:eastAsia="el-GR"/>
        </w:rPr>
        <w:t xml:space="preserve">το χρόνο ισχύος </w:t>
      </w:r>
      <w:r w:rsidR="001A55BD" w:rsidRPr="00EA6B87">
        <w:rPr>
          <w:lang w:val="el-GR" w:eastAsia="el-GR"/>
        </w:rPr>
        <w:t>τη</w:t>
      </w:r>
      <w:r w:rsidR="001A55BD">
        <w:rPr>
          <w:lang w:val="el-GR" w:eastAsia="el-GR"/>
        </w:rPr>
        <w:t>ς</w:t>
      </w:r>
      <w:r w:rsidR="001A55BD" w:rsidRPr="00EA6B87">
        <w:rPr>
          <w:lang w:val="el-GR" w:eastAsia="el-GR"/>
        </w:rPr>
        <w:t xml:space="preserve"> </w:t>
      </w:r>
      <w:r w:rsidRPr="00EA6B87">
        <w:rPr>
          <w:lang w:val="el-GR" w:eastAsia="el-GR"/>
        </w:rPr>
        <w:t>προσφορά</w:t>
      </w:r>
      <w:r w:rsidR="001A55BD">
        <w:rPr>
          <w:lang w:val="el-GR" w:eastAsia="el-GR"/>
        </w:rPr>
        <w:t>ς</w:t>
      </w:r>
      <w:r w:rsidRPr="00EA6B87">
        <w:rPr>
          <w:lang w:val="el-GR" w:eastAsia="el-GR"/>
        </w:rPr>
        <w:t xml:space="preserve"> και </w:t>
      </w:r>
      <w:r w:rsidR="001A55BD" w:rsidRPr="00EA6B87">
        <w:rPr>
          <w:lang w:val="el-GR" w:eastAsia="el-GR"/>
        </w:rPr>
        <w:t>τη</w:t>
      </w:r>
      <w:r w:rsidR="001A55BD">
        <w:rPr>
          <w:lang w:val="el-GR" w:eastAsia="el-GR"/>
        </w:rPr>
        <w:t>ς</w:t>
      </w:r>
      <w:r w:rsidR="001A55BD" w:rsidRPr="00EA6B87">
        <w:rPr>
          <w:lang w:val="el-GR" w:eastAsia="el-GR"/>
        </w:rPr>
        <w:t xml:space="preserve"> </w:t>
      </w:r>
      <w:r w:rsidRPr="00EA6B87">
        <w:rPr>
          <w:lang w:val="el-GR" w:eastAsia="el-GR"/>
        </w:rPr>
        <w:t>εγγύηση</w:t>
      </w:r>
      <w:r w:rsidR="001A55BD">
        <w:rPr>
          <w:lang w:val="el-GR" w:eastAsia="el-GR"/>
        </w:rPr>
        <w:t>ς</w:t>
      </w:r>
      <w:r w:rsidRPr="00EA6B87">
        <w:rPr>
          <w:lang w:val="el-GR" w:eastAsia="el-GR"/>
        </w:rPr>
        <w:t xml:space="preserve">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r w:rsidR="00150028">
        <w:rPr>
          <w:lang w:val="el-GR" w:eastAsia="el-GR"/>
        </w:rPr>
        <w:t xml:space="preserve">παρέτειναν </w:t>
      </w:r>
      <w:r w:rsidR="001A55BD">
        <w:rPr>
          <w:lang w:val="el-GR" w:eastAsia="el-GR"/>
        </w:rPr>
        <w:t xml:space="preserve">το χρόνο ισχύος </w:t>
      </w:r>
      <w:r w:rsidR="00150028">
        <w:rPr>
          <w:lang w:val="el-GR" w:eastAsia="el-GR"/>
        </w:rPr>
        <w:t>των προσφορών</w:t>
      </w:r>
      <w:r w:rsidR="001A55BD">
        <w:rPr>
          <w:lang w:val="el-GR" w:eastAsia="el-GR"/>
        </w:rPr>
        <w:t xml:space="preserve"> </w:t>
      </w:r>
      <w:bookmarkStart w:id="276" w:name="_Hlk9420445"/>
      <w:r w:rsidR="00150028">
        <w:rPr>
          <w:lang w:val="el-GR" w:eastAsia="el-GR"/>
        </w:rPr>
        <w:t>τους και αποκλείονται οι λοιποί οικονομικοί φορείς</w:t>
      </w:r>
      <w:r w:rsidRPr="00EA6B87">
        <w:rPr>
          <w:lang w:val="el-GR" w:eastAsia="el-GR"/>
        </w:rPr>
        <w:t>.</w:t>
      </w:r>
      <w:r w:rsidR="003528AF" w:rsidRPr="00EA6B87">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EA6B87">
        <w:rPr>
          <w:lang w:val="el-GR"/>
        </w:rPr>
        <w:t xml:space="preserve"> </w:t>
      </w:r>
      <w:r w:rsidR="007D2CC2" w:rsidRPr="00EA6B87">
        <w:rPr>
          <w:lang w:val="el-GR" w:eastAsia="el-GR"/>
        </w:rPr>
        <w:t>Στην τελευταία περίπτωση, η διαδικασία συνεχίζεται με όσους</w:t>
      </w:r>
      <w:r w:rsidR="00150028">
        <w:rPr>
          <w:lang w:val="el-GR" w:eastAsia="el-GR"/>
        </w:rPr>
        <w:t xml:space="preserve"> παρατείνουν τον χρόνο ισχύος της προσφοράς</w:t>
      </w:r>
      <w:r w:rsidR="003D406A" w:rsidRPr="00DC0645">
        <w:rPr>
          <w:lang w:val="el-GR" w:eastAsia="el-GR"/>
        </w:rPr>
        <w:t xml:space="preserve"> </w:t>
      </w:r>
      <w:r w:rsidR="003D406A">
        <w:rPr>
          <w:lang w:val="el-GR" w:eastAsia="el-GR"/>
        </w:rPr>
        <w:t>τους</w:t>
      </w:r>
      <w:r w:rsidR="007D2CC2" w:rsidRPr="00EA6B87">
        <w:rPr>
          <w:lang w:val="el-GR" w:eastAsia="el-GR"/>
        </w:rPr>
        <w:t>.</w:t>
      </w:r>
    </w:p>
    <w:p w14:paraId="19F129F2" w14:textId="77777777" w:rsidR="003528AF" w:rsidRPr="00EA6B87" w:rsidRDefault="003528AF" w:rsidP="00F73D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lang w:val="el-GR" w:eastAsia="el-GR"/>
        </w:rPr>
      </w:pPr>
    </w:p>
    <w:bookmarkEnd w:id="276"/>
    <w:p w14:paraId="53E2FA49" w14:textId="77777777" w:rsidR="008338F0" w:rsidRPr="00EA6B87" w:rsidRDefault="008338F0" w:rsidP="00F73DE9">
      <w:pPr>
        <w:spacing w:line="360" w:lineRule="auto"/>
        <w:rPr>
          <w:lang w:val="el-GR"/>
        </w:rPr>
      </w:pPr>
    </w:p>
    <w:p w14:paraId="45A8A666" w14:textId="77777777" w:rsidR="008338F0" w:rsidRPr="00EA6B87" w:rsidRDefault="003355E7" w:rsidP="00F73DE9">
      <w:pPr>
        <w:pStyle w:val="3"/>
        <w:spacing w:line="360" w:lineRule="auto"/>
        <w:ind w:left="709" w:hanging="709"/>
        <w:rPr>
          <w:rFonts w:cs="Tahoma"/>
          <w:lang w:val="el-GR"/>
        </w:rPr>
      </w:pPr>
      <w:bookmarkStart w:id="277" w:name="_Ref67613193"/>
      <w:bookmarkStart w:id="278" w:name="_Toc97194310"/>
      <w:bookmarkStart w:id="279" w:name="_Toc97194441"/>
      <w:bookmarkStart w:id="280" w:name="_Toc177459218"/>
      <w:r w:rsidRPr="00EA6B87">
        <w:rPr>
          <w:rFonts w:cs="Tahoma"/>
          <w:lang w:val="el-GR"/>
        </w:rPr>
        <w:t>Λόγοι απόρριψης προσφορών</w:t>
      </w:r>
      <w:bookmarkEnd w:id="277"/>
      <w:bookmarkEnd w:id="278"/>
      <w:bookmarkEnd w:id="279"/>
      <w:bookmarkEnd w:id="280"/>
    </w:p>
    <w:p w14:paraId="027E1071" w14:textId="77777777" w:rsidR="00D6202B" w:rsidRPr="00EA6B87" w:rsidRDefault="00D6202B" w:rsidP="00F73DE9">
      <w:pPr>
        <w:spacing w:line="360" w:lineRule="auto"/>
        <w:rPr>
          <w:lang w:val="en-US"/>
        </w:rPr>
      </w:pPr>
    </w:p>
    <w:p w14:paraId="720475C3" w14:textId="335016ED" w:rsidR="00DE6525" w:rsidRPr="00EA6B87" w:rsidRDefault="00DE6525" w:rsidP="00F73DE9">
      <w:pPr>
        <w:spacing w:line="360" w:lineRule="auto"/>
        <w:rPr>
          <w:lang w:val="el-GR"/>
        </w:rPr>
      </w:pPr>
      <w:r w:rsidRPr="00EA6B87">
        <w:rPr>
          <w:lang w:val="en-US"/>
        </w:rPr>
        <w:t>H</w:t>
      </w:r>
      <w:r w:rsidRPr="00EA6B87">
        <w:rPr>
          <w:lang w:val="el-GR"/>
        </w:rPr>
        <w:t xml:space="preserve"> αναθέτουσα αρχή με βάση τα αποτελέσματα του ελέγχου και της αξιολόγησης των προσφορών, απορρίπτει</w:t>
      </w:r>
      <w:r w:rsidR="003D406A">
        <w:rPr>
          <w:lang w:val="el-GR"/>
        </w:rPr>
        <w:t xml:space="preserve"> </w:t>
      </w:r>
      <w:r w:rsidRPr="00EA6B87">
        <w:rPr>
          <w:lang w:val="el-GR"/>
        </w:rPr>
        <w:t>προσφορά:</w:t>
      </w:r>
    </w:p>
    <w:p w14:paraId="3026AA75" w14:textId="271059CE" w:rsidR="00DE6525" w:rsidRPr="00EA6B87" w:rsidRDefault="00A334BA" w:rsidP="00F73DE9">
      <w:pPr>
        <w:pStyle w:val="aff"/>
        <w:numPr>
          <w:ilvl w:val="0"/>
          <w:numId w:val="165"/>
        </w:numPr>
        <w:spacing w:before="120" w:line="360" w:lineRule="auto"/>
        <w:ind w:left="284" w:hanging="142"/>
        <w:contextualSpacing w:val="0"/>
        <w:rPr>
          <w:lang w:val="el-GR"/>
        </w:rPr>
      </w:pPr>
      <w:r w:rsidRPr="00EA6B87">
        <w:rPr>
          <w:lang w:val="el-GR"/>
        </w:rPr>
        <w:t>η οποία</w:t>
      </w:r>
      <w:r w:rsidR="003D406A">
        <w:rPr>
          <w:lang w:val="el-GR"/>
        </w:rPr>
        <w:t>, με τη συμπλήρωση του άρθρου 102 του ν. 4412/2016 περί συμπλήρωσης</w:t>
      </w:r>
      <w:r w:rsidRPr="00EA6B87">
        <w:rPr>
          <w:lang w:val="el-GR"/>
        </w:rPr>
        <w:t xml:space="preserve"> αποκλίνει από απαράβατους όρους περί σύνταξης και υποβολής της προσφοράς, ή δεν υποβάλλεται</w:t>
      </w:r>
      <w:r w:rsidRPr="00EA6B87" w:rsidDel="00A334BA">
        <w:rPr>
          <w:lang w:val="el-GR"/>
        </w:rPr>
        <w:t xml:space="preserve"> </w:t>
      </w:r>
      <w:r w:rsidR="00DE6525" w:rsidRPr="00EA6B87">
        <w:rPr>
          <w:lang w:val="el-GR"/>
        </w:rPr>
        <w:t xml:space="preserve">εμπρόθεσμα, με τον τρόπο και με το περιεχόμενο που ορίζεται </w:t>
      </w:r>
      <w:r w:rsidR="00FE1B6B" w:rsidRPr="00EA6B87">
        <w:rPr>
          <w:lang w:val="el-GR"/>
        </w:rPr>
        <w:t>στην παρούσα</w:t>
      </w:r>
      <w:r w:rsidR="00DE6525" w:rsidRPr="00EA6B87">
        <w:rPr>
          <w:lang w:val="el-GR"/>
        </w:rPr>
        <w:t xml:space="preserve"> και συγκεκριμένα στις παραγράφους </w:t>
      </w:r>
      <w:r w:rsidR="00F524BD" w:rsidRPr="00160200">
        <w:rPr>
          <w:b/>
          <w:bCs/>
          <w:color w:val="002060"/>
          <w:lang w:val="el-GR"/>
        </w:rPr>
        <w:fldChar w:fldCharType="begin"/>
      </w:r>
      <w:r w:rsidR="00F524BD" w:rsidRPr="00160200">
        <w:rPr>
          <w:b/>
          <w:bCs/>
          <w:color w:val="002060"/>
          <w:lang w:val="el-GR"/>
        </w:rPr>
        <w:instrText xml:space="preserve"> REF _Ref496542253 \r \h </w:instrText>
      </w:r>
      <w:r w:rsidR="00DF02B0" w:rsidRPr="00160200">
        <w:rPr>
          <w:b/>
          <w:bCs/>
          <w:color w:val="002060"/>
          <w:lang w:val="el-GR"/>
        </w:rPr>
        <w:instrText xml:space="preserve"> \* MERGEFORMAT </w:instrText>
      </w:r>
      <w:r w:rsidR="00F524BD" w:rsidRPr="00160200">
        <w:rPr>
          <w:b/>
          <w:bCs/>
          <w:color w:val="002060"/>
          <w:lang w:val="el-GR"/>
        </w:rPr>
      </w:r>
      <w:r w:rsidR="00F524BD" w:rsidRPr="00160200">
        <w:rPr>
          <w:b/>
          <w:bCs/>
          <w:color w:val="002060"/>
          <w:lang w:val="el-GR"/>
        </w:rPr>
        <w:fldChar w:fldCharType="separate"/>
      </w:r>
      <w:r w:rsidR="007D003C">
        <w:rPr>
          <w:b/>
          <w:bCs/>
          <w:color w:val="002060"/>
          <w:lang w:val="el-GR"/>
        </w:rPr>
        <w:t>2.4.1</w:t>
      </w:r>
      <w:r w:rsidR="00F524BD" w:rsidRPr="00160200">
        <w:rPr>
          <w:b/>
          <w:bCs/>
          <w:color w:val="002060"/>
          <w:lang w:val="el-GR"/>
        </w:rPr>
        <w:fldChar w:fldCharType="end"/>
      </w:r>
      <w:r w:rsidR="00DE6525" w:rsidRPr="00EA6B87">
        <w:rPr>
          <w:lang w:val="el-GR"/>
        </w:rPr>
        <w:t xml:space="preserve"> (Γενικοί όροι υποβολής προσφορών), </w:t>
      </w:r>
      <w:r w:rsidR="00061ADD" w:rsidRPr="00160200">
        <w:rPr>
          <w:b/>
          <w:bCs/>
          <w:color w:val="002060"/>
          <w:lang w:val="el-GR"/>
        </w:rPr>
        <w:fldChar w:fldCharType="begin"/>
      </w:r>
      <w:r w:rsidR="00061ADD" w:rsidRPr="00160200">
        <w:rPr>
          <w:b/>
          <w:bCs/>
          <w:color w:val="002060"/>
          <w:lang w:val="el-GR"/>
        </w:rPr>
        <w:instrText xml:space="preserve"> REF _Ref496542299 \r \h </w:instrText>
      </w:r>
      <w:r w:rsidR="00DF02B0" w:rsidRPr="00160200">
        <w:rPr>
          <w:b/>
          <w:bCs/>
          <w:color w:val="002060"/>
          <w:lang w:val="el-GR"/>
        </w:rPr>
        <w:instrText xml:space="preserve"> \* MERGEFORMAT </w:instrText>
      </w:r>
      <w:r w:rsidR="00061ADD" w:rsidRPr="00160200">
        <w:rPr>
          <w:b/>
          <w:bCs/>
          <w:color w:val="002060"/>
          <w:lang w:val="el-GR"/>
        </w:rPr>
      </w:r>
      <w:r w:rsidR="00061ADD" w:rsidRPr="00160200">
        <w:rPr>
          <w:b/>
          <w:bCs/>
          <w:color w:val="002060"/>
          <w:lang w:val="el-GR"/>
        </w:rPr>
        <w:fldChar w:fldCharType="separate"/>
      </w:r>
      <w:r w:rsidR="007D003C">
        <w:rPr>
          <w:b/>
          <w:bCs/>
          <w:color w:val="002060"/>
          <w:lang w:val="el-GR"/>
        </w:rPr>
        <w:t>2.4.2</w:t>
      </w:r>
      <w:r w:rsidR="00061ADD" w:rsidRPr="00160200">
        <w:rPr>
          <w:b/>
          <w:bCs/>
          <w:color w:val="002060"/>
          <w:lang w:val="el-GR"/>
        </w:rPr>
        <w:fldChar w:fldCharType="end"/>
      </w:r>
      <w:r w:rsidR="00DE6525" w:rsidRPr="00EA6B87">
        <w:rPr>
          <w:lang w:val="el-GR"/>
        </w:rPr>
        <w:t xml:space="preserve"> (Χρόνος και τρόπος υποβολής προσφορών), </w:t>
      </w:r>
      <w:r w:rsidR="00061ADD" w:rsidRPr="00160200">
        <w:rPr>
          <w:b/>
          <w:bCs/>
          <w:color w:val="002060"/>
          <w:lang w:val="el-GR"/>
        </w:rPr>
        <w:fldChar w:fldCharType="begin"/>
      </w:r>
      <w:r w:rsidR="00061ADD" w:rsidRPr="00160200">
        <w:rPr>
          <w:b/>
          <w:bCs/>
          <w:color w:val="002060"/>
          <w:lang w:val="el-GR"/>
        </w:rPr>
        <w:instrText xml:space="preserve"> REF _Ref496542340 \r \h </w:instrText>
      </w:r>
      <w:r w:rsidR="00DF02B0" w:rsidRPr="00160200">
        <w:rPr>
          <w:b/>
          <w:bCs/>
          <w:color w:val="002060"/>
          <w:lang w:val="el-GR"/>
        </w:rPr>
        <w:instrText xml:space="preserve"> \* MERGEFORMAT </w:instrText>
      </w:r>
      <w:r w:rsidR="00061ADD" w:rsidRPr="00160200">
        <w:rPr>
          <w:b/>
          <w:bCs/>
          <w:color w:val="002060"/>
          <w:lang w:val="el-GR"/>
        </w:rPr>
      </w:r>
      <w:r w:rsidR="00061ADD" w:rsidRPr="00160200">
        <w:rPr>
          <w:b/>
          <w:bCs/>
          <w:color w:val="002060"/>
          <w:lang w:val="el-GR"/>
        </w:rPr>
        <w:fldChar w:fldCharType="separate"/>
      </w:r>
      <w:r w:rsidR="007D003C">
        <w:rPr>
          <w:b/>
          <w:bCs/>
          <w:color w:val="002060"/>
          <w:lang w:val="el-GR"/>
        </w:rPr>
        <w:t>2.4.3</w:t>
      </w:r>
      <w:r w:rsidR="00061ADD" w:rsidRPr="00160200">
        <w:rPr>
          <w:b/>
          <w:bCs/>
          <w:color w:val="002060"/>
          <w:lang w:val="el-GR"/>
        </w:rPr>
        <w:fldChar w:fldCharType="end"/>
      </w:r>
      <w:r w:rsidR="00DE6525" w:rsidRPr="00EA6B87">
        <w:rPr>
          <w:lang w:val="el-GR"/>
        </w:rPr>
        <w:t xml:space="preserve"> (Περιεχόμενο φακέλων δικαιολογητικών συμμετοχής, τεχνικής προσφοράς), </w:t>
      </w:r>
      <w:r w:rsidR="00061ADD" w:rsidRPr="00160200">
        <w:rPr>
          <w:b/>
          <w:bCs/>
          <w:color w:val="002060"/>
          <w:lang w:val="el-GR"/>
        </w:rPr>
        <w:fldChar w:fldCharType="begin"/>
      </w:r>
      <w:r w:rsidR="00061ADD" w:rsidRPr="00160200">
        <w:rPr>
          <w:b/>
          <w:bCs/>
          <w:color w:val="002060"/>
          <w:lang w:val="el-GR"/>
        </w:rPr>
        <w:instrText xml:space="preserve"> REF _Ref496542376 \r \h </w:instrText>
      </w:r>
      <w:r w:rsidR="00DF02B0" w:rsidRPr="00160200">
        <w:rPr>
          <w:b/>
          <w:bCs/>
          <w:color w:val="002060"/>
          <w:lang w:val="el-GR"/>
        </w:rPr>
        <w:instrText xml:space="preserve"> \* MERGEFORMAT </w:instrText>
      </w:r>
      <w:r w:rsidR="00061ADD" w:rsidRPr="00160200">
        <w:rPr>
          <w:b/>
          <w:bCs/>
          <w:color w:val="002060"/>
          <w:lang w:val="el-GR"/>
        </w:rPr>
      </w:r>
      <w:r w:rsidR="00061ADD" w:rsidRPr="00160200">
        <w:rPr>
          <w:b/>
          <w:bCs/>
          <w:color w:val="002060"/>
          <w:lang w:val="el-GR"/>
        </w:rPr>
        <w:fldChar w:fldCharType="separate"/>
      </w:r>
      <w:r w:rsidR="007D003C">
        <w:rPr>
          <w:b/>
          <w:bCs/>
          <w:color w:val="002060"/>
          <w:lang w:val="el-GR"/>
        </w:rPr>
        <w:t>2.4.4</w:t>
      </w:r>
      <w:r w:rsidR="00061ADD" w:rsidRPr="00160200">
        <w:rPr>
          <w:b/>
          <w:bCs/>
          <w:color w:val="002060"/>
          <w:lang w:val="el-GR"/>
        </w:rPr>
        <w:fldChar w:fldCharType="end"/>
      </w:r>
      <w:r w:rsidR="00DE6525" w:rsidRPr="00EA6B87">
        <w:rPr>
          <w:lang w:val="el-GR"/>
        </w:rPr>
        <w:t xml:space="preserve"> (Περιεχόμενο φακέλου οικονομικής προσφοράς, τρόπος σύνταξης και </w:t>
      </w:r>
      <w:r w:rsidR="00043D44" w:rsidRPr="00EA6B87">
        <w:rPr>
          <w:lang w:val="el-GR"/>
        </w:rPr>
        <w:t>υποβολής οικονομικών προσφορών</w:t>
      </w:r>
      <w:r w:rsidR="003D406A">
        <w:rPr>
          <w:lang w:val="el-GR"/>
        </w:rPr>
        <w:t xml:space="preserve">, ειδικά ως προς τους όρους, οι οποίοι ρητώς έχουν καθοριστεί επί ποινή αποκλεισμού, στην παρούσα </w:t>
      </w:r>
      <w:r w:rsidR="00D3691A">
        <w:rPr>
          <w:lang w:val="el-GR"/>
        </w:rPr>
        <w:t>Δ</w:t>
      </w:r>
      <w:r w:rsidR="003D406A">
        <w:rPr>
          <w:lang w:val="el-GR"/>
        </w:rPr>
        <w:t>ιακήρυξη</w:t>
      </w:r>
      <w:r w:rsidR="00043D44" w:rsidRPr="00EA6B87">
        <w:rPr>
          <w:lang w:val="el-GR"/>
        </w:rPr>
        <w:t>)</w:t>
      </w:r>
      <w:r w:rsidR="00DE6525" w:rsidRPr="00EA6B87">
        <w:rPr>
          <w:lang w:val="el-GR"/>
        </w:rPr>
        <w:t xml:space="preserve">, </w:t>
      </w:r>
      <w:r w:rsidR="00061ADD" w:rsidRPr="00160200">
        <w:rPr>
          <w:b/>
          <w:bCs/>
          <w:color w:val="002060"/>
          <w:lang w:val="el-GR"/>
        </w:rPr>
        <w:fldChar w:fldCharType="begin"/>
      </w:r>
      <w:r w:rsidR="00061ADD" w:rsidRPr="00160200">
        <w:rPr>
          <w:b/>
          <w:bCs/>
          <w:color w:val="002060"/>
          <w:lang w:val="el-GR"/>
        </w:rPr>
        <w:instrText xml:space="preserve"> REF _Ref496542395 \r \h </w:instrText>
      </w:r>
      <w:r w:rsidR="00DF02B0" w:rsidRPr="00160200">
        <w:rPr>
          <w:b/>
          <w:bCs/>
          <w:color w:val="002060"/>
          <w:lang w:val="el-GR"/>
        </w:rPr>
        <w:instrText xml:space="preserve"> \* MERGEFORMAT </w:instrText>
      </w:r>
      <w:r w:rsidR="00061ADD" w:rsidRPr="00160200">
        <w:rPr>
          <w:b/>
          <w:bCs/>
          <w:color w:val="002060"/>
          <w:lang w:val="el-GR"/>
        </w:rPr>
      </w:r>
      <w:r w:rsidR="00061ADD" w:rsidRPr="00160200">
        <w:rPr>
          <w:b/>
          <w:bCs/>
          <w:color w:val="002060"/>
          <w:lang w:val="el-GR"/>
        </w:rPr>
        <w:fldChar w:fldCharType="separate"/>
      </w:r>
      <w:r w:rsidR="007D003C">
        <w:rPr>
          <w:b/>
          <w:bCs/>
          <w:color w:val="002060"/>
          <w:lang w:val="el-GR"/>
        </w:rPr>
        <w:t>2.4.5</w:t>
      </w:r>
      <w:r w:rsidR="00061ADD" w:rsidRPr="00160200">
        <w:rPr>
          <w:b/>
          <w:bCs/>
          <w:color w:val="002060"/>
          <w:lang w:val="el-GR"/>
        </w:rPr>
        <w:fldChar w:fldCharType="end"/>
      </w:r>
      <w:r w:rsidR="00DE6525" w:rsidRPr="00EA6B87">
        <w:rPr>
          <w:lang w:val="el-GR"/>
        </w:rPr>
        <w:t xml:space="preserve"> (Χρόνος ισχύος προσφορών), </w:t>
      </w:r>
      <w:r w:rsidR="00061ADD" w:rsidRPr="00160200">
        <w:rPr>
          <w:b/>
          <w:bCs/>
          <w:color w:val="002060"/>
          <w:lang w:val="el-GR"/>
        </w:rPr>
        <w:fldChar w:fldCharType="begin"/>
      </w:r>
      <w:r w:rsidR="00061ADD" w:rsidRPr="00160200">
        <w:rPr>
          <w:b/>
          <w:bCs/>
          <w:color w:val="002060"/>
          <w:lang w:val="el-GR"/>
        </w:rPr>
        <w:instrText xml:space="preserve"> REF _Ref496542534 \r \h </w:instrText>
      </w:r>
      <w:r w:rsidR="00DF02B0" w:rsidRPr="00160200">
        <w:rPr>
          <w:b/>
          <w:bCs/>
          <w:color w:val="002060"/>
          <w:lang w:val="el-GR"/>
        </w:rPr>
        <w:instrText xml:space="preserve"> \* MERGEFORMAT </w:instrText>
      </w:r>
      <w:r w:rsidR="00061ADD" w:rsidRPr="00160200">
        <w:rPr>
          <w:b/>
          <w:bCs/>
          <w:color w:val="002060"/>
          <w:lang w:val="el-GR"/>
        </w:rPr>
      </w:r>
      <w:r w:rsidR="00061ADD" w:rsidRPr="00160200">
        <w:rPr>
          <w:b/>
          <w:bCs/>
          <w:color w:val="002060"/>
          <w:lang w:val="el-GR"/>
        </w:rPr>
        <w:fldChar w:fldCharType="separate"/>
      </w:r>
      <w:r w:rsidR="007D003C">
        <w:rPr>
          <w:b/>
          <w:bCs/>
          <w:color w:val="002060"/>
          <w:lang w:val="el-GR"/>
        </w:rPr>
        <w:t>3.1</w:t>
      </w:r>
      <w:r w:rsidR="00061ADD" w:rsidRPr="00160200">
        <w:rPr>
          <w:b/>
          <w:bCs/>
          <w:color w:val="002060"/>
          <w:lang w:val="el-GR"/>
        </w:rPr>
        <w:fldChar w:fldCharType="end"/>
      </w:r>
      <w:r w:rsidR="00DE6525" w:rsidRPr="00EA6B87">
        <w:rPr>
          <w:lang w:val="el-GR"/>
        </w:rPr>
        <w:t xml:space="preserve"> (Αποσφράγιση και αξιολόγηση προσφορών), </w:t>
      </w:r>
      <w:r w:rsidR="00061ADD" w:rsidRPr="00160200">
        <w:rPr>
          <w:b/>
          <w:bCs/>
          <w:color w:val="002060"/>
          <w:lang w:val="el-GR"/>
        </w:rPr>
        <w:fldChar w:fldCharType="begin"/>
      </w:r>
      <w:r w:rsidR="00061ADD" w:rsidRPr="00160200">
        <w:rPr>
          <w:b/>
          <w:bCs/>
          <w:color w:val="002060"/>
          <w:lang w:val="el-GR"/>
        </w:rPr>
        <w:instrText xml:space="preserve"> REF _Ref496542592 \r \h </w:instrText>
      </w:r>
      <w:r w:rsidR="00DF02B0" w:rsidRPr="00160200">
        <w:rPr>
          <w:b/>
          <w:bCs/>
          <w:color w:val="002060"/>
          <w:lang w:val="el-GR"/>
        </w:rPr>
        <w:instrText xml:space="preserve"> \* MERGEFORMAT </w:instrText>
      </w:r>
      <w:r w:rsidR="00061ADD" w:rsidRPr="00160200">
        <w:rPr>
          <w:b/>
          <w:bCs/>
          <w:color w:val="002060"/>
          <w:lang w:val="el-GR"/>
        </w:rPr>
      </w:r>
      <w:r w:rsidR="00061ADD" w:rsidRPr="00160200">
        <w:rPr>
          <w:b/>
          <w:bCs/>
          <w:color w:val="002060"/>
          <w:lang w:val="el-GR"/>
        </w:rPr>
        <w:fldChar w:fldCharType="separate"/>
      </w:r>
      <w:r w:rsidR="007D003C">
        <w:rPr>
          <w:b/>
          <w:bCs/>
          <w:color w:val="002060"/>
          <w:lang w:val="el-GR"/>
        </w:rPr>
        <w:t>3.2</w:t>
      </w:r>
      <w:r w:rsidR="00061ADD" w:rsidRPr="00160200">
        <w:rPr>
          <w:b/>
          <w:bCs/>
          <w:color w:val="002060"/>
          <w:lang w:val="el-GR"/>
        </w:rPr>
        <w:fldChar w:fldCharType="end"/>
      </w:r>
      <w:r w:rsidR="00DE6525" w:rsidRPr="00EA6B87">
        <w:rPr>
          <w:lang w:val="el-GR"/>
        </w:rPr>
        <w:t xml:space="preserve"> (Πρόσκληση υποβολής δικαιολογητικών προσωρινού αναδόχου) της παρούσας,</w:t>
      </w:r>
    </w:p>
    <w:p w14:paraId="566624A4" w14:textId="28193B9C" w:rsidR="00DE6525" w:rsidRPr="00EA6B87" w:rsidRDefault="00DE6525" w:rsidP="00F73DE9">
      <w:pPr>
        <w:pStyle w:val="aff"/>
        <w:numPr>
          <w:ilvl w:val="0"/>
          <w:numId w:val="165"/>
        </w:numPr>
        <w:spacing w:before="120" w:line="360" w:lineRule="auto"/>
        <w:ind w:left="284" w:hanging="142"/>
        <w:contextualSpacing w:val="0"/>
        <w:rPr>
          <w:lang w:val="el-GR"/>
        </w:rPr>
      </w:pPr>
      <w:r w:rsidRPr="00EA6B87">
        <w:rPr>
          <w:lang w:val="el-GR"/>
        </w:rPr>
        <w:t xml:space="preserve">η οποία περιέχει </w:t>
      </w:r>
      <w:r w:rsidR="00854F57" w:rsidRPr="00EA6B87">
        <w:rPr>
          <w:lang w:val="el-GR"/>
        </w:rPr>
        <w:t xml:space="preserve">ατελείς, ελλιπείς, ασαφείς </w:t>
      </w:r>
      <w:r w:rsidR="00FA03E7" w:rsidRPr="00EA6B8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3D406A">
        <w:rPr>
          <w:lang w:val="el-GR"/>
        </w:rPr>
        <w:t>Δ</w:t>
      </w:r>
      <w:r w:rsidR="003D406A" w:rsidRPr="00EA6B87">
        <w:rPr>
          <w:lang w:val="el-GR"/>
        </w:rPr>
        <w:t>ιακήρυξης</w:t>
      </w:r>
      <w:r w:rsidR="00FA03E7" w:rsidRPr="00EA6B87">
        <w:rPr>
          <w:lang w:val="el-GR"/>
        </w:rPr>
        <w:t>,</w:t>
      </w:r>
    </w:p>
    <w:p w14:paraId="27989520" w14:textId="77777777" w:rsidR="00A334BA" w:rsidRPr="00EA6B87" w:rsidRDefault="00A334BA" w:rsidP="00F73DE9">
      <w:pPr>
        <w:spacing w:before="120" w:line="360" w:lineRule="auto"/>
        <w:rPr>
          <w:lang w:val="el-GR"/>
        </w:rPr>
      </w:pPr>
    </w:p>
    <w:p w14:paraId="239DB588" w14:textId="1806A403" w:rsidR="00DE6525" w:rsidRPr="00EA6B87" w:rsidRDefault="00DE6525" w:rsidP="00F73DE9">
      <w:pPr>
        <w:pStyle w:val="aff"/>
        <w:numPr>
          <w:ilvl w:val="0"/>
          <w:numId w:val="165"/>
        </w:numPr>
        <w:spacing w:before="120" w:line="360" w:lineRule="auto"/>
        <w:ind w:left="284" w:hanging="142"/>
        <w:contextualSpacing w:val="0"/>
        <w:rPr>
          <w:lang w:val="el-GR"/>
        </w:rPr>
      </w:pPr>
      <w:r w:rsidRPr="00EA6B87">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160200">
        <w:rPr>
          <w:b/>
          <w:bCs/>
          <w:color w:val="002060"/>
          <w:lang w:val="el-GR"/>
        </w:rPr>
        <w:fldChar w:fldCharType="begin"/>
      </w:r>
      <w:r w:rsidR="00061ADD" w:rsidRPr="00160200">
        <w:rPr>
          <w:b/>
          <w:bCs/>
          <w:color w:val="002060"/>
          <w:lang w:val="el-GR"/>
        </w:rPr>
        <w:instrText xml:space="preserve"> REF _Ref496542486 \r \h </w:instrText>
      </w:r>
      <w:r w:rsidR="00DF02B0" w:rsidRPr="00160200">
        <w:rPr>
          <w:b/>
          <w:bCs/>
          <w:color w:val="002060"/>
          <w:lang w:val="el-GR"/>
        </w:rPr>
        <w:instrText xml:space="preserve"> \* MERGEFORMAT </w:instrText>
      </w:r>
      <w:r w:rsidR="00061ADD" w:rsidRPr="00160200">
        <w:rPr>
          <w:b/>
          <w:bCs/>
          <w:color w:val="002060"/>
          <w:lang w:val="el-GR"/>
        </w:rPr>
      </w:r>
      <w:r w:rsidR="00061ADD" w:rsidRPr="00160200">
        <w:rPr>
          <w:b/>
          <w:bCs/>
          <w:color w:val="002060"/>
          <w:lang w:val="el-GR"/>
        </w:rPr>
        <w:fldChar w:fldCharType="separate"/>
      </w:r>
      <w:r w:rsidR="007D003C">
        <w:rPr>
          <w:b/>
          <w:bCs/>
          <w:color w:val="002060"/>
          <w:lang w:val="el-GR"/>
        </w:rPr>
        <w:t>3.1.1</w:t>
      </w:r>
      <w:r w:rsidR="00061ADD" w:rsidRPr="00160200">
        <w:rPr>
          <w:b/>
          <w:bCs/>
          <w:color w:val="002060"/>
          <w:lang w:val="el-GR"/>
        </w:rPr>
        <w:fldChar w:fldCharType="end"/>
      </w:r>
      <w:r w:rsidRPr="00EA6B87">
        <w:rPr>
          <w:lang w:val="el-GR"/>
        </w:rPr>
        <w:t xml:space="preserve">. της παρούσας </w:t>
      </w:r>
      <w:r w:rsidR="00FA03E7" w:rsidRPr="00EA6B87">
        <w:rPr>
          <w:lang w:val="el-GR"/>
        </w:rPr>
        <w:t>και τα άρθρα 102 και 103 του ν. 4412/2016</w:t>
      </w:r>
      <w:r w:rsidRPr="00EA6B87">
        <w:rPr>
          <w:lang w:val="el-GR"/>
        </w:rPr>
        <w:t>,</w:t>
      </w:r>
    </w:p>
    <w:p w14:paraId="7449F221" w14:textId="3F5F7CD9" w:rsidR="00DE6525" w:rsidRPr="00EA6B87" w:rsidRDefault="00DE6525" w:rsidP="00F73DE9">
      <w:pPr>
        <w:pStyle w:val="aff"/>
        <w:numPr>
          <w:ilvl w:val="0"/>
          <w:numId w:val="165"/>
        </w:numPr>
        <w:spacing w:before="120" w:line="360" w:lineRule="auto"/>
        <w:ind w:left="284" w:hanging="142"/>
        <w:contextualSpacing w:val="0"/>
        <w:rPr>
          <w:lang w:val="el-GR"/>
        </w:rPr>
      </w:pPr>
      <w:r w:rsidRPr="00EA6B87">
        <w:rPr>
          <w:lang w:val="el-GR"/>
        </w:rPr>
        <w:t>η οποία είναι εναλλακτική προσφορά</w:t>
      </w:r>
      <w:r w:rsidR="00EE75CB" w:rsidRPr="00EA6B87">
        <w:rPr>
          <w:lang w:val="el-GR"/>
        </w:rPr>
        <w:t>.</w:t>
      </w:r>
    </w:p>
    <w:p w14:paraId="53DAC004" w14:textId="0281E23B" w:rsidR="00DE6525" w:rsidRPr="00EA6B87" w:rsidRDefault="00DE6525" w:rsidP="00F73DE9">
      <w:pPr>
        <w:pStyle w:val="aff"/>
        <w:numPr>
          <w:ilvl w:val="0"/>
          <w:numId w:val="165"/>
        </w:numPr>
        <w:spacing w:before="120" w:line="360" w:lineRule="auto"/>
        <w:ind w:left="284" w:hanging="142"/>
        <w:contextualSpacing w:val="0"/>
        <w:rPr>
          <w:lang w:val="el-GR"/>
        </w:rPr>
      </w:pPr>
      <w:r w:rsidRPr="00EA6B87">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CA01E1">
        <w:rPr>
          <w:b/>
          <w:bCs/>
          <w:color w:val="002060"/>
          <w:lang w:val="el-GR"/>
        </w:rPr>
        <w:fldChar w:fldCharType="begin"/>
      </w:r>
      <w:r w:rsidR="00565241" w:rsidRPr="00CA01E1">
        <w:rPr>
          <w:b/>
          <w:bCs/>
          <w:color w:val="002060"/>
          <w:lang w:val="el-GR"/>
        </w:rPr>
        <w:instrText xml:space="preserve"> REF _Ref496540586 \r \h </w:instrText>
      </w:r>
      <w:r w:rsidR="00250252" w:rsidRPr="00CA01E1">
        <w:rPr>
          <w:b/>
          <w:bCs/>
          <w:color w:val="002060"/>
          <w:lang w:val="el-GR"/>
        </w:rPr>
        <w:instrText xml:space="preserve"> \* MERGEFORMAT </w:instrText>
      </w:r>
      <w:r w:rsidR="00565241" w:rsidRPr="00CA01E1">
        <w:rPr>
          <w:b/>
          <w:bCs/>
          <w:color w:val="002060"/>
          <w:lang w:val="el-GR"/>
        </w:rPr>
      </w:r>
      <w:r w:rsidR="00565241" w:rsidRPr="00CA01E1">
        <w:rPr>
          <w:b/>
          <w:bCs/>
          <w:color w:val="002060"/>
          <w:lang w:val="el-GR"/>
        </w:rPr>
        <w:fldChar w:fldCharType="separate"/>
      </w:r>
      <w:r w:rsidR="007D003C">
        <w:rPr>
          <w:b/>
          <w:bCs/>
          <w:color w:val="002060"/>
          <w:lang w:val="el-GR"/>
        </w:rPr>
        <w:t>2.2.3.3</w:t>
      </w:r>
      <w:r w:rsidR="00565241" w:rsidRPr="00CA01E1">
        <w:rPr>
          <w:b/>
          <w:bCs/>
          <w:color w:val="002060"/>
          <w:lang w:val="el-GR"/>
        </w:rPr>
        <w:fldChar w:fldCharType="end"/>
      </w:r>
      <w:r w:rsidRPr="00EA6B87">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0A05462D" w14:textId="77777777" w:rsidR="00DE6525" w:rsidRPr="00EA6B87" w:rsidRDefault="00DE6525" w:rsidP="00F73DE9">
      <w:pPr>
        <w:pStyle w:val="aff"/>
        <w:numPr>
          <w:ilvl w:val="0"/>
          <w:numId w:val="165"/>
        </w:numPr>
        <w:spacing w:before="120" w:line="360" w:lineRule="auto"/>
        <w:ind w:left="284" w:hanging="142"/>
        <w:contextualSpacing w:val="0"/>
        <w:rPr>
          <w:lang w:val="el-GR"/>
        </w:rPr>
      </w:pPr>
      <w:r w:rsidRPr="00EA6B87">
        <w:rPr>
          <w:lang w:val="el-GR"/>
        </w:rPr>
        <w:t>η οποία είναι υπό αίρεση,</w:t>
      </w:r>
    </w:p>
    <w:p w14:paraId="540D6E35" w14:textId="30D3B276" w:rsidR="00250252" w:rsidRPr="00EA6B87" w:rsidRDefault="00250252" w:rsidP="00F73DE9">
      <w:pPr>
        <w:pStyle w:val="aff"/>
        <w:numPr>
          <w:ilvl w:val="0"/>
          <w:numId w:val="165"/>
        </w:numPr>
        <w:spacing w:before="120" w:line="360" w:lineRule="auto"/>
        <w:ind w:left="284" w:hanging="142"/>
        <w:contextualSpacing w:val="0"/>
        <w:rPr>
          <w:lang w:val="el-GR"/>
        </w:rPr>
      </w:pPr>
      <w:r w:rsidRPr="00EA6B87">
        <w:rPr>
          <w:lang w:val="el-GR"/>
        </w:rPr>
        <w:lastRenderedPageBreak/>
        <w:t>η οποία εμφανίζει οποιοδήποτε στοιχείο του</w:t>
      </w:r>
      <w:r w:rsidR="00B01343">
        <w:rPr>
          <w:lang w:val="el-GR"/>
        </w:rPr>
        <w:t xml:space="preserve"> προσφερόμενου</w:t>
      </w:r>
      <w:r w:rsidRPr="00EA6B87">
        <w:rPr>
          <w:lang w:val="el-GR"/>
        </w:rPr>
        <w:t xml:space="preserve"> κόστους σε είδος, προϊόν ή υπηρεσία (εκτός εάν ρητά απαιτείται από τη </w:t>
      </w:r>
      <w:r w:rsidR="00D3691A">
        <w:rPr>
          <w:lang w:val="el-GR"/>
        </w:rPr>
        <w:t>Δ</w:t>
      </w:r>
      <w:r w:rsidRPr="00EA6B87">
        <w:rPr>
          <w:lang w:val="el-GR"/>
        </w:rPr>
        <w:t>ιακήρυξη), ή σε μερικό ή γενικό σύνολο σε άλλο μέρος πλην της Οικονομικής Προσφοράς,</w:t>
      </w:r>
    </w:p>
    <w:p w14:paraId="2249C72A" w14:textId="0CE7A1DB" w:rsidR="00FA03E7" w:rsidRPr="00EA6B87" w:rsidRDefault="00FA03E7" w:rsidP="00F73DE9">
      <w:pPr>
        <w:pStyle w:val="aff"/>
        <w:numPr>
          <w:ilvl w:val="0"/>
          <w:numId w:val="165"/>
        </w:numPr>
        <w:spacing w:before="120" w:line="360" w:lineRule="auto"/>
        <w:ind w:left="284" w:hanging="142"/>
        <w:contextualSpacing w:val="0"/>
        <w:rPr>
          <w:lang w:val="el-GR"/>
        </w:rPr>
      </w:pPr>
      <w:r w:rsidRPr="00EA6B8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sidRPr="00EA6B87">
        <w:rPr>
          <w:lang w:val="el-GR"/>
        </w:rPr>
        <w:t xml:space="preserve"> </w:t>
      </w:r>
      <w:r w:rsidRPr="00EA6B8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EA6B87" w:rsidRDefault="00957A03" w:rsidP="00F73DE9">
      <w:pPr>
        <w:pStyle w:val="aff"/>
        <w:numPr>
          <w:ilvl w:val="0"/>
          <w:numId w:val="165"/>
        </w:numPr>
        <w:spacing w:before="120" w:line="360" w:lineRule="auto"/>
        <w:ind w:left="284" w:hanging="142"/>
        <w:contextualSpacing w:val="0"/>
        <w:rPr>
          <w:lang w:val="el-GR"/>
        </w:rPr>
      </w:pPr>
      <w:r w:rsidRPr="00EA6B87">
        <w:rPr>
          <w:lang w:val="el-GR"/>
        </w:rPr>
        <w:t>εφόσον διαπιστωθεί ότι είναι ασυνήθιστα χαμηλή διότι δε συμμορφώνεται με τις ισχύουσες</w:t>
      </w:r>
      <w:r w:rsidR="00DF776D" w:rsidRPr="00EA6B87">
        <w:rPr>
          <w:lang w:val="el-GR"/>
        </w:rPr>
        <w:t xml:space="preserve"> </w:t>
      </w:r>
      <w:r w:rsidRPr="00EA6B87">
        <w:rPr>
          <w:lang w:val="el-GR"/>
        </w:rPr>
        <w:t>υποχρεώσεις της παρ. 2 του άρθρου 18 του ν.4412/2016,</w:t>
      </w:r>
    </w:p>
    <w:p w14:paraId="227B61DD" w14:textId="4B70D5F8" w:rsidR="00957A03" w:rsidRPr="00EA6B87" w:rsidRDefault="00957A03" w:rsidP="00F73DE9">
      <w:pPr>
        <w:pStyle w:val="aff"/>
        <w:numPr>
          <w:ilvl w:val="0"/>
          <w:numId w:val="165"/>
        </w:numPr>
        <w:spacing w:before="120" w:line="360" w:lineRule="auto"/>
        <w:ind w:left="284" w:hanging="142"/>
        <w:contextualSpacing w:val="0"/>
        <w:rPr>
          <w:lang w:val="el-GR"/>
        </w:rPr>
      </w:pPr>
      <w:r w:rsidRPr="00EA6B87">
        <w:rPr>
          <w:lang w:val="el-GR"/>
        </w:rPr>
        <w:t>η οποία παρουσιάζει αποκλίσεις ως προς τους όρους και τις τεχνικές προδιαγραφές της σύμβασης</w:t>
      </w:r>
      <w:r w:rsidR="00343C6A">
        <w:rPr>
          <w:lang w:val="el-GR"/>
        </w:rPr>
        <w:t xml:space="preserve"> που έχουν ρητώς καθοριστεί, επί ποινή αποκλεισμού, στην παρούσα Διακήρυξη</w:t>
      </w:r>
      <w:r w:rsidRPr="00EA6B87">
        <w:rPr>
          <w:lang w:val="el-GR"/>
        </w:rPr>
        <w:t>,</w:t>
      </w:r>
    </w:p>
    <w:p w14:paraId="7266217D" w14:textId="6A7F5BBD" w:rsidR="00FA03E7" w:rsidRPr="00EA6B87" w:rsidRDefault="00957A03" w:rsidP="00F73DE9">
      <w:pPr>
        <w:pStyle w:val="aff"/>
        <w:numPr>
          <w:ilvl w:val="0"/>
          <w:numId w:val="165"/>
        </w:numPr>
        <w:spacing w:before="120" w:line="360" w:lineRule="auto"/>
        <w:ind w:left="284" w:hanging="142"/>
        <w:contextualSpacing w:val="0"/>
        <w:rPr>
          <w:lang w:val="el-GR"/>
        </w:rPr>
      </w:pPr>
      <w:r w:rsidRPr="00EA6B87">
        <w:rPr>
          <w:lang w:val="el-GR"/>
        </w:rPr>
        <w:t xml:space="preserve">η οποία παρουσιάζει ελλείψεις ως προς τα δικαιολογητικά που ζητούνται από τα έγγραφα της παρούσας </w:t>
      </w:r>
      <w:r w:rsidR="00343C6A">
        <w:rPr>
          <w:lang w:val="el-GR"/>
        </w:rPr>
        <w:t>Δ</w:t>
      </w:r>
      <w:r w:rsidR="00343C6A" w:rsidRPr="00EA6B87">
        <w:rPr>
          <w:lang w:val="el-GR"/>
        </w:rPr>
        <w:t>ιακήρυξης</w:t>
      </w:r>
      <w:r w:rsidRPr="00EA6B87">
        <w:rPr>
          <w:lang w:val="el-GR"/>
        </w:rPr>
        <w:t>,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05A63BDD" w:rsidR="00957A03" w:rsidRPr="00EA6B87" w:rsidRDefault="00957A03" w:rsidP="00F73DE9">
      <w:pPr>
        <w:pStyle w:val="aff"/>
        <w:numPr>
          <w:ilvl w:val="0"/>
          <w:numId w:val="165"/>
        </w:numPr>
        <w:spacing w:before="120" w:line="360" w:lineRule="auto"/>
        <w:ind w:left="284" w:hanging="142"/>
        <w:contextualSpacing w:val="0"/>
        <w:rPr>
          <w:lang w:val="el-GR"/>
        </w:rPr>
      </w:pPr>
      <w:r w:rsidRPr="00EA6B87">
        <w:rPr>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00CA01E1" w:rsidRPr="00160200">
        <w:rPr>
          <w:b/>
          <w:bCs/>
          <w:color w:val="002060"/>
          <w:lang w:val="el-GR"/>
        </w:rPr>
        <w:fldChar w:fldCharType="begin"/>
      </w:r>
      <w:r w:rsidR="00CA01E1" w:rsidRPr="00160200">
        <w:rPr>
          <w:b/>
          <w:bCs/>
          <w:color w:val="002060"/>
          <w:lang w:val="el-GR"/>
        </w:rPr>
        <w:instrText xml:space="preserve"> REF _Ref172635514 \r \h </w:instrText>
      </w:r>
      <w:r w:rsidR="00CA01E1" w:rsidRPr="00160200">
        <w:rPr>
          <w:b/>
          <w:bCs/>
          <w:color w:val="002060"/>
          <w:lang w:val="el-GR"/>
        </w:rPr>
      </w:r>
      <w:r w:rsidR="00CA01E1" w:rsidRPr="00160200">
        <w:rPr>
          <w:b/>
          <w:bCs/>
          <w:color w:val="002060"/>
          <w:lang w:val="el-GR"/>
        </w:rPr>
        <w:fldChar w:fldCharType="separate"/>
      </w:r>
      <w:r w:rsidR="007D003C">
        <w:rPr>
          <w:b/>
          <w:bCs/>
          <w:color w:val="002060"/>
          <w:lang w:val="el-GR"/>
        </w:rPr>
        <w:t>2.2.3</w:t>
      </w:r>
      <w:r w:rsidR="00CA01E1" w:rsidRPr="00160200">
        <w:rPr>
          <w:b/>
          <w:bCs/>
          <w:color w:val="002060"/>
          <w:lang w:val="el-GR"/>
        </w:rPr>
        <w:fldChar w:fldCharType="end"/>
      </w:r>
      <w:r w:rsidRPr="00EA6B87">
        <w:rPr>
          <w:lang w:val="el-GR"/>
        </w:rPr>
        <w:t xml:space="preserve"> της παρούσας ή η πλήρωση μιας ή περισσότερων από τις απαιτήσεις των κριτηρίων ποιοτικής επιλογής, σύμφωνα με τις παραγράφους </w:t>
      </w:r>
      <w:r w:rsidR="00CA01E1" w:rsidRPr="00160200">
        <w:rPr>
          <w:b/>
          <w:bCs/>
          <w:color w:val="002060"/>
          <w:lang w:val="el-GR"/>
        </w:rPr>
        <w:fldChar w:fldCharType="begin"/>
      </w:r>
      <w:r w:rsidR="00CA01E1" w:rsidRPr="00160200">
        <w:rPr>
          <w:b/>
          <w:bCs/>
          <w:color w:val="002060"/>
          <w:lang w:val="el-GR"/>
        </w:rPr>
        <w:instrText xml:space="preserve"> REF _Ref74510337 \r \h </w:instrText>
      </w:r>
      <w:r w:rsidR="00CA01E1" w:rsidRPr="00160200">
        <w:rPr>
          <w:b/>
          <w:bCs/>
          <w:color w:val="002060"/>
          <w:lang w:val="el-GR"/>
        </w:rPr>
      </w:r>
      <w:r w:rsidR="00CA01E1" w:rsidRPr="00160200">
        <w:rPr>
          <w:b/>
          <w:bCs/>
          <w:color w:val="002060"/>
          <w:lang w:val="el-GR"/>
        </w:rPr>
        <w:fldChar w:fldCharType="separate"/>
      </w:r>
      <w:r w:rsidR="007D003C">
        <w:rPr>
          <w:b/>
          <w:bCs/>
          <w:color w:val="002060"/>
          <w:lang w:val="el-GR"/>
        </w:rPr>
        <w:t>2.2.4</w:t>
      </w:r>
      <w:r w:rsidR="00CA01E1" w:rsidRPr="00160200">
        <w:rPr>
          <w:b/>
          <w:bCs/>
          <w:color w:val="002060"/>
          <w:lang w:val="el-GR"/>
        </w:rPr>
        <w:fldChar w:fldCharType="end"/>
      </w:r>
      <w:r w:rsidR="00CA01E1" w:rsidRPr="00160200">
        <w:rPr>
          <w:lang w:val="el-GR"/>
        </w:rPr>
        <w:t xml:space="preserve"> </w:t>
      </w:r>
      <w:r w:rsidR="00E337F5" w:rsidRPr="00EA6B87">
        <w:rPr>
          <w:lang w:val="el-GR"/>
        </w:rPr>
        <w:t xml:space="preserve">έως </w:t>
      </w:r>
      <w:r w:rsidR="00CA01E1" w:rsidRPr="00160200">
        <w:rPr>
          <w:b/>
          <w:bCs/>
          <w:color w:val="002060"/>
          <w:lang w:val="el-GR"/>
        </w:rPr>
        <w:fldChar w:fldCharType="begin"/>
      </w:r>
      <w:r w:rsidR="00CA01E1" w:rsidRPr="00160200">
        <w:rPr>
          <w:b/>
          <w:bCs/>
          <w:color w:val="002060"/>
          <w:lang w:val="el-GR"/>
        </w:rPr>
        <w:instrText xml:space="preserve"> REF _Ref496541343 \r \h </w:instrText>
      </w:r>
      <w:r w:rsidR="00CA01E1">
        <w:rPr>
          <w:b/>
          <w:bCs/>
          <w:color w:val="002060"/>
          <w:lang w:val="el-GR"/>
        </w:rPr>
        <w:instrText xml:space="preserve"> \* MERGEFORMAT </w:instrText>
      </w:r>
      <w:r w:rsidR="00CA01E1" w:rsidRPr="00160200">
        <w:rPr>
          <w:b/>
          <w:bCs/>
          <w:color w:val="002060"/>
          <w:lang w:val="el-GR"/>
        </w:rPr>
      </w:r>
      <w:r w:rsidR="00CA01E1" w:rsidRPr="00160200">
        <w:rPr>
          <w:b/>
          <w:bCs/>
          <w:color w:val="002060"/>
          <w:lang w:val="el-GR"/>
        </w:rPr>
        <w:fldChar w:fldCharType="separate"/>
      </w:r>
      <w:r w:rsidR="007D003C">
        <w:rPr>
          <w:b/>
          <w:bCs/>
          <w:color w:val="002060"/>
          <w:lang w:val="el-GR"/>
        </w:rPr>
        <w:t>2.2.7</w:t>
      </w:r>
      <w:r w:rsidR="00CA01E1" w:rsidRPr="00160200">
        <w:rPr>
          <w:b/>
          <w:bCs/>
          <w:color w:val="002060"/>
          <w:lang w:val="el-GR"/>
        </w:rPr>
        <w:fldChar w:fldCharType="end"/>
      </w:r>
      <w:r w:rsidRPr="00EA6B87">
        <w:rPr>
          <w:lang w:val="el-GR"/>
        </w:rPr>
        <w:t>, περί κριτηρίων επιλογής,</w:t>
      </w:r>
    </w:p>
    <w:p w14:paraId="041C83A6" w14:textId="15DA308F" w:rsidR="00957A03" w:rsidRPr="00EA6B87" w:rsidRDefault="00957A03" w:rsidP="00F73DE9">
      <w:pPr>
        <w:pStyle w:val="aff"/>
        <w:numPr>
          <w:ilvl w:val="0"/>
          <w:numId w:val="165"/>
        </w:numPr>
        <w:spacing w:before="120" w:line="360" w:lineRule="auto"/>
        <w:ind w:left="284" w:hanging="142"/>
        <w:contextualSpacing w:val="0"/>
        <w:rPr>
          <w:lang w:val="el-GR"/>
        </w:rPr>
      </w:pPr>
      <w:r w:rsidRPr="00EA6B87">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EA6B87">
        <w:rPr>
          <w:lang w:val="el-GR"/>
        </w:rPr>
        <w:t>,</w:t>
      </w:r>
    </w:p>
    <w:p w14:paraId="54F33019" w14:textId="77777777" w:rsidR="00250252" w:rsidRPr="00EA6B87" w:rsidRDefault="00250252" w:rsidP="00F73DE9">
      <w:pPr>
        <w:pStyle w:val="aff"/>
        <w:numPr>
          <w:ilvl w:val="0"/>
          <w:numId w:val="165"/>
        </w:numPr>
        <w:spacing w:before="120" w:line="360" w:lineRule="auto"/>
        <w:ind w:left="284" w:hanging="142"/>
        <w:contextualSpacing w:val="0"/>
        <w:rPr>
          <w:lang w:val="el-GR"/>
        </w:rPr>
      </w:pPr>
      <w:bookmarkStart w:id="281" w:name="_Hlk126499328"/>
      <w:r w:rsidRPr="00EA6B87">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81"/>
    <w:p w14:paraId="10892326" w14:textId="1FBA5774" w:rsidR="004E79B7" w:rsidRPr="00EA6B87" w:rsidRDefault="00250252" w:rsidP="00F73DE9">
      <w:pPr>
        <w:pStyle w:val="aff"/>
        <w:numPr>
          <w:ilvl w:val="0"/>
          <w:numId w:val="165"/>
        </w:numPr>
        <w:spacing w:before="120" w:line="360" w:lineRule="auto"/>
        <w:ind w:left="284" w:hanging="142"/>
        <w:contextualSpacing w:val="0"/>
        <w:rPr>
          <w:lang w:val="el-GR"/>
        </w:rPr>
      </w:pPr>
      <w:r w:rsidRPr="00EA6B87">
        <w:rPr>
          <w:lang w:val="el-GR"/>
        </w:rPr>
        <w:t>της οποίας το συνολικό τίμημα υπερβαίνει τον προϋπολογισμό του Έργου,</w:t>
      </w:r>
    </w:p>
    <w:p w14:paraId="24AC6F41" w14:textId="30E10A7D" w:rsidR="00250252" w:rsidRPr="00EA6B87" w:rsidRDefault="004E79B7" w:rsidP="00F73DE9">
      <w:pPr>
        <w:pStyle w:val="aff"/>
        <w:numPr>
          <w:ilvl w:val="0"/>
          <w:numId w:val="165"/>
        </w:numPr>
        <w:spacing w:before="120" w:line="360" w:lineRule="auto"/>
        <w:ind w:left="284" w:hanging="142"/>
        <w:contextualSpacing w:val="0"/>
        <w:rPr>
          <w:lang w:val="el-GR"/>
        </w:rPr>
      </w:pPr>
      <w:bookmarkStart w:id="282" w:name="_Hlk126499378"/>
      <w:r w:rsidRPr="00EA6B87">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82"/>
    </w:p>
    <w:p w14:paraId="0634DE65" w14:textId="77777777" w:rsidR="008338F0" w:rsidRPr="00EA6B87" w:rsidRDefault="003355E7" w:rsidP="00F73DE9">
      <w:pPr>
        <w:pStyle w:val="1"/>
        <w:spacing w:line="360" w:lineRule="auto"/>
        <w:rPr>
          <w:rFonts w:cs="Tahoma"/>
          <w:sz w:val="22"/>
          <w:szCs w:val="22"/>
        </w:rPr>
      </w:pPr>
      <w:bookmarkStart w:id="283" w:name="_Toc97194442"/>
      <w:bookmarkStart w:id="284" w:name="_Toc177459219"/>
      <w:r w:rsidRPr="00EA6B87">
        <w:rPr>
          <w:rFonts w:cs="Tahoma"/>
          <w:sz w:val="22"/>
          <w:szCs w:val="22"/>
        </w:rPr>
        <w:lastRenderedPageBreak/>
        <w:t>ΔΙΕΝΕΡΓΕΙΑ ΔΙΑΔΙΚΑΣΙΑΣ - ΑΞΙΟΛΟΓΗΣΗ ΠΡΟΣΦΟΡΩΝ</w:t>
      </w:r>
      <w:bookmarkEnd w:id="283"/>
      <w:bookmarkEnd w:id="284"/>
      <w:r w:rsidR="00E1337D" w:rsidRPr="00EA6B87">
        <w:rPr>
          <w:rFonts w:cs="Tahoma"/>
          <w:sz w:val="22"/>
          <w:szCs w:val="22"/>
        </w:rPr>
        <w:t xml:space="preserve"> </w:t>
      </w:r>
    </w:p>
    <w:p w14:paraId="35446AA3" w14:textId="77777777" w:rsidR="008338F0" w:rsidRPr="00EA6B87" w:rsidRDefault="003355E7" w:rsidP="00F73DE9">
      <w:pPr>
        <w:pStyle w:val="2"/>
        <w:spacing w:line="360" w:lineRule="auto"/>
        <w:rPr>
          <w:rFonts w:cs="Tahoma"/>
          <w:lang w:val="el-GR"/>
        </w:rPr>
      </w:pPr>
      <w:r w:rsidRPr="00EA6B87">
        <w:rPr>
          <w:rFonts w:cs="Tahoma"/>
          <w:lang w:val="el-GR"/>
        </w:rPr>
        <w:tab/>
      </w:r>
      <w:bookmarkStart w:id="285" w:name="_Ref496542534"/>
      <w:bookmarkStart w:id="286" w:name="_Toc97194311"/>
      <w:bookmarkStart w:id="287" w:name="_Toc97194443"/>
      <w:bookmarkStart w:id="288" w:name="_Toc177459220"/>
      <w:r w:rsidRPr="00EA6B87">
        <w:rPr>
          <w:rFonts w:cs="Tahoma"/>
          <w:lang w:val="el-GR"/>
        </w:rPr>
        <w:t>Αποσφράγιση και αξιολόγηση προσφορών</w:t>
      </w:r>
      <w:bookmarkEnd w:id="285"/>
      <w:bookmarkEnd w:id="286"/>
      <w:bookmarkEnd w:id="287"/>
      <w:bookmarkEnd w:id="288"/>
      <w:r w:rsidRPr="00EA6B87">
        <w:rPr>
          <w:rFonts w:cs="Tahoma"/>
          <w:lang w:val="el-GR"/>
        </w:rPr>
        <w:t xml:space="preserve"> </w:t>
      </w:r>
    </w:p>
    <w:p w14:paraId="1CBBAD8F" w14:textId="77777777" w:rsidR="008338F0" w:rsidRPr="00EA6B87" w:rsidRDefault="003355E7" w:rsidP="00F73DE9">
      <w:pPr>
        <w:pStyle w:val="3"/>
        <w:spacing w:line="360" w:lineRule="auto"/>
        <w:ind w:left="1134" w:hanging="992"/>
        <w:rPr>
          <w:rFonts w:cs="Tahoma"/>
          <w:lang w:val="el-GR"/>
        </w:rPr>
      </w:pPr>
      <w:bookmarkStart w:id="289" w:name="_Ref496542486"/>
      <w:bookmarkStart w:id="290" w:name="_Toc97194312"/>
      <w:bookmarkStart w:id="291" w:name="_Toc97194444"/>
      <w:bookmarkStart w:id="292" w:name="_Toc177459221"/>
      <w:r w:rsidRPr="00EA6B87">
        <w:rPr>
          <w:rFonts w:cs="Tahoma"/>
          <w:lang w:val="el-GR"/>
        </w:rPr>
        <w:t>Ηλεκτρονική αποσφράγιση προσφορών</w:t>
      </w:r>
      <w:bookmarkEnd w:id="289"/>
      <w:bookmarkEnd w:id="290"/>
      <w:bookmarkEnd w:id="291"/>
      <w:bookmarkEnd w:id="292"/>
    </w:p>
    <w:p w14:paraId="66FDFF38" w14:textId="77777777" w:rsidR="00B23FCC" w:rsidRPr="00EA6B87" w:rsidRDefault="00B23FCC" w:rsidP="00F73DE9">
      <w:pPr>
        <w:spacing w:line="360" w:lineRule="auto"/>
        <w:rPr>
          <w:lang w:val="el-GR"/>
        </w:rPr>
      </w:pPr>
      <w:r w:rsidRPr="00EA6B87">
        <w:rPr>
          <w:lang w:val="el-GR"/>
        </w:rPr>
        <w:t>Το πιστοποιημένο στο ΕΣΗΔΗΣ, για την αποσφράγιση των</w:t>
      </w:r>
      <w:r w:rsidR="00E1337D" w:rsidRPr="00EA6B87">
        <w:rPr>
          <w:lang w:val="el-GR"/>
        </w:rPr>
        <w:t xml:space="preserve"> </w:t>
      </w:r>
      <w:r w:rsidRPr="00EA6B87">
        <w:rPr>
          <w:lang w:val="el-GR"/>
        </w:rPr>
        <w:t>προσφορών</w:t>
      </w:r>
      <w:r w:rsidR="00E1337D" w:rsidRPr="00EA6B87">
        <w:rPr>
          <w:lang w:val="el-GR"/>
        </w:rPr>
        <w:t xml:space="preserve"> </w:t>
      </w:r>
      <w:r w:rsidRPr="00EA6B87">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680B9B26" w:rsidR="00032BBA" w:rsidRPr="009A2C21" w:rsidRDefault="00032BBA" w:rsidP="00F73DE9">
      <w:pPr>
        <w:widowControl w:val="0"/>
        <w:numPr>
          <w:ilvl w:val="0"/>
          <w:numId w:val="5"/>
        </w:numPr>
        <w:spacing w:after="60" w:line="360" w:lineRule="auto"/>
        <w:textAlignment w:val="baseline"/>
        <w:rPr>
          <w:kern w:val="1"/>
          <w:lang w:val="el-GR" w:eastAsia="ar-SA"/>
        </w:rPr>
      </w:pPr>
      <w:r w:rsidRPr="00EA6B87">
        <w:rPr>
          <w:kern w:val="1"/>
          <w:lang w:val="el-GR" w:eastAsia="ar-SA"/>
        </w:rPr>
        <w:t xml:space="preserve">Ηλεκτρονική Αποσφράγιση του (υπό)φακέλου «Δικαιολογητικά Συμμετοχής-Τεχνική Προσφορά», </w:t>
      </w:r>
      <w:r w:rsidR="00C148C8">
        <w:rPr>
          <w:lang w:val="el-GR"/>
        </w:rPr>
        <w:t>μία</w:t>
      </w:r>
      <w:r w:rsidR="00C148C8" w:rsidRPr="00EA6B87">
        <w:rPr>
          <w:lang w:val="el-GR"/>
        </w:rPr>
        <w:t xml:space="preserve"> </w:t>
      </w:r>
      <w:r w:rsidRPr="00EA6B87">
        <w:rPr>
          <w:lang w:val="el-GR"/>
        </w:rPr>
        <w:t>(</w:t>
      </w:r>
      <w:r w:rsidR="00C148C8">
        <w:rPr>
          <w:lang w:val="el-GR"/>
        </w:rPr>
        <w:t>1</w:t>
      </w:r>
      <w:r w:rsidRPr="00EA6B87">
        <w:rPr>
          <w:lang w:val="el-GR"/>
        </w:rPr>
        <w:t>) εργάσιμ</w:t>
      </w:r>
      <w:r w:rsidR="00C148C8">
        <w:rPr>
          <w:lang w:val="el-GR"/>
        </w:rPr>
        <w:t>η</w:t>
      </w:r>
      <w:r w:rsidRPr="00EA6B87">
        <w:rPr>
          <w:lang w:val="el-GR"/>
        </w:rPr>
        <w:t xml:space="preserve"> ημέρ</w:t>
      </w:r>
      <w:r w:rsidR="00C148C8">
        <w:rPr>
          <w:lang w:val="el-GR"/>
        </w:rPr>
        <w:t>α</w:t>
      </w:r>
      <w:r w:rsidRPr="00EA6B87">
        <w:rPr>
          <w:lang w:val="el-GR"/>
        </w:rPr>
        <w:t xml:space="preserve"> μετά την καταληκτική ημερομηνία προσφορών </w:t>
      </w:r>
      <w:r w:rsidRPr="009A2C21">
        <w:rPr>
          <w:lang w:val="el-GR"/>
        </w:rPr>
        <w:t xml:space="preserve">ήτοι </w:t>
      </w:r>
      <w:r w:rsidR="009A2C21" w:rsidRPr="009A2C21">
        <w:rPr>
          <w:b/>
          <w:bCs/>
          <w:lang w:val="el-GR"/>
        </w:rPr>
        <w:t>26-11-2024</w:t>
      </w:r>
      <w:r w:rsidR="009A2C21" w:rsidRPr="009A2C21">
        <w:rPr>
          <w:lang w:val="el-GR"/>
        </w:rPr>
        <w:t xml:space="preserve">, ημέρα </w:t>
      </w:r>
      <w:r w:rsidR="009A2C21" w:rsidRPr="009A2C21">
        <w:rPr>
          <w:b/>
          <w:bCs/>
          <w:lang w:val="el-GR"/>
        </w:rPr>
        <w:t xml:space="preserve">Τρίτη </w:t>
      </w:r>
      <w:r w:rsidR="009A2C21" w:rsidRPr="009A2C21">
        <w:rPr>
          <w:lang w:val="el-GR"/>
        </w:rPr>
        <w:t xml:space="preserve">και ώρα </w:t>
      </w:r>
      <w:r w:rsidR="009A2C21" w:rsidRPr="009A2C21">
        <w:rPr>
          <w:b/>
          <w:bCs/>
          <w:lang w:val="el-GR"/>
        </w:rPr>
        <w:t>14:00</w:t>
      </w:r>
      <w:r w:rsidRPr="009A2C21">
        <w:rPr>
          <w:lang w:val="el-GR"/>
        </w:rPr>
        <w:t>.</w:t>
      </w:r>
    </w:p>
    <w:p w14:paraId="51EA16C6" w14:textId="77777777" w:rsidR="00032BBA" w:rsidRPr="00EA6B87" w:rsidRDefault="00032BBA" w:rsidP="00F73DE9">
      <w:pPr>
        <w:numPr>
          <w:ilvl w:val="0"/>
          <w:numId w:val="5"/>
        </w:numPr>
        <w:spacing w:after="60" w:line="360" w:lineRule="auto"/>
        <w:textAlignment w:val="baseline"/>
        <w:rPr>
          <w:kern w:val="1"/>
          <w:lang w:val="el-GR" w:eastAsia="ar-SA"/>
        </w:rPr>
      </w:pPr>
      <w:r w:rsidRPr="00EA6B87">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EA6B87" w:rsidRDefault="00032BBA" w:rsidP="00F73DE9">
      <w:pPr>
        <w:spacing w:after="60" w:line="360" w:lineRule="auto"/>
        <w:textAlignment w:val="baseline"/>
        <w:rPr>
          <w:kern w:val="1"/>
          <w:lang w:val="el-GR" w:eastAsia="ar-SA"/>
        </w:rPr>
      </w:pPr>
      <w:r w:rsidRPr="00EA6B87">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EA6B87" w:rsidRDefault="00032BBA" w:rsidP="00F73DE9">
      <w:pPr>
        <w:spacing w:line="360" w:lineRule="auto"/>
        <w:rPr>
          <w:lang w:val="el-GR"/>
        </w:rPr>
      </w:pPr>
    </w:p>
    <w:p w14:paraId="15347254" w14:textId="77777777" w:rsidR="008338F0" w:rsidRPr="00EA6B87" w:rsidRDefault="003355E7" w:rsidP="00F73DE9">
      <w:pPr>
        <w:pStyle w:val="3"/>
        <w:spacing w:line="360" w:lineRule="auto"/>
        <w:ind w:left="1134" w:hanging="992"/>
        <w:rPr>
          <w:rFonts w:cs="Tahoma"/>
          <w:lang w:val="el-GR"/>
        </w:rPr>
      </w:pPr>
      <w:bookmarkStart w:id="293" w:name="_Toc74566885"/>
      <w:bookmarkStart w:id="294" w:name="_Toc74566886"/>
      <w:bookmarkStart w:id="295" w:name="_Toc74566887"/>
      <w:bookmarkStart w:id="296" w:name="_Toc74566888"/>
      <w:bookmarkStart w:id="297" w:name="_Toc74566889"/>
      <w:bookmarkStart w:id="298" w:name="_Toc74566890"/>
      <w:bookmarkStart w:id="299" w:name="_Toc74566891"/>
      <w:bookmarkStart w:id="300" w:name="_Toc74566892"/>
      <w:bookmarkStart w:id="301" w:name="_Αξιολόγηση_προσφορών"/>
      <w:bookmarkStart w:id="302" w:name="_Ref40981105"/>
      <w:bookmarkStart w:id="303" w:name="_Ref40981122"/>
      <w:bookmarkStart w:id="304" w:name="_Ref40981155"/>
      <w:bookmarkStart w:id="305" w:name="_Toc97194313"/>
      <w:bookmarkStart w:id="306" w:name="_Toc97194445"/>
      <w:bookmarkStart w:id="307" w:name="_Toc177459222"/>
      <w:bookmarkEnd w:id="293"/>
      <w:bookmarkEnd w:id="294"/>
      <w:bookmarkEnd w:id="295"/>
      <w:bookmarkEnd w:id="296"/>
      <w:bookmarkEnd w:id="297"/>
      <w:bookmarkEnd w:id="298"/>
      <w:bookmarkEnd w:id="299"/>
      <w:bookmarkEnd w:id="300"/>
      <w:bookmarkEnd w:id="301"/>
      <w:r w:rsidRPr="00EA6B87">
        <w:rPr>
          <w:rFonts w:cs="Tahoma"/>
          <w:lang w:val="el-GR"/>
        </w:rPr>
        <w:t>Αξιολόγηση προσφορών</w:t>
      </w:r>
      <w:bookmarkEnd w:id="302"/>
      <w:bookmarkEnd w:id="303"/>
      <w:bookmarkEnd w:id="304"/>
      <w:bookmarkEnd w:id="305"/>
      <w:bookmarkEnd w:id="306"/>
      <w:bookmarkEnd w:id="307"/>
    </w:p>
    <w:p w14:paraId="1812B8F0" w14:textId="5A0967A5" w:rsidR="006119DB" w:rsidRPr="00EA6B87" w:rsidRDefault="006119DB" w:rsidP="00F73DE9">
      <w:pPr>
        <w:spacing w:line="360" w:lineRule="auto"/>
        <w:textAlignment w:val="baseline"/>
        <w:rPr>
          <w:lang w:val="el-GR"/>
        </w:rPr>
      </w:pPr>
      <w:r w:rsidRPr="00EA6B87">
        <w:rPr>
          <w:lang w:val="el-GR"/>
        </w:rPr>
        <w:t xml:space="preserve">Μετά την </w:t>
      </w:r>
      <w:r w:rsidR="00343C6A">
        <w:rPr>
          <w:lang w:val="el-GR"/>
        </w:rPr>
        <w:t xml:space="preserve">κατά περίπτωση </w:t>
      </w:r>
      <w:r w:rsidRPr="00EA6B87">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EA6B87">
        <w:rPr>
          <w:lang w:val="el-GR"/>
        </w:rPr>
        <w:t xml:space="preserve">ΕΣΗΔΗΣ </w:t>
      </w:r>
      <w:r w:rsidRPr="00EA6B87">
        <w:rPr>
          <w:lang w:val="el-GR"/>
        </w:rPr>
        <w:t>οργάνων της, εφαρμοζόμενων κατά τα λοιπά των κειμένων διατάξεων.</w:t>
      </w:r>
    </w:p>
    <w:p w14:paraId="214DA069" w14:textId="77777777" w:rsidR="00482B15" w:rsidRPr="00EA6B87" w:rsidRDefault="00482B15" w:rsidP="00F73DE9">
      <w:pPr>
        <w:spacing w:line="360" w:lineRule="auto"/>
        <w:textAlignment w:val="baseline"/>
        <w:rPr>
          <w:kern w:val="1"/>
          <w:lang w:val="el-GR" w:eastAsia="ar-SA"/>
        </w:rPr>
      </w:pPr>
      <w:r w:rsidRPr="00EA6B87">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EA6B87">
        <w:rPr>
          <w:lang w:val="el-GR" w:eastAsia="ar-SA"/>
        </w:rPr>
        <w:t xml:space="preserve"> Η συμπλήρωση ή η αποσαφήνιση ζητείται και γίνεται αποδεκτή υπό την προϋπόθεση ότι δεν </w:t>
      </w:r>
      <w:r w:rsidRPr="00EA6B87">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w:t>
      </w:r>
      <w:r w:rsidRPr="00EA6B87">
        <w:rPr>
          <w:kern w:val="1"/>
          <w:lang w:val="el-GR" w:eastAsia="ar-SA"/>
        </w:rPr>
        <w:lastRenderedPageBreak/>
        <w:t>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0302C8" w:rsidRDefault="00E57533" w:rsidP="00F73DE9">
      <w:pPr>
        <w:spacing w:line="360" w:lineRule="auto"/>
        <w:textAlignment w:val="baseline"/>
        <w:rPr>
          <w:kern w:val="1"/>
          <w:lang w:val="el-GR"/>
        </w:rPr>
      </w:pPr>
      <w:r w:rsidRPr="00EA6B87">
        <w:rPr>
          <w:kern w:val="1"/>
          <w:lang w:val="el-GR"/>
        </w:rPr>
        <w:t>Ειδικότερα :</w:t>
      </w:r>
    </w:p>
    <w:p w14:paraId="7D7905C2" w14:textId="30635CAF" w:rsidR="00130942" w:rsidRPr="00EA6B87" w:rsidRDefault="00130942" w:rsidP="00F73DE9">
      <w:pPr>
        <w:spacing w:line="360" w:lineRule="auto"/>
        <w:textAlignment w:val="baseline"/>
        <w:rPr>
          <w:b/>
          <w:bCs/>
          <w:strike/>
          <w:kern w:val="1"/>
          <w:lang w:val="el-GR"/>
        </w:rPr>
      </w:pPr>
      <w:r w:rsidRPr="00EA6B87">
        <w:rPr>
          <w:kern w:val="1"/>
          <w:lang w:val="el-GR"/>
        </w:rPr>
        <w:t>α) Η Επιτροπή Διαγωνισμού εξετάζει αρχικά</w:t>
      </w:r>
      <w:r w:rsidR="00DF776D" w:rsidRPr="00EA6B87">
        <w:rPr>
          <w:kern w:val="1"/>
          <w:lang w:val="el-GR"/>
        </w:rPr>
        <w:t xml:space="preserve"> </w:t>
      </w:r>
      <w:r w:rsidRPr="00EA6B87">
        <w:rPr>
          <w:kern w:val="1"/>
          <w:lang w:val="el-GR"/>
        </w:rPr>
        <w:t xml:space="preserve">την </w:t>
      </w:r>
      <w:r w:rsidR="00202465">
        <w:rPr>
          <w:kern w:val="1"/>
          <w:lang w:val="el-GR"/>
        </w:rPr>
        <w:t>υποβολή</w:t>
      </w:r>
      <w:r w:rsidR="00202465" w:rsidRPr="00EA6B87">
        <w:rPr>
          <w:kern w:val="1"/>
          <w:lang w:val="el-GR"/>
        </w:rPr>
        <w:t xml:space="preserve"> </w:t>
      </w:r>
      <w:r w:rsidRPr="00EA6B87">
        <w:rPr>
          <w:kern w:val="1"/>
          <w:lang w:val="el-GR"/>
        </w:rPr>
        <w:t xml:space="preserve">της εγγύησης συμμετοχής, σύμφωνα με την παρ. 1 του άρθρου 72. Σε περίπτωση παράλειψης </w:t>
      </w:r>
      <w:r w:rsidR="00202465">
        <w:rPr>
          <w:kern w:val="1"/>
          <w:lang w:val="el-GR"/>
        </w:rPr>
        <w:t>υποβολής</w:t>
      </w:r>
      <w:r w:rsidRPr="00EA6B87">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202465">
        <w:rPr>
          <w:kern w:val="1"/>
          <w:lang w:val="el-GR"/>
        </w:rPr>
        <w:t>με το</w:t>
      </w:r>
      <w:r w:rsidR="00202465" w:rsidRPr="00EA6B87">
        <w:rPr>
          <w:kern w:val="1"/>
          <w:lang w:val="el-GR"/>
        </w:rPr>
        <w:t xml:space="preserve"> </w:t>
      </w:r>
      <w:r w:rsidRPr="00EA6B87">
        <w:rPr>
          <w:kern w:val="1"/>
          <w:lang w:val="el-GR"/>
        </w:rPr>
        <w:t>οποίο εισηγείται την απόρριψη της προσφοράς ως απαράδεκτης.</w:t>
      </w:r>
    </w:p>
    <w:p w14:paraId="26DEDD89" w14:textId="6A4CC000" w:rsidR="00130942" w:rsidRPr="00EA6B87" w:rsidRDefault="00130942" w:rsidP="00F73DE9">
      <w:pPr>
        <w:spacing w:line="360" w:lineRule="auto"/>
        <w:textAlignment w:val="baseline"/>
        <w:rPr>
          <w:kern w:val="1"/>
          <w:lang w:val="el-GR"/>
        </w:rPr>
      </w:pPr>
      <w:r w:rsidRPr="00EA6B87">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621C7EC" w:rsidR="00130942" w:rsidRPr="00EA6B87" w:rsidRDefault="00130942" w:rsidP="00F73DE9">
      <w:pPr>
        <w:spacing w:line="360" w:lineRule="auto"/>
        <w:textAlignment w:val="baseline"/>
        <w:rPr>
          <w:kern w:val="1"/>
          <w:lang w:val="el-GR"/>
        </w:rPr>
      </w:pPr>
      <w:r w:rsidRPr="00EA6B87">
        <w:rPr>
          <w:kern w:val="1"/>
          <w:lang w:val="el-GR"/>
        </w:rPr>
        <w:t xml:space="preserve">Κατά της εν λόγω απόφασης χωρεί προδικαστική προσφυγή, σύμφωνα με τα οριζόμενα στην παράγραφο </w:t>
      </w:r>
      <w:r w:rsidR="00CA01E1" w:rsidRPr="00160200">
        <w:rPr>
          <w:b/>
          <w:bCs/>
          <w:color w:val="002060"/>
          <w:kern w:val="1"/>
          <w:lang w:val="el-GR"/>
        </w:rPr>
        <w:fldChar w:fldCharType="begin"/>
      </w:r>
      <w:r w:rsidR="00CA01E1" w:rsidRPr="00160200">
        <w:rPr>
          <w:b/>
          <w:bCs/>
          <w:color w:val="002060"/>
          <w:kern w:val="1"/>
          <w:lang w:val="el-GR"/>
        </w:rPr>
        <w:instrText xml:space="preserve"> REF _Ref172635597 \r \h  \* MERGEFORMAT </w:instrText>
      </w:r>
      <w:r w:rsidR="00CA01E1" w:rsidRPr="00160200">
        <w:rPr>
          <w:b/>
          <w:bCs/>
          <w:color w:val="002060"/>
          <w:kern w:val="1"/>
          <w:lang w:val="el-GR"/>
        </w:rPr>
      </w:r>
      <w:r w:rsidR="00CA01E1" w:rsidRPr="00160200">
        <w:rPr>
          <w:b/>
          <w:bCs/>
          <w:color w:val="002060"/>
          <w:kern w:val="1"/>
          <w:lang w:val="el-GR"/>
        </w:rPr>
        <w:fldChar w:fldCharType="separate"/>
      </w:r>
      <w:r w:rsidR="007D003C">
        <w:rPr>
          <w:b/>
          <w:bCs/>
          <w:color w:val="002060"/>
          <w:kern w:val="1"/>
          <w:lang w:val="el-GR"/>
        </w:rPr>
        <w:t>3.4</w:t>
      </w:r>
      <w:r w:rsidR="00CA01E1" w:rsidRPr="00160200">
        <w:rPr>
          <w:b/>
          <w:bCs/>
          <w:color w:val="002060"/>
          <w:kern w:val="1"/>
          <w:lang w:val="el-GR"/>
        </w:rPr>
        <w:fldChar w:fldCharType="end"/>
      </w:r>
      <w:r w:rsidRPr="00EA6B87">
        <w:rPr>
          <w:kern w:val="1"/>
          <w:lang w:val="el-GR"/>
        </w:rPr>
        <w:t xml:space="preserve"> της παρούσας.</w:t>
      </w:r>
    </w:p>
    <w:p w14:paraId="5B33BB53" w14:textId="77777777" w:rsidR="00130942" w:rsidRPr="00EA6B87" w:rsidRDefault="00130942" w:rsidP="00F73DE9">
      <w:pPr>
        <w:spacing w:line="360" w:lineRule="auto"/>
        <w:textAlignment w:val="baseline"/>
        <w:rPr>
          <w:kern w:val="1"/>
          <w:lang w:val="el-GR"/>
        </w:rPr>
      </w:pPr>
      <w:r w:rsidRPr="00EA6B87">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1CCBC18E" w:rsidR="00130942" w:rsidRPr="00EA6B87" w:rsidRDefault="00130942" w:rsidP="00F73DE9">
      <w:pPr>
        <w:spacing w:line="360" w:lineRule="auto"/>
        <w:textAlignment w:val="baseline"/>
        <w:rPr>
          <w:kern w:val="1"/>
          <w:lang w:val="el-GR"/>
        </w:rPr>
      </w:pPr>
      <w:r w:rsidRPr="00EA6B87">
        <w:rPr>
          <w:kern w:val="1"/>
          <w:lang w:val="el-GR"/>
        </w:rPr>
        <w:t xml:space="preserve">β) </w:t>
      </w:r>
      <w:r w:rsidR="00754F62" w:rsidRPr="00EA6B87">
        <w:rPr>
          <w:kern w:val="1"/>
          <w:lang w:val="el-GR"/>
        </w:rPr>
        <w:t>Μετά την έκδοση της ανωτέρω απόφασης η</w:t>
      </w:r>
      <w:r w:rsidRPr="00EA6B87">
        <w:rPr>
          <w:kern w:val="1"/>
          <w:lang w:val="el-GR"/>
        </w:rPr>
        <w:t xml:space="preserve"> Επιτροπή Διαγωνισμού προβαίνει αρχικά στον έλεγχο των δικαιολογητικών συμμετοχής και </w:t>
      </w:r>
      <w:r w:rsidR="00202465">
        <w:rPr>
          <w:kern w:val="1"/>
          <w:lang w:val="el-GR"/>
        </w:rPr>
        <w:t xml:space="preserve"> ακολούθως</w:t>
      </w:r>
      <w:r w:rsidRPr="00EA6B87">
        <w:rPr>
          <w:kern w:val="1"/>
          <w:lang w:val="el-GR"/>
        </w:rPr>
        <w:t xml:space="preserve"> στην αξιολόγηση και βαθμολόγηση των τεχνικών προσφορών των προσφερόντων, τα δικαιολογητικά συμμετοχής </w:t>
      </w:r>
      <w:r w:rsidR="00202465">
        <w:rPr>
          <w:kern w:val="1"/>
          <w:lang w:val="el-GR"/>
        </w:rPr>
        <w:t xml:space="preserve">των οποίων </w:t>
      </w:r>
      <w:r w:rsidRPr="00EA6B87">
        <w:rPr>
          <w:kern w:val="1"/>
          <w:lang w:val="el-GR"/>
        </w:rPr>
        <w:t>έκρινε πλήρη. Η αξιολόγηση και βαθμολόγηση γίνονται σύμφωνα με τα σχετικώς προβλεπόμενα στον ν.4412/2016</w:t>
      </w:r>
      <w:r w:rsidR="00DF776D" w:rsidRPr="00EA6B87">
        <w:rPr>
          <w:kern w:val="1"/>
          <w:lang w:val="el-GR"/>
        </w:rPr>
        <w:t xml:space="preserve"> </w:t>
      </w:r>
      <w:r w:rsidRPr="00EA6B87">
        <w:rPr>
          <w:kern w:val="1"/>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w:t>
      </w:r>
      <w:r w:rsidR="00202465">
        <w:rPr>
          <w:kern w:val="1"/>
          <w:lang w:val="el-GR"/>
        </w:rPr>
        <w:t xml:space="preserve">και </w:t>
      </w:r>
      <w:r w:rsidRPr="00EA6B87">
        <w:rPr>
          <w:kern w:val="1"/>
          <w:lang w:val="el-GR"/>
        </w:rPr>
        <w:t xml:space="preserve">βαθμολόγησης των αποδεκτών τεχνικών προσφορών με βάση τα κριτήρια αξιολόγησης των παραγράφων </w:t>
      </w:r>
      <w:r w:rsidR="00CA01E1" w:rsidRPr="00160200">
        <w:rPr>
          <w:b/>
          <w:bCs/>
          <w:color w:val="002060"/>
          <w:kern w:val="1"/>
          <w:lang w:val="el-GR"/>
        </w:rPr>
        <w:fldChar w:fldCharType="begin"/>
      </w:r>
      <w:r w:rsidR="00CA01E1" w:rsidRPr="00160200">
        <w:rPr>
          <w:rStyle w:val="-"/>
          <w:b/>
          <w:bCs/>
          <w:color w:val="002060"/>
          <w:kern w:val="1"/>
          <w:lang w:val="el-GR"/>
        </w:rPr>
        <w:instrText xml:space="preserve"> REF _Ref496542191 \r \h </w:instrText>
      </w:r>
      <w:r w:rsidR="00CA01E1">
        <w:rPr>
          <w:b/>
          <w:bCs/>
          <w:color w:val="002060"/>
          <w:kern w:val="1"/>
          <w:lang w:val="el-GR"/>
        </w:rPr>
        <w:instrText xml:space="preserve"> \* MERGEFORMAT </w:instrText>
      </w:r>
      <w:r w:rsidR="00CA01E1" w:rsidRPr="00160200">
        <w:rPr>
          <w:b/>
          <w:bCs/>
          <w:color w:val="002060"/>
          <w:kern w:val="1"/>
          <w:lang w:val="el-GR"/>
        </w:rPr>
      </w:r>
      <w:r w:rsidR="00CA01E1" w:rsidRPr="00160200">
        <w:rPr>
          <w:b/>
          <w:bCs/>
          <w:color w:val="002060"/>
          <w:kern w:val="1"/>
          <w:lang w:val="el-GR"/>
        </w:rPr>
        <w:fldChar w:fldCharType="separate"/>
      </w:r>
      <w:r w:rsidR="007D003C">
        <w:rPr>
          <w:rStyle w:val="-"/>
          <w:b/>
          <w:bCs/>
          <w:color w:val="002060"/>
          <w:kern w:val="1"/>
          <w:lang w:val="el-GR"/>
        </w:rPr>
        <w:t>2.3.1</w:t>
      </w:r>
      <w:r w:rsidR="00CA01E1" w:rsidRPr="00160200">
        <w:rPr>
          <w:b/>
          <w:bCs/>
          <w:color w:val="002060"/>
          <w:kern w:val="1"/>
          <w:lang w:val="el-GR"/>
        </w:rPr>
        <w:fldChar w:fldCharType="end"/>
      </w:r>
      <w:r w:rsidRPr="00EA6B87">
        <w:rPr>
          <w:kern w:val="1"/>
          <w:lang w:val="el-GR"/>
        </w:rPr>
        <w:t xml:space="preserve">και </w:t>
      </w:r>
      <w:r w:rsidR="00CA01E1" w:rsidRPr="00160200">
        <w:rPr>
          <w:b/>
          <w:bCs/>
          <w:color w:val="002060"/>
          <w:kern w:val="1"/>
          <w:lang w:val="el-GR"/>
        </w:rPr>
        <w:fldChar w:fldCharType="begin"/>
      </w:r>
      <w:r w:rsidR="00CA01E1" w:rsidRPr="00160200">
        <w:rPr>
          <w:rStyle w:val="-"/>
          <w:b/>
          <w:bCs/>
          <w:color w:val="002060"/>
          <w:kern w:val="1"/>
          <w:lang w:val="el-GR"/>
        </w:rPr>
        <w:instrText xml:space="preserve"> REF _Ref172635649 \r \h </w:instrText>
      </w:r>
      <w:r w:rsidR="00CA01E1">
        <w:rPr>
          <w:b/>
          <w:bCs/>
          <w:color w:val="002060"/>
          <w:kern w:val="1"/>
          <w:lang w:val="el-GR"/>
        </w:rPr>
        <w:instrText xml:space="preserve"> \* MERGEFORMAT </w:instrText>
      </w:r>
      <w:r w:rsidR="00CA01E1" w:rsidRPr="00160200">
        <w:rPr>
          <w:b/>
          <w:bCs/>
          <w:color w:val="002060"/>
          <w:kern w:val="1"/>
          <w:lang w:val="el-GR"/>
        </w:rPr>
      </w:r>
      <w:r w:rsidR="00CA01E1" w:rsidRPr="00160200">
        <w:rPr>
          <w:b/>
          <w:bCs/>
          <w:color w:val="002060"/>
          <w:kern w:val="1"/>
          <w:lang w:val="el-GR"/>
        </w:rPr>
        <w:fldChar w:fldCharType="separate"/>
      </w:r>
      <w:r w:rsidR="007D003C">
        <w:rPr>
          <w:rStyle w:val="-"/>
          <w:b/>
          <w:bCs/>
          <w:color w:val="002060"/>
          <w:kern w:val="1"/>
          <w:lang w:val="el-GR"/>
        </w:rPr>
        <w:t>2.3.2</w:t>
      </w:r>
      <w:r w:rsidR="00CA01E1" w:rsidRPr="00160200">
        <w:rPr>
          <w:b/>
          <w:bCs/>
          <w:color w:val="002060"/>
          <w:kern w:val="1"/>
          <w:lang w:val="el-GR"/>
        </w:rPr>
        <w:fldChar w:fldCharType="end"/>
      </w:r>
      <w:r w:rsidRPr="00EA6B87">
        <w:rPr>
          <w:kern w:val="1"/>
          <w:lang w:val="el-GR"/>
        </w:rPr>
        <w:t>της παρούσας.</w:t>
      </w:r>
    </w:p>
    <w:p w14:paraId="0A6E85B4" w14:textId="6BEAEE66" w:rsidR="00130942" w:rsidRPr="00EA6B87" w:rsidRDefault="00130942" w:rsidP="00F73DE9">
      <w:pPr>
        <w:spacing w:line="360" w:lineRule="auto"/>
        <w:textAlignment w:val="baseline"/>
        <w:rPr>
          <w:kern w:val="1"/>
          <w:lang w:val="el-GR" w:eastAsia="el-GR"/>
        </w:rPr>
      </w:pPr>
      <w:r w:rsidRPr="00EA6B87">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DF776D" w:rsidRPr="00EA6B87">
        <w:rPr>
          <w:kern w:val="1"/>
          <w:lang w:val="el-GR" w:eastAsia="el-GR"/>
        </w:rPr>
        <w:t xml:space="preserve"> </w:t>
      </w:r>
      <w:r w:rsidRPr="00EA6B87">
        <w:rPr>
          <w:kern w:val="1"/>
          <w:lang w:val="el-GR" w:eastAsia="el-GR"/>
        </w:rPr>
        <w:t xml:space="preserve">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w:t>
      </w:r>
      <w:r w:rsidRPr="00EA6B87">
        <w:rPr>
          <w:kern w:val="1"/>
          <w:lang w:val="el-GR" w:eastAsia="el-GR"/>
        </w:rPr>
        <w:lastRenderedPageBreak/>
        <w:t>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0B1B043D" w:rsidR="00130942" w:rsidRPr="00EA6B87" w:rsidRDefault="00130942" w:rsidP="00F73DE9">
      <w:pPr>
        <w:spacing w:line="360" w:lineRule="auto"/>
        <w:textAlignment w:val="baseline"/>
        <w:rPr>
          <w:kern w:val="1"/>
          <w:lang w:val="el-GR"/>
        </w:rPr>
      </w:pPr>
      <w:r w:rsidRPr="00EA6B87">
        <w:rPr>
          <w:kern w:val="1"/>
          <w:lang w:val="el-GR" w:eastAsia="el-GR"/>
        </w:rPr>
        <w:t xml:space="preserve">Κατά της εν λόγω απόφασης χωρεί προδικαστική προσφυγή, σύμφωνα με τα οριζόμενα στην παράγραφο </w:t>
      </w:r>
      <w:r w:rsidR="00CA01E1" w:rsidRPr="00160200">
        <w:rPr>
          <w:b/>
          <w:bCs/>
          <w:color w:val="002060"/>
          <w:kern w:val="1"/>
          <w:lang w:val="el-GR" w:eastAsia="el-GR"/>
        </w:rPr>
        <w:fldChar w:fldCharType="begin"/>
      </w:r>
      <w:r w:rsidR="00CA01E1" w:rsidRPr="00160200">
        <w:rPr>
          <w:rStyle w:val="-"/>
          <w:b/>
          <w:bCs/>
          <w:color w:val="002060"/>
          <w:kern w:val="1"/>
          <w:lang w:val="el-GR" w:eastAsia="el-GR"/>
        </w:rPr>
        <w:instrText xml:space="preserve"> REF _Ref172635704 \r \h </w:instrText>
      </w:r>
      <w:r w:rsidR="00CA01E1">
        <w:rPr>
          <w:b/>
          <w:bCs/>
          <w:color w:val="002060"/>
          <w:kern w:val="1"/>
          <w:lang w:val="el-GR" w:eastAsia="el-GR"/>
        </w:rPr>
        <w:instrText xml:space="preserve"> \* MERGEFORMAT </w:instrText>
      </w:r>
      <w:r w:rsidR="00CA01E1" w:rsidRPr="00160200">
        <w:rPr>
          <w:b/>
          <w:bCs/>
          <w:color w:val="002060"/>
          <w:kern w:val="1"/>
          <w:lang w:val="el-GR" w:eastAsia="el-GR"/>
        </w:rPr>
      </w:r>
      <w:r w:rsidR="00CA01E1" w:rsidRPr="00160200">
        <w:rPr>
          <w:b/>
          <w:bCs/>
          <w:color w:val="002060"/>
          <w:kern w:val="1"/>
          <w:lang w:val="el-GR" w:eastAsia="el-GR"/>
        </w:rPr>
        <w:fldChar w:fldCharType="separate"/>
      </w:r>
      <w:r w:rsidR="007D003C">
        <w:rPr>
          <w:rStyle w:val="-"/>
          <w:b/>
          <w:bCs/>
          <w:color w:val="002060"/>
          <w:kern w:val="1"/>
          <w:lang w:val="el-GR" w:eastAsia="el-GR"/>
        </w:rPr>
        <w:t>3.4</w:t>
      </w:r>
      <w:r w:rsidR="00CA01E1" w:rsidRPr="00160200">
        <w:rPr>
          <w:b/>
          <w:bCs/>
          <w:color w:val="002060"/>
          <w:kern w:val="1"/>
          <w:lang w:val="el-GR" w:eastAsia="el-GR"/>
        </w:rPr>
        <w:fldChar w:fldCharType="end"/>
      </w:r>
      <w:r w:rsidRPr="00EA6B87">
        <w:rPr>
          <w:kern w:val="1"/>
          <w:lang w:val="el-GR" w:eastAsia="el-GR"/>
        </w:rPr>
        <w:t>της παρούσας.</w:t>
      </w:r>
    </w:p>
    <w:p w14:paraId="5DBB5A7A" w14:textId="77777777" w:rsidR="00130942" w:rsidRPr="00EA6B87" w:rsidRDefault="00130942" w:rsidP="00F73DE9">
      <w:pPr>
        <w:spacing w:line="360" w:lineRule="auto"/>
        <w:textAlignment w:val="baseline"/>
        <w:rPr>
          <w:kern w:val="1"/>
          <w:lang w:val="el-GR"/>
        </w:rPr>
      </w:pPr>
      <w:r w:rsidRPr="00EA6B87">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A78EA7C" w:rsidR="00130942" w:rsidRPr="00EA6B87" w:rsidRDefault="00130942" w:rsidP="00F73DE9">
      <w:pPr>
        <w:suppressAutoHyphens w:val="0"/>
        <w:autoSpaceDE w:val="0"/>
        <w:autoSpaceDN w:val="0"/>
        <w:adjustRightInd w:val="0"/>
        <w:spacing w:after="0" w:line="360" w:lineRule="auto"/>
        <w:rPr>
          <w:kern w:val="1"/>
          <w:lang w:val="el-GR"/>
        </w:rPr>
      </w:pPr>
      <w:r w:rsidRPr="00EA6B87">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w:t>
      </w:r>
      <w:r w:rsidR="00202465">
        <w:rPr>
          <w:kern w:val="1"/>
          <w:lang w:val="el-GR"/>
        </w:rPr>
        <w:t>καταχωρίζονται</w:t>
      </w:r>
      <w:r w:rsidR="00202465" w:rsidRPr="00EA6B87">
        <w:rPr>
          <w:kern w:val="1"/>
          <w:lang w:val="el-GR"/>
        </w:rPr>
        <w:t xml:space="preserve"> </w:t>
      </w:r>
      <w:r w:rsidRPr="00EA6B87">
        <w:rPr>
          <w:kern w:val="1"/>
          <w:lang w:val="el-GR"/>
        </w:rPr>
        <w:t>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p>
    <w:p w14:paraId="07A175CC" w14:textId="77777777" w:rsidR="00202465" w:rsidRDefault="00202465" w:rsidP="00F73DE9">
      <w:pPr>
        <w:spacing w:line="360" w:lineRule="auto"/>
        <w:textAlignment w:val="baseline"/>
        <w:rPr>
          <w:kern w:val="1"/>
          <w:lang w:val="el-GR"/>
        </w:rPr>
      </w:pPr>
    </w:p>
    <w:p w14:paraId="271ED65B" w14:textId="009D3FA5" w:rsidR="00130942" w:rsidRPr="00EA6B87" w:rsidRDefault="00130942" w:rsidP="00F73DE9">
      <w:pPr>
        <w:spacing w:line="360" w:lineRule="auto"/>
        <w:textAlignment w:val="baseline"/>
        <w:rPr>
          <w:kern w:val="1"/>
          <w:lang w:val="el-GR" w:eastAsia="el-GR"/>
        </w:rPr>
      </w:pPr>
      <w:r w:rsidRPr="00EA6B87">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EA6B87">
        <w:rPr>
          <w:lang w:val="el-GR"/>
        </w:rPr>
        <w:t xml:space="preserve"> </w:t>
      </w:r>
      <w:r w:rsidRPr="00EA6B87">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202465">
        <w:rPr>
          <w:kern w:val="1"/>
          <w:lang w:val="el-GR"/>
        </w:rPr>
        <w:t xml:space="preserve">με </w:t>
      </w:r>
      <w:r w:rsidRPr="00EA6B87">
        <w:rPr>
          <w:kern w:val="1"/>
          <w:lang w:val="el-GR"/>
        </w:rPr>
        <w:t xml:space="preserve">τα παρεχόμενα στοιχεία δεν </w:t>
      </w:r>
      <w:r w:rsidR="00202465" w:rsidRPr="00EA6B87">
        <w:rPr>
          <w:kern w:val="1"/>
          <w:lang w:val="el-GR"/>
        </w:rPr>
        <w:t>εξηγ</w:t>
      </w:r>
      <w:r w:rsidR="00202465">
        <w:rPr>
          <w:kern w:val="1"/>
          <w:lang w:val="el-GR"/>
        </w:rPr>
        <w:t>είται</w:t>
      </w:r>
      <w:r w:rsidR="00202465" w:rsidRPr="00EA6B87">
        <w:rPr>
          <w:kern w:val="1"/>
          <w:lang w:val="el-GR"/>
        </w:rPr>
        <w:t xml:space="preserve"> </w:t>
      </w:r>
      <w:r w:rsidRPr="00EA6B87">
        <w:rPr>
          <w:kern w:val="1"/>
          <w:lang w:val="el-GR"/>
        </w:rPr>
        <w:t>κατά τρόπο ικανοποιητικό το χαμηλό επίπεδο της τιμής ή του κόστους που προτείνεται, η προσφορά απορρίπτεται ως μη κανονική</w:t>
      </w:r>
    </w:p>
    <w:p w14:paraId="65123799" w14:textId="0F886955" w:rsidR="00130942" w:rsidRPr="00EA6B87" w:rsidRDefault="00130942" w:rsidP="00F73DE9">
      <w:pPr>
        <w:spacing w:line="360" w:lineRule="auto"/>
        <w:textAlignment w:val="baseline"/>
        <w:rPr>
          <w:lang w:val="el-GR"/>
        </w:rPr>
      </w:pPr>
      <w:r w:rsidRPr="00EA6B87">
        <w:rPr>
          <w:kern w:val="1"/>
          <w:lang w:val="el-GR"/>
        </w:rPr>
        <w:t xml:space="preserve">Στην περίπτωση ισοδύναμων προφορών, δηλαδή προσφορών με την ίδια συνολική τελική βαθμολογία μεταξύ δύο ή </w:t>
      </w:r>
      <w:r w:rsidR="00202465">
        <w:rPr>
          <w:kern w:val="1"/>
          <w:lang w:val="el-GR"/>
        </w:rPr>
        <w:t>περισσότερων</w:t>
      </w:r>
      <w:r w:rsidR="00202465" w:rsidRPr="00EA6B87">
        <w:rPr>
          <w:kern w:val="1"/>
          <w:lang w:val="el-GR"/>
        </w:rPr>
        <w:t xml:space="preserve"> </w:t>
      </w:r>
      <w:r w:rsidRPr="00EA6B87">
        <w:rPr>
          <w:kern w:val="1"/>
          <w:lang w:val="el-GR"/>
        </w:rPr>
        <w:t xml:space="preserve">προσφερόντων, η ανάθεση γίνεται </w:t>
      </w:r>
      <w:r w:rsidR="00202465">
        <w:rPr>
          <w:kern w:val="1"/>
          <w:lang w:val="el-GR"/>
        </w:rPr>
        <w:t xml:space="preserve">προσφέροντα </w:t>
      </w:r>
      <w:r w:rsidRPr="00EA6B87">
        <w:rPr>
          <w:kern w:val="1"/>
          <w:lang w:val="el-GR"/>
        </w:rPr>
        <w:t xml:space="preserve"> με τη μεγαλύτερη βαθμολογία τεχνικής προσφοράς.</w:t>
      </w:r>
    </w:p>
    <w:p w14:paraId="06EBE0EC" w14:textId="73F334E1" w:rsidR="00130942" w:rsidRPr="000302C8" w:rsidRDefault="00130942" w:rsidP="00F73DE9">
      <w:pPr>
        <w:spacing w:line="360" w:lineRule="auto"/>
        <w:textAlignment w:val="baseline"/>
        <w:rPr>
          <w:kern w:val="1"/>
          <w:lang w:val="el-GR"/>
        </w:rPr>
      </w:pPr>
      <w:r w:rsidRPr="00EA6B87">
        <w:rPr>
          <w:kern w:val="1"/>
          <w:lang w:val="el-GR"/>
        </w:rPr>
        <w:t>Αν οι ισοδύναμες προσφορές έχουν την ίδια βαθμολογία τεχνικής προσφοράς</w:t>
      </w:r>
      <w:r w:rsidRPr="00EA6B87">
        <w:rPr>
          <w:rStyle w:val="WW-FootnoteReference19"/>
          <w:kern w:val="1"/>
          <w:lang w:val="el-GR"/>
        </w:rPr>
        <w:footnoteReference w:id="17"/>
      </w:r>
      <w:r w:rsidRPr="00EA6B87">
        <w:rPr>
          <w:i/>
          <w:color w:val="5B9BD5"/>
          <w:kern w:val="1"/>
          <w:lang w:val="el-GR" w:eastAsia="el-GR"/>
        </w:rPr>
        <w:t xml:space="preserve"> </w:t>
      </w:r>
      <w:r w:rsidRPr="00EA6B87">
        <w:rPr>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22206646" w14:textId="646300C0" w:rsidR="00130942" w:rsidRPr="00EA6B87" w:rsidRDefault="00130942" w:rsidP="00F73DE9">
      <w:pPr>
        <w:spacing w:line="360" w:lineRule="auto"/>
        <w:textAlignment w:val="baseline"/>
        <w:rPr>
          <w:kern w:val="1"/>
          <w:lang w:val="el-GR" w:eastAsia="el-GR"/>
        </w:rPr>
      </w:pPr>
      <w:r w:rsidRPr="00EA6B87">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EA6B87">
        <w:rPr>
          <w:rFonts w:eastAsia="Calibri"/>
          <w:i/>
          <w:color w:val="5B9BD5"/>
          <w:kern w:val="1"/>
          <w:lang w:val="el-GR" w:eastAsia="el-GR"/>
        </w:rPr>
        <w:t xml:space="preserve"> </w:t>
      </w:r>
      <w:r w:rsidRPr="00EA6B87">
        <w:rPr>
          <w:kern w:val="1"/>
          <w:lang w:val="el-GR" w:eastAsia="el-GR"/>
        </w:rPr>
        <w:t xml:space="preserve">αρχή προσκαλεί εγγράφως, μέσω της λειτουργικότητας της «Επικοινωνίας» του </w:t>
      </w:r>
      <w:r w:rsidRPr="00EA6B87">
        <w:rPr>
          <w:kern w:val="1"/>
          <w:lang w:val="el-GR" w:eastAsia="el-GR"/>
        </w:rPr>
        <w:lastRenderedPageBreak/>
        <w:t>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w:t>
      </w:r>
      <w:r w:rsidR="00DF776D" w:rsidRPr="00EA6B87">
        <w:rPr>
          <w:kern w:val="1"/>
          <w:lang w:val="el-GR" w:eastAsia="el-GR"/>
        </w:rPr>
        <w:t xml:space="preserve"> </w:t>
      </w:r>
      <w:r w:rsidRPr="00EA6B87">
        <w:rPr>
          <w:kern w:val="1"/>
          <w:lang w:val="el-GR" w:eastAsia="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EA6B87" w:rsidRDefault="0084517C" w:rsidP="00F73DE9">
      <w:pPr>
        <w:spacing w:line="360" w:lineRule="auto"/>
        <w:textAlignment w:val="baseline"/>
        <w:rPr>
          <w:kern w:val="1"/>
          <w:lang w:val="el-GR" w:eastAsia="el-GR"/>
        </w:rPr>
      </w:pPr>
    </w:p>
    <w:p w14:paraId="3603EA3D" w14:textId="6187B8AD" w:rsidR="0084517C" w:rsidRPr="00EA6B87" w:rsidRDefault="0084517C" w:rsidP="00F73DE9">
      <w:pPr>
        <w:spacing w:line="360" w:lineRule="auto"/>
        <w:textAlignment w:val="baseline"/>
        <w:rPr>
          <w:color w:val="000000"/>
          <w:shd w:val="clear" w:color="auto" w:fill="FFFFFF"/>
          <w:lang w:val="el-GR"/>
        </w:rPr>
      </w:pPr>
      <w:r w:rsidRPr="00EA6B87">
        <w:rPr>
          <w:color w:val="000000"/>
          <w:shd w:val="clear" w:color="auto" w:fill="FFFFFF"/>
          <w:lang w:val="el-GR"/>
        </w:rPr>
        <w:t xml:space="preserve">Σε κάθε περίπτωση, όταν έχει υποβληθεί </w:t>
      </w:r>
      <w:r w:rsidR="00202465">
        <w:rPr>
          <w:color w:val="000000"/>
          <w:shd w:val="clear" w:color="auto" w:fill="FFFFFF"/>
          <w:lang w:val="el-GR"/>
        </w:rPr>
        <w:t xml:space="preserve">εξ’ αρχής </w:t>
      </w:r>
      <w:r w:rsidRPr="00EA6B87">
        <w:rPr>
          <w:color w:val="000000"/>
          <w:shd w:val="clear" w:color="auto" w:fill="FFFFFF"/>
          <w:lang w:val="el-GR"/>
        </w:rPr>
        <w:t xml:space="preserve">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CA01E1" w:rsidRPr="00CA01E1">
        <w:rPr>
          <w:b/>
          <w:bCs/>
          <w:color w:val="002060"/>
          <w:shd w:val="clear" w:color="auto" w:fill="FFFFFF"/>
          <w:lang w:val="el-GR"/>
        </w:rPr>
        <w:fldChar w:fldCharType="begin"/>
      </w:r>
      <w:r w:rsidR="00CA01E1" w:rsidRPr="00CA01E1">
        <w:rPr>
          <w:b/>
          <w:bCs/>
          <w:color w:val="002060"/>
          <w:shd w:val="clear" w:color="auto" w:fill="FFFFFF"/>
          <w:lang w:val="el-GR"/>
        </w:rPr>
        <w:instrText xml:space="preserve"> REF _Ref172635743 \r \h </w:instrText>
      </w:r>
      <w:r w:rsidR="00CA01E1">
        <w:rPr>
          <w:b/>
          <w:bCs/>
          <w:color w:val="002060"/>
          <w:shd w:val="clear" w:color="auto" w:fill="FFFFFF"/>
          <w:lang w:val="el-GR"/>
        </w:rPr>
        <w:instrText xml:space="preserve"> \* MERGEFORMAT </w:instrText>
      </w:r>
      <w:r w:rsidR="00CA01E1" w:rsidRPr="00CA01E1">
        <w:rPr>
          <w:b/>
          <w:bCs/>
          <w:color w:val="002060"/>
          <w:shd w:val="clear" w:color="auto" w:fill="FFFFFF"/>
          <w:lang w:val="el-GR"/>
        </w:rPr>
      </w:r>
      <w:r w:rsidR="00CA01E1" w:rsidRPr="00CA01E1">
        <w:rPr>
          <w:b/>
          <w:bCs/>
          <w:color w:val="002060"/>
          <w:shd w:val="clear" w:color="auto" w:fill="FFFFFF"/>
          <w:lang w:val="el-GR"/>
        </w:rPr>
        <w:fldChar w:fldCharType="separate"/>
      </w:r>
      <w:r w:rsidR="007D003C">
        <w:rPr>
          <w:b/>
          <w:bCs/>
          <w:color w:val="002060"/>
          <w:shd w:val="clear" w:color="auto" w:fill="FFFFFF"/>
          <w:lang w:val="el-GR"/>
        </w:rPr>
        <w:t>3.3</w:t>
      </w:r>
      <w:r w:rsidR="00CA01E1" w:rsidRPr="00CA01E1">
        <w:rPr>
          <w:b/>
          <w:bCs/>
          <w:color w:val="002060"/>
          <w:shd w:val="clear" w:color="auto" w:fill="FFFFFF"/>
          <w:lang w:val="el-GR"/>
        </w:rPr>
        <w:fldChar w:fldCharType="end"/>
      </w:r>
      <w:r w:rsidRPr="00EA6B8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EA6B87">
        <w:rPr>
          <w:lang w:val="el-GR"/>
        </w:rPr>
        <w:t>Ενιαίας Αρχής Δημοσίων Συμβάσεων (Ε.Α.ΔΗ.ΣΥ.)</w:t>
      </w:r>
      <w:r w:rsidRPr="00EA6B87">
        <w:rPr>
          <w:color w:val="000000"/>
          <w:shd w:val="clear" w:color="auto" w:fill="FFFFFF"/>
          <w:lang w:val="el-GR"/>
        </w:rPr>
        <w:t xml:space="preserve">σύμφωνα με όσα προβλέπονται στην παράγραφο </w:t>
      </w:r>
      <w:r w:rsidR="00CA01E1" w:rsidRPr="00CA01E1">
        <w:rPr>
          <w:b/>
          <w:bCs/>
          <w:color w:val="002060"/>
          <w:shd w:val="clear" w:color="auto" w:fill="FFFFFF"/>
          <w:lang w:val="el-GR"/>
        </w:rPr>
        <w:fldChar w:fldCharType="begin"/>
      </w:r>
      <w:r w:rsidR="00CA01E1" w:rsidRPr="00CA01E1">
        <w:rPr>
          <w:b/>
          <w:bCs/>
          <w:color w:val="002060"/>
          <w:shd w:val="clear" w:color="auto" w:fill="FFFFFF"/>
          <w:lang w:val="el-GR"/>
        </w:rPr>
        <w:instrText xml:space="preserve"> REF _Ref172635754 \r \h </w:instrText>
      </w:r>
      <w:r w:rsidR="00CA01E1">
        <w:rPr>
          <w:b/>
          <w:bCs/>
          <w:color w:val="002060"/>
          <w:shd w:val="clear" w:color="auto" w:fill="FFFFFF"/>
          <w:lang w:val="el-GR"/>
        </w:rPr>
        <w:instrText xml:space="preserve"> \* MERGEFORMAT </w:instrText>
      </w:r>
      <w:r w:rsidR="00CA01E1" w:rsidRPr="00CA01E1">
        <w:rPr>
          <w:b/>
          <w:bCs/>
          <w:color w:val="002060"/>
          <w:shd w:val="clear" w:color="auto" w:fill="FFFFFF"/>
          <w:lang w:val="el-GR"/>
        </w:rPr>
      </w:r>
      <w:r w:rsidR="00CA01E1" w:rsidRPr="00CA01E1">
        <w:rPr>
          <w:b/>
          <w:bCs/>
          <w:color w:val="002060"/>
          <w:shd w:val="clear" w:color="auto" w:fill="FFFFFF"/>
          <w:lang w:val="el-GR"/>
        </w:rPr>
        <w:fldChar w:fldCharType="separate"/>
      </w:r>
      <w:r w:rsidR="007D003C">
        <w:rPr>
          <w:b/>
          <w:bCs/>
          <w:color w:val="002060"/>
          <w:shd w:val="clear" w:color="auto" w:fill="FFFFFF"/>
          <w:lang w:val="el-GR"/>
        </w:rPr>
        <w:t>3.4</w:t>
      </w:r>
      <w:r w:rsidR="00CA01E1" w:rsidRPr="00CA01E1">
        <w:rPr>
          <w:b/>
          <w:bCs/>
          <w:color w:val="002060"/>
          <w:shd w:val="clear" w:color="auto" w:fill="FFFFFF"/>
          <w:lang w:val="el-GR"/>
        </w:rPr>
        <w:fldChar w:fldCharType="end"/>
      </w:r>
      <w:r w:rsidRPr="00EA6B87">
        <w:rPr>
          <w:color w:val="000000"/>
          <w:shd w:val="clear" w:color="auto" w:fill="FFFFFF"/>
          <w:lang w:val="el-GR"/>
        </w:rPr>
        <w:t xml:space="preserve"> της παρούσας</w:t>
      </w:r>
      <w:r w:rsidRPr="00EA6B87">
        <w:rPr>
          <w:rStyle w:val="ab"/>
          <w:color w:val="000000"/>
          <w:shd w:val="clear" w:color="auto" w:fill="FFFFFF"/>
          <w:lang w:val="el-GR"/>
        </w:rPr>
        <w:footnoteReference w:id="18"/>
      </w:r>
      <w:r w:rsidRPr="00EA6B87">
        <w:rPr>
          <w:color w:val="000000"/>
          <w:shd w:val="clear" w:color="auto" w:fill="FFFFFF"/>
          <w:lang w:val="el-GR"/>
        </w:rPr>
        <w:t>.</w:t>
      </w:r>
    </w:p>
    <w:p w14:paraId="4F3DE40D" w14:textId="77777777" w:rsidR="0084517C" w:rsidRPr="00EA6B87" w:rsidRDefault="0084517C" w:rsidP="00F73DE9">
      <w:pPr>
        <w:spacing w:line="360" w:lineRule="auto"/>
        <w:textAlignment w:val="baseline"/>
        <w:rPr>
          <w:kern w:val="1"/>
          <w:lang w:val="el-GR" w:eastAsia="el-GR"/>
        </w:rPr>
      </w:pPr>
    </w:p>
    <w:p w14:paraId="1462A1EA" w14:textId="77777777" w:rsidR="00E57533" w:rsidRPr="00EA6B87" w:rsidRDefault="00E57533" w:rsidP="00F73DE9">
      <w:pPr>
        <w:spacing w:line="360" w:lineRule="auto"/>
        <w:textAlignment w:val="baseline"/>
        <w:rPr>
          <w:kern w:val="1"/>
          <w:lang w:val="el-GR"/>
        </w:rPr>
      </w:pPr>
    </w:p>
    <w:p w14:paraId="26EA43A9" w14:textId="77777777" w:rsidR="00130942" w:rsidRPr="00EA6B87" w:rsidRDefault="00130942" w:rsidP="00F73DE9">
      <w:pPr>
        <w:suppressAutoHyphens w:val="0"/>
        <w:spacing w:after="0" w:line="360" w:lineRule="auto"/>
        <w:jc w:val="left"/>
        <w:rPr>
          <w:lang w:val="el-GR"/>
        </w:rPr>
      </w:pPr>
      <w:r w:rsidRPr="00EA6B87">
        <w:rPr>
          <w:lang w:val="el-GR"/>
        </w:rPr>
        <w:br w:type="page"/>
      </w:r>
    </w:p>
    <w:p w14:paraId="04325FF9" w14:textId="77777777" w:rsidR="00E03665" w:rsidRPr="00EA6B87" w:rsidRDefault="00E03665" w:rsidP="00F73DE9">
      <w:pPr>
        <w:spacing w:line="360" w:lineRule="auto"/>
        <w:rPr>
          <w:lang w:val="el-GR"/>
        </w:rPr>
      </w:pPr>
      <w:bookmarkStart w:id="308" w:name="__RefHeading___Toc491950129"/>
      <w:bookmarkEnd w:id="308"/>
    </w:p>
    <w:p w14:paraId="1B988211" w14:textId="77777777" w:rsidR="008338F0" w:rsidRPr="00EA6B87" w:rsidRDefault="003355E7" w:rsidP="00F73DE9">
      <w:pPr>
        <w:pStyle w:val="2"/>
        <w:spacing w:line="360" w:lineRule="auto"/>
        <w:rPr>
          <w:rFonts w:cs="Tahoma"/>
          <w:lang w:val="el-GR"/>
        </w:rPr>
      </w:pPr>
      <w:r w:rsidRPr="00EA6B87">
        <w:rPr>
          <w:rFonts w:cs="Tahoma"/>
          <w:lang w:val="el-GR"/>
        </w:rPr>
        <w:tab/>
      </w:r>
      <w:bookmarkStart w:id="309" w:name="_Ref496542592"/>
      <w:bookmarkStart w:id="310" w:name="_Ref67613215"/>
      <w:bookmarkStart w:id="311" w:name="_Toc97194314"/>
      <w:bookmarkStart w:id="312" w:name="_Toc97194446"/>
      <w:bookmarkStart w:id="313" w:name="_Toc177459223"/>
      <w:r w:rsidRPr="00EA6B87">
        <w:rPr>
          <w:rFonts w:cs="Tahoma"/>
          <w:lang w:val="el-GR"/>
        </w:rPr>
        <w:t xml:space="preserve">Πρόσκληση υποβολής </w:t>
      </w:r>
      <w:r w:rsidR="00BB3801" w:rsidRPr="00EA6B87">
        <w:rPr>
          <w:rFonts w:cs="Tahoma"/>
          <w:lang w:val="el-GR"/>
        </w:rPr>
        <w:t>δικαιολογητικών προσωρινού αναδόχου</w:t>
      </w:r>
      <w:r w:rsidR="00E1337D" w:rsidRPr="00EA6B87">
        <w:rPr>
          <w:rFonts w:cs="Tahoma"/>
          <w:lang w:val="el-GR"/>
        </w:rPr>
        <w:t xml:space="preserve"> </w:t>
      </w:r>
      <w:r w:rsidRPr="00EA6B87">
        <w:rPr>
          <w:rFonts w:cs="Tahoma"/>
          <w:lang w:val="el-GR"/>
        </w:rPr>
        <w:t xml:space="preserve">- Δικαιολογητικά </w:t>
      </w:r>
      <w:bookmarkEnd w:id="309"/>
      <w:r w:rsidR="00BB3801" w:rsidRPr="00EA6B87">
        <w:rPr>
          <w:rFonts w:cs="Tahoma"/>
          <w:lang w:val="el-GR"/>
        </w:rPr>
        <w:t>προσωρινού αναδόχου</w:t>
      </w:r>
      <w:bookmarkEnd w:id="310"/>
      <w:bookmarkEnd w:id="311"/>
      <w:bookmarkEnd w:id="312"/>
      <w:bookmarkEnd w:id="313"/>
      <w:r w:rsidR="00BB3801" w:rsidRPr="00EA6B87">
        <w:rPr>
          <w:rFonts w:cs="Tahoma"/>
          <w:lang w:val="el-GR"/>
        </w:rPr>
        <w:t xml:space="preserve"> </w:t>
      </w:r>
    </w:p>
    <w:p w14:paraId="44C278E7" w14:textId="19D3E045" w:rsidR="00130942" w:rsidRPr="00EA6B87" w:rsidRDefault="00095840" w:rsidP="00F73DE9">
      <w:pPr>
        <w:spacing w:line="360" w:lineRule="auto"/>
        <w:rPr>
          <w:lang w:val="el-GR"/>
        </w:rPr>
      </w:pPr>
      <w:r w:rsidRPr="00EA6B87">
        <w:rPr>
          <w:lang w:val="el-GR"/>
        </w:rPr>
        <w:t xml:space="preserve">Μετά την αξιολόγηση των προσφορών, η αναθέτουσα αρχή </w:t>
      </w:r>
      <w:r w:rsidR="00130942" w:rsidRPr="00EA6B87">
        <w:rPr>
          <w:lang w:val="el-GR" w:eastAsia="ar-SA"/>
        </w:rPr>
        <w:t>αποστέλλει σχετική ηλεκτρονική</w:t>
      </w:r>
      <w:r w:rsidR="00DF776D" w:rsidRPr="00EA6B87">
        <w:rPr>
          <w:lang w:val="el-GR" w:eastAsia="ar-SA"/>
        </w:rPr>
        <w:t xml:space="preserve"> </w:t>
      </w:r>
      <w:r w:rsidR="00130942" w:rsidRPr="00EA6B87">
        <w:rPr>
          <w:lang w:val="el-GR" w:eastAsia="ar-SA"/>
        </w:rPr>
        <w:t>πρόσκληση</w:t>
      </w:r>
      <w:r w:rsidR="00130942" w:rsidRPr="00EA6B87">
        <w:rPr>
          <w:lang w:val="el-GR"/>
        </w:rPr>
        <w:t xml:space="preserve"> σ</w:t>
      </w:r>
      <w:r w:rsidRPr="00EA6B87">
        <w:rPr>
          <w:lang w:val="el-GR"/>
        </w:rPr>
        <w:t xml:space="preserve">τον προσφέροντα, στον οποίο πρόκειται να γίνει η κατακύρωση («προσωρινό ανάδοχο»), </w:t>
      </w:r>
      <w:r w:rsidR="00130942" w:rsidRPr="00EA6B87">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sidRPr="00EA6B87">
        <w:rPr>
          <w:lang w:val="el-GR" w:eastAsia="ar-SA"/>
        </w:rPr>
        <w:t xml:space="preserve"> </w:t>
      </w:r>
      <w:r w:rsidR="00130942" w:rsidRPr="00EA6B87">
        <w:rPr>
          <w:lang w:val="el-GR" w:eastAsia="ar-SA"/>
        </w:rPr>
        <w:t xml:space="preserve">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202465">
        <w:rPr>
          <w:lang w:val="el-GR" w:eastAsia="ar-SA"/>
        </w:rPr>
        <w:t>Δ</w:t>
      </w:r>
      <w:r w:rsidR="00202465" w:rsidRPr="00EA6B87">
        <w:rPr>
          <w:lang w:val="el-GR" w:eastAsia="ar-SA"/>
        </w:rPr>
        <w:t>ιακήρυξης</w:t>
      </w:r>
      <w:r w:rsidR="00130942" w:rsidRPr="00EA6B87">
        <w:rPr>
          <w:lang w:val="el-GR" w:eastAsia="ar-SA"/>
        </w:rPr>
        <w:t xml:space="preserve">, ως αποδεικτικά στοιχεία για τη μη συνδρομή των λόγων αποκλεισμού της παραγράφου </w:t>
      </w:r>
      <w:r w:rsidR="00CA01E1" w:rsidRPr="00CA01E1">
        <w:rPr>
          <w:b/>
          <w:bCs/>
          <w:color w:val="002060"/>
          <w:lang w:val="el-GR" w:eastAsia="ar-SA"/>
        </w:rPr>
        <w:fldChar w:fldCharType="begin"/>
      </w:r>
      <w:r w:rsidR="00CA01E1" w:rsidRPr="00CA01E1">
        <w:rPr>
          <w:b/>
          <w:bCs/>
          <w:color w:val="002060"/>
          <w:lang w:val="el-GR" w:eastAsia="ar-SA"/>
        </w:rPr>
        <w:instrText xml:space="preserve"> REF _Ref172635514 \r \h </w:instrText>
      </w:r>
      <w:r w:rsidR="00CA01E1">
        <w:rPr>
          <w:b/>
          <w:bCs/>
          <w:color w:val="002060"/>
          <w:lang w:val="el-GR" w:eastAsia="ar-SA"/>
        </w:rPr>
        <w:instrText xml:space="preserve"> \* MERGEFORMAT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2.2.3</w:t>
      </w:r>
      <w:r w:rsidR="00CA01E1" w:rsidRPr="00CA01E1">
        <w:rPr>
          <w:b/>
          <w:bCs/>
          <w:color w:val="002060"/>
          <w:lang w:val="el-GR" w:eastAsia="ar-SA"/>
        </w:rPr>
        <w:fldChar w:fldCharType="end"/>
      </w:r>
      <w:r w:rsidR="00130942" w:rsidRPr="00EA6B87">
        <w:rPr>
          <w:lang w:val="el-GR" w:eastAsia="ar-SA"/>
        </w:rPr>
        <w:t xml:space="preserve"> της </w:t>
      </w:r>
      <w:r w:rsidR="00202465">
        <w:rPr>
          <w:lang w:val="el-GR" w:eastAsia="ar-SA"/>
        </w:rPr>
        <w:t>Δ</w:t>
      </w:r>
      <w:r w:rsidR="00202465" w:rsidRPr="00EA6B87">
        <w:rPr>
          <w:lang w:val="el-GR" w:eastAsia="ar-SA"/>
        </w:rPr>
        <w:t>ιακήρυξης</w:t>
      </w:r>
      <w:r w:rsidR="00130942" w:rsidRPr="00EA6B87">
        <w:rPr>
          <w:lang w:val="el-GR" w:eastAsia="ar-SA"/>
        </w:rPr>
        <w:t xml:space="preserve">, καθώς και για την πλήρωση των κριτηρίων ποιοτικής επιλογής των παραγράφων </w:t>
      </w:r>
      <w:r w:rsidR="00CA01E1" w:rsidRPr="00CA01E1">
        <w:rPr>
          <w:b/>
          <w:bCs/>
          <w:color w:val="002060"/>
          <w:lang w:val="el-GR" w:eastAsia="ar-SA"/>
        </w:rPr>
        <w:fldChar w:fldCharType="begin"/>
      </w:r>
      <w:r w:rsidR="00CA01E1" w:rsidRPr="00CA01E1">
        <w:rPr>
          <w:b/>
          <w:bCs/>
          <w:color w:val="002060"/>
          <w:lang w:val="el-GR" w:eastAsia="ar-SA"/>
        </w:rPr>
        <w:instrText xml:space="preserve"> REF _Ref74510337 \r \h </w:instrText>
      </w:r>
      <w:r w:rsidR="00CA01E1">
        <w:rPr>
          <w:b/>
          <w:bCs/>
          <w:color w:val="002060"/>
          <w:lang w:val="el-GR" w:eastAsia="ar-SA"/>
        </w:rPr>
        <w:instrText xml:space="preserve"> \* MERGEFORMAT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2.2.4</w:t>
      </w:r>
      <w:r w:rsidR="00CA01E1" w:rsidRPr="00CA01E1">
        <w:rPr>
          <w:b/>
          <w:bCs/>
          <w:color w:val="002060"/>
          <w:lang w:val="el-GR" w:eastAsia="ar-SA"/>
        </w:rPr>
        <w:fldChar w:fldCharType="end"/>
      </w:r>
      <w:r w:rsidR="00130942" w:rsidRPr="00CA01E1">
        <w:rPr>
          <w:b/>
          <w:bCs/>
          <w:color w:val="002060"/>
          <w:lang w:val="el-GR" w:eastAsia="ar-SA"/>
        </w:rPr>
        <w:t xml:space="preserve"> - </w:t>
      </w:r>
      <w:r w:rsidR="00CA01E1" w:rsidRPr="00CA01E1">
        <w:rPr>
          <w:b/>
          <w:bCs/>
          <w:color w:val="002060"/>
          <w:lang w:val="el-GR" w:eastAsia="ar-SA"/>
        </w:rPr>
        <w:fldChar w:fldCharType="begin"/>
      </w:r>
      <w:r w:rsidR="00CA01E1" w:rsidRPr="00CA01E1">
        <w:rPr>
          <w:b/>
          <w:bCs/>
          <w:color w:val="002060"/>
          <w:lang w:val="el-GR" w:eastAsia="ar-SA"/>
        </w:rPr>
        <w:instrText xml:space="preserve"> REF _Ref74505980 \r \h </w:instrText>
      </w:r>
      <w:r w:rsidR="00CA01E1">
        <w:rPr>
          <w:b/>
          <w:bCs/>
          <w:color w:val="002060"/>
          <w:lang w:val="el-GR" w:eastAsia="ar-SA"/>
        </w:rPr>
        <w:instrText xml:space="preserve"> \* MERGEFORMAT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2.2.8</w:t>
      </w:r>
      <w:r w:rsidR="00CA01E1" w:rsidRPr="00CA01E1">
        <w:rPr>
          <w:b/>
          <w:bCs/>
          <w:color w:val="002060"/>
          <w:lang w:val="el-GR" w:eastAsia="ar-SA"/>
        </w:rPr>
        <w:fldChar w:fldCharType="end"/>
      </w:r>
      <w:r w:rsidR="00DF776D" w:rsidRPr="00EA6B87">
        <w:rPr>
          <w:lang w:val="el-GR" w:eastAsia="ar-SA"/>
        </w:rPr>
        <w:t xml:space="preserve"> </w:t>
      </w:r>
      <w:r w:rsidR="00130942" w:rsidRPr="00EA6B87">
        <w:rPr>
          <w:lang w:val="el-GR" w:eastAsia="ar-SA"/>
        </w:rPr>
        <w:t>αυτής.</w:t>
      </w:r>
    </w:p>
    <w:p w14:paraId="73A50EA1" w14:textId="58FAFE45" w:rsidR="00084419" w:rsidRPr="00EA6B87" w:rsidRDefault="00084419" w:rsidP="00F73DE9">
      <w:pPr>
        <w:spacing w:line="360" w:lineRule="auto"/>
        <w:rPr>
          <w:color w:val="000000"/>
          <w:lang w:val="el-GR" w:eastAsia="ar-SA"/>
        </w:rPr>
      </w:pPr>
      <w:r w:rsidRPr="00EA6B87">
        <w:rPr>
          <w:color w:val="000000"/>
          <w:lang w:val="el-GR" w:eastAsia="ar-SA"/>
        </w:rPr>
        <w:t xml:space="preserve">Ειδικότερα, το σύνολο των στοιχείων και δικαιολογητικών της ως άνω παραγράφου αποστέλλονται από </w:t>
      </w:r>
      <w:r w:rsidR="00C8653F">
        <w:rPr>
          <w:color w:val="000000"/>
          <w:lang w:val="el-GR" w:eastAsia="ar-SA"/>
        </w:rPr>
        <w:t>τον προσωρινό ανάδοχο</w:t>
      </w:r>
      <w:r w:rsidR="00C8653F" w:rsidRPr="00EA6B87">
        <w:rPr>
          <w:color w:val="000000"/>
          <w:lang w:val="el-GR" w:eastAsia="ar-SA"/>
        </w:rPr>
        <w:t xml:space="preserve"> </w:t>
      </w:r>
      <w:r w:rsidRPr="00EA6B87">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21102769" w:rsidR="00084419" w:rsidRPr="00EA6B87" w:rsidRDefault="00084419" w:rsidP="00F73DE9">
      <w:pPr>
        <w:spacing w:line="360" w:lineRule="auto"/>
        <w:rPr>
          <w:strike/>
          <w:lang w:val="el-GR" w:eastAsia="ar-SA"/>
        </w:rPr>
      </w:pPr>
      <w:r w:rsidRPr="00EA6B87">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w:t>
      </w:r>
      <w:r w:rsidR="00C8653F" w:rsidRPr="00EA6B87">
        <w:rPr>
          <w:lang w:val="el-GR" w:eastAsia="ar-SA"/>
        </w:rPr>
        <w:t>προσκομισ</w:t>
      </w:r>
      <w:r w:rsidR="00C8653F">
        <w:rPr>
          <w:lang w:val="el-GR" w:eastAsia="ar-SA"/>
        </w:rPr>
        <w:t>τ</w:t>
      </w:r>
      <w:r w:rsidR="00C8653F" w:rsidRPr="00EA6B87">
        <w:rPr>
          <w:lang w:val="el-GR" w:eastAsia="ar-SA"/>
        </w:rPr>
        <w:t xml:space="preserve">ούν </w:t>
      </w:r>
      <w:r w:rsidRPr="00EA6B87">
        <w:rPr>
          <w:lang w:val="el-GR" w:eastAsia="ar-SA"/>
        </w:rPr>
        <w:t>σε έντυπη μορφή (ως πρωτότυπα ή ακριβή αντίγραφα)</w:t>
      </w:r>
      <w:r w:rsidRPr="00EA6B87">
        <w:rPr>
          <w:color w:val="000000"/>
          <w:lang w:val="el-GR" w:eastAsia="ar-SA"/>
        </w:rPr>
        <w:t>, σύμφωνα με τα προβλεπόμενα στις διατάξεις της ως άνω παραγράφου 2.4.2.5</w:t>
      </w:r>
      <w:r w:rsidRPr="00EA6B87">
        <w:rPr>
          <w:lang w:val="el-GR" w:eastAsia="ar-SA"/>
        </w:rPr>
        <w:t>.</w:t>
      </w:r>
    </w:p>
    <w:p w14:paraId="14ADF1E9" w14:textId="552E3437" w:rsidR="00294393" w:rsidRPr="00EA6B87" w:rsidRDefault="00294393" w:rsidP="00F73DE9">
      <w:pPr>
        <w:spacing w:line="360" w:lineRule="auto"/>
        <w:rPr>
          <w:lang w:val="el-GR" w:eastAsia="ar-SA"/>
        </w:rPr>
      </w:pPr>
      <w:r w:rsidRPr="00EA6B87">
        <w:rPr>
          <w:lang w:val="el-GR" w:eastAsia="ar-SA"/>
        </w:rPr>
        <w:t xml:space="preserve">Αν δεν </w:t>
      </w:r>
      <w:r w:rsidR="00C8653F" w:rsidRPr="00EA6B87">
        <w:rPr>
          <w:lang w:val="el-GR" w:eastAsia="ar-SA"/>
        </w:rPr>
        <w:t>προσκομισ</w:t>
      </w:r>
      <w:r w:rsidR="00C8653F">
        <w:rPr>
          <w:lang w:val="el-GR" w:eastAsia="ar-SA"/>
        </w:rPr>
        <w:t>τ</w:t>
      </w:r>
      <w:r w:rsidR="00C8653F" w:rsidRPr="00EA6B87">
        <w:rPr>
          <w:lang w:val="el-GR" w:eastAsia="ar-SA"/>
        </w:rPr>
        <w:t xml:space="preserve">ούν </w:t>
      </w:r>
      <w:r w:rsidRPr="00EA6B87">
        <w:rPr>
          <w:lang w:val="el-GR" w:eastAsia="ar-SA"/>
        </w:rPr>
        <w:t xml:space="preserve">τα παραπάνω δικαιολογητικά ή υπάρχουν ελλείψεις σε αυτά που </w:t>
      </w:r>
      <w:r w:rsidR="00B01343" w:rsidRPr="00EA6B87">
        <w:rPr>
          <w:lang w:val="el-GR" w:eastAsia="ar-SA"/>
        </w:rPr>
        <w:t>υποβλήθηκαν</w:t>
      </w:r>
      <w:r w:rsidRPr="00EA6B87">
        <w:rPr>
          <w:lang w:val="el-GR" w:eastAsia="ar-SA"/>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w:t>
      </w:r>
      <w:r w:rsidR="00C8653F">
        <w:rPr>
          <w:lang w:val="el-GR" w:eastAsia="ar-SA"/>
        </w:rPr>
        <w:t>κατά το άρθρο</w:t>
      </w:r>
      <w:r w:rsidRPr="00EA6B87">
        <w:rPr>
          <w:lang w:val="el-GR" w:eastAsia="ar-SA"/>
        </w:rPr>
        <w:t xml:space="preserve"> 102 του ν. 4412/2016, εντός δέκα (10) ημερών από την κοινοποίηση της σχετικής πρόσκλησης σε αυτόν.</w:t>
      </w:r>
    </w:p>
    <w:p w14:paraId="70264737" w14:textId="071E9BFA" w:rsidR="00294393" w:rsidRPr="00EA6B87" w:rsidRDefault="00294393" w:rsidP="00F73DE9">
      <w:pPr>
        <w:spacing w:line="360" w:lineRule="auto"/>
        <w:rPr>
          <w:lang w:val="el-GR" w:eastAsia="ar-SA"/>
        </w:rPr>
      </w:pPr>
      <w:r w:rsidRPr="00EA6B87">
        <w:rPr>
          <w:lang w:val="el-GR" w:eastAsia="ar-SA"/>
        </w:rPr>
        <w:t>Ο προσωρινός ανάδοχος δύναται να υποβάλει</w:t>
      </w:r>
      <w:r w:rsidR="00C8653F">
        <w:rPr>
          <w:lang w:val="el-GR" w:eastAsia="ar-SA"/>
        </w:rPr>
        <w:t>, προς την Αναθέτουσα Αρχή</w:t>
      </w:r>
      <w:r w:rsidRPr="00EA6B87">
        <w:rPr>
          <w:lang w:val="el-GR" w:eastAsia="ar-SA"/>
        </w:rPr>
        <w:t>, μέσω της λειτουργικότητας της «Επικοινωνίας» του ηλεκτρονικού διαγωνισμού στο ΕΣΗΔΗΣ,</w:t>
      </w:r>
      <w:r w:rsidR="00C8653F">
        <w:rPr>
          <w:lang w:val="el-GR" w:eastAsia="ar-SA"/>
        </w:rPr>
        <w:t xml:space="preserve"> αίτημα</w:t>
      </w:r>
      <w:r w:rsidRPr="00EA6B87">
        <w:rPr>
          <w:lang w:val="el-GR" w:eastAsia="ar-SA"/>
        </w:rPr>
        <w:t xml:space="preserve">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C8653F">
        <w:rPr>
          <w:lang w:val="el-GR" w:eastAsia="ar-SA"/>
        </w:rPr>
        <w:t>τους</w:t>
      </w:r>
      <w:r w:rsidRPr="00EA6B87">
        <w:rPr>
          <w:lang w:val="el-GR" w:eastAsia="ar-SA"/>
        </w:rPr>
        <w:t xml:space="preserve">, για όσο χρόνο απαιτηθεί για τη </w:t>
      </w:r>
      <w:r w:rsidRPr="00EA6B87">
        <w:rPr>
          <w:lang w:val="el-GR" w:eastAsia="ar-SA"/>
        </w:rPr>
        <w:lastRenderedPageBreak/>
        <w:t>χορήγησή τους από τις αρμόδιες δημόσιες αρχές. Ο προσωρινός ανάδοχος μπορεί να αξιοποιεί τη δυνατότητα αυτή τόσο εντός της</w:t>
      </w:r>
      <w:r w:rsidR="00DF776D" w:rsidRPr="00EA6B87">
        <w:rPr>
          <w:lang w:val="el-GR" w:eastAsia="ar-SA"/>
        </w:rPr>
        <w:t xml:space="preserve"> </w:t>
      </w:r>
      <w:r w:rsidRPr="00EA6B87">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C8653F">
        <w:rPr>
          <w:lang w:val="el-GR" w:eastAsia="ar-SA"/>
        </w:rPr>
        <w:t xml:space="preserve"> όπως</w:t>
      </w:r>
      <w:r w:rsidRPr="00EA6B87">
        <w:rPr>
          <w:lang w:val="el-GR" w:eastAsia="ar-SA"/>
        </w:rPr>
        <w:t xml:space="preserve">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r w:rsidR="00B01343" w:rsidRPr="00EA6B87">
        <w:rPr>
          <w:lang w:val="el-GR" w:eastAsia="ar-SA"/>
        </w:rPr>
        <w:t>κατ’</w:t>
      </w:r>
      <w:r w:rsidRPr="00EA6B87">
        <w:rPr>
          <w:lang w:val="el-GR" w:eastAsia="ar-SA"/>
        </w:rPr>
        <w:t xml:space="preserve"> εφαρμογή της διάταξης του πρώτου εδαφίου της παρ. 5 του άρθρου 79</w:t>
      </w:r>
      <w:r w:rsidR="00DF776D" w:rsidRPr="00EA6B87">
        <w:rPr>
          <w:lang w:val="el-GR" w:eastAsia="ar-SA"/>
        </w:rPr>
        <w:t xml:space="preserve"> </w:t>
      </w:r>
      <w:r w:rsidRPr="00EA6B87">
        <w:rPr>
          <w:lang w:val="el-GR" w:eastAsia="ar-SA"/>
        </w:rPr>
        <w:t>του ν. 4412/2016, τηρουμένων των αρχών της ίσης μεταχείρισης και της διαφάνειας.</w:t>
      </w:r>
    </w:p>
    <w:p w14:paraId="07870571" w14:textId="77777777" w:rsidR="00294393" w:rsidRPr="00EA6B87" w:rsidRDefault="00294393" w:rsidP="00F73DE9">
      <w:pPr>
        <w:spacing w:line="360" w:lineRule="auto"/>
        <w:rPr>
          <w:lang w:val="el-GR" w:eastAsia="ar-SA"/>
        </w:rPr>
      </w:pPr>
      <w:r w:rsidRPr="00EA6B87">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3840186D" w:rsidR="00DD0F6F" w:rsidRPr="00EA6B87" w:rsidRDefault="00DD0F6F" w:rsidP="00F73DE9">
      <w:pPr>
        <w:spacing w:line="360" w:lineRule="auto"/>
        <w:rPr>
          <w:lang w:val="el-GR" w:eastAsia="ar-SA"/>
        </w:rPr>
      </w:pPr>
      <w:r w:rsidRPr="00EA6B87">
        <w:rPr>
          <w:lang w:val="el-GR" w:eastAsia="ar-SA"/>
        </w:rPr>
        <w:t>i) κατά τον έλεγχο των παραπάνω δικαιολογητικών διαπιστωθεί ότι τα στοιχεία που δηλώθηκαν με</w:t>
      </w:r>
      <w:r w:rsidR="00DF776D" w:rsidRPr="00EA6B87">
        <w:rPr>
          <w:lang w:val="el-GR" w:eastAsia="ar-SA"/>
        </w:rPr>
        <w:t xml:space="preserve"> </w:t>
      </w:r>
      <w:r w:rsidRPr="00EA6B87">
        <w:rPr>
          <w:lang w:val="el-GR" w:eastAsia="ar-SA"/>
        </w:rPr>
        <w:t>το Ευρωπαϊκό Ενιαίο Έγγραφο Σύμβασης (ΕΕΕΣ)</w:t>
      </w:r>
      <w:r w:rsidR="00DF776D" w:rsidRPr="00EA6B87">
        <w:rPr>
          <w:lang w:val="el-GR" w:eastAsia="ar-SA"/>
        </w:rPr>
        <w:t xml:space="preserve"> </w:t>
      </w:r>
      <w:r w:rsidRPr="00EA6B87">
        <w:rPr>
          <w:lang w:val="el-GR" w:eastAsia="ar-SA"/>
        </w:rPr>
        <w:t>είναι εκ προθέσεως απατηλά, ή έχουν υποβληθεί πλαστά αποδεικτικά στοιχεία, ή</w:t>
      </w:r>
    </w:p>
    <w:p w14:paraId="2BF5A71E" w14:textId="2AABDD5F" w:rsidR="00DD0F6F" w:rsidRPr="00EA6B87" w:rsidRDefault="00DD0F6F" w:rsidP="00F73DE9">
      <w:pPr>
        <w:spacing w:line="360" w:lineRule="auto"/>
        <w:rPr>
          <w:lang w:val="el-GR" w:eastAsia="ar-SA"/>
        </w:rPr>
      </w:pPr>
      <w:r w:rsidRPr="00EA6B87">
        <w:rPr>
          <w:lang w:val="el-GR" w:eastAsia="ar-SA"/>
        </w:rPr>
        <w:t>ii)</w:t>
      </w:r>
      <w:r w:rsidR="00DF776D" w:rsidRPr="00EA6B87">
        <w:rPr>
          <w:lang w:val="el-GR" w:eastAsia="ar-SA"/>
        </w:rPr>
        <w:t xml:space="preserve"> </w:t>
      </w:r>
      <w:r w:rsidRPr="00EA6B87">
        <w:rPr>
          <w:lang w:val="el-GR" w:eastAsia="ar-SA"/>
        </w:rPr>
        <w:t>δεν υποβληθούν στο προκαθορισμένο χρονικό διάστημα τα απαιτούμενα πρωτότυπα ή αντίγραφα των παραπάνω δικαιολογητικών, ή</w:t>
      </w:r>
    </w:p>
    <w:p w14:paraId="0A18E146" w14:textId="34B4961C" w:rsidR="00DD0F6F" w:rsidRPr="00EA6B87" w:rsidRDefault="00DD0F6F" w:rsidP="00F73DE9">
      <w:pPr>
        <w:spacing w:line="360" w:lineRule="auto"/>
        <w:rPr>
          <w:lang w:val="el-GR" w:eastAsia="ar-SA"/>
        </w:rPr>
      </w:pPr>
      <w:r w:rsidRPr="00EA6B87">
        <w:rPr>
          <w:lang w:val="el-GR" w:eastAsia="ar-SA"/>
        </w:rPr>
        <w:t xml:space="preserve">iii) από τα δικαιολογητικά που </w:t>
      </w:r>
      <w:r w:rsidR="00C8653F" w:rsidRPr="00EA6B87">
        <w:rPr>
          <w:lang w:val="el-GR" w:eastAsia="ar-SA"/>
        </w:rPr>
        <w:t>προσκομίσ</w:t>
      </w:r>
      <w:r w:rsidR="00C8653F">
        <w:rPr>
          <w:lang w:val="el-GR" w:eastAsia="ar-SA"/>
        </w:rPr>
        <w:t>τ</w:t>
      </w:r>
      <w:r w:rsidR="00C8653F" w:rsidRPr="00EA6B87">
        <w:rPr>
          <w:lang w:val="el-GR" w:eastAsia="ar-SA"/>
        </w:rPr>
        <w:t xml:space="preserve">ηκαν </w:t>
      </w:r>
      <w:r w:rsidRPr="00EA6B87">
        <w:rPr>
          <w:lang w:val="el-GR" w:eastAsia="ar-SA"/>
        </w:rPr>
        <w:t xml:space="preserve">νομίμως και εμπροθέσμως, δεν αποδεικνύεται η μη συνδρομή των λόγων αποκλεισμού σύμφωνα με την παράγραφο </w:t>
      </w:r>
      <w:r w:rsidR="00CA01E1" w:rsidRPr="00CA01E1">
        <w:rPr>
          <w:b/>
          <w:bCs/>
          <w:color w:val="002060"/>
          <w:lang w:val="el-GR" w:eastAsia="ar-SA"/>
        </w:rPr>
        <w:fldChar w:fldCharType="begin"/>
      </w:r>
      <w:r w:rsidR="00CA01E1" w:rsidRPr="00CA01E1">
        <w:rPr>
          <w:b/>
          <w:bCs/>
          <w:color w:val="002060"/>
          <w:lang w:val="el-GR" w:eastAsia="ar-SA"/>
        </w:rPr>
        <w:instrText xml:space="preserve"> REF _Ref172635514 \r \h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2.2.3</w:t>
      </w:r>
      <w:r w:rsidR="00CA01E1" w:rsidRPr="00CA01E1">
        <w:rPr>
          <w:b/>
          <w:bCs/>
          <w:color w:val="002060"/>
          <w:lang w:val="el-GR" w:eastAsia="ar-SA"/>
        </w:rPr>
        <w:fldChar w:fldCharType="end"/>
      </w:r>
      <w:r w:rsidRPr="00EA6B87">
        <w:rPr>
          <w:lang w:val="el-GR" w:eastAsia="ar-SA"/>
        </w:rPr>
        <w:t xml:space="preserve"> (λόγοι αποκλεισμού) ή η πλήρωση μιας ή </w:t>
      </w:r>
      <w:r w:rsidR="00C8653F">
        <w:rPr>
          <w:lang w:val="el-GR" w:eastAsia="ar-SA"/>
        </w:rPr>
        <w:t>περισσότερων</w:t>
      </w:r>
      <w:r w:rsidR="00C8653F" w:rsidRPr="00EA6B87">
        <w:rPr>
          <w:lang w:val="el-GR" w:eastAsia="ar-SA"/>
        </w:rPr>
        <w:t xml:space="preserve"> </w:t>
      </w:r>
      <w:r w:rsidRPr="00EA6B87">
        <w:rPr>
          <w:lang w:val="el-GR" w:eastAsia="ar-SA"/>
        </w:rPr>
        <w:t xml:space="preserve">από τις απαιτήσεις των κριτηρίων ποιοτικής επιλογής σύμφωνα με τις παραγράφους </w:t>
      </w:r>
      <w:r w:rsidR="00CA01E1" w:rsidRPr="00CA01E1">
        <w:rPr>
          <w:b/>
          <w:bCs/>
          <w:color w:val="002060"/>
          <w:lang w:val="el-GR" w:eastAsia="ar-SA"/>
        </w:rPr>
        <w:fldChar w:fldCharType="begin"/>
      </w:r>
      <w:r w:rsidR="00CA01E1" w:rsidRPr="00CA01E1">
        <w:rPr>
          <w:b/>
          <w:bCs/>
          <w:color w:val="002060"/>
          <w:lang w:val="el-GR" w:eastAsia="ar-SA"/>
        </w:rPr>
        <w:instrText xml:space="preserve"> REF _Ref74510337 \r \h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2.2.4</w:t>
      </w:r>
      <w:r w:rsidR="00CA01E1" w:rsidRPr="00CA01E1">
        <w:rPr>
          <w:b/>
          <w:bCs/>
          <w:color w:val="002060"/>
          <w:lang w:val="el-GR" w:eastAsia="ar-SA"/>
        </w:rPr>
        <w:fldChar w:fldCharType="end"/>
      </w:r>
      <w:r w:rsidR="00CA01E1" w:rsidRPr="00CA01E1">
        <w:rPr>
          <w:lang w:val="el-GR" w:eastAsia="ar-SA"/>
        </w:rPr>
        <w:t xml:space="preserve"> </w:t>
      </w:r>
      <w:r w:rsidRPr="00EA6B87">
        <w:rPr>
          <w:lang w:val="el-GR" w:eastAsia="ar-SA"/>
        </w:rPr>
        <w:t xml:space="preserve">έως </w:t>
      </w:r>
      <w:r w:rsidR="00CA01E1" w:rsidRPr="00CA01E1">
        <w:rPr>
          <w:b/>
          <w:bCs/>
          <w:color w:val="002060"/>
          <w:lang w:val="el-GR" w:eastAsia="ar-SA"/>
        </w:rPr>
        <w:fldChar w:fldCharType="begin"/>
      </w:r>
      <w:r w:rsidR="00CA01E1" w:rsidRPr="00CA01E1">
        <w:rPr>
          <w:b/>
          <w:bCs/>
          <w:color w:val="002060"/>
          <w:lang w:val="el-GR" w:eastAsia="ar-SA"/>
        </w:rPr>
        <w:instrText xml:space="preserve"> REF _Ref74505980 \r \h </w:instrText>
      </w:r>
      <w:r w:rsidR="00CA01E1">
        <w:rPr>
          <w:b/>
          <w:bCs/>
          <w:color w:val="002060"/>
          <w:lang w:val="el-GR" w:eastAsia="ar-SA"/>
        </w:rPr>
        <w:instrText xml:space="preserve"> \* MERGEFORMAT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2.2.8</w:t>
      </w:r>
      <w:r w:rsidR="00CA01E1" w:rsidRPr="00CA01E1">
        <w:rPr>
          <w:b/>
          <w:bCs/>
          <w:color w:val="002060"/>
          <w:lang w:val="el-GR" w:eastAsia="ar-SA"/>
        </w:rPr>
        <w:fldChar w:fldCharType="end"/>
      </w:r>
      <w:r w:rsidRPr="00EA6B87">
        <w:rPr>
          <w:lang w:val="el-GR" w:eastAsia="ar-SA"/>
        </w:rPr>
        <w:t xml:space="preserve"> (κριτήρια ποιοτικής επιλογής) της παρούσας,</w:t>
      </w:r>
    </w:p>
    <w:p w14:paraId="7786F6D2" w14:textId="3C4AA6D4" w:rsidR="00DD0F6F" w:rsidRPr="00EA6B87" w:rsidRDefault="00DD0F6F" w:rsidP="00F73DE9">
      <w:pPr>
        <w:spacing w:line="360" w:lineRule="auto"/>
        <w:rPr>
          <w:lang w:val="el-GR" w:eastAsia="ar-SA"/>
        </w:rPr>
      </w:pPr>
      <w:r w:rsidRPr="00EA6B87">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EA6B87">
        <w:rPr>
          <w:i/>
          <w:color w:val="5B9BD5"/>
          <w:lang w:val="el-GR" w:eastAsia="el-GR"/>
        </w:rPr>
        <w:t xml:space="preserve"> </w:t>
      </w:r>
      <w:r w:rsidRPr="00EA6B87">
        <w:rPr>
          <w:lang w:val="el-GR" w:eastAsia="ar-SA"/>
        </w:rPr>
        <w:t>το Ευρωπαϊκό Ενιαίο Έγγραφο Σύμβασης (ΕΕΕΣ) ότι πληροί,</w:t>
      </w:r>
      <w:r w:rsidR="00DF776D" w:rsidRPr="00EA6B87">
        <w:rPr>
          <w:lang w:val="el-GR" w:eastAsia="ar-SA"/>
        </w:rPr>
        <w:t xml:space="preserve"> </w:t>
      </w:r>
      <w:r w:rsidRPr="00EA6B87">
        <w:rPr>
          <w:lang w:val="el-GR" w:eastAsia="ar-SA"/>
        </w:rPr>
        <w:t xml:space="preserve">οι οποίες μεταβολές </w:t>
      </w:r>
      <w:r w:rsidR="00C8653F">
        <w:rPr>
          <w:lang w:val="el-GR" w:eastAsia="ar-SA"/>
        </w:rPr>
        <w:t xml:space="preserve">είτε </w:t>
      </w:r>
      <w:r w:rsidRPr="00EA6B87">
        <w:rPr>
          <w:lang w:val="el-GR" w:eastAsia="ar-SA"/>
        </w:rPr>
        <w:t xml:space="preserve">επήλθαν </w:t>
      </w:r>
      <w:r w:rsidR="00C8653F">
        <w:rPr>
          <w:lang w:val="el-GR" w:eastAsia="ar-SA"/>
        </w:rPr>
        <w:t xml:space="preserve">είτε </w:t>
      </w:r>
      <w:r w:rsidRPr="00EA6B87">
        <w:rPr>
          <w:lang w:val="el-GR" w:eastAsia="ar-SA"/>
        </w:rPr>
        <w:t xml:space="preserve">έλαβε γνώση </w:t>
      </w:r>
      <w:r w:rsidR="00C8653F">
        <w:rPr>
          <w:lang w:val="el-GR" w:eastAsia="ar-SA"/>
        </w:rPr>
        <w:t xml:space="preserve">αυτών </w:t>
      </w:r>
      <w:r w:rsidRPr="00EA6B87">
        <w:rPr>
          <w:lang w:val="el-GR" w:eastAsia="ar-SA"/>
        </w:rPr>
        <w:t>μετά τη δήλωση και μέχρι την ημέρα της σύναψης της σύμβασης (οψιγενείς μεταβολές), δεν καταπίπτει υπέρ της Αναθέτουσας Αρχής η εγγύηση συμμετοχής του.</w:t>
      </w:r>
    </w:p>
    <w:p w14:paraId="0FB7BF91" w14:textId="1D42CB9B" w:rsidR="00DD0F6F" w:rsidRPr="00EA6B87" w:rsidRDefault="00DD0F6F" w:rsidP="00F73DE9">
      <w:pPr>
        <w:spacing w:line="360" w:lineRule="auto"/>
        <w:rPr>
          <w:lang w:val="el-GR" w:eastAsia="ar-SA"/>
        </w:rPr>
      </w:pPr>
      <w:r w:rsidRPr="00EA6B87">
        <w:rPr>
          <w:lang w:val="el-GR" w:eastAsia="ar-SA"/>
        </w:rPr>
        <w:t xml:space="preserve">Αν κανένας από τους προσφέροντες δεν υποβάλει αληθή ή ακριβή δήλωση </w:t>
      </w:r>
      <w:r w:rsidRPr="00EA6B87">
        <w:rPr>
          <w:b/>
          <w:lang w:val="el-GR" w:eastAsia="ar-SA"/>
        </w:rPr>
        <w:t>ή</w:t>
      </w:r>
      <w:r w:rsidRPr="00EA6B87">
        <w:rPr>
          <w:lang w:val="el-GR" w:eastAsia="ar-SA"/>
        </w:rPr>
        <w:t xml:space="preserve"> δεν προσκομίσει ένα ή περισσότερα από τα απαιτούμενα έγγραφα και δικαιολογητικά </w:t>
      </w:r>
      <w:r w:rsidRPr="00EA6B87">
        <w:rPr>
          <w:b/>
          <w:lang w:val="el-GR" w:eastAsia="ar-SA"/>
        </w:rPr>
        <w:t>ή</w:t>
      </w:r>
      <w:r w:rsidRPr="00EA6B87">
        <w:rPr>
          <w:lang w:val="el-GR" w:eastAsia="ar-SA"/>
        </w:rPr>
        <w:t xml:space="preserve"> δεν αποδείξει ότι: α) δεν βρίσκεται σε μία από τις καταστάσεις της παραγράφου </w:t>
      </w:r>
      <w:r w:rsidR="00CA01E1" w:rsidRPr="00CA01E1">
        <w:rPr>
          <w:b/>
          <w:bCs/>
          <w:color w:val="002060"/>
          <w:lang w:val="el-GR" w:eastAsia="ar-SA"/>
        </w:rPr>
        <w:fldChar w:fldCharType="begin"/>
      </w:r>
      <w:r w:rsidR="00CA01E1" w:rsidRPr="00CA01E1">
        <w:rPr>
          <w:b/>
          <w:bCs/>
          <w:color w:val="002060"/>
          <w:lang w:val="el-GR" w:eastAsia="ar-SA"/>
        </w:rPr>
        <w:instrText xml:space="preserve"> REF _Ref172635514 \r \h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2.2.3</w:t>
      </w:r>
      <w:r w:rsidR="00CA01E1" w:rsidRPr="00CA01E1">
        <w:rPr>
          <w:b/>
          <w:bCs/>
          <w:color w:val="002060"/>
          <w:lang w:val="el-GR" w:eastAsia="ar-SA"/>
        </w:rPr>
        <w:fldChar w:fldCharType="end"/>
      </w:r>
      <w:r w:rsidR="00CA01E1" w:rsidRPr="00CA01E1">
        <w:rPr>
          <w:lang w:val="el-GR" w:eastAsia="ar-SA"/>
        </w:rPr>
        <w:t xml:space="preserve"> </w:t>
      </w:r>
      <w:r w:rsidRPr="00EA6B87">
        <w:rPr>
          <w:lang w:val="el-GR" w:eastAsia="ar-SA"/>
        </w:rPr>
        <w:t xml:space="preserve">της παρούσας </w:t>
      </w:r>
      <w:r w:rsidR="00C8653F">
        <w:rPr>
          <w:lang w:val="el-GR" w:eastAsia="ar-SA"/>
        </w:rPr>
        <w:t>Δ</w:t>
      </w:r>
      <w:r w:rsidR="00C8653F" w:rsidRPr="00EA6B87">
        <w:rPr>
          <w:lang w:val="el-GR" w:eastAsia="ar-SA"/>
        </w:rPr>
        <w:t xml:space="preserve">ιακήρυξης </w:t>
      </w:r>
      <w:r w:rsidRPr="00EA6B87">
        <w:rPr>
          <w:lang w:val="el-GR" w:eastAsia="ar-SA"/>
        </w:rPr>
        <w:t xml:space="preserve">και β) πληροί τα σχετικά κριτήρια ποιοτικής επιλογής τα οποία έχουν καθοριστεί σύμφωνα με τις παραγράφους </w:t>
      </w:r>
      <w:r w:rsidR="00CA01E1" w:rsidRPr="00CA01E1">
        <w:rPr>
          <w:b/>
          <w:bCs/>
          <w:color w:val="002060"/>
          <w:lang w:val="el-GR" w:eastAsia="ar-SA"/>
        </w:rPr>
        <w:fldChar w:fldCharType="begin"/>
      </w:r>
      <w:r w:rsidR="00CA01E1" w:rsidRPr="00CA01E1">
        <w:rPr>
          <w:b/>
          <w:bCs/>
          <w:color w:val="002060"/>
          <w:lang w:val="el-GR" w:eastAsia="ar-SA"/>
        </w:rPr>
        <w:instrText xml:space="preserve"> REF _Ref74510337 \r \h </w:instrText>
      </w:r>
      <w:r w:rsidR="00CA01E1">
        <w:rPr>
          <w:b/>
          <w:bCs/>
          <w:color w:val="002060"/>
          <w:lang w:val="el-GR" w:eastAsia="ar-SA"/>
        </w:rPr>
        <w:instrText xml:space="preserve"> \* MERGEFORMAT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2.2.4</w:t>
      </w:r>
      <w:r w:rsidR="00CA01E1" w:rsidRPr="00CA01E1">
        <w:rPr>
          <w:b/>
          <w:bCs/>
          <w:color w:val="002060"/>
          <w:lang w:val="el-GR" w:eastAsia="ar-SA"/>
        </w:rPr>
        <w:fldChar w:fldCharType="end"/>
      </w:r>
      <w:r w:rsidRPr="00CA01E1">
        <w:rPr>
          <w:b/>
          <w:bCs/>
          <w:color w:val="002060"/>
          <w:lang w:val="el-GR" w:eastAsia="ar-SA"/>
        </w:rPr>
        <w:t>-</w:t>
      </w:r>
      <w:r w:rsidR="00CA01E1" w:rsidRPr="00CA01E1">
        <w:rPr>
          <w:b/>
          <w:bCs/>
          <w:color w:val="002060"/>
          <w:lang w:val="el-GR" w:eastAsia="ar-SA"/>
        </w:rPr>
        <w:fldChar w:fldCharType="begin"/>
      </w:r>
      <w:r w:rsidR="00CA01E1" w:rsidRPr="00CA01E1">
        <w:rPr>
          <w:b/>
          <w:bCs/>
          <w:color w:val="002060"/>
          <w:lang w:val="el-GR" w:eastAsia="ar-SA"/>
        </w:rPr>
        <w:instrText xml:space="preserve"> REF _Ref74505980 \r \h </w:instrText>
      </w:r>
      <w:r w:rsidR="00CA01E1">
        <w:rPr>
          <w:b/>
          <w:bCs/>
          <w:color w:val="002060"/>
          <w:lang w:val="el-GR" w:eastAsia="ar-SA"/>
        </w:rPr>
        <w:instrText xml:space="preserve"> \* MERGEFORMAT </w:instrText>
      </w:r>
      <w:r w:rsidR="00CA01E1" w:rsidRPr="00CA01E1">
        <w:rPr>
          <w:b/>
          <w:bCs/>
          <w:color w:val="002060"/>
          <w:lang w:val="el-GR" w:eastAsia="ar-SA"/>
        </w:rPr>
      </w:r>
      <w:r w:rsidR="00CA01E1" w:rsidRPr="00CA01E1">
        <w:rPr>
          <w:b/>
          <w:bCs/>
          <w:color w:val="002060"/>
          <w:lang w:val="el-GR" w:eastAsia="ar-SA"/>
        </w:rPr>
        <w:fldChar w:fldCharType="separate"/>
      </w:r>
      <w:r w:rsidR="007D003C">
        <w:rPr>
          <w:b/>
          <w:bCs/>
          <w:color w:val="002060"/>
          <w:lang w:val="el-GR" w:eastAsia="ar-SA"/>
        </w:rPr>
        <w:t>2.2.8</w:t>
      </w:r>
      <w:r w:rsidR="00CA01E1" w:rsidRPr="00CA01E1">
        <w:rPr>
          <w:b/>
          <w:bCs/>
          <w:color w:val="002060"/>
          <w:lang w:val="el-GR" w:eastAsia="ar-SA"/>
        </w:rPr>
        <w:fldChar w:fldCharType="end"/>
      </w:r>
      <w:r w:rsidRPr="00EA6B87">
        <w:rPr>
          <w:lang w:val="el-GR" w:eastAsia="ar-SA"/>
        </w:rPr>
        <w:t xml:space="preserve"> της παρούσας </w:t>
      </w:r>
      <w:r w:rsidR="00B01343">
        <w:rPr>
          <w:lang w:val="el-GR" w:eastAsia="ar-SA"/>
        </w:rPr>
        <w:t>Δ</w:t>
      </w:r>
      <w:r w:rsidR="00B01343" w:rsidRPr="00EA6B87">
        <w:rPr>
          <w:lang w:val="el-GR" w:eastAsia="ar-SA"/>
        </w:rPr>
        <w:t>ιακήρυξης</w:t>
      </w:r>
      <w:r w:rsidRPr="00EA6B87">
        <w:rPr>
          <w:lang w:val="el-GR" w:eastAsia="ar-SA"/>
        </w:rPr>
        <w:t>, η διαδικασία ματαιώνεται.</w:t>
      </w:r>
    </w:p>
    <w:p w14:paraId="173CD919" w14:textId="4D1ADDAB" w:rsidR="00DD0F6F" w:rsidRPr="00EA6B87" w:rsidRDefault="00DD0F6F" w:rsidP="00F73DE9">
      <w:pPr>
        <w:spacing w:line="360" w:lineRule="auto"/>
        <w:rPr>
          <w:lang w:val="el-GR" w:eastAsia="ar-SA"/>
        </w:rPr>
      </w:pPr>
      <w:r w:rsidRPr="00EA6B87">
        <w:rPr>
          <w:lang w:val="el-GR" w:eastAsia="ar-SA"/>
        </w:rPr>
        <w:lastRenderedPageBreak/>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14614922" w14:textId="247F1A06" w:rsidR="00DD0F6F" w:rsidRPr="00EA6B87" w:rsidRDefault="00DD0F6F" w:rsidP="00F73DE9">
      <w:pPr>
        <w:spacing w:line="360" w:lineRule="auto"/>
        <w:rPr>
          <w:lang w:val="el-GR" w:eastAsia="ar-SA"/>
        </w:rPr>
      </w:pPr>
      <w:r w:rsidRPr="00EA6B87">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sidRPr="00EA6B87">
        <w:rPr>
          <w:lang w:val="el-GR" w:eastAsia="ar-SA"/>
        </w:rPr>
        <w:t xml:space="preserve"> </w:t>
      </w:r>
      <w:r w:rsidRPr="00EA6B87">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EA6B87">
        <w:rPr>
          <w:lang w:val="el-GR" w:eastAsia="ar-SA"/>
        </w:rPr>
        <w:t>παρούσα</w:t>
      </w:r>
      <w:r w:rsidRPr="00EA6B87">
        <w:rPr>
          <w:lang w:val="el-GR" w:eastAsia="ar-SA"/>
        </w:rPr>
        <w:t xml:space="preserve"> σε ποσοστό και ως εξής: </w:t>
      </w:r>
      <w:r w:rsidR="006E75EE" w:rsidRPr="00EA6B87">
        <w:rPr>
          <w:lang w:val="el-GR" w:eastAsia="ar-SA"/>
        </w:rPr>
        <w:t xml:space="preserve">εκατόν είκοσι </w:t>
      </w:r>
      <w:r w:rsidRPr="00EA6B87">
        <w:rPr>
          <w:lang w:val="el-GR" w:eastAsia="ar-SA"/>
        </w:rPr>
        <w:t>τοις εκατό (</w:t>
      </w:r>
      <w:r w:rsidR="006E75EE" w:rsidRPr="00EA6B87">
        <w:rPr>
          <w:lang w:val="el-GR" w:eastAsia="ar-SA"/>
        </w:rPr>
        <w:t>120</w:t>
      </w:r>
      <w:r w:rsidRPr="00EA6B87">
        <w:rPr>
          <w:lang w:val="el-GR" w:eastAsia="ar-SA"/>
        </w:rPr>
        <w:t>%)</w:t>
      </w:r>
      <w:r w:rsidRPr="00EA6B87">
        <w:rPr>
          <w:vertAlign w:val="superscript"/>
          <w:lang w:val="el-GR" w:eastAsia="ar-SA"/>
        </w:rPr>
        <w:footnoteReference w:id="19"/>
      </w:r>
      <w:r w:rsidRPr="00EA6B87">
        <w:rPr>
          <w:lang w:val="el-GR" w:eastAsia="ar-SA"/>
        </w:rPr>
        <w:t xml:space="preserve"> στην περίπτωση της μεγαλύτερης ποσότητας και </w:t>
      </w:r>
      <w:r w:rsidR="006E75EE" w:rsidRPr="00EA6B87">
        <w:rPr>
          <w:lang w:val="el-GR" w:eastAsia="ar-SA"/>
        </w:rPr>
        <w:t xml:space="preserve">ογδόντα </w:t>
      </w:r>
      <w:r w:rsidRPr="00EA6B87">
        <w:rPr>
          <w:lang w:val="el-GR" w:eastAsia="ar-SA"/>
        </w:rPr>
        <w:t>τοις εκατό (</w:t>
      </w:r>
      <w:r w:rsidR="006E75EE" w:rsidRPr="00EA6B87">
        <w:rPr>
          <w:lang w:val="el-GR" w:eastAsia="ar-SA"/>
        </w:rPr>
        <w:t>80</w:t>
      </w:r>
      <w:r w:rsidRPr="00EA6B87">
        <w:rPr>
          <w:lang w:val="el-GR" w:eastAsia="ar-SA"/>
        </w:rPr>
        <w:t>%)</w:t>
      </w:r>
      <w:r w:rsidRPr="00EA6B87">
        <w:rPr>
          <w:vertAlign w:val="superscript"/>
          <w:lang w:val="el-GR" w:eastAsia="ar-SA"/>
        </w:rPr>
        <w:footnoteReference w:id="20"/>
      </w:r>
      <w:r w:rsidRPr="00EA6B87">
        <w:rPr>
          <w:lang w:val="el-GR" w:eastAsia="ar-SA"/>
        </w:rPr>
        <w:t xml:space="preserve"> στην περίπτωση μικρότερης ποσότητας.</w:t>
      </w:r>
    </w:p>
    <w:p w14:paraId="733F67E7" w14:textId="77777777" w:rsidR="00095840" w:rsidRPr="00EA6B87" w:rsidRDefault="00095840" w:rsidP="00F73DE9">
      <w:pPr>
        <w:spacing w:line="360" w:lineRule="auto"/>
        <w:rPr>
          <w:u w:val="single"/>
          <w:lang w:val="el-GR"/>
        </w:rPr>
      </w:pPr>
      <w:r w:rsidRPr="00EA6B87">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256F0CEE" w:rsidR="00F005B4" w:rsidRPr="00EA6B87" w:rsidRDefault="00F005B4" w:rsidP="00F73DE9">
      <w:pPr>
        <w:spacing w:line="360" w:lineRule="auto"/>
        <w:textAlignment w:val="baseline"/>
        <w:rPr>
          <w:rFonts w:eastAsiaTheme="minorHAnsi"/>
          <w:color w:val="000000"/>
          <w:shd w:val="clear" w:color="auto" w:fill="FFFFFF"/>
          <w:lang w:val="el-GR" w:eastAsia="en-US"/>
        </w:rPr>
      </w:pPr>
      <w:r w:rsidRPr="00EA6B87">
        <w:rPr>
          <w:rFonts w:eastAsiaTheme="minorHAnsi"/>
          <w:color w:val="000000"/>
          <w:shd w:val="clear" w:color="auto" w:fill="FFFFFF"/>
          <w:lang w:val="el-GR" w:eastAsia="en-US"/>
        </w:rPr>
        <w:t>Σε κάθε περίπτωση,</w:t>
      </w:r>
      <w:r w:rsidRPr="00EA6B87">
        <w:rPr>
          <w:color w:val="000000"/>
          <w:shd w:val="clear" w:color="auto" w:fill="FFFFFF"/>
          <w:lang w:val="el-GR"/>
        </w:rPr>
        <w:t xml:space="preserve"> </w:t>
      </w:r>
      <w:r w:rsidRPr="00EA6B87">
        <w:rPr>
          <w:rFonts w:eastAsiaTheme="minorHAnsi"/>
          <w:color w:val="000000"/>
          <w:shd w:val="clear" w:color="auto" w:fill="FFFFFF"/>
          <w:lang w:val="el-GR" w:eastAsia="en-US"/>
        </w:rPr>
        <w:t>όταν εξ αρχής έχει υποβληθεί μία προσφορά,</w:t>
      </w:r>
      <w:r w:rsidRPr="00EA6B87">
        <w:rPr>
          <w:color w:val="000000"/>
          <w:shd w:val="clear" w:color="auto" w:fill="FFFFFF"/>
          <w:lang w:val="el-GR"/>
        </w:rPr>
        <w:t xml:space="preserve"> τα </w:t>
      </w:r>
      <w:r w:rsidRPr="00EA6B87">
        <w:rPr>
          <w:rFonts w:eastAsiaTheme="minorHAnsi"/>
          <w:color w:val="000000"/>
          <w:shd w:val="clear" w:color="auto" w:fill="FFFFFF"/>
          <w:lang w:val="el-GR" w:eastAsia="en-US"/>
        </w:rPr>
        <w:t>αποτελέσματα όλων των σταδίων</w:t>
      </w:r>
      <w:r w:rsidRPr="00EA6B87">
        <w:rPr>
          <w:color w:val="000000"/>
          <w:shd w:val="clear" w:color="auto" w:fill="FFFFFF"/>
          <w:lang w:val="el-GR"/>
        </w:rPr>
        <w:t xml:space="preserve"> της διαδικασίας ανάθεσης</w:t>
      </w:r>
      <w:r w:rsidRPr="00EA6B87">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EA6B8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sidR="00CA01E1" w:rsidRPr="00CA01E1">
        <w:rPr>
          <w:b/>
          <w:bCs/>
          <w:color w:val="002060"/>
          <w:shd w:val="clear" w:color="auto" w:fill="FFFFFF"/>
          <w:lang w:val="el-GR"/>
        </w:rPr>
        <w:fldChar w:fldCharType="begin"/>
      </w:r>
      <w:r w:rsidR="00CA01E1" w:rsidRPr="00CA01E1">
        <w:rPr>
          <w:b/>
          <w:bCs/>
          <w:color w:val="002060"/>
          <w:shd w:val="clear" w:color="auto" w:fill="FFFFFF"/>
          <w:lang w:val="el-GR"/>
        </w:rPr>
        <w:instrText xml:space="preserve"> REF _Ref172635969 \r \h </w:instrText>
      </w:r>
      <w:r w:rsidR="00CA01E1">
        <w:rPr>
          <w:b/>
          <w:bCs/>
          <w:color w:val="002060"/>
          <w:shd w:val="clear" w:color="auto" w:fill="FFFFFF"/>
          <w:lang w:val="el-GR"/>
        </w:rPr>
        <w:instrText xml:space="preserve"> \* MERGEFORMAT </w:instrText>
      </w:r>
      <w:r w:rsidR="00CA01E1" w:rsidRPr="00CA01E1">
        <w:rPr>
          <w:b/>
          <w:bCs/>
          <w:color w:val="002060"/>
          <w:shd w:val="clear" w:color="auto" w:fill="FFFFFF"/>
          <w:lang w:val="el-GR"/>
        </w:rPr>
      </w:r>
      <w:r w:rsidR="00CA01E1" w:rsidRPr="00CA01E1">
        <w:rPr>
          <w:b/>
          <w:bCs/>
          <w:color w:val="002060"/>
          <w:shd w:val="clear" w:color="auto" w:fill="FFFFFF"/>
          <w:lang w:val="el-GR"/>
        </w:rPr>
        <w:fldChar w:fldCharType="separate"/>
      </w:r>
      <w:r w:rsidR="007D003C">
        <w:rPr>
          <w:b/>
          <w:bCs/>
          <w:color w:val="002060"/>
          <w:shd w:val="clear" w:color="auto" w:fill="FFFFFF"/>
          <w:lang w:val="el-GR"/>
        </w:rPr>
        <w:t>3.3</w:t>
      </w:r>
      <w:r w:rsidR="00CA01E1" w:rsidRPr="00CA01E1">
        <w:rPr>
          <w:b/>
          <w:bCs/>
          <w:color w:val="002060"/>
          <w:shd w:val="clear" w:color="auto" w:fill="FFFFFF"/>
          <w:lang w:val="el-GR"/>
        </w:rPr>
        <w:fldChar w:fldCharType="end"/>
      </w:r>
      <w:r w:rsidR="00DF776D" w:rsidRPr="00EA6B87">
        <w:rPr>
          <w:color w:val="000000"/>
          <w:shd w:val="clear" w:color="auto" w:fill="FFFFFF"/>
          <w:lang w:val="el-GR"/>
        </w:rPr>
        <w:t xml:space="preserve"> </w:t>
      </w:r>
      <w:r w:rsidRPr="00EA6B8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EA6B87">
        <w:rPr>
          <w:lang w:val="el-GR"/>
        </w:rPr>
        <w:t>Ε.Α.ΔΗ.ΣΥ.</w:t>
      </w:r>
      <w:r w:rsidR="009354F1" w:rsidRPr="00EA6B87">
        <w:rPr>
          <w:lang w:val="el-GR"/>
        </w:rPr>
        <w:t xml:space="preserve"> </w:t>
      </w:r>
      <w:r w:rsidRPr="00EA6B87">
        <w:rPr>
          <w:color w:val="000000"/>
          <w:shd w:val="clear" w:color="auto" w:fill="FFFFFF"/>
          <w:lang w:val="el-GR"/>
        </w:rPr>
        <w:t xml:space="preserve">σύμφωνα με όσα προβλέπονται στην παράγραφο </w:t>
      </w:r>
      <w:r w:rsidR="00CA01E1" w:rsidRPr="00CA01E1">
        <w:rPr>
          <w:b/>
          <w:bCs/>
          <w:color w:val="002060"/>
          <w:shd w:val="clear" w:color="auto" w:fill="FFFFFF"/>
          <w:lang w:val="el-GR"/>
        </w:rPr>
        <w:fldChar w:fldCharType="begin"/>
      </w:r>
      <w:r w:rsidR="00CA01E1" w:rsidRPr="00CA01E1">
        <w:rPr>
          <w:b/>
          <w:bCs/>
          <w:color w:val="002060"/>
          <w:shd w:val="clear" w:color="auto" w:fill="FFFFFF"/>
          <w:lang w:val="el-GR"/>
        </w:rPr>
        <w:instrText xml:space="preserve"> REF _Ref172635976 \r \h </w:instrText>
      </w:r>
      <w:r w:rsidR="00CA01E1">
        <w:rPr>
          <w:b/>
          <w:bCs/>
          <w:color w:val="002060"/>
          <w:shd w:val="clear" w:color="auto" w:fill="FFFFFF"/>
          <w:lang w:val="el-GR"/>
        </w:rPr>
        <w:instrText xml:space="preserve"> \* MERGEFORMAT </w:instrText>
      </w:r>
      <w:r w:rsidR="00CA01E1" w:rsidRPr="00CA01E1">
        <w:rPr>
          <w:b/>
          <w:bCs/>
          <w:color w:val="002060"/>
          <w:shd w:val="clear" w:color="auto" w:fill="FFFFFF"/>
          <w:lang w:val="el-GR"/>
        </w:rPr>
      </w:r>
      <w:r w:rsidR="00CA01E1" w:rsidRPr="00CA01E1">
        <w:rPr>
          <w:b/>
          <w:bCs/>
          <w:color w:val="002060"/>
          <w:shd w:val="clear" w:color="auto" w:fill="FFFFFF"/>
          <w:lang w:val="el-GR"/>
        </w:rPr>
        <w:fldChar w:fldCharType="separate"/>
      </w:r>
      <w:r w:rsidR="007D003C">
        <w:rPr>
          <w:b/>
          <w:bCs/>
          <w:color w:val="002060"/>
          <w:shd w:val="clear" w:color="auto" w:fill="FFFFFF"/>
          <w:lang w:val="el-GR"/>
        </w:rPr>
        <w:t>3.4</w:t>
      </w:r>
      <w:r w:rsidR="00CA01E1" w:rsidRPr="00CA01E1">
        <w:rPr>
          <w:b/>
          <w:bCs/>
          <w:color w:val="002060"/>
          <w:shd w:val="clear" w:color="auto" w:fill="FFFFFF"/>
          <w:lang w:val="el-GR"/>
        </w:rPr>
        <w:fldChar w:fldCharType="end"/>
      </w:r>
      <w:r w:rsidRPr="00EA6B87">
        <w:rPr>
          <w:color w:val="000000"/>
          <w:shd w:val="clear" w:color="auto" w:fill="FFFFFF"/>
          <w:lang w:val="el-GR"/>
        </w:rPr>
        <w:t xml:space="preserve"> της παρούσας</w:t>
      </w:r>
      <w:r w:rsidRPr="00EA6B87">
        <w:rPr>
          <w:rStyle w:val="ab"/>
          <w:rFonts w:eastAsiaTheme="minorHAnsi"/>
          <w:color w:val="000000"/>
          <w:shd w:val="clear" w:color="auto" w:fill="FFFFFF"/>
          <w:lang w:val="el-GR" w:eastAsia="en-US"/>
        </w:rPr>
        <w:footnoteReference w:id="21"/>
      </w:r>
      <w:r w:rsidRPr="00EA6B87">
        <w:rPr>
          <w:rFonts w:eastAsiaTheme="minorHAnsi"/>
          <w:color w:val="000000"/>
          <w:shd w:val="clear" w:color="auto" w:fill="FFFFFF"/>
          <w:lang w:val="el-GR" w:eastAsia="en-US"/>
        </w:rPr>
        <w:t>.</w:t>
      </w:r>
    </w:p>
    <w:p w14:paraId="301AEDCD" w14:textId="77777777" w:rsidR="006119DB" w:rsidRPr="00EA6B87" w:rsidRDefault="006119DB" w:rsidP="00F73DE9">
      <w:pPr>
        <w:spacing w:line="360" w:lineRule="auto"/>
        <w:rPr>
          <w:lang w:val="el-GR"/>
        </w:rPr>
      </w:pPr>
    </w:p>
    <w:p w14:paraId="1421ADF0" w14:textId="77777777" w:rsidR="008338F0" w:rsidRPr="00EA6B87" w:rsidRDefault="003355E7" w:rsidP="00F73DE9">
      <w:pPr>
        <w:pStyle w:val="2"/>
        <w:spacing w:line="360" w:lineRule="auto"/>
        <w:rPr>
          <w:rFonts w:cs="Tahoma"/>
          <w:lang w:val="el-GR"/>
        </w:rPr>
      </w:pPr>
      <w:bookmarkStart w:id="314" w:name="_Toc74566895"/>
      <w:bookmarkStart w:id="315" w:name="_Toc74566896"/>
      <w:bookmarkStart w:id="316" w:name="_Toc74566897"/>
      <w:bookmarkStart w:id="317" w:name="_Toc74566898"/>
      <w:bookmarkStart w:id="318" w:name="_Toc74566899"/>
      <w:bookmarkStart w:id="319" w:name="_Toc74566900"/>
      <w:bookmarkStart w:id="320" w:name="_Toc74566901"/>
      <w:bookmarkStart w:id="321" w:name="_Toc74566902"/>
      <w:bookmarkStart w:id="322" w:name="_Toc74566903"/>
      <w:bookmarkStart w:id="323" w:name="_Toc74566904"/>
      <w:bookmarkStart w:id="324" w:name="_Toc74566905"/>
      <w:bookmarkStart w:id="325" w:name="_Toc74566906"/>
      <w:bookmarkStart w:id="326" w:name="_Toc74566907"/>
      <w:bookmarkStart w:id="327" w:name="_Toc74566908"/>
      <w:bookmarkStart w:id="328" w:name="_Toc74566909"/>
      <w:bookmarkStart w:id="329" w:name="_Toc74566910"/>
      <w:bookmarkStart w:id="330" w:name="_Toc74566911"/>
      <w:bookmarkStart w:id="331" w:name="_Toc74566912"/>
      <w:bookmarkStart w:id="332" w:name="_Toc74566913"/>
      <w:bookmarkStart w:id="333" w:name="_Toc74566914"/>
      <w:bookmarkStart w:id="334" w:name="_Κατακύρωση_-_σύναψη"/>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Pr="00EA6B87">
        <w:rPr>
          <w:rFonts w:cs="Tahoma"/>
          <w:lang w:val="el-GR"/>
        </w:rPr>
        <w:tab/>
      </w:r>
      <w:bookmarkStart w:id="335" w:name="_Toc97194315"/>
      <w:bookmarkStart w:id="336" w:name="_Toc97194447"/>
      <w:bookmarkStart w:id="337" w:name="_Ref113958813"/>
      <w:bookmarkStart w:id="338" w:name="_Ref113958825"/>
      <w:bookmarkStart w:id="339" w:name="_Ref113958826"/>
      <w:bookmarkStart w:id="340" w:name="_Ref151371133"/>
      <w:bookmarkStart w:id="341" w:name="_Ref151371141"/>
      <w:bookmarkStart w:id="342" w:name="_Ref172635743"/>
      <w:bookmarkStart w:id="343" w:name="_Ref172635969"/>
      <w:bookmarkStart w:id="344" w:name="_Toc177459224"/>
      <w:r w:rsidRPr="00EA6B87">
        <w:rPr>
          <w:rFonts w:cs="Tahoma"/>
          <w:lang w:val="el-GR"/>
        </w:rPr>
        <w:t>Κατακύρωση - σύναψη σύμβασης</w:t>
      </w:r>
      <w:bookmarkEnd w:id="335"/>
      <w:bookmarkEnd w:id="336"/>
      <w:bookmarkEnd w:id="337"/>
      <w:bookmarkEnd w:id="338"/>
      <w:bookmarkEnd w:id="339"/>
      <w:bookmarkEnd w:id="340"/>
      <w:bookmarkEnd w:id="341"/>
      <w:bookmarkEnd w:id="342"/>
      <w:bookmarkEnd w:id="343"/>
      <w:bookmarkEnd w:id="344"/>
      <w:r w:rsidRPr="00EA6B87">
        <w:rPr>
          <w:rFonts w:cs="Tahoma"/>
          <w:lang w:val="el-GR"/>
        </w:rPr>
        <w:t xml:space="preserve"> </w:t>
      </w:r>
    </w:p>
    <w:p w14:paraId="00FD523B" w14:textId="1189DC9C" w:rsidR="005B1D5A" w:rsidRPr="00EA6B87" w:rsidRDefault="00035295" w:rsidP="00F73DE9">
      <w:pPr>
        <w:spacing w:line="360" w:lineRule="auto"/>
        <w:rPr>
          <w:lang w:val="el-GR" w:eastAsia="ar-SA"/>
        </w:rPr>
      </w:pPr>
      <w:r w:rsidRPr="00EA6B87">
        <w:rPr>
          <w:lang w:val="el-GR" w:eastAsia="ar-SA"/>
        </w:rPr>
        <w:t>3.3.1</w:t>
      </w:r>
      <w:r w:rsidR="00B203E5">
        <w:rPr>
          <w:lang w:val="el-GR" w:eastAsia="ar-SA"/>
        </w:rPr>
        <w:t xml:space="preserve">. </w:t>
      </w:r>
      <w:r w:rsidRPr="00EA6B87">
        <w:rPr>
          <w:lang w:val="el-GR" w:eastAsia="ar-SA"/>
        </w:rPr>
        <w:t xml:space="preserve"> </w:t>
      </w:r>
      <w:r w:rsidR="005B1D5A" w:rsidRPr="00EA6B87">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4CE1E616" w:rsidR="005B1D5A" w:rsidRPr="00EA6B87" w:rsidRDefault="005B1D5A" w:rsidP="00F73DE9">
      <w:pPr>
        <w:spacing w:line="360" w:lineRule="auto"/>
        <w:rPr>
          <w:lang w:val="el-GR" w:eastAsia="ar-SA"/>
        </w:rPr>
      </w:pPr>
      <w:r w:rsidRPr="00EA6B87">
        <w:rPr>
          <w:lang w:val="el-GR" w:eastAsia="ar-SA"/>
        </w:rPr>
        <w:t xml:space="preserve">Η αναθέτουσα αρχή κοινοποιεί, μέσω της λειτουργικότητας της «Επικοινωνίας», </w:t>
      </w:r>
      <w:r w:rsidR="00C8653F">
        <w:rPr>
          <w:lang w:val="el-GR" w:eastAsia="ar-SA"/>
        </w:rPr>
        <w:t xml:space="preserve">του διαγωνισμού στο ΕΣΗΔΗΣ </w:t>
      </w:r>
      <w:r w:rsidRPr="00EA6B87">
        <w:rPr>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w:t>
      </w:r>
      <w:r w:rsidRPr="00EA6B87">
        <w:rPr>
          <w:lang w:val="el-GR" w:eastAsia="ar-SA"/>
        </w:rPr>
        <w:lastRenderedPageBreak/>
        <w:t>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C8653F">
        <w:rPr>
          <w:lang w:val="el-GR" w:eastAsia="ar-SA"/>
        </w:rPr>
        <w:t xml:space="preserve"> δε</w:t>
      </w:r>
      <w:r w:rsidRPr="00EA6B87">
        <w:rPr>
          <w:lang w:val="el-GR" w:eastAsia="ar-SA"/>
        </w:rPr>
        <w:t>, αναρτά τα δικαιολογητικά του προσωρινού αναδόχου στα «Συνημμένα Ηλεκτρονικού Διαγωνισμού».</w:t>
      </w:r>
    </w:p>
    <w:p w14:paraId="1D33943C" w14:textId="7FED3A38" w:rsidR="005B1D5A" w:rsidRPr="00EA6B87" w:rsidRDefault="005B1D5A" w:rsidP="00F73DE9">
      <w:pPr>
        <w:spacing w:line="360" w:lineRule="auto"/>
        <w:rPr>
          <w:lang w:val="el-GR" w:eastAsia="ar-SA"/>
        </w:rPr>
      </w:pPr>
      <w:r w:rsidRPr="00EA6B87">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EA6B87">
        <w:rPr>
          <w:lang w:val="el-GR"/>
        </w:rPr>
        <w:t xml:space="preserve"> με ενέργειες της αναθέτουσας αρχής</w:t>
      </w:r>
      <w:r w:rsidRPr="00EA6B87">
        <w:rPr>
          <w:lang w:val="el-GR" w:eastAsia="ar-SA"/>
        </w:rPr>
        <w:t xml:space="preserve">. Κατά της απόφασης κατακύρωσης χωρεί προδικαστική προσφυγή ενώπιον της </w:t>
      </w:r>
      <w:r w:rsidR="00602A33" w:rsidRPr="00EA6B87">
        <w:rPr>
          <w:lang w:val="el-GR"/>
        </w:rPr>
        <w:t>Ε.Α.ΔΗ.ΣΥ.</w:t>
      </w:r>
      <w:r w:rsidRPr="00EA6B87">
        <w:rPr>
          <w:lang w:val="el-GR" w:eastAsia="ar-SA"/>
        </w:rPr>
        <w:t xml:space="preserve">, σύμφωνα με την παράγραφο </w:t>
      </w:r>
      <w:r w:rsidR="003C04C4" w:rsidRPr="003C04C4">
        <w:rPr>
          <w:b/>
          <w:bCs/>
          <w:color w:val="002060"/>
          <w:lang w:val="el-GR" w:eastAsia="ar-SA"/>
        </w:rPr>
        <w:fldChar w:fldCharType="begin"/>
      </w:r>
      <w:r w:rsidR="003C04C4" w:rsidRPr="003C04C4">
        <w:rPr>
          <w:b/>
          <w:bCs/>
          <w:color w:val="002060"/>
          <w:lang w:val="el-GR" w:eastAsia="ar-SA"/>
        </w:rPr>
        <w:instrText xml:space="preserve"> REF _Ref172636004 \r \h </w:instrText>
      </w:r>
      <w:r w:rsidR="003C04C4">
        <w:rPr>
          <w:b/>
          <w:bCs/>
          <w:color w:val="002060"/>
          <w:lang w:val="el-GR" w:eastAsia="ar-SA"/>
        </w:rPr>
        <w:instrText xml:space="preserve"> \* MERGEFORMAT </w:instrText>
      </w:r>
      <w:r w:rsidR="003C04C4" w:rsidRPr="003C04C4">
        <w:rPr>
          <w:b/>
          <w:bCs/>
          <w:color w:val="002060"/>
          <w:lang w:val="el-GR" w:eastAsia="ar-SA"/>
        </w:rPr>
      </w:r>
      <w:r w:rsidR="003C04C4" w:rsidRPr="003C04C4">
        <w:rPr>
          <w:b/>
          <w:bCs/>
          <w:color w:val="002060"/>
          <w:lang w:val="el-GR" w:eastAsia="ar-SA"/>
        </w:rPr>
        <w:fldChar w:fldCharType="separate"/>
      </w:r>
      <w:r w:rsidR="007D003C">
        <w:rPr>
          <w:b/>
          <w:bCs/>
          <w:color w:val="002060"/>
          <w:lang w:val="el-GR" w:eastAsia="ar-SA"/>
        </w:rPr>
        <w:t>3.4</w:t>
      </w:r>
      <w:r w:rsidR="003C04C4" w:rsidRPr="003C04C4">
        <w:rPr>
          <w:b/>
          <w:bCs/>
          <w:color w:val="002060"/>
          <w:lang w:val="el-GR" w:eastAsia="ar-SA"/>
        </w:rPr>
        <w:fldChar w:fldCharType="end"/>
      </w:r>
      <w:r w:rsidR="003C04C4" w:rsidRPr="003C04C4">
        <w:rPr>
          <w:lang w:val="el-GR" w:eastAsia="ar-SA"/>
        </w:rPr>
        <w:t xml:space="preserve"> </w:t>
      </w:r>
      <w:r w:rsidRPr="00EA6B87">
        <w:rPr>
          <w:lang w:val="el-GR" w:eastAsia="ar-SA"/>
        </w:rPr>
        <w:t>της παρούσας. Δεν επιτρέπεται η άσκηση άλλης διοικητικής προσφυγής κατά της ανωτέρω απόφασης.</w:t>
      </w:r>
    </w:p>
    <w:p w14:paraId="5ECA9527" w14:textId="1DB0F12C" w:rsidR="005B1D5A" w:rsidRPr="00EA6B87" w:rsidRDefault="00035295" w:rsidP="00F73DE9">
      <w:pPr>
        <w:spacing w:line="360" w:lineRule="auto"/>
        <w:rPr>
          <w:lang w:val="el-GR" w:eastAsia="ar-SA"/>
        </w:rPr>
      </w:pPr>
      <w:r w:rsidRPr="00EA6B87">
        <w:rPr>
          <w:lang w:val="el-GR" w:eastAsia="ar-SA"/>
        </w:rPr>
        <w:t>3.3.2</w:t>
      </w:r>
      <w:r w:rsidR="00B203E5">
        <w:rPr>
          <w:lang w:val="el-GR" w:eastAsia="ar-SA"/>
        </w:rPr>
        <w:t xml:space="preserve">. </w:t>
      </w:r>
      <w:r w:rsidRPr="00EA6B87">
        <w:rPr>
          <w:lang w:val="el-GR" w:eastAsia="ar-SA"/>
        </w:rPr>
        <w:t xml:space="preserve"> </w:t>
      </w:r>
      <w:r w:rsidR="005B1D5A" w:rsidRPr="00EA6B87">
        <w:rPr>
          <w:lang w:val="el-GR" w:eastAsia="ar-SA"/>
        </w:rPr>
        <w:t>Η απόφαση κατακύρωσης καθίσταται οριστική, εφόσον συντρέξουν οι ακόλουθες προϋποθέσεις σωρευτικά:</w:t>
      </w:r>
    </w:p>
    <w:p w14:paraId="1CC8E913" w14:textId="19F505D1" w:rsidR="005B1D5A" w:rsidRPr="00EA6B87" w:rsidRDefault="005B1D5A" w:rsidP="00F73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360" w:lineRule="auto"/>
        <w:rPr>
          <w:sz w:val="20"/>
          <w:szCs w:val="20"/>
          <w:lang w:val="el-GR" w:eastAsia="ar-SA"/>
        </w:rPr>
      </w:pPr>
      <w:r w:rsidRPr="00EA6B87">
        <w:rPr>
          <w:lang w:val="el-GR" w:eastAsia="ar-SA"/>
        </w:rPr>
        <w:t>α) κοινοποιηθεί η απόφαση κατακύρωσης σε όλους τους οικονομικούς φορείς που δεν έχουν αποκλειστεί οριστικά,</w:t>
      </w:r>
    </w:p>
    <w:p w14:paraId="62A24F46" w14:textId="3D299631" w:rsidR="005B1D5A" w:rsidRPr="00EA6B87" w:rsidRDefault="005B1D5A" w:rsidP="00F73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360" w:lineRule="auto"/>
        <w:rPr>
          <w:lang w:val="el-GR" w:eastAsia="ar-SA"/>
        </w:rPr>
      </w:pPr>
      <w:r w:rsidRPr="00EA6B87">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w:t>
      </w:r>
      <w:r w:rsidR="00C8653F">
        <w:rPr>
          <w:lang w:val="el-GR" w:eastAsia="ar-SA"/>
        </w:rPr>
        <w:t xml:space="preserve">και ακύρωσης </w:t>
      </w:r>
      <w:r w:rsidRPr="00EA6B87">
        <w:rPr>
          <w:lang w:val="el-GR" w:eastAsia="ar-SA"/>
        </w:rPr>
        <w:t xml:space="preserve">κατά της απόφασης της </w:t>
      </w:r>
      <w:r w:rsidR="00602A33" w:rsidRPr="00EA6B87">
        <w:rPr>
          <w:lang w:val="el-GR"/>
        </w:rPr>
        <w:t>Ε.Α.ΔΗ.ΣΥ.</w:t>
      </w:r>
      <w:r w:rsidR="00B01343">
        <w:rPr>
          <w:lang w:val="el-GR"/>
        </w:rPr>
        <w:t xml:space="preserve"> </w:t>
      </w:r>
      <w:r w:rsidRPr="00EA6B87">
        <w:rPr>
          <w:lang w:val="el-GR" w:eastAsia="ar-SA"/>
        </w:rPr>
        <w:t xml:space="preserve">και σε περίπτωση άσκησης αίτησης αναστολής </w:t>
      </w:r>
      <w:r w:rsidR="00C8653F">
        <w:rPr>
          <w:lang w:val="el-GR" w:eastAsia="ar-SA"/>
        </w:rPr>
        <w:t xml:space="preserve">και ακύρωσης </w:t>
      </w:r>
      <w:r w:rsidRPr="00EA6B87">
        <w:rPr>
          <w:lang w:val="el-GR" w:eastAsia="ar-SA"/>
        </w:rPr>
        <w:t xml:space="preserve">κατά της απόφασης της </w:t>
      </w:r>
      <w:r w:rsidR="00602A33" w:rsidRPr="00EA6B87">
        <w:rPr>
          <w:lang w:val="el-GR"/>
        </w:rPr>
        <w:t>Ε.Α.ΔΗ.ΣΥ.</w:t>
      </w:r>
      <w:r w:rsidRPr="00EA6B87">
        <w:rPr>
          <w:lang w:val="el-GR" w:eastAsia="ar-SA"/>
        </w:rPr>
        <w:t xml:space="preserve">, εκδοθεί απόφαση </w:t>
      </w:r>
      <w:r w:rsidR="00C8653F">
        <w:rPr>
          <w:lang w:val="el-GR" w:eastAsia="ar-SA"/>
        </w:rPr>
        <w:t>επ’ αυτής</w:t>
      </w:r>
      <w:r w:rsidRPr="00EA6B87">
        <w:rPr>
          <w:lang w:val="el-GR" w:eastAsia="ar-SA"/>
        </w:rPr>
        <w:t>, με την επιφύλαξη της χορήγησης προσωρινής διαταγής, σύμφωνα με όσα ορίζονται</w:t>
      </w:r>
      <w:r w:rsidR="00DF776D" w:rsidRPr="00EA6B87">
        <w:rPr>
          <w:lang w:val="el-GR" w:eastAsia="ar-SA"/>
        </w:rPr>
        <w:t xml:space="preserve"> </w:t>
      </w:r>
      <w:r w:rsidRPr="00EA6B87">
        <w:rPr>
          <w:lang w:val="el-GR" w:eastAsia="ar-SA"/>
        </w:rPr>
        <w:t>στο τελευταίο εδάφιο της </w:t>
      </w:r>
      <w:hyperlink r:id="rId35" w:anchor="art372_4" w:history="1">
        <w:r w:rsidRPr="00EA6B87">
          <w:rPr>
            <w:lang w:val="el-GR" w:eastAsia="ar-SA"/>
          </w:rPr>
          <w:t>παρ.</w:t>
        </w:r>
      </w:hyperlink>
      <w:bookmarkStart w:id="345" w:name="_Hlk126503099"/>
      <w:r w:rsidR="000A7747" w:rsidRPr="00EA6B87">
        <w:fldChar w:fldCharType="begin"/>
      </w:r>
      <w:r w:rsidR="000A7747" w:rsidRPr="00EA6B87">
        <w:rPr>
          <w:lang w:val="el-GR"/>
        </w:rPr>
        <w:instrText xml:space="preserve"> </w:instrText>
      </w:r>
      <w:r w:rsidR="000A7747" w:rsidRPr="00EA6B87">
        <w:instrText>HYPERLINK</w:instrText>
      </w:r>
      <w:r w:rsidR="000A7747" w:rsidRPr="00EA6B87">
        <w:rPr>
          <w:lang w:val="el-GR"/>
        </w:rPr>
        <w:instrText xml:space="preserve"> "</w:instrText>
      </w:r>
      <w:r w:rsidR="000A7747" w:rsidRPr="00EA6B87">
        <w:instrText>http</w:instrText>
      </w:r>
      <w:r w:rsidR="000A7747" w:rsidRPr="00EA6B87">
        <w:rPr>
          <w:lang w:val="el-GR"/>
        </w:rPr>
        <w:instrText>://</w:instrText>
      </w:r>
      <w:r w:rsidR="000A7747" w:rsidRPr="00EA6B87">
        <w:instrText>www</w:instrText>
      </w:r>
      <w:r w:rsidR="000A7747" w:rsidRPr="00EA6B87">
        <w:rPr>
          <w:lang w:val="el-GR"/>
        </w:rPr>
        <w:instrText>.</w:instrText>
      </w:r>
      <w:r w:rsidR="000A7747" w:rsidRPr="00EA6B87">
        <w:instrText>eaadhsy</w:instrText>
      </w:r>
      <w:r w:rsidR="000A7747" w:rsidRPr="00EA6B87">
        <w:rPr>
          <w:lang w:val="el-GR"/>
        </w:rPr>
        <w:instrText>.</w:instrText>
      </w:r>
      <w:r w:rsidR="000A7747" w:rsidRPr="00EA6B87">
        <w:instrText>gr</w:instrText>
      </w:r>
      <w:r w:rsidR="000A7747" w:rsidRPr="00EA6B87">
        <w:rPr>
          <w:lang w:val="el-GR"/>
        </w:rPr>
        <w:instrText>/</w:instrText>
      </w:r>
      <w:r w:rsidR="000A7747" w:rsidRPr="00EA6B87">
        <w:instrText>n</w:instrText>
      </w:r>
      <w:r w:rsidR="000A7747" w:rsidRPr="00EA6B87">
        <w:rPr>
          <w:lang w:val="el-GR"/>
        </w:rPr>
        <w:instrText>4412/</w:instrText>
      </w:r>
      <w:r w:rsidR="000A7747" w:rsidRPr="00EA6B87">
        <w:instrText>n</w:instrText>
      </w:r>
      <w:r w:rsidR="000A7747" w:rsidRPr="00EA6B87">
        <w:rPr>
          <w:lang w:val="el-GR"/>
        </w:rPr>
        <w:instrText>4412</w:instrText>
      </w:r>
      <w:r w:rsidR="000A7747" w:rsidRPr="00EA6B87">
        <w:instrText>fulltextlinks</w:instrText>
      </w:r>
      <w:r w:rsidR="000A7747" w:rsidRPr="00EA6B87">
        <w:rPr>
          <w:lang w:val="el-GR"/>
        </w:rPr>
        <w:instrText>.</w:instrText>
      </w:r>
      <w:r w:rsidR="000A7747" w:rsidRPr="00EA6B87">
        <w:instrText>html</w:instrText>
      </w:r>
      <w:r w:rsidR="000A7747" w:rsidRPr="00EA6B87">
        <w:rPr>
          <w:lang w:val="el-GR"/>
        </w:rPr>
        <w:instrText>" \</w:instrText>
      </w:r>
      <w:r w:rsidR="000A7747" w:rsidRPr="00EA6B87">
        <w:instrText>l</w:instrText>
      </w:r>
      <w:r w:rsidR="000A7747" w:rsidRPr="00EA6B87">
        <w:rPr>
          <w:lang w:val="el-GR"/>
        </w:rPr>
        <w:instrText xml:space="preserve"> "</w:instrText>
      </w:r>
      <w:r w:rsidR="000A7747" w:rsidRPr="00EA6B87">
        <w:instrText>art</w:instrText>
      </w:r>
      <w:r w:rsidR="000A7747" w:rsidRPr="00EA6B87">
        <w:rPr>
          <w:lang w:val="el-GR"/>
        </w:rPr>
        <w:instrText xml:space="preserve">372_4" </w:instrText>
      </w:r>
      <w:r w:rsidR="000A7747" w:rsidRPr="00EA6B87">
        <w:fldChar w:fldCharType="separate"/>
      </w:r>
      <w:r w:rsidR="00E14FF7" w:rsidRPr="00EA6B87">
        <w:rPr>
          <w:rStyle w:val="-"/>
        </w:rPr>
        <w:t>http</w:t>
      </w:r>
      <w:r w:rsidR="00E14FF7" w:rsidRPr="00EA6B87">
        <w:rPr>
          <w:rStyle w:val="-"/>
          <w:lang w:val="el-GR"/>
        </w:rPr>
        <w:t>://</w:t>
      </w:r>
      <w:r w:rsidR="00E14FF7" w:rsidRPr="00EA6B87">
        <w:rPr>
          <w:rStyle w:val="-"/>
        </w:rPr>
        <w:t>www</w:t>
      </w:r>
      <w:r w:rsidR="00E14FF7" w:rsidRPr="00EA6B87">
        <w:rPr>
          <w:rStyle w:val="-"/>
          <w:lang w:val="el-GR"/>
        </w:rPr>
        <w:t>.</w:t>
      </w:r>
      <w:r w:rsidR="00E14FF7" w:rsidRPr="00EA6B87">
        <w:rPr>
          <w:rStyle w:val="-"/>
        </w:rPr>
        <w:t>eaadhsy</w:t>
      </w:r>
      <w:r w:rsidR="00E14FF7" w:rsidRPr="00EA6B87">
        <w:rPr>
          <w:rStyle w:val="-"/>
          <w:lang w:val="el-GR"/>
        </w:rPr>
        <w:t>.</w:t>
      </w:r>
      <w:r w:rsidR="00E14FF7" w:rsidRPr="00EA6B87">
        <w:rPr>
          <w:rStyle w:val="-"/>
        </w:rPr>
        <w:t>gr</w:t>
      </w:r>
      <w:r w:rsidR="00E14FF7" w:rsidRPr="00EA6B87">
        <w:rPr>
          <w:rStyle w:val="-"/>
          <w:lang w:val="el-GR"/>
        </w:rPr>
        <w:t>/</w:t>
      </w:r>
      <w:r w:rsidR="00E14FF7" w:rsidRPr="00EA6B87">
        <w:rPr>
          <w:rStyle w:val="-"/>
        </w:rPr>
        <w:t>n</w:t>
      </w:r>
      <w:r w:rsidR="00E14FF7" w:rsidRPr="00EA6B87">
        <w:rPr>
          <w:rStyle w:val="-"/>
          <w:lang w:val="el-GR"/>
        </w:rPr>
        <w:t>4412/</w:t>
      </w:r>
      <w:r w:rsidR="00E14FF7" w:rsidRPr="00EA6B87">
        <w:rPr>
          <w:rStyle w:val="-"/>
        </w:rPr>
        <w:t>n</w:t>
      </w:r>
      <w:r w:rsidR="00E14FF7" w:rsidRPr="00EA6B87">
        <w:rPr>
          <w:rStyle w:val="-"/>
          <w:lang w:val="el-GR"/>
        </w:rPr>
        <w:t>4412</w:t>
      </w:r>
      <w:r w:rsidR="00E14FF7" w:rsidRPr="00EA6B87">
        <w:rPr>
          <w:rStyle w:val="-"/>
        </w:rPr>
        <w:t>fulltextlinks</w:t>
      </w:r>
      <w:r w:rsidR="00E14FF7" w:rsidRPr="00EA6B87">
        <w:rPr>
          <w:rStyle w:val="-"/>
          <w:lang w:val="el-GR"/>
        </w:rPr>
        <w:t>.</w:t>
      </w:r>
      <w:r w:rsidR="00E14FF7" w:rsidRPr="00EA6B87">
        <w:rPr>
          <w:rStyle w:val="-"/>
        </w:rPr>
        <w:t>html</w:t>
      </w:r>
      <w:r w:rsidR="00E14FF7" w:rsidRPr="00EA6B87">
        <w:rPr>
          <w:rStyle w:val="-"/>
          <w:lang w:val="el-GR"/>
        </w:rPr>
        <w:t xml:space="preserve"> - </w:t>
      </w:r>
      <w:r w:rsidR="00E14FF7" w:rsidRPr="00EA6B87">
        <w:rPr>
          <w:rStyle w:val="-"/>
        </w:rPr>
        <w:t>art</w:t>
      </w:r>
      <w:r w:rsidR="00E14FF7" w:rsidRPr="00EA6B87">
        <w:rPr>
          <w:rStyle w:val="-"/>
          <w:lang w:val="el-GR"/>
        </w:rPr>
        <w:t>372_4</w:t>
      </w:r>
      <w:r w:rsidR="000A7747" w:rsidRPr="00EA6B87">
        <w:fldChar w:fldCharType="end"/>
      </w:r>
      <w:bookmarkEnd w:id="345"/>
      <w:r w:rsidR="000A7747" w:rsidRPr="00EA6B87">
        <w:fldChar w:fldCharType="begin"/>
      </w:r>
      <w:r w:rsidR="000A7747" w:rsidRPr="00EA6B87">
        <w:rPr>
          <w:lang w:val="el-GR"/>
        </w:rPr>
        <w:instrText xml:space="preserve"> </w:instrText>
      </w:r>
      <w:r w:rsidR="000A7747" w:rsidRPr="00EA6B87">
        <w:instrText>HYPERLINK</w:instrText>
      </w:r>
      <w:r w:rsidR="000A7747" w:rsidRPr="00EA6B87">
        <w:rPr>
          <w:lang w:val="el-GR"/>
        </w:rPr>
        <w:instrText xml:space="preserve"> "</w:instrText>
      </w:r>
      <w:r w:rsidR="000A7747" w:rsidRPr="00EA6B87">
        <w:instrText>http</w:instrText>
      </w:r>
      <w:r w:rsidR="000A7747" w:rsidRPr="00EA6B87">
        <w:rPr>
          <w:lang w:val="el-GR"/>
        </w:rPr>
        <w:instrText>://</w:instrText>
      </w:r>
      <w:r w:rsidR="000A7747" w:rsidRPr="00EA6B87">
        <w:instrText>www</w:instrText>
      </w:r>
      <w:r w:rsidR="000A7747" w:rsidRPr="00EA6B87">
        <w:rPr>
          <w:lang w:val="el-GR"/>
        </w:rPr>
        <w:instrText>.</w:instrText>
      </w:r>
      <w:r w:rsidR="000A7747" w:rsidRPr="00EA6B87">
        <w:instrText>eaadhsy</w:instrText>
      </w:r>
      <w:r w:rsidR="000A7747" w:rsidRPr="00EA6B87">
        <w:rPr>
          <w:lang w:val="el-GR"/>
        </w:rPr>
        <w:instrText>.</w:instrText>
      </w:r>
      <w:r w:rsidR="000A7747" w:rsidRPr="00EA6B87">
        <w:instrText>gr</w:instrText>
      </w:r>
      <w:r w:rsidR="000A7747" w:rsidRPr="00EA6B87">
        <w:rPr>
          <w:lang w:val="el-GR"/>
        </w:rPr>
        <w:instrText>/</w:instrText>
      </w:r>
      <w:r w:rsidR="000A7747" w:rsidRPr="00EA6B87">
        <w:instrText>n</w:instrText>
      </w:r>
      <w:r w:rsidR="000A7747" w:rsidRPr="00EA6B87">
        <w:rPr>
          <w:lang w:val="el-GR"/>
        </w:rPr>
        <w:instrText>4412/</w:instrText>
      </w:r>
      <w:r w:rsidR="000A7747" w:rsidRPr="00EA6B87">
        <w:instrText>n</w:instrText>
      </w:r>
      <w:r w:rsidR="000A7747" w:rsidRPr="00EA6B87">
        <w:rPr>
          <w:lang w:val="el-GR"/>
        </w:rPr>
        <w:instrText>4412</w:instrText>
      </w:r>
      <w:r w:rsidR="000A7747" w:rsidRPr="00EA6B87">
        <w:instrText>fulltextlinks</w:instrText>
      </w:r>
      <w:r w:rsidR="000A7747" w:rsidRPr="00EA6B87">
        <w:rPr>
          <w:lang w:val="el-GR"/>
        </w:rPr>
        <w:instrText>.</w:instrText>
      </w:r>
      <w:r w:rsidR="000A7747" w:rsidRPr="00EA6B87">
        <w:instrText>html</w:instrText>
      </w:r>
      <w:r w:rsidR="000A7747" w:rsidRPr="00EA6B87">
        <w:rPr>
          <w:lang w:val="el-GR"/>
        </w:rPr>
        <w:instrText>" \</w:instrText>
      </w:r>
      <w:r w:rsidR="000A7747" w:rsidRPr="00EA6B87">
        <w:instrText>l</w:instrText>
      </w:r>
      <w:r w:rsidR="000A7747" w:rsidRPr="00EA6B87">
        <w:rPr>
          <w:lang w:val="el-GR"/>
        </w:rPr>
        <w:instrText xml:space="preserve"> "</w:instrText>
      </w:r>
      <w:r w:rsidR="000A7747" w:rsidRPr="00EA6B87">
        <w:instrText>art</w:instrText>
      </w:r>
      <w:r w:rsidR="000A7747" w:rsidRPr="00EA6B87">
        <w:rPr>
          <w:lang w:val="el-GR"/>
        </w:rPr>
        <w:instrText xml:space="preserve">372_4" </w:instrText>
      </w:r>
      <w:r w:rsidR="000A7747" w:rsidRPr="00EA6B87">
        <w:fldChar w:fldCharType="separate"/>
      </w:r>
      <w:r w:rsidRPr="00EA6B87">
        <w:rPr>
          <w:lang w:val="el-GR" w:eastAsia="ar-SA"/>
        </w:rPr>
        <w:t xml:space="preserve"> 4 του άρθρου 372</w:t>
      </w:r>
      <w:r w:rsidR="000A7747" w:rsidRPr="00EA6B87">
        <w:rPr>
          <w:lang w:val="el-GR" w:eastAsia="ar-SA"/>
        </w:rPr>
        <w:fldChar w:fldCharType="end"/>
      </w:r>
      <w:r w:rsidRPr="00EA6B87">
        <w:rPr>
          <w:lang w:val="el-GR" w:eastAsia="ar-SA"/>
        </w:rPr>
        <w:t xml:space="preserve"> του ν. 4412/2016,</w:t>
      </w:r>
    </w:p>
    <w:p w14:paraId="07C81450" w14:textId="199E193E" w:rsidR="005B1D5A" w:rsidRPr="00EA6B87" w:rsidRDefault="005B1D5A" w:rsidP="00F73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360" w:lineRule="auto"/>
        <w:rPr>
          <w:lang w:val="el-GR" w:eastAsia="ar-SA"/>
        </w:rPr>
      </w:pPr>
      <w:r w:rsidRPr="00EA6B87">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w:t>
      </w:r>
    </w:p>
    <w:p w14:paraId="21BFF969" w14:textId="36D35B0F" w:rsidR="005B1D5A" w:rsidRPr="00EA6B87" w:rsidRDefault="005B1D5A" w:rsidP="00F73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360" w:lineRule="auto"/>
        <w:rPr>
          <w:lang w:val="el-GR" w:eastAsia="ar-SA"/>
        </w:rPr>
      </w:pPr>
      <w:r w:rsidRPr="00EA6B87">
        <w:rPr>
          <w:lang w:val="el-GR" w:eastAsia="ar-SA"/>
        </w:rPr>
        <w:t xml:space="preserve">δ) </w:t>
      </w:r>
      <w:r w:rsidR="00B05F8C">
        <w:rPr>
          <w:lang w:val="el-GR" w:eastAsia="ar-SA"/>
        </w:rPr>
        <w:t>(</w:t>
      </w:r>
      <w:r w:rsidR="00B05F8C">
        <w:rPr>
          <w:i/>
          <w:iCs/>
          <w:lang w:val="el-GR" w:eastAsia="ar-SA"/>
        </w:rPr>
        <w:t>μόνο στην περίπτωση του προσυμβατικ</w:t>
      </w:r>
      <w:r w:rsidR="00B01343">
        <w:rPr>
          <w:i/>
          <w:iCs/>
          <w:lang w:val="el-GR" w:eastAsia="ar-SA"/>
        </w:rPr>
        <w:t>ού</w:t>
      </w:r>
      <w:r w:rsidR="00B05F8C">
        <w:rPr>
          <w:i/>
          <w:iCs/>
          <w:lang w:val="el-GR" w:eastAsia="ar-SA"/>
        </w:rPr>
        <w:t xml:space="preserve"> ελέγχου ή της άσκησης προσφυγής κατά της απόφασης κατακύρωσης) </w:t>
      </w:r>
      <w:r w:rsidRPr="00EA6B87">
        <w:rPr>
          <w:lang w:val="el-GR" w:eastAsia="ar-SA"/>
        </w:rPr>
        <w:t>ο</w:t>
      </w:r>
      <w:r w:rsidR="00DF776D" w:rsidRPr="00EA6B87">
        <w:rPr>
          <w:lang w:val="el-GR" w:eastAsia="ar-SA"/>
        </w:rPr>
        <w:t xml:space="preserve"> </w:t>
      </w:r>
      <w:r w:rsidRPr="00EA6B87">
        <w:rPr>
          <w:lang w:val="el-GR" w:eastAsia="ar-SA"/>
        </w:rPr>
        <w:t xml:space="preserve">προσωρινός ανάδοχος, </w:t>
      </w:r>
      <w:r w:rsidR="00B05F8C">
        <w:rPr>
          <w:lang w:val="el-GR" w:eastAsia="ar-SA"/>
        </w:rPr>
        <w:t>και έχει υποβάλει</w:t>
      </w:r>
      <w:r w:rsidRPr="00EA6B87">
        <w:rPr>
          <w:lang w:val="el-GR" w:eastAsia="ar-SA"/>
        </w:rPr>
        <w:t>, έπειτα από σχετική πρόσκληση, υπεύθυνη δήλωση, που υπογράφεται σύμφωνα με όσα ορίζονται στο </w:t>
      </w:r>
      <w:hyperlink r:id="rId36" w:history="1">
        <w:r w:rsidRPr="00EA6B87">
          <w:rPr>
            <w:lang w:val="el-GR" w:eastAsia="ar-SA"/>
          </w:rPr>
          <w:t>άρθρο 79Α</w:t>
        </w:r>
      </w:hyperlink>
      <w:r w:rsidRPr="00EA6B87">
        <w:rPr>
          <w:lang w:val="el-GR" w:eastAsia="ar-SA"/>
        </w:rPr>
        <w:t xml:space="preserve"> του ν. 4412/2016</w:t>
      </w:r>
      <w:r w:rsidR="009354F1" w:rsidRPr="00EA6B87">
        <w:rPr>
          <w:lang w:val="el-GR" w:eastAsia="ar-SA"/>
        </w:rPr>
        <w:t xml:space="preserve"> </w:t>
      </w:r>
      <w:bookmarkStart w:id="346" w:name="_Hlk126503163"/>
      <w:r w:rsidR="009354F1" w:rsidRPr="00EA6B87">
        <w:rPr>
          <w:lang w:val="el-GR" w:eastAsia="ar-SA"/>
        </w:rPr>
        <w:t>περί υπογραφής Ευρωπαϊκού Ενιαίου Εγγράφου Σύμβασης</w:t>
      </w:r>
      <w:bookmarkEnd w:id="346"/>
      <w:r w:rsidRPr="00EA6B87">
        <w:rPr>
          <w:lang w:val="el-GR" w:eastAsia="ar-SA"/>
        </w:rPr>
        <w:t>, στην οποία δηλώνεται ότι, δεν έχουν επέλθει στο πρόσωπό του οψιγενείς μεταβολές κατά την έννοια του </w:t>
      </w:r>
      <w:hyperlink r:id="rId37" w:anchor="art104" w:history="1">
        <w:r w:rsidRPr="00EA6B87">
          <w:rPr>
            <w:lang w:val="el-GR" w:eastAsia="ar-SA"/>
          </w:rPr>
          <w:t>άρθρου 104</w:t>
        </w:r>
      </w:hyperlink>
      <w:r w:rsidRPr="00EA6B87">
        <w:rPr>
          <w:lang w:val="el-GR" w:eastAsia="ar-SA"/>
        </w:rPr>
        <w:t xml:space="preserve"> του ν. 4412/2016. Η υπεύθυνη δήλωση ελέγχεται από την αναθέτουσα αρχή και μνημονεύεται στο συμφωνητικό.</w:t>
      </w:r>
      <w:r w:rsidR="00B05F8C">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EA6B87" w:rsidRDefault="005B1D5A" w:rsidP="00F73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360" w:lineRule="auto"/>
        <w:rPr>
          <w:lang w:val="el-GR" w:eastAsia="ar-SA"/>
        </w:rPr>
      </w:pPr>
    </w:p>
    <w:p w14:paraId="31EC521F" w14:textId="31A1CA0C" w:rsidR="005B1D5A" w:rsidRPr="00EA6B87" w:rsidRDefault="000E00B6" w:rsidP="00F73DE9">
      <w:pPr>
        <w:spacing w:line="360" w:lineRule="auto"/>
        <w:rPr>
          <w:lang w:val="el-GR" w:eastAsia="ar-SA"/>
        </w:rPr>
      </w:pPr>
      <w:r w:rsidRPr="00EA6B87">
        <w:rPr>
          <w:b/>
          <w:lang w:val="el-GR"/>
        </w:rPr>
        <w:t>3.3.3</w:t>
      </w:r>
      <w:r w:rsidRPr="00EA6B87">
        <w:rPr>
          <w:lang w:val="el-GR"/>
        </w:rPr>
        <w:t xml:space="preserve"> </w:t>
      </w:r>
    </w:p>
    <w:p w14:paraId="52172F79" w14:textId="29C2A214" w:rsidR="005B1D5A" w:rsidRPr="00EA6B87" w:rsidRDefault="005B1D5A" w:rsidP="00F73DE9">
      <w:pPr>
        <w:tabs>
          <w:tab w:val="left" w:pos="1980"/>
        </w:tabs>
        <w:spacing w:line="360" w:lineRule="auto"/>
        <w:rPr>
          <w:b/>
          <w:bCs/>
          <w:lang w:val="el-GR" w:eastAsia="ar-SA"/>
        </w:rPr>
      </w:pPr>
      <w:r w:rsidRPr="00EA6B87">
        <w:rPr>
          <w:lang w:val="el-GR" w:eastAsia="ar-SA"/>
        </w:rPr>
        <w:lastRenderedPageBreak/>
        <w:t>Πριν την υπογραφή της σύμβασης υποβάλλεται η υπεύθυνη δήλωση της κοινής απόφασης των Υπουργών Ανάπτυξης και Επικρατείας 20977/23-8-2007 (Β’ 1673) «</w:t>
      </w:r>
      <w:r w:rsidRPr="00EA6B87">
        <w:rPr>
          <w:i/>
          <w:lang w:val="el-GR" w:eastAsia="ar-SA"/>
        </w:rPr>
        <w:t>Δικαιολογητικά για την τήρηση των μητρώων του ν. 3310/2005 όπως τροποποιήθηκε με το</w:t>
      </w:r>
      <w:r w:rsidR="00B05F8C">
        <w:rPr>
          <w:i/>
          <w:lang w:val="el-GR" w:eastAsia="ar-SA"/>
        </w:rPr>
        <w:t>ν</w:t>
      </w:r>
      <w:r w:rsidRPr="00EA6B87">
        <w:rPr>
          <w:i/>
          <w:lang w:val="el-GR" w:eastAsia="ar-SA"/>
        </w:rPr>
        <w:t xml:space="preserve"> ν. 3414/2005</w:t>
      </w:r>
      <w:r w:rsidRPr="00EA6B87">
        <w:rPr>
          <w:lang w:val="el-GR" w:eastAsia="ar-SA"/>
        </w:rPr>
        <w:t>»</w:t>
      </w:r>
      <w:r w:rsidRPr="00EA6B87">
        <w:rPr>
          <w:vertAlign w:val="superscript"/>
          <w:lang w:val="el-GR" w:eastAsia="ar-SA"/>
        </w:rPr>
        <w:footnoteReference w:id="22"/>
      </w:r>
      <w:r w:rsidRPr="00EA6B87">
        <w:rPr>
          <w:lang w:val="el-GR" w:eastAsia="ar-SA"/>
        </w:rPr>
        <w:t>.</w:t>
      </w:r>
    </w:p>
    <w:p w14:paraId="5E852858" w14:textId="24E4D92A" w:rsidR="005B1D5A" w:rsidRPr="00EA6B87" w:rsidRDefault="005B1D5A" w:rsidP="00F73DE9">
      <w:pPr>
        <w:spacing w:line="360" w:lineRule="auto"/>
        <w:rPr>
          <w:lang w:val="el-GR" w:eastAsia="ar-SA"/>
        </w:rPr>
      </w:pPr>
      <w:r w:rsidRPr="00EA6B87">
        <w:rPr>
          <w:lang w:val="el-GR" w:eastAsia="ar-SA"/>
        </w:rPr>
        <w:t xml:space="preserve">Στην περίπτωση που ο ανάδοχος δεν προσέλθει να υπογράψει το ως άνω συμφωνητικό μέσα στην </w:t>
      </w:r>
      <w:r w:rsidR="00B05F8C" w:rsidRPr="00EA6B87">
        <w:rPr>
          <w:lang w:val="el-GR" w:eastAsia="ar-SA"/>
        </w:rPr>
        <w:t>τα</w:t>
      </w:r>
      <w:r w:rsidR="00B05F8C">
        <w:rPr>
          <w:lang w:val="el-GR" w:eastAsia="ar-SA"/>
        </w:rPr>
        <w:t>χ</w:t>
      </w:r>
      <w:r w:rsidR="00B05F8C" w:rsidRPr="00EA6B87">
        <w:rPr>
          <w:lang w:val="el-GR" w:eastAsia="ar-SA"/>
        </w:rPr>
        <w:t>θείσα</w:t>
      </w:r>
      <w:r w:rsidRPr="00EA6B87">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w:t>
      </w:r>
      <w:r w:rsidR="00B05F8C">
        <w:rPr>
          <w:lang w:val="el-GR" w:eastAsia="ar-SA"/>
        </w:rPr>
        <w:t>εγγύηση</w:t>
      </w:r>
      <w:r w:rsidRPr="00EA6B87">
        <w:rPr>
          <w:lang w:val="el-GR" w:eastAsia="ar-SA"/>
        </w:rPr>
        <w:t xml:space="preserve"> συμμετοχής του και ακολουθείται η ίδια, ως άνω διαδικασία, για τον προσφέροντα που υπέβαλε την</w:t>
      </w:r>
      <w:r w:rsidR="00DF776D" w:rsidRPr="00EA6B87">
        <w:rPr>
          <w:lang w:val="el-GR" w:eastAsia="ar-SA"/>
        </w:rPr>
        <w:t xml:space="preserve"> </w:t>
      </w:r>
      <w:r w:rsidRPr="00EA6B87">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3C04C4" w:rsidRPr="003C04C4">
        <w:rPr>
          <w:b/>
          <w:bCs/>
          <w:color w:val="002060"/>
          <w:lang w:val="el-GR" w:eastAsia="ar-SA"/>
        </w:rPr>
        <w:fldChar w:fldCharType="begin"/>
      </w:r>
      <w:r w:rsidR="003C04C4" w:rsidRPr="003C04C4">
        <w:rPr>
          <w:b/>
          <w:bCs/>
          <w:color w:val="002060"/>
          <w:lang w:val="el-GR" w:eastAsia="ar-SA"/>
        </w:rPr>
        <w:instrText xml:space="preserve"> REF _Ref172636039 \r \h </w:instrText>
      </w:r>
      <w:r w:rsidR="003C04C4">
        <w:rPr>
          <w:b/>
          <w:bCs/>
          <w:color w:val="002060"/>
          <w:lang w:val="el-GR" w:eastAsia="ar-SA"/>
        </w:rPr>
        <w:instrText xml:space="preserve"> \* MERGEFORMAT </w:instrText>
      </w:r>
      <w:r w:rsidR="003C04C4" w:rsidRPr="003C04C4">
        <w:rPr>
          <w:b/>
          <w:bCs/>
          <w:color w:val="002060"/>
          <w:lang w:val="el-GR" w:eastAsia="ar-SA"/>
        </w:rPr>
      </w:r>
      <w:r w:rsidR="003C04C4" w:rsidRPr="003C04C4">
        <w:rPr>
          <w:b/>
          <w:bCs/>
          <w:color w:val="002060"/>
          <w:lang w:val="el-GR" w:eastAsia="ar-SA"/>
        </w:rPr>
        <w:fldChar w:fldCharType="separate"/>
      </w:r>
      <w:r w:rsidR="007D003C">
        <w:rPr>
          <w:b/>
          <w:bCs/>
          <w:color w:val="002060"/>
          <w:lang w:val="el-GR" w:eastAsia="ar-SA"/>
        </w:rPr>
        <w:t>3.5</w:t>
      </w:r>
      <w:r w:rsidR="003C04C4" w:rsidRPr="003C04C4">
        <w:rPr>
          <w:b/>
          <w:bCs/>
          <w:color w:val="002060"/>
          <w:lang w:val="el-GR" w:eastAsia="ar-SA"/>
        </w:rPr>
        <w:fldChar w:fldCharType="end"/>
      </w:r>
      <w:r w:rsidRPr="00EA6B87">
        <w:rPr>
          <w:lang w:val="el-GR" w:eastAsia="ar-SA"/>
        </w:rPr>
        <w:t xml:space="preserve"> της παρούσας </w:t>
      </w:r>
      <w:r w:rsidR="00B05F8C">
        <w:rPr>
          <w:lang w:val="el-GR" w:eastAsia="ar-SA"/>
        </w:rPr>
        <w:t>Δ</w:t>
      </w:r>
      <w:r w:rsidR="00B05F8C" w:rsidRPr="00EA6B87">
        <w:rPr>
          <w:lang w:val="el-GR" w:eastAsia="ar-SA"/>
        </w:rPr>
        <w:t>ιακήρυξης</w:t>
      </w:r>
      <w:r w:rsidRPr="00EA6B87">
        <w:rPr>
          <w:lang w:val="el-GR" w:eastAsia="ar-SA"/>
        </w:rPr>
        <w:t>. Στην περίπτωση αυτή,</w:t>
      </w:r>
      <w:r w:rsidR="00DF776D" w:rsidRPr="00EA6B87">
        <w:rPr>
          <w:lang w:val="el-GR" w:eastAsia="ar-SA"/>
        </w:rPr>
        <w:t xml:space="preserve"> </w:t>
      </w:r>
      <w:r w:rsidRPr="00EA6B87">
        <w:rPr>
          <w:lang w:val="el-GR" w:eastAsia="ar-SA"/>
        </w:rPr>
        <w:t xml:space="preserve">η αναθέτουσα αρχή </w:t>
      </w:r>
      <w:r w:rsidR="00B05F8C">
        <w:rPr>
          <w:lang w:val="el-GR" w:eastAsia="ar-SA"/>
        </w:rPr>
        <w:t xml:space="preserve">πέραν της κατάπτωσης της εγγύησης συμμετοχής, </w:t>
      </w:r>
      <w:r w:rsidRPr="00EA6B87">
        <w:rPr>
          <w:lang w:val="el-GR" w:eastAsia="ar-SA"/>
        </w:rPr>
        <w:t xml:space="preserve">μπορεί να ζητήσει αποζημίωση,  ιδίως δυνάμει των άρθρων 197 και 198 </w:t>
      </w:r>
      <w:r w:rsidR="000F7257">
        <w:rPr>
          <w:lang w:val="el-GR" w:eastAsia="ar-SA"/>
        </w:rPr>
        <w:t xml:space="preserve">του </w:t>
      </w:r>
      <w:r w:rsidRPr="00EA6B87">
        <w:rPr>
          <w:lang w:val="el-GR" w:eastAsia="ar-SA"/>
        </w:rPr>
        <w:t>ΑΚ.</w:t>
      </w:r>
      <w:r w:rsidRPr="00EA6B87">
        <w:rPr>
          <w:vertAlign w:val="superscript"/>
          <w:lang w:val="el-GR" w:eastAsia="ar-SA"/>
        </w:rPr>
        <w:footnoteReference w:id="23"/>
      </w:r>
    </w:p>
    <w:p w14:paraId="3569ADAF" w14:textId="6CA487E5" w:rsidR="005B1D5A" w:rsidRPr="00EA6B87" w:rsidRDefault="005B1D5A" w:rsidP="00F73DE9">
      <w:pPr>
        <w:spacing w:line="360" w:lineRule="auto"/>
        <w:rPr>
          <w:lang w:val="el-GR" w:eastAsia="ar-SA"/>
        </w:rPr>
      </w:pPr>
      <w:r w:rsidRPr="00EA6B87">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w:t>
      </w:r>
      <w:r w:rsidR="000F7257">
        <w:rPr>
          <w:lang w:val="el-GR" w:eastAsia="ar-SA"/>
        </w:rPr>
        <w:t>δημόσιου</w:t>
      </w:r>
      <w:r w:rsidR="000F7257" w:rsidRPr="00EA6B87">
        <w:rPr>
          <w:lang w:val="el-GR" w:eastAsia="ar-SA"/>
        </w:rPr>
        <w:t xml:space="preserve"> </w:t>
      </w:r>
      <w:r w:rsidRPr="00EA6B87">
        <w:rPr>
          <w:lang w:val="el-GR" w:eastAsia="ar-SA"/>
        </w:rPr>
        <w:t xml:space="preserve">συμφέροντος ή αντικειμενικών λόγων ανωτέρας βίας, ο ανάδοχος δικαιούται να απέχει από την υπογραφή του συμφωνητικού, </w:t>
      </w:r>
      <w:bookmarkStart w:id="347" w:name="_Hlk126503370"/>
      <w:r w:rsidRPr="00EA6B87">
        <w:rPr>
          <w:lang w:val="el-GR" w:eastAsia="ar-SA"/>
        </w:rPr>
        <w:t xml:space="preserve">χωρίς να εκπέσει η εγγύηση συμμετοχής του, </w:t>
      </w:r>
      <w:bookmarkEnd w:id="347"/>
      <w:r w:rsidRPr="00EA6B87">
        <w:rPr>
          <w:lang w:val="el-GR" w:eastAsia="ar-SA"/>
        </w:rPr>
        <w:t xml:space="preserve">καθώς και να ζητήσει αποζημίωση ιδίως δυνάμει των άρθρων 197 και 198 </w:t>
      </w:r>
      <w:r w:rsidR="000F7257">
        <w:rPr>
          <w:lang w:val="el-GR" w:eastAsia="ar-SA"/>
        </w:rPr>
        <w:t xml:space="preserve">του </w:t>
      </w:r>
      <w:r w:rsidRPr="00EA6B87">
        <w:rPr>
          <w:lang w:val="el-GR" w:eastAsia="ar-SA"/>
        </w:rPr>
        <w:t>ΑΚ.</w:t>
      </w:r>
    </w:p>
    <w:p w14:paraId="3238D3C3" w14:textId="77777777" w:rsidR="006119DB" w:rsidRPr="00EA6B87" w:rsidRDefault="006119DB" w:rsidP="00F73DE9">
      <w:pPr>
        <w:spacing w:line="360" w:lineRule="auto"/>
        <w:rPr>
          <w:lang w:val="el-GR"/>
        </w:rPr>
      </w:pPr>
    </w:p>
    <w:p w14:paraId="4920BABA" w14:textId="50EE7F64" w:rsidR="008338F0" w:rsidRPr="00EA6B87" w:rsidRDefault="003355E7" w:rsidP="00F73DE9">
      <w:pPr>
        <w:pStyle w:val="2"/>
        <w:spacing w:line="360" w:lineRule="auto"/>
        <w:rPr>
          <w:rFonts w:cs="Tahoma"/>
          <w:lang w:val="el-GR"/>
        </w:rPr>
      </w:pPr>
      <w:bookmarkStart w:id="348" w:name="_Toc74566916"/>
      <w:bookmarkStart w:id="349" w:name="_Toc74566917"/>
      <w:bookmarkStart w:id="350" w:name="_Toc74566918"/>
      <w:bookmarkStart w:id="351" w:name="_Toc74566919"/>
      <w:bookmarkStart w:id="352" w:name="_Toc74566920"/>
      <w:bookmarkStart w:id="353" w:name="_Toc74566921"/>
      <w:bookmarkStart w:id="354" w:name="_Toc74566922"/>
      <w:bookmarkStart w:id="355" w:name="_Toc74566923"/>
      <w:bookmarkStart w:id="356" w:name="_Toc74566924"/>
      <w:bookmarkStart w:id="357" w:name="_Toc74566925"/>
      <w:bookmarkStart w:id="358" w:name="_Toc74566926"/>
      <w:bookmarkStart w:id="359" w:name="_Προδικαστικές_Προσφυγές_-"/>
      <w:bookmarkStart w:id="360" w:name="_Toc97194316"/>
      <w:bookmarkStart w:id="361" w:name="_Toc97194448"/>
      <w:bookmarkStart w:id="362" w:name="_Ref151371302"/>
      <w:bookmarkStart w:id="363" w:name="_Ref151371311"/>
      <w:bookmarkStart w:id="364" w:name="_Ref496542648"/>
      <w:bookmarkStart w:id="365" w:name="_Ref496542669"/>
      <w:bookmarkStart w:id="366" w:name="_Ref172635597"/>
      <w:bookmarkStart w:id="367" w:name="_Ref172635704"/>
      <w:bookmarkStart w:id="368" w:name="_Ref172635754"/>
      <w:bookmarkStart w:id="369" w:name="_Ref172635976"/>
      <w:bookmarkStart w:id="370" w:name="_Ref172636004"/>
      <w:bookmarkStart w:id="371" w:name="_Toc177459225"/>
      <w:bookmarkEnd w:id="348"/>
      <w:bookmarkEnd w:id="349"/>
      <w:bookmarkEnd w:id="350"/>
      <w:bookmarkEnd w:id="351"/>
      <w:bookmarkEnd w:id="352"/>
      <w:bookmarkEnd w:id="353"/>
      <w:bookmarkEnd w:id="354"/>
      <w:bookmarkEnd w:id="355"/>
      <w:bookmarkEnd w:id="356"/>
      <w:bookmarkEnd w:id="357"/>
      <w:bookmarkEnd w:id="358"/>
      <w:bookmarkEnd w:id="359"/>
      <w:r w:rsidRPr="00EA6B87">
        <w:rPr>
          <w:rFonts w:cs="Tahoma"/>
          <w:lang w:val="el-GR"/>
        </w:rPr>
        <w:t xml:space="preserve">Προδικαστικές Προσφυγές - </w:t>
      </w:r>
      <w:r w:rsidR="005B1D5A" w:rsidRPr="00EA6B87">
        <w:rPr>
          <w:rFonts w:cs="Tahoma"/>
          <w:lang w:val="el-GR"/>
        </w:rPr>
        <w:t>Προσωρινή και Οριστική Δικαστική Προστασία</w:t>
      </w:r>
      <w:bookmarkEnd w:id="360"/>
      <w:bookmarkEnd w:id="361"/>
      <w:bookmarkEnd w:id="362"/>
      <w:bookmarkEnd w:id="363"/>
      <w:bookmarkEnd w:id="364"/>
      <w:bookmarkEnd w:id="365"/>
      <w:bookmarkEnd w:id="366"/>
      <w:bookmarkEnd w:id="367"/>
      <w:bookmarkEnd w:id="368"/>
      <w:bookmarkEnd w:id="369"/>
      <w:bookmarkEnd w:id="370"/>
      <w:bookmarkEnd w:id="371"/>
      <w:r w:rsidR="00DF776D" w:rsidRPr="00EA6B87">
        <w:rPr>
          <w:rFonts w:cs="Tahoma"/>
          <w:lang w:val="el-GR"/>
        </w:rPr>
        <w:t xml:space="preserve"> </w:t>
      </w:r>
    </w:p>
    <w:p w14:paraId="07A85813" w14:textId="63553CA1" w:rsidR="005B1D5A" w:rsidRPr="00EA6B87" w:rsidRDefault="005B1D5A" w:rsidP="00F73DE9">
      <w:pPr>
        <w:spacing w:line="360" w:lineRule="auto"/>
        <w:rPr>
          <w:color w:val="000000"/>
          <w:lang w:val="el-GR"/>
        </w:rPr>
      </w:pPr>
      <w:r w:rsidRPr="00EA6B87">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EA6B87">
        <w:rPr>
          <w:lang w:val="el-GR"/>
        </w:rPr>
        <w:t>Ενιαία Αρχή Δημοσίων Συμβάσεων (</w:t>
      </w:r>
      <w:r w:rsidR="00602A33" w:rsidRPr="00EA6B87">
        <w:rPr>
          <w:lang w:val="el-GR"/>
        </w:rPr>
        <w:t>Ε.Α.ΔΗ.ΣΥ.</w:t>
      </w:r>
      <w:r w:rsidR="00D246C2" w:rsidRPr="00EA6B87">
        <w:rPr>
          <w:lang w:val="el-GR"/>
        </w:rPr>
        <w:t xml:space="preserve">) </w:t>
      </w:r>
      <w:r w:rsidRPr="00EA6B87">
        <w:rPr>
          <w:color w:val="000000"/>
          <w:lang w:val="el-GR"/>
        </w:rPr>
        <w:t xml:space="preserve">, σύμφωνα με τα ειδικότερα οριζόμενα στα άρθρα </w:t>
      </w:r>
      <w:r w:rsidR="000F7257">
        <w:rPr>
          <w:color w:val="000000"/>
          <w:lang w:val="el-GR"/>
        </w:rPr>
        <w:t>346</w:t>
      </w:r>
      <w:r w:rsidR="000F7257" w:rsidRPr="00EA6B87">
        <w:rPr>
          <w:color w:val="000000"/>
          <w:lang w:val="el-GR"/>
        </w:rPr>
        <w:t xml:space="preserve"> </w:t>
      </w:r>
      <w:r w:rsidRPr="00EA6B87">
        <w:rPr>
          <w:color w:val="000000"/>
          <w:lang w:val="el-GR"/>
        </w:rPr>
        <w:t xml:space="preserve">επ. </w:t>
      </w:r>
      <w:r w:rsidR="000F7257">
        <w:rPr>
          <w:color w:val="000000"/>
          <w:lang w:val="el-GR"/>
        </w:rPr>
        <w:t xml:space="preserve">του </w:t>
      </w:r>
      <w:r w:rsidRPr="00EA6B87">
        <w:rPr>
          <w:color w:val="000000"/>
          <w:lang w:val="el-GR"/>
        </w:rPr>
        <w:t xml:space="preserve">ν. 4412/2016 και 1 επ. </w:t>
      </w:r>
      <w:r w:rsidR="000F7257">
        <w:rPr>
          <w:color w:val="000000"/>
          <w:lang w:val="el-GR"/>
        </w:rPr>
        <w:t xml:space="preserve">του </w:t>
      </w:r>
      <w:r w:rsidRPr="00EA6B87">
        <w:rPr>
          <w:color w:val="000000"/>
          <w:lang w:val="el-GR"/>
        </w:rPr>
        <w:t>π.δ</w:t>
      </w:r>
      <w:r w:rsidR="000F7257">
        <w:rPr>
          <w:color w:val="000000"/>
          <w:lang w:val="el-GR"/>
        </w:rPr>
        <w:t>/τος.</w:t>
      </w:r>
      <w:r w:rsidRPr="00EA6B87">
        <w:rPr>
          <w:color w:val="000000"/>
          <w:lang w:val="el-GR"/>
        </w:rPr>
        <w:t xml:space="preserve"> 39/2017, </w:t>
      </w:r>
      <w:r w:rsidR="000F7257">
        <w:rPr>
          <w:color w:val="000000"/>
          <w:lang w:val="el-GR"/>
        </w:rPr>
        <w:t>ασκώντας</w:t>
      </w:r>
      <w:r w:rsidR="000F7257" w:rsidRPr="00EA6B87">
        <w:rPr>
          <w:color w:val="000000"/>
          <w:lang w:val="el-GR"/>
        </w:rPr>
        <w:t xml:space="preserve"> </w:t>
      </w:r>
      <w:r w:rsidRPr="00EA6B87">
        <w:rPr>
          <w:color w:val="000000"/>
          <w:lang w:val="el-GR"/>
        </w:rPr>
        <w:t>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1A8B18E7" w:rsidR="005B1D5A" w:rsidRPr="00EA6B87" w:rsidRDefault="005B1D5A" w:rsidP="00F73DE9">
      <w:pPr>
        <w:spacing w:line="360" w:lineRule="auto"/>
        <w:rPr>
          <w:color w:val="000000"/>
          <w:lang w:val="el-GR"/>
        </w:rPr>
      </w:pPr>
      <w:r w:rsidRPr="00EA6B87">
        <w:rPr>
          <w:color w:val="000000"/>
          <w:lang w:val="el-GR"/>
        </w:rPr>
        <w:lastRenderedPageBreak/>
        <w:t xml:space="preserve">Σε περίπτωση </w:t>
      </w:r>
      <w:r w:rsidR="000F7257">
        <w:rPr>
          <w:color w:val="000000"/>
          <w:lang w:val="el-GR"/>
        </w:rPr>
        <w:t>προσβολής</w:t>
      </w:r>
      <w:r w:rsidR="000F7257" w:rsidRPr="00EA6B87">
        <w:rPr>
          <w:color w:val="000000"/>
          <w:lang w:val="el-GR"/>
        </w:rPr>
        <w:t xml:space="preserve"> </w:t>
      </w:r>
      <w:r w:rsidRPr="00EA6B87">
        <w:rPr>
          <w:color w:val="000000"/>
          <w:lang w:val="el-GR"/>
        </w:rPr>
        <w:t>κατά πράξης της αναθέτουσας αρχής, η προθεσμία για την άσκηση της προδικαστικής προσφυγής είναι:</w:t>
      </w:r>
    </w:p>
    <w:p w14:paraId="35772ED7" w14:textId="3098744B" w:rsidR="005B1D5A" w:rsidRPr="00EA6B87" w:rsidRDefault="005B1D5A" w:rsidP="00F73DE9">
      <w:pPr>
        <w:spacing w:line="360" w:lineRule="auto"/>
        <w:rPr>
          <w:color w:val="000000"/>
          <w:lang w:val="el-GR"/>
        </w:rPr>
      </w:pPr>
      <w:r w:rsidRPr="00EA6B87">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6CA109E0" w:rsidR="005B1D5A" w:rsidRPr="00EA6B87" w:rsidRDefault="005B1D5A" w:rsidP="00F73DE9">
      <w:pPr>
        <w:spacing w:line="360" w:lineRule="auto"/>
        <w:rPr>
          <w:color w:val="000000"/>
          <w:lang w:val="el-GR"/>
        </w:rPr>
      </w:pPr>
      <w:r w:rsidRPr="00EA6B87">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p>
    <w:p w14:paraId="70DF4BC7" w14:textId="77777777" w:rsidR="00ED783C" w:rsidRPr="00EA6B87" w:rsidRDefault="005B1D5A" w:rsidP="00F73DE9">
      <w:pPr>
        <w:spacing w:line="360" w:lineRule="auto"/>
        <w:rPr>
          <w:color w:val="000000"/>
          <w:lang w:val="el-GR"/>
        </w:rPr>
      </w:pPr>
      <w:r w:rsidRPr="00EA6B87">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EA6B87">
        <w:rPr>
          <w:color w:val="000000"/>
          <w:lang w:val="el-GR"/>
        </w:rPr>
        <w:t>.</w:t>
      </w:r>
    </w:p>
    <w:p w14:paraId="416B0C67" w14:textId="77777777" w:rsidR="005B1D5A" w:rsidRPr="00EA6B87" w:rsidRDefault="00E536F5" w:rsidP="00F73DE9">
      <w:pPr>
        <w:spacing w:line="360" w:lineRule="auto"/>
        <w:rPr>
          <w:color w:val="000000"/>
          <w:lang w:val="el-GR"/>
        </w:rPr>
      </w:pPr>
      <w:r w:rsidRPr="00EA6B87" w:rsidDel="00E536F5">
        <w:rPr>
          <w:color w:val="000000"/>
          <w:lang w:val="el-GR"/>
        </w:rPr>
        <w:t xml:space="preserve"> </w:t>
      </w:r>
      <w:r w:rsidR="005B1D5A" w:rsidRPr="00EA6B87">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EA6B87">
        <w:rPr>
          <w:rStyle w:val="ab"/>
          <w:color w:val="000000"/>
          <w:lang w:val="el-GR"/>
        </w:rPr>
        <w:footnoteReference w:id="24"/>
      </w:r>
      <w:r w:rsidR="005B1D5A" w:rsidRPr="00EA6B87">
        <w:rPr>
          <w:color w:val="000000"/>
          <w:lang w:val="el-GR"/>
        </w:rPr>
        <w:t xml:space="preserve"> .</w:t>
      </w:r>
    </w:p>
    <w:p w14:paraId="42C78FAE" w14:textId="1CE331EE" w:rsidR="005B1D5A" w:rsidRPr="00EA6B87" w:rsidRDefault="005B1D5A" w:rsidP="00F73DE9">
      <w:pPr>
        <w:spacing w:line="360" w:lineRule="auto"/>
        <w:rPr>
          <w:color w:val="000000"/>
          <w:lang w:val="el-GR"/>
        </w:rPr>
      </w:pPr>
      <w:r w:rsidRPr="00EA6B87">
        <w:rPr>
          <w:color w:val="000000"/>
          <w:lang w:val="el-GR"/>
        </w:rPr>
        <w:t xml:space="preserve">Οι προθεσμίες </w:t>
      </w:r>
      <w:r w:rsidR="000F7257">
        <w:rPr>
          <w:color w:val="000000"/>
          <w:lang w:val="el-GR"/>
        </w:rPr>
        <w:t>άσκησης</w:t>
      </w:r>
      <w:r w:rsidRPr="00EA6B87">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w:t>
      </w:r>
      <w:r w:rsidR="00ED7282">
        <w:rPr>
          <w:color w:val="000000"/>
          <w:lang w:val="el-GR"/>
        </w:rPr>
        <w:t>επόμενη</w:t>
      </w:r>
      <w:r w:rsidR="00ED7282" w:rsidRPr="00EA6B87">
        <w:rPr>
          <w:color w:val="000000"/>
          <w:lang w:val="el-GR"/>
        </w:rPr>
        <w:t xml:space="preserve"> </w:t>
      </w:r>
      <w:r w:rsidRPr="00EA6B87">
        <w:rPr>
          <w:color w:val="000000"/>
          <w:lang w:val="el-GR"/>
        </w:rPr>
        <w:t>εργάσιμη ημέρα και ώρα 23:59:59</w:t>
      </w:r>
      <w:r w:rsidRPr="00EA6B87">
        <w:rPr>
          <w:rStyle w:val="ab"/>
          <w:color w:val="000000"/>
          <w:lang w:val="el-GR"/>
        </w:rPr>
        <w:footnoteReference w:id="25"/>
      </w:r>
      <w:r w:rsidRPr="00EA6B87">
        <w:rPr>
          <w:color w:val="000000"/>
          <w:lang w:val="el-GR"/>
        </w:rPr>
        <w:t>.</w:t>
      </w:r>
    </w:p>
    <w:p w14:paraId="7CDFCBE4" w14:textId="77777777" w:rsidR="005B1D5A" w:rsidRPr="00EA6B87" w:rsidRDefault="005B1D5A" w:rsidP="00F73DE9">
      <w:pPr>
        <w:spacing w:line="360" w:lineRule="auto"/>
        <w:rPr>
          <w:color w:val="000000"/>
          <w:lang w:val="el-GR"/>
        </w:rPr>
      </w:pPr>
      <w:r w:rsidRPr="00EA6B87">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EA6B87">
        <w:rPr>
          <w:lang w:val="el-GR"/>
        </w:rPr>
        <w:t xml:space="preserve"> </w:t>
      </w:r>
      <w:r w:rsidRPr="00EA6B87">
        <w:rPr>
          <w:color w:val="000000"/>
          <w:lang w:val="el-GR"/>
        </w:rPr>
        <w:t>σύμφωνα με το άρθρο 18 της Κ.Υ.Α. Προμήθειες και Υπηρεσίες.</w:t>
      </w:r>
    </w:p>
    <w:p w14:paraId="309DE72F" w14:textId="13309A8A" w:rsidR="005B1D5A" w:rsidRPr="00EA6B87" w:rsidRDefault="005B1D5A" w:rsidP="00F73DE9">
      <w:pPr>
        <w:spacing w:line="360" w:lineRule="auto"/>
        <w:rPr>
          <w:color w:val="000000"/>
          <w:lang w:val="el-GR"/>
        </w:rPr>
      </w:pPr>
      <w:r w:rsidRPr="00EA6B87">
        <w:rPr>
          <w:color w:val="000000"/>
          <w:lang w:val="el-GR"/>
        </w:rPr>
        <w:t>Για το παραδεκτό της άσκησης της προδικαστικής προσφυγής κατατίθεται από τον προσφεύγοντα</w:t>
      </w:r>
      <w:r w:rsidR="00ED7282">
        <w:rPr>
          <w:color w:val="000000"/>
          <w:lang w:val="el-GR"/>
        </w:rPr>
        <w:t xml:space="preserve"> παράβολο</w:t>
      </w:r>
      <w:r w:rsidRPr="00EA6B87">
        <w:rPr>
          <w:color w:val="000000"/>
          <w:lang w:val="el-GR"/>
        </w:rPr>
        <w:t xml:space="preserve"> υπέρ του Ελληνικού Δημοσίου, σύμφωνα με όσα ορίζονται στο άρθρο 363 </w:t>
      </w:r>
      <w:r w:rsidR="00ED7282">
        <w:rPr>
          <w:color w:val="000000"/>
          <w:lang w:val="el-GR"/>
        </w:rPr>
        <w:t>ν</w:t>
      </w:r>
      <w:r w:rsidRPr="00EA6B87">
        <w:rPr>
          <w:color w:val="000000"/>
          <w:lang w:val="el-GR"/>
        </w:rPr>
        <w:t>. 4412/2016</w:t>
      </w:r>
      <w:r w:rsidR="000A7747" w:rsidRPr="00EA6B87">
        <w:rPr>
          <w:color w:val="000000"/>
          <w:lang w:val="el-GR"/>
        </w:rPr>
        <w:t xml:space="preserve"> </w:t>
      </w:r>
      <w:bookmarkStart w:id="372" w:name="_Hlk126503539"/>
      <w:r w:rsidR="000A7747" w:rsidRPr="00EA6B87">
        <w:rPr>
          <w:color w:val="000000"/>
          <w:lang w:val="el-GR"/>
        </w:rPr>
        <w:t>όπως τροποποιήθηκε με το άρθρο 135 Ν. 4782/2021</w:t>
      </w:r>
      <w:r w:rsidRPr="00EA6B87">
        <w:rPr>
          <w:color w:val="000000"/>
          <w:lang w:val="el-GR"/>
        </w:rPr>
        <w:t xml:space="preserve"> </w:t>
      </w:r>
      <w:bookmarkEnd w:id="372"/>
      <w:r w:rsidRPr="00EA6B87">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EA6B87">
        <w:rPr>
          <w:lang w:val="el-GR"/>
        </w:rPr>
        <w:t>Ε.Α.ΔΗ.ΣΥ.</w:t>
      </w:r>
      <w:r w:rsidR="00ED4715" w:rsidRPr="00EA6B87">
        <w:rPr>
          <w:lang w:val="el-GR"/>
        </w:rPr>
        <w:t xml:space="preserve"> </w:t>
      </w:r>
      <w:r w:rsidRPr="00EA6B87">
        <w:rPr>
          <w:color w:val="000000"/>
          <w:lang w:val="el-GR"/>
        </w:rPr>
        <w:t>επί της προσφυγής, γ) σε περίπτωση παραίτησης του προσφεύγοντα</w:t>
      </w:r>
      <w:r w:rsidR="00553494">
        <w:rPr>
          <w:color w:val="000000"/>
          <w:lang w:val="el-GR"/>
        </w:rPr>
        <w:t>ς</w:t>
      </w:r>
      <w:r w:rsidRPr="00EA6B87">
        <w:rPr>
          <w:color w:val="000000"/>
          <w:lang w:val="el-GR"/>
        </w:rPr>
        <w:t xml:space="preserve"> από την προσφυγή του έως και δέκα (10) ημέρες από την κατάθεση της προσφυγής. </w:t>
      </w:r>
    </w:p>
    <w:p w14:paraId="34BACB92" w14:textId="3C296F91" w:rsidR="005B1D5A" w:rsidRPr="00EA6B87" w:rsidRDefault="005B1D5A" w:rsidP="00F73DE9">
      <w:pPr>
        <w:spacing w:line="360" w:lineRule="auto"/>
        <w:rPr>
          <w:color w:val="000000"/>
          <w:lang w:val="el-GR"/>
        </w:rPr>
      </w:pPr>
      <w:r w:rsidRPr="00EA6B87">
        <w:rPr>
          <w:color w:val="000000"/>
          <w:lang w:val="el-GR"/>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EA6B87">
        <w:rPr>
          <w:lang w:val="el-GR"/>
        </w:rPr>
        <w:t xml:space="preserve">Ε.Α.ΔΗ.ΣΥ. </w:t>
      </w:r>
      <w:r w:rsidRPr="00EA6B87">
        <w:rPr>
          <w:color w:val="000000"/>
          <w:lang w:val="el-GR"/>
        </w:rPr>
        <w:t xml:space="preserve">μετά από άσκηση προδικαστικής προσφυγής, σύμφωνα με </w:t>
      </w:r>
      <w:r w:rsidR="00553494" w:rsidRPr="00EA6B87">
        <w:rPr>
          <w:color w:val="000000"/>
          <w:lang w:val="el-GR"/>
        </w:rPr>
        <w:t>τ</w:t>
      </w:r>
      <w:r w:rsidR="00553494">
        <w:rPr>
          <w:color w:val="000000"/>
          <w:lang w:val="el-GR"/>
        </w:rPr>
        <w:t>α</w:t>
      </w:r>
      <w:r w:rsidR="00553494" w:rsidRPr="00EA6B87">
        <w:rPr>
          <w:color w:val="000000"/>
          <w:lang w:val="el-GR"/>
        </w:rPr>
        <w:t xml:space="preserve"> άρθρ</w:t>
      </w:r>
      <w:r w:rsidR="00553494">
        <w:rPr>
          <w:color w:val="000000"/>
          <w:lang w:val="el-GR"/>
        </w:rPr>
        <w:t>α</w:t>
      </w:r>
      <w:r w:rsidR="00553494" w:rsidRPr="00EA6B87">
        <w:rPr>
          <w:color w:val="000000"/>
          <w:lang w:val="el-GR"/>
        </w:rPr>
        <w:t xml:space="preserve"> </w:t>
      </w:r>
      <w:r w:rsidRPr="00EA6B87">
        <w:rPr>
          <w:color w:val="000000"/>
          <w:lang w:val="el-GR"/>
        </w:rPr>
        <w:t>368 του ν. 4412/2016 και 20 π.δ</w:t>
      </w:r>
      <w:r w:rsidR="00553494">
        <w:rPr>
          <w:color w:val="000000"/>
          <w:lang w:val="el-GR"/>
        </w:rPr>
        <w:t>/τος</w:t>
      </w:r>
      <w:r w:rsidRPr="00EA6B87">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553494">
        <w:rPr>
          <w:color w:val="000000"/>
          <w:lang w:val="el-GR"/>
        </w:rPr>
        <w:t xml:space="preserve">μέτρων </w:t>
      </w:r>
      <w:r w:rsidRPr="00EA6B87">
        <w:rPr>
          <w:color w:val="000000"/>
          <w:lang w:val="el-GR"/>
        </w:rPr>
        <w:t xml:space="preserve">προσωρινής προστασίας σύμφωνα με το άρθρο 366 παρ. 1-2 </w:t>
      </w:r>
      <w:r w:rsidR="00553494">
        <w:rPr>
          <w:color w:val="000000"/>
          <w:lang w:val="el-GR"/>
        </w:rPr>
        <w:t xml:space="preserve">του </w:t>
      </w:r>
      <w:r w:rsidRPr="00EA6B87">
        <w:rPr>
          <w:color w:val="000000"/>
          <w:lang w:val="el-GR"/>
        </w:rPr>
        <w:t>ν. 4412/2016 και 15 παρ. 1-4 π.δ</w:t>
      </w:r>
      <w:r w:rsidR="00553494">
        <w:rPr>
          <w:color w:val="000000"/>
          <w:lang w:val="el-GR"/>
        </w:rPr>
        <w:t>/τος</w:t>
      </w:r>
      <w:r w:rsidRPr="00EA6B87">
        <w:rPr>
          <w:color w:val="000000"/>
          <w:lang w:val="el-GR"/>
        </w:rPr>
        <w:t xml:space="preserve"> 39/2017.</w:t>
      </w:r>
    </w:p>
    <w:p w14:paraId="7D205D2D" w14:textId="77777777" w:rsidR="005B1D5A" w:rsidRPr="00EA6B87" w:rsidRDefault="005B1D5A" w:rsidP="00F73DE9">
      <w:pPr>
        <w:spacing w:line="360" w:lineRule="auto"/>
        <w:rPr>
          <w:color w:val="000000"/>
          <w:lang w:val="el-GR"/>
        </w:rPr>
      </w:pPr>
      <w:r w:rsidRPr="00EA6B87">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6CEB76BF" w:rsidR="005B1D5A" w:rsidRPr="00EA6B87" w:rsidRDefault="005B1D5A" w:rsidP="00F73DE9">
      <w:pPr>
        <w:spacing w:line="360" w:lineRule="auto"/>
        <w:rPr>
          <w:color w:val="000000"/>
          <w:lang w:val="el-GR"/>
        </w:rPr>
      </w:pPr>
      <w:r w:rsidRPr="00EA6B87">
        <w:rPr>
          <w:color w:val="000000"/>
          <w:lang w:val="el-GR"/>
        </w:rPr>
        <w:t>Μετά την, κατά τα ως άνω, ηλεκτρονική κατάθεση της προδικαστικής προσφυγής η αναθέτουσα αρχή,</w:t>
      </w:r>
      <w:r w:rsidR="00DF776D" w:rsidRPr="00EA6B87">
        <w:rPr>
          <w:lang w:val="el-GR"/>
        </w:rPr>
        <w:t xml:space="preserve"> </w:t>
      </w:r>
      <w:r w:rsidRPr="00EA6B87">
        <w:rPr>
          <w:color w:val="000000"/>
          <w:lang w:val="el-GR"/>
        </w:rPr>
        <w:t>μέσω της λειτουργίας «Επικοινωνία»:</w:t>
      </w:r>
    </w:p>
    <w:p w14:paraId="66D5EF7C" w14:textId="3BC34A6F" w:rsidR="005B1D5A" w:rsidRPr="00EA6B87" w:rsidRDefault="005B1D5A" w:rsidP="00F73DE9">
      <w:pPr>
        <w:spacing w:line="360" w:lineRule="auto"/>
        <w:rPr>
          <w:color w:val="000000"/>
          <w:lang w:val="el-GR"/>
        </w:rPr>
      </w:pPr>
      <w:r w:rsidRPr="00EA6B87">
        <w:rPr>
          <w:color w:val="000000"/>
          <w:lang w:val="el-GR"/>
        </w:rPr>
        <w:t xml:space="preserve">α) Κοινοποιεί την προσφυγή το αργότερο έως την </w:t>
      </w:r>
      <w:r w:rsidR="00553494">
        <w:rPr>
          <w:color w:val="000000"/>
          <w:lang w:val="el-GR"/>
        </w:rPr>
        <w:t>επόμενη</w:t>
      </w:r>
      <w:r w:rsidR="00553494" w:rsidRPr="00EA6B87">
        <w:rPr>
          <w:color w:val="000000"/>
          <w:lang w:val="el-GR"/>
        </w:rPr>
        <w:t xml:space="preserve"> </w:t>
      </w:r>
      <w:r w:rsidRPr="00EA6B87">
        <w:rPr>
          <w:color w:val="000000"/>
          <w:lang w:val="el-GR"/>
        </w:rPr>
        <w:t>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EA6B87" w:rsidRDefault="005B1D5A" w:rsidP="00F73DE9">
      <w:pPr>
        <w:spacing w:line="360" w:lineRule="auto"/>
        <w:rPr>
          <w:color w:val="000000"/>
          <w:lang w:val="el-GR"/>
        </w:rPr>
      </w:pPr>
      <w:r w:rsidRPr="00EA6B87">
        <w:rPr>
          <w:color w:val="000000"/>
          <w:lang w:val="el-GR"/>
        </w:rPr>
        <w:t xml:space="preserve">β) Διαβιβάζει στην </w:t>
      </w:r>
      <w:r w:rsidR="00ED4715" w:rsidRPr="00EA6B87">
        <w:rPr>
          <w:lang w:val="el-GR"/>
        </w:rPr>
        <w:t>Ε.Α.ΔΗ.ΣΥ.</w:t>
      </w:r>
      <w:r w:rsidRPr="00EA6B87">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0809E999" w:rsidR="005B1D5A" w:rsidRPr="00EA6B87" w:rsidRDefault="005B1D5A" w:rsidP="00F73DE9">
      <w:pPr>
        <w:spacing w:line="360" w:lineRule="auto"/>
        <w:rPr>
          <w:color w:val="000000"/>
          <w:lang w:val="el-GR"/>
        </w:rPr>
      </w:pPr>
      <w:r w:rsidRPr="00EA6B87">
        <w:rPr>
          <w:color w:val="000000"/>
          <w:lang w:val="el-GR"/>
        </w:rPr>
        <w:t xml:space="preserve">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w:t>
      </w:r>
      <w:r w:rsidR="0003034C">
        <w:rPr>
          <w:color w:val="000000"/>
          <w:lang w:val="el-GR"/>
        </w:rPr>
        <w:t>επόμενη</w:t>
      </w:r>
      <w:r w:rsidR="0003034C" w:rsidRPr="00EA6B87">
        <w:rPr>
          <w:color w:val="000000"/>
          <w:lang w:val="el-GR"/>
        </w:rPr>
        <w:t xml:space="preserve"> </w:t>
      </w:r>
      <w:r w:rsidRPr="00EA6B87">
        <w:rPr>
          <w:color w:val="000000"/>
          <w:lang w:val="el-GR"/>
        </w:rPr>
        <w:t>εργάσιμη ημέρα από την κατάθεσή τους.</w:t>
      </w:r>
    </w:p>
    <w:p w14:paraId="382A3D58" w14:textId="632F72CE" w:rsidR="005B1D5A" w:rsidRPr="00EA6B87" w:rsidRDefault="005B1D5A" w:rsidP="00F73DE9">
      <w:pPr>
        <w:spacing w:line="360" w:lineRule="auto"/>
        <w:rPr>
          <w:color w:val="000000"/>
          <w:lang w:val="el-GR"/>
        </w:rPr>
      </w:pPr>
      <w:r w:rsidRPr="00EA6B87">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2664ECD8" w:rsidR="005B1D5A" w:rsidRPr="00EA6B87" w:rsidRDefault="005B1D5A" w:rsidP="00F73DE9">
      <w:pPr>
        <w:spacing w:line="360" w:lineRule="auto"/>
        <w:rPr>
          <w:color w:val="000000"/>
          <w:lang w:val="el-GR"/>
        </w:rPr>
      </w:pPr>
      <w:r w:rsidRPr="00EA6B87">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w:t>
      </w:r>
      <w:r w:rsidR="00067944">
        <w:rPr>
          <w:color w:val="000000"/>
          <w:lang w:val="el-GR"/>
        </w:rPr>
        <w:t xml:space="preserve">της </w:t>
      </w:r>
      <w:r w:rsidRPr="00EA6B87">
        <w:rPr>
          <w:color w:val="000000"/>
          <w:lang w:val="el-GR"/>
        </w:rPr>
        <w:t>αίτησης ακύρωσης του άρθρου 372</w:t>
      </w:r>
      <w:r w:rsidR="0003034C">
        <w:rPr>
          <w:color w:val="000000"/>
          <w:lang w:val="el-GR"/>
        </w:rPr>
        <w:t xml:space="preserve"> του</w:t>
      </w:r>
      <w:r w:rsidRPr="00EA6B87">
        <w:rPr>
          <w:color w:val="000000"/>
          <w:lang w:val="el-GR"/>
        </w:rPr>
        <w:t xml:space="preserve"> ν. 4412/2016 κατά των εκτελεστών πράξεων ή παραλείψεων της αναθέτουσας αρχής.</w:t>
      </w:r>
    </w:p>
    <w:p w14:paraId="18A92939" w14:textId="3D85151D" w:rsidR="00F1538B" w:rsidRPr="00EA6B87" w:rsidRDefault="005B1D5A" w:rsidP="00F73DE9">
      <w:pPr>
        <w:spacing w:line="360" w:lineRule="auto"/>
        <w:rPr>
          <w:color w:val="000000"/>
          <w:lang w:val="el-GR"/>
        </w:rPr>
      </w:pPr>
      <w:r w:rsidRPr="00EA6B87">
        <w:rPr>
          <w:color w:val="000000"/>
          <w:lang w:val="el-GR"/>
        </w:rPr>
        <w:t xml:space="preserve">Β. Όποιος έχει έννομο συμφέρον μπορεί να ζητήσει, </w:t>
      </w:r>
      <w:r w:rsidR="00F1538B" w:rsidRPr="00EA6B87">
        <w:rPr>
          <w:color w:val="000000"/>
          <w:lang w:val="el-GR" w:eastAsia="ar-SA"/>
        </w:rPr>
        <w:t>με το ίδιο δικόγραφο</w:t>
      </w:r>
      <w:r w:rsidR="00F1538B" w:rsidRPr="00EA6B87">
        <w:rPr>
          <w:color w:val="000000"/>
          <w:lang w:val="el-GR"/>
        </w:rPr>
        <w:t xml:space="preserve"> </w:t>
      </w:r>
      <w:r w:rsidRPr="00EA6B87">
        <w:rPr>
          <w:color w:val="000000"/>
          <w:lang w:val="el-GR"/>
        </w:rPr>
        <w:t>εφαρμοζόμενων αναλογικά των διατάξεων του π.δ</w:t>
      </w:r>
      <w:r w:rsidR="00067944">
        <w:rPr>
          <w:color w:val="000000"/>
          <w:lang w:val="el-GR"/>
        </w:rPr>
        <w:t>/τος</w:t>
      </w:r>
      <w:r w:rsidRPr="00EA6B87">
        <w:rPr>
          <w:color w:val="000000"/>
          <w:lang w:val="el-GR"/>
        </w:rPr>
        <w:t xml:space="preserve"> 18/1989, την αναστολή εκτέλεσης της απόφασης της </w:t>
      </w:r>
      <w:bookmarkStart w:id="373" w:name="_Hlk114820631"/>
      <w:r w:rsidR="00ED4715" w:rsidRPr="00EA6B87">
        <w:rPr>
          <w:lang w:val="el-GR"/>
        </w:rPr>
        <w:t>Ε.Α.ΔΗ.ΣΥ.</w:t>
      </w:r>
      <w:r w:rsidR="006B3489" w:rsidRPr="00EA6B87">
        <w:rPr>
          <w:lang w:val="el-GR"/>
        </w:rPr>
        <w:t xml:space="preserve"> </w:t>
      </w:r>
      <w:bookmarkEnd w:id="373"/>
      <w:r w:rsidRPr="00EA6B87">
        <w:rPr>
          <w:color w:val="000000"/>
          <w:lang w:val="el-GR"/>
        </w:rPr>
        <w:t xml:space="preserve">και την ακύρωσή της ενώπιον του </w:t>
      </w:r>
      <w:r w:rsidR="00067944">
        <w:rPr>
          <w:color w:val="000000"/>
          <w:lang w:val="el-GR"/>
        </w:rPr>
        <w:t>αρμόδιου Διοικητικού</w:t>
      </w:r>
      <w:r w:rsidR="00067944" w:rsidRPr="00EA6B87">
        <w:rPr>
          <w:color w:val="000000"/>
          <w:lang w:val="el-GR"/>
        </w:rPr>
        <w:t xml:space="preserve"> </w:t>
      </w:r>
      <w:r w:rsidR="00F1538B" w:rsidRPr="00EA6B87">
        <w:rPr>
          <w:color w:val="000000"/>
          <w:lang w:val="el-GR" w:eastAsia="ar-SA"/>
        </w:rPr>
        <w:t>Δικαστηρίου</w:t>
      </w:r>
      <w:r w:rsidR="00EE75CB" w:rsidRPr="00EA6B87">
        <w:rPr>
          <w:color w:val="000000"/>
          <w:lang w:val="el-GR" w:eastAsia="ar-SA"/>
        </w:rPr>
        <w:t xml:space="preserve"> </w:t>
      </w:r>
      <w:r w:rsidR="000A7747" w:rsidRPr="00EA6B87">
        <w:rPr>
          <w:lang w:val="el-GR"/>
        </w:rPr>
        <w:t xml:space="preserve">της παρ. 3 του αρθ. 372 Ν.4412/2016, </w:t>
      </w:r>
      <w:r w:rsidR="000A7747" w:rsidRPr="00EA6B87">
        <w:rPr>
          <w:lang w:val="el-GR"/>
        </w:rPr>
        <w:lastRenderedPageBreak/>
        <w:t>όπως ισχύει</w:t>
      </w:r>
      <w:r w:rsidR="00EE75CB" w:rsidRPr="00EA6B87">
        <w:rPr>
          <w:lang w:val="el-GR"/>
        </w:rPr>
        <w:t xml:space="preserve">. </w:t>
      </w:r>
      <w:r w:rsidR="00F1538B" w:rsidRPr="00EA6B87">
        <w:rPr>
          <w:color w:val="000000"/>
          <w:lang w:val="el-GR" w:eastAsia="ar-SA"/>
        </w:rPr>
        <w:t xml:space="preserve">Το αυτό ισχύει και σε περίπτωση σιωπηρής απόρριψης της προδικαστικής προσφυγής από την </w:t>
      </w:r>
      <w:r w:rsidR="00592F60" w:rsidRPr="00EA6B87">
        <w:rPr>
          <w:lang w:val="el-GR"/>
        </w:rPr>
        <w:t>Ε.Α.ΔΗ.ΣΥ.</w:t>
      </w:r>
      <w:r w:rsidRPr="00EA6B87">
        <w:rPr>
          <w:color w:val="000000"/>
          <w:lang w:val="el-GR"/>
        </w:rPr>
        <w:t xml:space="preserve"> Δικαίωμα άσκησης </w:t>
      </w:r>
      <w:r w:rsidR="00F1538B" w:rsidRPr="00EA6B87">
        <w:rPr>
          <w:color w:val="000000"/>
          <w:lang w:val="el-GR" w:eastAsia="ar-SA"/>
        </w:rPr>
        <w:t>του ως άνω ένδικου βοηθήματος</w:t>
      </w:r>
      <w:r w:rsidRPr="00EA6B87">
        <w:rPr>
          <w:color w:val="000000"/>
          <w:lang w:val="el-GR"/>
        </w:rPr>
        <w:t xml:space="preserve"> έχει και η αναθέτουσα αρχή αν η </w:t>
      </w:r>
      <w:r w:rsidR="00592F60" w:rsidRPr="00EA6B87">
        <w:rPr>
          <w:lang w:val="el-GR"/>
        </w:rPr>
        <w:t xml:space="preserve">Ε.Α.ΔΗ.ΣΥ. </w:t>
      </w:r>
      <w:r w:rsidRPr="00EA6B87">
        <w:rPr>
          <w:color w:val="000000"/>
          <w:lang w:val="el-GR"/>
        </w:rPr>
        <w:t>κάνει δεκτή την προδικαστική προσφυγή</w:t>
      </w:r>
      <w:r w:rsidR="00F1538B" w:rsidRPr="00EA6B87">
        <w:rPr>
          <w:color w:val="000000"/>
          <w:lang w:val="el-GR"/>
        </w:rPr>
        <w:t xml:space="preserve">, </w:t>
      </w:r>
      <w:r w:rsidR="00F1538B" w:rsidRPr="00EA6B87">
        <w:rPr>
          <w:color w:val="000000"/>
          <w:lang w:val="el-GR" w:eastAsia="ar-SA"/>
        </w:rPr>
        <w:t>αλλά και αυτός του οποίου έχει γίνει εν μέρει δεκτή η προδικαστική προσφυγή.</w:t>
      </w:r>
    </w:p>
    <w:p w14:paraId="2C9F3684" w14:textId="01A48B59" w:rsidR="005B1D5A" w:rsidRPr="00EA6B87" w:rsidRDefault="005B1D5A" w:rsidP="00F73DE9">
      <w:pPr>
        <w:spacing w:line="360" w:lineRule="auto"/>
        <w:rPr>
          <w:color w:val="000000"/>
          <w:lang w:val="el-GR"/>
        </w:rPr>
      </w:pPr>
      <w:r w:rsidRPr="00EA6B87">
        <w:rPr>
          <w:color w:val="000000"/>
          <w:lang w:val="el-GR"/>
        </w:rPr>
        <w:t xml:space="preserve">Με </w:t>
      </w:r>
      <w:r w:rsidR="00072601" w:rsidRPr="00EA6B87">
        <w:rPr>
          <w:color w:val="000000"/>
          <w:lang w:val="el-GR" w:eastAsia="ar-SA"/>
        </w:rPr>
        <w:t xml:space="preserve">την απόφαση της </w:t>
      </w:r>
      <w:r w:rsidR="00ED4715" w:rsidRPr="00EA6B87">
        <w:rPr>
          <w:lang w:val="el-GR"/>
        </w:rPr>
        <w:t xml:space="preserve">Ε.Α.ΔΗ.ΣΥ. </w:t>
      </w:r>
      <w:r w:rsidRPr="00EA6B87">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EA6B87">
        <w:rPr>
          <w:color w:val="000000"/>
          <w:lang w:val="el-GR" w:eastAsia="ar-SA"/>
        </w:rPr>
        <w:t>ως άνω αίτησης στο Δικαστήριο.</w:t>
      </w:r>
    </w:p>
    <w:p w14:paraId="72FB3261" w14:textId="07B86129" w:rsidR="00072601" w:rsidRPr="00EA6B87" w:rsidRDefault="00072601" w:rsidP="00F73DE9">
      <w:pPr>
        <w:spacing w:line="360" w:lineRule="auto"/>
        <w:rPr>
          <w:color w:val="000000"/>
          <w:lang w:val="el-GR"/>
        </w:rPr>
      </w:pPr>
      <w:r w:rsidRPr="00EA6B87">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EA6B87">
        <w:rPr>
          <w:lang w:val="el-GR"/>
        </w:rPr>
        <w:t xml:space="preserve">Ε.Α.ΔΗ.ΣΥ. </w:t>
      </w:r>
      <w:r w:rsidRPr="00EA6B87">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EA6B87">
        <w:rPr>
          <w:rStyle w:val="ab"/>
          <w:color w:val="000000"/>
          <w:lang w:val="el-GR"/>
        </w:rPr>
        <w:footnoteReference w:id="26"/>
      </w:r>
    </w:p>
    <w:p w14:paraId="29C89792" w14:textId="6CE8C817" w:rsidR="00072601" w:rsidRPr="00EA6B87" w:rsidRDefault="005B1D5A" w:rsidP="00F73DE9">
      <w:pPr>
        <w:spacing w:line="360" w:lineRule="auto"/>
        <w:rPr>
          <w:color w:val="000000"/>
          <w:lang w:val="el-GR"/>
        </w:rPr>
      </w:pPr>
      <w:r w:rsidRPr="00EA6B87">
        <w:rPr>
          <w:color w:val="000000"/>
          <w:lang w:val="el-GR"/>
        </w:rPr>
        <w:t xml:space="preserve">Η </w:t>
      </w:r>
      <w:r w:rsidR="00072601" w:rsidRPr="00EA6B87">
        <w:rPr>
          <w:color w:val="000000"/>
          <w:lang w:val="el-GR"/>
        </w:rPr>
        <w:t xml:space="preserve">ως άνω </w:t>
      </w:r>
      <w:r w:rsidRPr="00EA6B87">
        <w:rPr>
          <w:color w:val="000000"/>
          <w:lang w:val="el-GR"/>
        </w:rPr>
        <w:t xml:space="preserve">αίτηση κατατίθεται στο </w:t>
      </w:r>
      <w:r w:rsidR="00072601" w:rsidRPr="00EA6B87">
        <w:rPr>
          <w:color w:val="000000"/>
          <w:lang w:val="el-GR"/>
        </w:rPr>
        <w:t>αρμόδιο</w:t>
      </w:r>
      <w:r w:rsidRPr="00EA6B87">
        <w:rPr>
          <w:color w:val="000000"/>
          <w:lang w:val="el-GR"/>
        </w:rPr>
        <w:t xml:space="preserve"> </w:t>
      </w:r>
      <w:r w:rsidR="00067944">
        <w:rPr>
          <w:color w:val="000000"/>
          <w:lang w:val="el-GR"/>
        </w:rPr>
        <w:t>Δ</w:t>
      </w:r>
      <w:r w:rsidR="00067944" w:rsidRPr="00EA6B87">
        <w:rPr>
          <w:color w:val="000000"/>
          <w:lang w:val="el-GR"/>
        </w:rPr>
        <w:t xml:space="preserve">ικαστήριο </w:t>
      </w:r>
      <w:r w:rsidRPr="00EA6B87">
        <w:rPr>
          <w:color w:val="000000"/>
          <w:lang w:val="el-GR"/>
        </w:rPr>
        <w:t xml:space="preserve">μέσα σε προθεσμία δέκα (10) ημερών από κοινοποίηση ή την πλήρη γνώση της απόφασης </w:t>
      </w:r>
      <w:r w:rsidR="00072601" w:rsidRPr="00EA6B87">
        <w:rPr>
          <w:color w:val="000000"/>
          <w:lang w:val="el-GR" w:eastAsia="ar-SA"/>
        </w:rPr>
        <w:t>ή από την παρέλευση της προθεσμίας για την έκδοση της απόφασης</w:t>
      </w:r>
      <w:r w:rsidR="00072601" w:rsidRPr="00EA6B87">
        <w:rPr>
          <w:color w:val="000000"/>
          <w:lang w:val="el-GR"/>
        </w:rPr>
        <w:t xml:space="preserve"> </w:t>
      </w:r>
      <w:r w:rsidRPr="00EA6B87">
        <w:rPr>
          <w:color w:val="000000"/>
          <w:lang w:val="el-GR"/>
        </w:rPr>
        <w:t>επί της προδικαστικής προσφυγής</w:t>
      </w:r>
      <w:r w:rsidR="00072601" w:rsidRPr="00EA6B87">
        <w:rPr>
          <w:color w:val="000000"/>
          <w:lang w:val="el-GR"/>
        </w:rPr>
        <w:t>, ενώ</w:t>
      </w:r>
      <w:r w:rsidR="00DF776D" w:rsidRPr="00EA6B87">
        <w:rPr>
          <w:color w:val="000000"/>
          <w:lang w:val="el-GR"/>
        </w:rPr>
        <w:t xml:space="preserve"> </w:t>
      </w:r>
      <w:r w:rsidRPr="00EA6B87">
        <w:rPr>
          <w:color w:val="000000"/>
          <w:lang w:val="el-GR"/>
        </w:rPr>
        <w:t xml:space="preserve">η </w:t>
      </w:r>
      <w:r w:rsidR="00072601" w:rsidRPr="00EA6B87">
        <w:rPr>
          <w:color w:val="000000"/>
          <w:lang w:val="el-GR"/>
        </w:rPr>
        <w:t>δικάσιμος για την εκδίκαση</w:t>
      </w:r>
      <w:r w:rsidRPr="00EA6B87">
        <w:rPr>
          <w:color w:val="000000"/>
          <w:lang w:val="el-GR"/>
        </w:rPr>
        <w:t xml:space="preserve"> της αίτησης ακύρωσης </w:t>
      </w:r>
      <w:r w:rsidR="00072601" w:rsidRPr="00EA6B87">
        <w:rPr>
          <w:color w:val="000000"/>
          <w:lang w:val="el-GR" w:eastAsia="ar-SA"/>
        </w:rPr>
        <w:t>δεν πρέπει να απέχει πέραν των εξήντα (60) ημερών από την κατάθεση του δικογράφου</w:t>
      </w:r>
      <w:r w:rsidR="00072601" w:rsidRPr="00EA6B87">
        <w:rPr>
          <w:color w:val="000000"/>
          <w:lang w:val="el-GR"/>
        </w:rPr>
        <w:t>.</w:t>
      </w:r>
      <w:r w:rsidR="00072601" w:rsidRPr="00EA6B87">
        <w:rPr>
          <w:rStyle w:val="ab"/>
          <w:color w:val="000000"/>
          <w:lang w:val="el-GR"/>
        </w:rPr>
        <w:footnoteReference w:id="27"/>
      </w:r>
    </w:p>
    <w:p w14:paraId="0F6B77E9" w14:textId="38B317DD" w:rsidR="00160FCE" w:rsidRPr="00EA6B87" w:rsidRDefault="00072601" w:rsidP="00F73DE9">
      <w:pPr>
        <w:spacing w:line="360" w:lineRule="auto"/>
        <w:rPr>
          <w:color w:val="000000"/>
          <w:lang w:val="el-GR" w:eastAsia="ar-SA"/>
        </w:rPr>
      </w:pPr>
      <w:r w:rsidRPr="00EA6B87">
        <w:rPr>
          <w:color w:val="000000"/>
          <w:lang w:val="el-GR"/>
        </w:rPr>
        <w:t xml:space="preserve">Αντίγραφο της </w:t>
      </w:r>
      <w:r w:rsidR="009D5082" w:rsidRPr="00EA6B87">
        <w:rPr>
          <w:color w:val="000000"/>
          <w:lang w:val="el-GR" w:eastAsia="ar-SA"/>
        </w:rPr>
        <w:t xml:space="preserve">αίτησης με κλήση κοινοποιείται με τη φροντίδα του αιτούντος </w:t>
      </w:r>
      <w:r w:rsidR="00067944">
        <w:rPr>
          <w:color w:val="000000"/>
          <w:lang w:val="el-GR" w:eastAsia="ar-SA"/>
        </w:rPr>
        <w:t xml:space="preserve">στην </w:t>
      </w:r>
      <w:r w:rsidR="005B1D5A" w:rsidRPr="00EA6B87">
        <w:rPr>
          <w:color w:val="000000"/>
          <w:lang w:val="el-GR"/>
        </w:rPr>
        <w:t xml:space="preserve"> </w:t>
      </w:r>
      <w:r w:rsidR="00592F60" w:rsidRPr="00EA6B87">
        <w:rPr>
          <w:lang w:val="el-GR"/>
        </w:rPr>
        <w:t>Ε.Α.ΔΗ.ΣΥ</w:t>
      </w:r>
      <w:r w:rsidR="009D5082" w:rsidRPr="00EA6B87">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EA6B87">
        <w:rPr>
          <w:color w:val="000000"/>
          <w:lang w:val="el-GR"/>
        </w:rPr>
        <w:t xml:space="preserve"> της </w:t>
      </w:r>
      <w:r w:rsidR="009D5082" w:rsidRPr="00EA6B87">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EA6B87">
        <w:rPr>
          <w:color w:val="000000"/>
          <w:lang w:val="el-GR"/>
        </w:rPr>
        <w:t xml:space="preserve"> της </w:t>
      </w:r>
      <w:r w:rsidR="009D5082" w:rsidRPr="00EA6B87">
        <w:rPr>
          <w:color w:val="000000"/>
          <w:lang w:val="el-GR" w:eastAsia="ar-SA"/>
        </w:rPr>
        <w:t>ως άνω</w:t>
      </w:r>
      <w:r w:rsidR="005B1D5A" w:rsidRPr="00EA6B87">
        <w:rPr>
          <w:color w:val="000000"/>
          <w:lang w:val="el-GR"/>
        </w:rPr>
        <w:t xml:space="preserve"> πράξης, </w:t>
      </w:r>
      <w:r w:rsidR="009D5082" w:rsidRPr="00EA6B87">
        <w:rPr>
          <w:color w:val="000000"/>
          <w:lang w:val="el-GR" w:eastAsia="ar-SA"/>
        </w:rPr>
        <w:t>του Δικαστηρίου. Εντός αποκλειστικής προθεσμίας</w:t>
      </w:r>
      <w:r w:rsidR="005B1D5A" w:rsidRPr="00EA6B87">
        <w:rPr>
          <w:color w:val="000000"/>
          <w:lang w:val="el-GR"/>
        </w:rPr>
        <w:t xml:space="preserve"> δέκα (10) ημερών από την </w:t>
      </w:r>
      <w:r w:rsidR="00160FCE" w:rsidRPr="00EA6B87">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EA6B87">
        <w:rPr>
          <w:color w:val="000000"/>
          <w:lang w:val="el-GR"/>
        </w:rPr>
        <w:t xml:space="preserve">της </w:t>
      </w:r>
      <w:r w:rsidR="00160FCE" w:rsidRPr="00EA6B87">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EA6B87" w:rsidRDefault="00160FCE" w:rsidP="00F73DE9">
      <w:pPr>
        <w:spacing w:line="360" w:lineRule="auto"/>
        <w:rPr>
          <w:color w:val="000000"/>
          <w:lang w:val="el-GR"/>
        </w:rPr>
      </w:pPr>
      <w:r w:rsidRPr="00EA6B87">
        <w:rPr>
          <w:color w:val="000000"/>
          <w:lang w:val="el-GR" w:eastAsia="ar-SA"/>
        </w:rPr>
        <w:t>Επιπρόσθετα, η παρέμβαση κοινοποιείται με επιμέλεια του παρεμβαίνοντος στα λοιπά μέρη</w:t>
      </w:r>
      <w:r w:rsidRPr="00EA6B87">
        <w:rPr>
          <w:color w:val="000000"/>
          <w:lang w:val="el-GR"/>
        </w:rPr>
        <w:t xml:space="preserve"> </w:t>
      </w:r>
      <w:r w:rsidR="005B1D5A" w:rsidRPr="00EA6B87">
        <w:rPr>
          <w:color w:val="000000"/>
          <w:lang w:val="el-GR"/>
        </w:rPr>
        <w:t xml:space="preserve">της </w:t>
      </w:r>
      <w:r w:rsidRPr="00EA6B87">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Pr="00EA6B87" w:rsidRDefault="005B1D5A" w:rsidP="00F73DE9">
      <w:pPr>
        <w:spacing w:line="360" w:lineRule="auto"/>
        <w:rPr>
          <w:color w:val="000000"/>
          <w:lang w:val="el-GR"/>
        </w:rPr>
      </w:pPr>
      <w:r w:rsidRPr="00EA6B87">
        <w:rPr>
          <w:color w:val="000000"/>
          <w:lang w:val="el-GR"/>
        </w:rPr>
        <w:lastRenderedPageBreak/>
        <w:t xml:space="preserve"> </w:t>
      </w:r>
    </w:p>
    <w:p w14:paraId="69C6AECA" w14:textId="335D9FB1" w:rsidR="00C90A04" w:rsidRPr="00EA6B87" w:rsidRDefault="005B1D5A" w:rsidP="00F73DE9">
      <w:pPr>
        <w:spacing w:line="360" w:lineRule="auto"/>
        <w:rPr>
          <w:color w:val="000000"/>
          <w:lang w:val="el-GR" w:eastAsia="ar-SA"/>
        </w:rPr>
      </w:pPr>
      <w:r w:rsidRPr="00EA6B87">
        <w:rPr>
          <w:color w:val="000000"/>
          <w:lang w:val="el-GR"/>
        </w:rPr>
        <w:t xml:space="preserve">Η προθεσμία για την άσκηση και η άσκηση της αίτησης ενώπιον του </w:t>
      </w:r>
      <w:r w:rsidR="00067944">
        <w:rPr>
          <w:color w:val="000000"/>
          <w:lang w:val="el-GR"/>
        </w:rPr>
        <w:t>αρμόδιου</w:t>
      </w:r>
      <w:r w:rsidR="00067944" w:rsidRPr="00EA6B87">
        <w:rPr>
          <w:color w:val="000000"/>
          <w:lang w:val="el-GR"/>
        </w:rPr>
        <w:t xml:space="preserve"> </w:t>
      </w:r>
      <w:r w:rsidRPr="00EA6B87">
        <w:rPr>
          <w:color w:val="000000"/>
          <w:lang w:val="el-GR"/>
        </w:rPr>
        <w:t xml:space="preserve">δικαστηρίου κωλύουν τη σύναψη της σύμβασης μέχρι την έκδοση της οριστικής δικαστικής απόφασης, εκτός εάν με προσωρινή διαταγή </w:t>
      </w:r>
      <w:r w:rsidR="00160FCE" w:rsidRPr="00EA6B87">
        <w:rPr>
          <w:color w:val="000000"/>
          <w:lang w:val="el-GR" w:eastAsia="ar-SA"/>
        </w:rPr>
        <w:t xml:space="preserve">ο αρμόδιος δικαστής </w:t>
      </w:r>
      <w:r w:rsidRPr="00EA6B87">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EA6B87">
        <w:rPr>
          <w:color w:val="000000"/>
          <w:lang w:val="el-GR"/>
        </w:rPr>
        <w:t xml:space="preserve"> την</w:t>
      </w:r>
      <w:r w:rsidRPr="00EA6B87">
        <w:rPr>
          <w:color w:val="000000"/>
          <w:lang w:val="el-GR"/>
        </w:rPr>
        <w:t xml:space="preserve"> προσωρινή διαταγή </w:t>
      </w:r>
      <w:r w:rsidR="00160FCE" w:rsidRPr="00EA6B87">
        <w:rPr>
          <w:color w:val="000000"/>
          <w:lang w:val="el-GR" w:eastAsia="ar-SA"/>
        </w:rPr>
        <w:t xml:space="preserve">ο αρμόδιος δικαστής </w:t>
      </w:r>
      <w:r w:rsidRPr="00EA6B87">
        <w:rPr>
          <w:color w:val="000000"/>
          <w:lang w:val="el-GR"/>
        </w:rPr>
        <w:t>αποφανθεί διαφορετικά.</w:t>
      </w:r>
      <w:r w:rsidR="00160FCE" w:rsidRPr="00EA6B87">
        <w:rPr>
          <w:color w:val="000000"/>
          <w:lang w:val="el-GR"/>
        </w:rPr>
        <w:t xml:space="preserve"> </w:t>
      </w:r>
      <w:r w:rsidR="00160FCE" w:rsidRPr="00EA6B87">
        <w:rPr>
          <w:rStyle w:val="ab"/>
          <w:color w:val="000000"/>
          <w:lang w:val="el-GR"/>
        </w:rPr>
        <w:footnoteReference w:id="28"/>
      </w:r>
      <w:r w:rsidR="00160FCE" w:rsidRPr="00EA6B87">
        <w:rPr>
          <w:color w:val="000000"/>
          <w:lang w:val="el-GR" w:eastAsia="ar-SA"/>
        </w:rPr>
        <w:t xml:space="preserve"> Για την άσκηση της </w:t>
      </w:r>
      <w:r w:rsidR="00067944">
        <w:rPr>
          <w:color w:val="000000"/>
          <w:lang w:val="el-GR" w:eastAsia="ar-SA"/>
        </w:rPr>
        <w:t>αίτησης</w:t>
      </w:r>
      <w:r w:rsidR="00067944" w:rsidRPr="00EA6B87">
        <w:rPr>
          <w:color w:val="000000"/>
          <w:lang w:val="el-GR" w:eastAsia="ar-SA"/>
        </w:rPr>
        <w:t xml:space="preserve"> </w:t>
      </w:r>
      <w:r w:rsidR="00160FCE" w:rsidRPr="00EA6B87">
        <w:rPr>
          <w:color w:val="000000"/>
          <w:lang w:val="el-GR" w:eastAsia="ar-SA"/>
        </w:rPr>
        <w:t xml:space="preserve">κατατίθεται παράβολο, σύμφωνα με τα ειδικότερα οριζόμενα στο άρθρο 372 παρ. 5 του </w:t>
      </w:r>
      <w:r w:rsidR="00067944">
        <w:rPr>
          <w:color w:val="000000"/>
          <w:lang w:val="el-GR" w:eastAsia="ar-SA"/>
        </w:rPr>
        <w:t>ν</w:t>
      </w:r>
      <w:r w:rsidR="00160FCE" w:rsidRPr="00EA6B87">
        <w:rPr>
          <w:color w:val="000000"/>
          <w:lang w:val="el-GR" w:eastAsia="ar-SA"/>
        </w:rPr>
        <w:t>. 4412/2016.</w:t>
      </w:r>
    </w:p>
    <w:p w14:paraId="062C67BC" w14:textId="1D260693" w:rsidR="00160FCE" w:rsidRPr="00EA6B87" w:rsidRDefault="00160FCE" w:rsidP="00F73DE9">
      <w:pPr>
        <w:widowControl w:val="0"/>
        <w:spacing w:before="120" w:line="360" w:lineRule="auto"/>
        <w:textAlignment w:val="baseline"/>
        <w:rPr>
          <w:color w:val="000000"/>
          <w:lang w:val="el-GR" w:eastAsia="ar-SA"/>
        </w:rPr>
      </w:pPr>
      <w:r w:rsidRPr="00EA6B87">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67944">
        <w:rPr>
          <w:color w:val="000000"/>
          <w:lang w:val="el-GR" w:eastAsia="ar-SA"/>
        </w:rPr>
        <w:t>/τος</w:t>
      </w:r>
      <w:r w:rsidRPr="00EA6B87">
        <w:rPr>
          <w:color w:val="000000"/>
          <w:lang w:val="el-GR" w:eastAsia="ar-SA"/>
        </w:rPr>
        <w:t xml:space="preserve"> 18/1989.</w:t>
      </w:r>
    </w:p>
    <w:p w14:paraId="70943D6F" w14:textId="1ED7E9E6" w:rsidR="00160FCE" w:rsidRPr="00EA6B87" w:rsidRDefault="00160FCE" w:rsidP="00F73DE9">
      <w:pPr>
        <w:widowControl w:val="0"/>
        <w:spacing w:before="120" w:line="360" w:lineRule="auto"/>
        <w:textAlignment w:val="baseline"/>
        <w:rPr>
          <w:color w:val="000000"/>
          <w:lang w:val="el-GR" w:eastAsia="ar-SA"/>
        </w:rPr>
      </w:pPr>
      <w:r w:rsidRPr="00EA6B87">
        <w:rPr>
          <w:color w:val="000000"/>
          <w:lang w:val="el-GR" w:eastAsia="ar-SA"/>
        </w:rPr>
        <w:t xml:space="preserve">Αν το </w:t>
      </w:r>
      <w:r w:rsidR="0080491B">
        <w:rPr>
          <w:color w:val="000000"/>
          <w:lang w:val="el-GR" w:eastAsia="ar-SA"/>
        </w:rPr>
        <w:t>Δ</w:t>
      </w:r>
      <w:r w:rsidR="0080491B" w:rsidRPr="00EA6B87">
        <w:rPr>
          <w:color w:val="000000"/>
          <w:lang w:val="el-GR" w:eastAsia="ar-SA"/>
        </w:rPr>
        <w:t xml:space="preserve">ικαστήριο </w:t>
      </w:r>
      <w:r w:rsidRPr="00EA6B87">
        <w:rPr>
          <w:color w:val="000000"/>
          <w:lang w:val="el-GR" w:eastAsia="ar-SA"/>
        </w:rPr>
        <w:t>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56959068" w:rsidR="00160FCE" w:rsidRPr="00EA6B87" w:rsidRDefault="00160FCE" w:rsidP="00F73DE9">
      <w:pPr>
        <w:spacing w:line="360" w:lineRule="auto"/>
        <w:rPr>
          <w:color w:val="000000"/>
          <w:lang w:val="el-GR" w:eastAsia="ar-SA"/>
        </w:rPr>
      </w:pPr>
      <w:r w:rsidRPr="00EA6B87">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80491B">
        <w:rPr>
          <w:color w:val="000000"/>
          <w:lang w:val="el-GR" w:eastAsia="ar-SA"/>
        </w:rPr>
        <w:t>/τος</w:t>
      </w:r>
      <w:r w:rsidRPr="00EA6B87">
        <w:rPr>
          <w:color w:val="000000"/>
          <w:lang w:val="el-GR" w:eastAsia="ar-SA"/>
        </w:rPr>
        <w:t xml:space="preserve"> 18/1989.</w:t>
      </w:r>
    </w:p>
    <w:p w14:paraId="303BCFCC" w14:textId="77777777" w:rsidR="00C90A04" w:rsidRPr="00EA6B87" w:rsidRDefault="00C90A04" w:rsidP="00F73DE9">
      <w:pPr>
        <w:suppressAutoHyphens w:val="0"/>
        <w:spacing w:after="0" w:line="360" w:lineRule="auto"/>
        <w:jc w:val="left"/>
        <w:rPr>
          <w:lang w:val="el-GR"/>
        </w:rPr>
      </w:pPr>
      <w:r w:rsidRPr="00EA6B87">
        <w:rPr>
          <w:lang w:val="el-GR"/>
        </w:rPr>
        <w:br w:type="page"/>
      </w:r>
    </w:p>
    <w:p w14:paraId="019F9D62" w14:textId="77777777" w:rsidR="00C90A04" w:rsidRPr="00EA6B87" w:rsidRDefault="00C90A04" w:rsidP="00F73DE9">
      <w:pPr>
        <w:spacing w:line="360" w:lineRule="auto"/>
        <w:rPr>
          <w:lang w:val="el-GR"/>
        </w:rPr>
      </w:pPr>
    </w:p>
    <w:p w14:paraId="63655BAB" w14:textId="77777777" w:rsidR="008338F0" w:rsidRPr="00EA6B87" w:rsidRDefault="003355E7" w:rsidP="00F73DE9">
      <w:pPr>
        <w:pStyle w:val="2"/>
        <w:spacing w:line="360" w:lineRule="auto"/>
        <w:rPr>
          <w:rFonts w:cs="Tahoma"/>
          <w:lang w:val="el-GR"/>
        </w:rPr>
      </w:pPr>
      <w:bookmarkStart w:id="374" w:name="_Ματαίωση_Διαδικασίας"/>
      <w:bookmarkEnd w:id="374"/>
      <w:r w:rsidRPr="00EA6B87">
        <w:rPr>
          <w:rFonts w:cs="Tahoma"/>
          <w:lang w:val="el-GR"/>
        </w:rPr>
        <w:tab/>
      </w:r>
      <w:bookmarkStart w:id="375" w:name="_Toc97194317"/>
      <w:bookmarkStart w:id="376" w:name="_Toc97194449"/>
      <w:bookmarkStart w:id="377" w:name="_Ref172636039"/>
      <w:bookmarkStart w:id="378" w:name="_Toc177459226"/>
      <w:r w:rsidRPr="00EA6B87">
        <w:rPr>
          <w:rFonts w:cs="Tahoma"/>
          <w:lang w:val="el-GR"/>
        </w:rPr>
        <w:t>Ματαίωση Διαδικασίας</w:t>
      </w:r>
      <w:bookmarkEnd w:id="375"/>
      <w:bookmarkEnd w:id="376"/>
      <w:bookmarkEnd w:id="377"/>
      <w:bookmarkEnd w:id="378"/>
    </w:p>
    <w:p w14:paraId="427A8943" w14:textId="2D9F0948" w:rsidR="00921D35" w:rsidRPr="00EA6B87" w:rsidRDefault="00921D35" w:rsidP="00F73DE9">
      <w:pPr>
        <w:spacing w:line="360" w:lineRule="auto"/>
        <w:rPr>
          <w:lang w:val="el-GR"/>
        </w:rPr>
      </w:pPr>
      <w:r w:rsidRPr="00EA6B87">
        <w:rPr>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71F0A1FC" w14:textId="24C22A1E" w:rsidR="00921D35" w:rsidRPr="00EA6B87" w:rsidRDefault="00921D35" w:rsidP="00F73DE9">
      <w:pPr>
        <w:spacing w:line="360" w:lineRule="auto"/>
        <w:rPr>
          <w:lang w:val="el-GR"/>
        </w:rPr>
      </w:pPr>
      <w:r w:rsidRPr="00EA6B87">
        <w:rPr>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w:t>
      </w:r>
      <w:r w:rsidR="00B203E5">
        <w:rPr>
          <w:lang w:val="el-GR"/>
        </w:rPr>
        <w:t>δεύτερου</w:t>
      </w:r>
      <w:r w:rsidRPr="00EA6B87">
        <w:rPr>
          <w:lang w:val="el-GR"/>
        </w:rPr>
        <w:t xml:space="preserve"> εδαφίου της παρ. 7 του άρθρου 105, περί κατακύρωσης και σύναψης σύμβασης.</w:t>
      </w:r>
    </w:p>
    <w:p w14:paraId="378327CD" w14:textId="0950989C" w:rsidR="00921D35" w:rsidRPr="00EA6B87" w:rsidRDefault="00921D35" w:rsidP="00F73DE9">
      <w:pPr>
        <w:spacing w:line="360" w:lineRule="auto"/>
        <w:rPr>
          <w:lang w:val="el-GR"/>
        </w:rPr>
      </w:pPr>
      <w:r w:rsidRPr="00EA6B87">
        <w:rPr>
          <w:lang w:val="el-GR"/>
        </w:rPr>
        <w:t>Επίσης μπορεί να ματαιώσει τη διαδικασία:</w:t>
      </w:r>
      <w:r w:rsidR="00DF776D" w:rsidRPr="00EA6B87">
        <w:rPr>
          <w:lang w:val="el-GR"/>
        </w:rPr>
        <w:t xml:space="preserve"> </w:t>
      </w:r>
      <w:r w:rsidRPr="00EA6B87">
        <w:rPr>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80491B">
        <w:rPr>
          <w:lang w:val="el-GR"/>
        </w:rPr>
        <w:t>εάν</w:t>
      </w:r>
      <w:r w:rsidRPr="00EA6B87">
        <w:rPr>
          <w:lang w:val="el-GR"/>
        </w:rPr>
        <w:t xml:space="preserve">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80491B">
        <w:rPr>
          <w:lang w:val="el-GR"/>
        </w:rPr>
        <w:t>εάν</w:t>
      </w:r>
      <w:r w:rsidRPr="00EA6B87">
        <w:rPr>
          <w:lang w:val="el-GR"/>
        </w:rPr>
        <w:t xml:space="preserve"> λόγω ανωτέρας βίας, δεν είναι δυνατή η κανονική εκτέλεση της σύμβασης, δ) </w:t>
      </w:r>
      <w:r w:rsidR="0080491B">
        <w:rPr>
          <w:lang w:val="el-GR"/>
        </w:rPr>
        <w:t>εάν</w:t>
      </w:r>
      <w:r w:rsidRPr="00EA6B87">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EA6B87" w:rsidRDefault="00F371B3" w:rsidP="00F73DE9">
      <w:pPr>
        <w:spacing w:line="360" w:lineRule="auto"/>
        <w:rPr>
          <w:lang w:val="el-GR"/>
        </w:rPr>
      </w:pPr>
    </w:p>
    <w:p w14:paraId="705E25C6" w14:textId="77777777" w:rsidR="008338F0" w:rsidRPr="00EA6B87" w:rsidRDefault="003355E7" w:rsidP="00F73DE9">
      <w:pPr>
        <w:pStyle w:val="1"/>
        <w:spacing w:line="360" w:lineRule="auto"/>
        <w:rPr>
          <w:rFonts w:cs="Tahoma"/>
          <w:sz w:val="22"/>
          <w:szCs w:val="22"/>
        </w:rPr>
      </w:pPr>
      <w:bookmarkStart w:id="379" w:name="_Toc97194450"/>
      <w:bookmarkStart w:id="380" w:name="_Toc177459227"/>
      <w:r w:rsidRPr="00EA6B87">
        <w:rPr>
          <w:rFonts w:cs="Tahoma"/>
          <w:sz w:val="22"/>
          <w:szCs w:val="22"/>
        </w:rPr>
        <w:lastRenderedPageBreak/>
        <w:t>ΟΡΟΙ ΕΚΤΕΛΕΣΗΣ ΤΗΣ ΣΥΜΒΑΣΗΣ</w:t>
      </w:r>
      <w:bookmarkEnd w:id="379"/>
      <w:bookmarkEnd w:id="380"/>
      <w:r w:rsidRPr="00EA6B87">
        <w:rPr>
          <w:rFonts w:cs="Tahoma"/>
          <w:sz w:val="22"/>
          <w:szCs w:val="22"/>
        </w:rPr>
        <w:t xml:space="preserve"> </w:t>
      </w:r>
    </w:p>
    <w:p w14:paraId="66DBFF9C" w14:textId="77777777" w:rsidR="008338F0" w:rsidRPr="00EA6B87" w:rsidRDefault="003355E7" w:rsidP="00F73DE9">
      <w:pPr>
        <w:pStyle w:val="2"/>
        <w:spacing w:line="360" w:lineRule="auto"/>
        <w:rPr>
          <w:rFonts w:cs="Tahoma"/>
          <w:lang w:val="el-GR"/>
        </w:rPr>
      </w:pPr>
      <w:bookmarkStart w:id="381" w:name="_Εγγυήσεις_(καλής_εκτέλεσης,"/>
      <w:bookmarkEnd w:id="381"/>
      <w:r w:rsidRPr="00EA6B87">
        <w:rPr>
          <w:rFonts w:cs="Tahoma"/>
          <w:lang w:val="el-GR"/>
        </w:rPr>
        <w:tab/>
      </w:r>
      <w:bookmarkStart w:id="382" w:name="_Ref496542746"/>
      <w:bookmarkStart w:id="383" w:name="_Toc97194318"/>
      <w:bookmarkStart w:id="384" w:name="_Toc97194451"/>
      <w:bookmarkStart w:id="385" w:name="_Toc177459228"/>
      <w:r w:rsidRPr="00EA6B87">
        <w:rPr>
          <w:rFonts w:cs="Tahoma"/>
          <w:lang w:val="el-GR"/>
        </w:rPr>
        <w:t>Εγγυήσεις</w:t>
      </w:r>
      <w:r w:rsidR="00E1337D" w:rsidRPr="00EA6B87">
        <w:rPr>
          <w:rFonts w:cs="Tahoma"/>
          <w:lang w:val="el-GR"/>
        </w:rPr>
        <w:t xml:space="preserve"> </w:t>
      </w:r>
      <w:r w:rsidRPr="00EA6B87">
        <w:rPr>
          <w:rFonts w:cs="Tahoma"/>
          <w:lang w:val="el-GR"/>
        </w:rPr>
        <w:t>(καλής εκτέλεσης, προκαταβολής</w:t>
      </w:r>
      <w:r w:rsidR="00B143DA" w:rsidRPr="00EA6B87">
        <w:rPr>
          <w:rFonts w:cs="Tahoma"/>
          <w:lang w:val="el-GR"/>
        </w:rPr>
        <w:t xml:space="preserve">, </w:t>
      </w:r>
      <w:bookmarkStart w:id="386" w:name="_Hlk55903790"/>
      <w:r w:rsidR="00B143DA" w:rsidRPr="00EA6B87">
        <w:rPr>
          <w:rFonts w:cs="Tahoma"/>
          <w:lang w:val="el-GR"/>
        </w:rPr>
        <w:t>καλής λειτουργίας</w:t>
      </w:r>
      <w:bookmarkEnd w:id="386"/>
      <w:r w:rsidRPr="00EA6B87">
        <w:rPr>
          <w:rFonts w:cs="Tahoma"/>
          <w:lang w:val="el-GR"/>
        </w:rPr>
        <w:t>)</w:t>
      </w:r>
      <w:bookmarkEnd w:id="382"/>
      <w:bookmarkEnd w:id="383"/>
      <w:bookmarkEnd w:id="384"/>
      <w:bookmarkEnd w:id="385"/>
    </w:p>
    <w:p w14:paraId="20E9E60E" w14:textId="30D4C44A" w:rsidR="008338F0" w:rsidRPr="00EA6B87" w:rsidRDefault="003355E7" w:rsidP="00F73DE9">
      <w:pPr>
        <w:spacing w:line="360" w:lineRule="auto"/>
        <w:rPr>
          <w:b/>
          <w:bCs/>
          <w:lang w:val="el-GR"/>
        </w:rPr>
      </w:pPr>
      <w:r w:rsidRPr="00EA6B87">
        <w:rPr>
          <w:b/>
          <w:bCs/>
          <w:lang w:val="el-GR"/>
        </w:rPr>
        <w:t>Εγγύηση καλής εκτέλεσης και εγγύηση προκαταβολής</w:t>
      </w:r>
      <w:r w:rsidR="00417A19" w:rsidRPr="00EA6B87">
        <w:rPr>
          <w:b/>
          <w:bCs/>
          <w:lang w:val="el-GR"/>
        </w:rPr>
        <w:t>:</w:t>
      </w:r>
    </w:p>
    <w:p w14:paraId="482B6D85" w14:textId="1E33FA90" w:rsidR="008338F0" w:rsidRPr="000302C8" w:rsidRDefault="003355E7" w:rsidP="00F73DE9">
      <w:pPr>
        <w:spacing w:line="360" w:lineRule="auto"/>
        <w:rPr>
          <w:lang w:val="el-GR"/>
        </w:rPr>
      </w:pPr>
      <w:r w:rsidRPr="00EA6B87">
        <w:rPr>
          <w:lang w:val="el-GR"/>
        </w:rPr>
        <w:t xml:space="preserve">Για την υπογραφή της σύμβασης απαιτείται η παροχή εγγύησης καλής εκτέλεσης, σύμφωνα με το άρθρο 72 παρ. </w:t>
      </w:r>
      <w:r w:rsidR="00015953" w:rsidRPr="00EA6B87">
        <w:rPr>
          <w:lang w:val="el-GR"/>
        </w:rPr>
        <w:t>4</w:t>
      </w:r>
      <w:r w:rsidRPr="00EA6B87">
        <w:rPr>
          <w:lang w:val="el-GR"/>
        </w:rPr>
        <w:t xml:space="preserve"> του ν. 4412/2016, το ύψος της οποίας ανέρχεται σε ποσοστό </w:t>
      </w:r>
      <w:r w:rsidR="00061DF4" w:rsidRPr="00EA6B87">
        <w:rPr>
          <w:lang w:val="el-GR"/>
        </w:rPr>
        <w:t>4</w:t>
      </w:r>
      <w:r w:rsidRPr="00EA6B87">
        <w:rPr>
          <w:lang w:val="el-GR"/>
        </w:rPr>
        <w:t xml:space="preserve">% επί της </w:t>
      </w:r>
      <w:r w:rsidR="00921D35" w:rsidRPr="00EA6B87">
        <w:rPr>
          <w:lang w:val="el-GR"/>
        </w:rPr>
        <w:t xml:space="preserve">εκτιμώμενης </w:t>
      </w:r>
      <w:r w:rsidRPr="00EA6B87">
        <w:rPr>
          <w:lang w:val="el-GR"/>
        </w:rPr>
        <w:t>αξίας της σύμβασης,</w:t>
      </w:r>
      <w:r w:rsidR="00E1337D" w:rsidRPr="00EA6B87">
        <w:rPr>
          <w:lang w:val="el-GR"/>
        </w:rPr>
        <w:t xml:space="preserve"> </w:t>
      </w:r>
      <w:r w:rsidR="00421C3D" w:rsidRPr="00EA6B87">
        <w:rPr>
          <w:lang w:val="el-GR"/>
        </w:rPr>
        <w:t>μη συμπεριλαμβανομένου</w:t>
      </w:r>
      <w:r w:rsidR="00F850FF" w:rsidRPr="00EA6B87">
        <w:rPr>
          <w:lang w:val="el-GR"/>
        </w:rPr>
        <w:t xml:space="preserve"> </w:t>
      </w:r>
      <w:r w:rsidRPr="00EA6B87">
        <w:rPr>
          <w:lang w:val="el-GR"/>
        </w:rPr>
        <w:t>ΦΠΑ</w:t>
      </w:r>
      <w:r w:rsidR="00186BF5" w:rsidRPr="00EA6B87">
        <w:rPr>
          <w:lang w:val="el-GR"/>
        </w:rPr>
        <w:t xml:space="preserve"> και των δικαιωμάτων προαίρεσης</w:t>
      </w:r>
      <w:r w:rsidRPr="00EA6B87">
        <w:rPr>
          <w:lang w:val="el-GR"/>
        </w:rPr>
        <w:t xml:space="preserve">, </w:t>
      </w:r>
      <w:r w:rsidR="0087631A" w:rsidRPr="00EA6B87">
        <w:rPr>
          <w:lang w:val="el-GR"/>
        </w:rPr>
        <w:t xml:space="preserve">με χρόνο ισχύος </w:t>
      </w:r>
      <w:r w:rsidR="003D7B09" w:rsidRPr="00EA6B87">
        <w:rPr>
          <w:lang w:val="el-GR"/>
        </w:rPr>
        <w:t>είκοσι τεσσάρων</w:t>
      </w:r>
      <w:r w:rsidR="0087631A" w:rsidRPr="00EA6B87">
        <w:rPr>
          <w:lang w:val="el-GR"/>
        </w:rPr>
        <w:t xml:space="preserve"> (</w:t>
      </w:r>
      <w:r w:rsidR="003D7B09" w:rsidRPr="00EA6B87">
        <w:rPr>
          <w:lang w:val="el-GR"/>
        </w:rPr>
        <w:t>24</w:t>
      </w:r>
      <w:r w:rsidR="0087631A" w:rsidRPr="00EA6B87">
        <w:rPr>
          <w:lang w:val="el-GR"/>
        </w:rPr>
        <w:t xml:space="preserve">) </w:t>
      </w:r>
      <w:r w:rsidR="003D7B09" w:rsidRPr="00EA6B87">
        <w:rPr>
          <w:lang w:val="el-GR"/>
        </w:rPr>
        <w:t>μηνών</w:t>
      </w:r>
      <w:r w:rsidR="0087631A" w:rsidRPr="00EA6B87">
        <w:rPr>
          <w:lang w:val="el-GR"/>
        </w:rPr>
        <w:t xml:space="preserve"> </w:t>
      </w:r>
      <w:r w:rsidRPr="00EA6B87">
        <w:rPr>
          <w:lang w:val="el-GR"/>
        </w:rPr>
        <w:t xml:space="preserve">και </w:t>
      </w:r>
      <w:r w:rsidR="00186BF5" w:rsidRPr="00EA6B87">
        <w:rPr>
          <w:lang w:val="el-GR"/>
        </w:rPr>
        <w:t xml:space="preserve">η οποία </w:t>
      </w:r>
      <w:r w:rsidRPr="00EA6B87">
        <w:rPr>
          <w:lang w:val="el-GR"/>
        </w:rPr>
        <w:t xml:space="preserve">κατατίθεται </w:t>
      </w:r>
      <w:r w:rsidR="00186BF5" w:rsidRPr="00EA6B87">
        <w:rPr>
          <w:lang w:val="el-GR"/>
        </w:rPr>
        <w:t>μέχρι και την υπογραφή του συμφωνητικού</w:t>
      </w:r>
      <w:bookmarkStart w:id="387" w:name="_Hlk494198985"/>
      <w:r w:rsidR="00EE75CB" w:rsidRPr="00EA6B87">
        <w:rPr>
          <w:lang w:val="el-GR"/>
        </w:rPr>
        <w:t>.</w:t>
      </w:r>
    </w:p>
    <w:bookmarkEnd w:id="387"/>
    <w:p w14:paraId="45155744" w14:textId="61599599" w:rsidR="008338F0" w:rsidRPr="00EA6B87" w:rsidRDefault="003355E7" w:rsidP="00596C61">
      <w:pPr>
        <w:spacing w:line="360" w:lineRule="auto"/>
        <w:rPr>
          <w:lang w:val="el-GR"/>
        </w:rPr>
      </w:pPr>
      <w:r w:rsidRPr="00EA6B87">
        <w:rPr>
          <w:lang w:val="el-GR"/>
        </w:rPr>
        <w:t xml:space="preserve">Η εγγύηση καλής εκτέλεσης, προκειμένου να γίνει αποδεκτή , πρέπει να περιλαμβάνει κατ' ελάχιστον </w:t>
      </w:r>
      <w:r w:rsidR="00921D35" w:rsidRPr="00EA6B87">
        <w:rPr>
          <w:lang w:val="el-GR"/>
        </w:rPr>
        <w:t xml:space="preserve">κατ' ελάχιστον τα αναφερόμενα στην παρ. 12 του άρθρου 72 του ν. 4412/2016 στοιχεία, πλην αυτού της περ. η (βλ. </w:t>
      </w:r>
      <w:r w:rsidRPr="00EA6B87">
        <w:rPr>
          <w:lang w:val="el-GR"/>
        </w:rPr>
        <w:t xml:space="preserve">παράγραφο </w:t>
      </w:r>
      <w:r w:rsidR="00C90A04" w:rsidRPr="003C04C4">
        <w:rPr>
          <w:b/>
          <w:bCs/>
          <w:color w:val="002060"/>
          <w:lang w:val="el-GR"/>
        </w:rPr>
        <w:fldChar w:fldCharType="begin"/>
      </w:r>
      <w:r w:rsidR="00C90A04" w:rsidRPr="003C04C4">
        <w:rPr>
          <w:b/>
          <w:bCs/>
          <w:color w:val="002060"/>
          <w:lang w:val="el-GR"/>
        </w:rPr>
        <w:instrText xml:space="preserve"> REF _Ref496625091 \r \h </w:instrText>
      </w:r>
      <w:r w:rsidR="00DF02B0" w:rsidRPr="003C04C4">
        <w:rPr>
          <w:b/>
          <w:bCs/>
          <w:color w:val="002060"/>
          <w:lang w:val="el-GR"/>
        </w:rPr>
        <w:instrText xml:space="preserve"> \* MERGEFORMAT </w:instrText>
      </w:r>
      <w:r w:rsidR="00C90A04" w:rsidRPr="003C04C4">
        <w:rPr>
          <w:b/>
          <w:bCs/>
          <w:color w:val="002060"/>
          <w:lang w:val="el-GR"/>
        </w:rPr>
      </w:r>
      <w:r w:rsidR="00C90A04" w:rsidRPr="003C04C4">
        <w:rPr>
          <w:b/>
          <w:bCs/>
          <w:color w:val="002060"/>
          <w:lang w:val="el-GR"/>
        </w:rPr>
        <w:fldChar w:fldCharType="separate"/>
      </w:r>
      <w:r w:rsidR="007D003C">
        <w:rPr>
          <w:b/>
          <w:bCs/>
          <w:color w:val="002060"/>
          <w:lang w:val="el-GR"/>
        </w:rPr>
        <w:t>2.1.5</w:t>
      </w:r>
      <w:r w:rsidR="00C90A04" w:rsidRPr="003C04C4">
        <w:rPr>
          <w:b/>
          <w:bCs/>
          <w:color w:val="002060"/>
          <w:lang w:val="el-GR"/>
        </w:rPr>
        <w:fldChar w:fldCharType="end"/>
      </w:r>
      <w:r w:rsidR="00B765DD" w:rsidRPr="00EA6B87">
        <w:rPr>
          <w:lang w:val="el-GR"/>
        </w:rPr>
        <w:t xml:space="preserve"> της παρούσας</w:t>
      </w:r>
      <w:r w:rsidR="00921D35" w:rsidRPr="00EA6B87">
        <w:rPr>
          <w:lang w:val="el-GR"/>
        </w:rPr>
        <w:t xml:space="preserve">) και, επιπλέον, τον τίτλο και τον αριθμό της σχετικής σύμβασης, εφόσον ο τελευταίος είναι γνωστός </w:t>
      </w:r>
      <w:r w:rsidRPr="00EA6B87">
        <w:rPr>
          <w:lang w:val="el-GR"/>
        </w:rPr>
        <w:t>σύμφων</w:t>
      </w:r>
      <w:r w:rsidR="00921D35" w:rsidRPr="00EA6B87">
        <w:rPr>
          <w:lang w:val="el-GR"/>
        </w:rPr>
        <w:t>α</w:t>
      </w:r>
      <w:r w:rsidRPr="00EA6B87">
        <w:rPr>
          <w:lang w:val="el-GR"/>
        </w:rPr>
        <w:t xml:space="preserve"> με το </w:t>
      </w:r>
      <w:r w:rsidR="00C90A04" w:rsidRPr="00EA6B87">
        <w:rPr>
          <w:lang w:val="el-GR"/>
        </w:rPr>
        <w:t xml:space="preserve">αντίστοιχο </w:t>
      </w:r>
      <w:r w:rsidRPr="00EA6B87">
        <w:rPr>
          <w:lang w:val="el-GR"/>
        </w:rPr>
        <w:t>υπόδειγμα που περιλαμβάνεται στο</w:t>
      </w:r>
      <w:r w:rsidR="00277B0C">
        <w:rPr>
          <w:lang w:val="el-GR"/>
        </w:rPr>
        <w:t xml:space="preserve"> </w:t>
      </w:r>
      <w:r w:rsidR="00277B0C" w:rsidRPr="00277B0C">
        <w:rPr>
          <w:lang w:val="el-GR"/>
        </w:rPr>
        <w:t>ΠΑΡΑΡΤΗΜΑ VIII – Υποδείγματα Εγγυητικών Επιστολών</w:t>
      </w:r>
      <w:r w:rsidRPr="00EA6B87">
        <w:rPr>
          <w:lang w:val="el-GR"/>
        </w:rPr>
        <w:t xml:space="preserve"> της Διακήρυξης και τα οριζόμενα στο άρθρο 72 του ν. 4412/2016.</w:t>
      </w:r>
    </w:p>
    <w:p w14:paraId="5EC19E46" w14:textId="45C0A8B5" w:rsidR="00921D35" w:rsidRPr="00EA6B87" w:rsidRDefault="00921D35" w:rsidP="00F73DE9">
      <w:pPr>
        <w:spacing w:line="360" w:lineRule="auto"/>
        <w:rPr>
          <w:lang w:val="el-GR"/>
        </w:rPr>
      </w:pPr>
      <w:r w:rsidRPr="00EA6B87">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14:paraId="44E1C3B6" w14:textId="5EA5A045" w:rsidR="00921D35" w:rsidRDefault="00921D35" w:rsidP="00F73DE9">
      <w:pPr>
        <w:spacing w:line="360" w:lineRule="auto"/>
        <w:rPr>
          <w:lang w:val="el-GR"/>
        </w:rPr>
      </w:pPr>
      <w:r w:rsidRPr="00EA6B87">
        <w:rPr>
          <w:lang w:val="el-GR"/>
        </w:rPr>
        <w:t xml:space="preserve">Σε περίπτωση τροποποίησης της σύμβασης κατά την παράγραφο </w:t>
      </w:r>
      <w:r w:rsidR="003C04C4" w:rsidRPr="003C04C4">
        <w:rPr>
          <w:b/>
          <w:bCs/>
          <w:color w:val="002060"/>
          <w:lang w:val="el-GR"/>
        </w:rPr>
        <w:fldChar w:fldCharType="begin"/>
      </w:r>
      <w:r w:rsidR="003C04C4" w:rsidRPr="003C04C4">
        <w:rPr>
          <w:b/>
          <w:bCs/>
          <w:color w:val="002060"/>
          <w:lang w:val="el-GR"/>
        </w:rPr>
        <w:instrText xml:space="preserve"> REF _Ref496607258 \r \h </w:instrText>
      </w:r>
      <w:r w:rsidR="003C04C4">
        <w:rPr>
          <w:b/>
          <w:bCs/>
          <w:color w:val="002060"/>
          <w:lang w:val="el-GR"/>
        </w:rPr>
        <w:instrText xml:space="preserve"> \* MERGEFORMAT </w:instrText>
      </w:r>
      <w:r w:rsidR="003C04C4" w:rsidRPr="003C04C4">
        <w:rPr>
          <w:b/>
          <w:bCs/>
          <w:color w:val="002060"/>
          <w:lang w:val="el-GR"/>
        </w:rPr>
      </w:r>
      <w:r w:rsidR="003C04C4" w:rsidRPr="003C04C4">
        <w:rPr>
          <w:b/>
          <w:bCs/>
          <w:color w:val="002060"/>
          <w:lang w:val="el-GR"/>
        </w:rPr>
        <w:fldChar w:fldCharType="separate"/>
      </w:r>
      <w:r w:rsidR="007D003C">
        <w:rPr>
          <w:b/>
          <w:bCs/>
          <w:color w:val="002060"/>
          <w:lang w:val="el-GR"/>
        </w:rPr>
        <w:t>4.5</w:t>
      </w:r>
      <w:r w:rsidR="003C04C4" w:rsidRPr="003C04C4">
        <w:rPr>
          <w:b/>
          <w:bCs/>
          <w:color w:val="002060"/>
          <w:lang w:val="el-GR"/>
        </w:rPr>
        <w:fldChar w:fldCharType="end"/>
      </w:r>
      <w:r w:rsidRPr="00EA6B87">
        <w:rPr>
          <w:lang w:val="el-GR"/>
        </w:rPr>
        <w:t>,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74BB0210" w14:textId="08C57984" w:rsidR="0080491B" w:rsidRPr="00EA6B87" w:rsidRDefault="0080491B" w:rsidP="00F73DE9">
      <w:pPr>
        <w:spacing w:line="360" w:lineRule="auto"/>
        <w:rPr>
          <w:lang w:val="el-GR"/>
        </w:rPr>
      </w:pPr>
      <w:r>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241E069E" w14:textId="10046096" w:rsidR="00921D35" w:rsidRPr="00EA6B87" w:rsidRDefault="00921D35" w:rsidP="00596C61">
      <w:pPr>
        <w:spacing w:line="360" w:lineRule="auto"/>
        <w:rPr>
          <w:lang w:val="el-GR"/>
        </w:rPr>
      </w:pPr>
      <w:r w:rsidRPr="00EA6B87">
        <w:rPr>
          <w:lang w:val="el-GR"/>
        </w:rPr>
        <w:t xml:space="preserve">Στην περίπτωση χορήγησης προκαταβολής, σύμφωνα με την παράγραφο </w:t>
      </w:r>
      <w:r w:rsidRPr="003C04C4">
        <w:rPr>
          <w:b/>
          <w:bCs/>
          <w:color w:val="002060"/>
          <w:lang w:val="el-GR"/>
        </w:rPr>
        <w:fldChar w:fldCharType="begin"/>
      </w:r>
      <w:r w:rsidRPr="003C04C4">
        <w:rPr>
          <w:b/>
          <w:bCs/>
          <w:color w:val="002060"/>
          <w:lang w:val="el-GR"/>
        </w:rPr>
        <w:instrText xml:space="preserve"> REF _Ref496607306 \r \h </w:instrText>
      </w:r>
      <w:r w:rsidR="00EA6B87" w:rsidRPr="003C04C4">
        <w:rPr>
          <w:b/>
          <w:bCs/>
          <w:color w:val="002060"/>
          <w:lang w:val="el-GR"/>
        </w:rPr>
        <w:instrText xml:space="preserve"> \* MERGEFORMAT </w:instrText>
      </w:r>
      <w:r w:rsidRPr="003C04C4">
        <w:rPr>
          <w:b/>
          <w:bCs/>
          <w:color w:val="002060"/>
          <w:lang w:val="el-GR"/>
        </w:rPr>
      </w:r>
      <w:r w:rsidRPr="003C04C4">
        <w:rPr>
          <w:b/>
          <w:bCs/>
          <w:color w:val="002060"/>
          <w:lang w:val="el-GR"/>
        </w:rPr>
        <w:fldChar w:fldCharType="separate"/>
      </w:r>
      <w:r w:rsidR="007D003C">
        <w:rPr>
          <w:b/>
          <w:bCs/>
          <w:color w:val="002060"/>
          <w:lang w:val="el-GR"/>
        </w:rPr>
        <w:t>5.1</w:t>
      </w:r>
      <w:r w:rsidRPr="003C04C4">
        <w:rPr>
          <w:b/>
          <w:bCs/>
          <w:color w:val="002060"/>
          <w:lang w:val="el-GR"/>
        </w:rPr>
        <w:fldChar w:fldCharType="end"/>
      </w:r>
      <w:r w:rsidRPr="00EA6B87">
        <w:rPr>
          <w:lang w:val="el-GR"/>
        </w:rPr>
        <w:t xml:space="preserve"> </w:t>
      </w:r>
      <w:r w:rsidR="00891776" w:rsidRPr="00EA6B87">
        <w:rPr>
          <w:lang w:val="el-GR"/>
        </w:rPr>
        <w:t xml:space="preserve">Τρόπος Πληρωμής </w:t>
      </w:r>
      <w:r w:rsidRPr="00EA6B87">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277B0C" w:rsidRPr="00277B0C">
        <w:rPr>
          <w:lang w:val="el-GR"/>
        </w:rPr>
        <w:t>ΠΑΡΑΡΤΗΜΑ VIII – Υποδείγματα Εγγυητικών Επιστολών</w:t>
      </w:r>
      <w:r w:rsidR="00277B0C">
        <w:rPr>
          <w:lang w:val="el-GR"/>
        </w:rPr>
        <w:t xml:space="preserve"> </w:t>
      </w:r>
      <w:r w:rsidRPr="00EA6B87">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EA6B87">
        <w:rPr>
          <w:lang w:val="el-GR"/>
        </w:rPr>
        <w:t>5.1</w:t>
      </w:r>
      <w:r w:rsidRPr="00EA6B87">
        <w:rPr>
          <w:lang w:val="el-GR"/>
        </w:rPr>
        <w:t xml:space="preserve"> της παρούσας (τρόπος πληρωμής).</w:t>
      </w:r>
    </w:p>
    <w:p w14:paraId="2EF0ABA6" w14:textId="6AD42F01" w:rsidR="00921D35" w:rsidRPr="00EA6B87" w:rsidRDefault="00921D35" w:rsidP="00F73DE9">
      <w:pPr>
        <w:spacing w:line="360" w:lineRule="auto"/>
        <w:rPr>
          <w:lang w:val="el-GR"/>
        </w:rPr>
      </w:pPr>
      <w:r w:rsidRPr="00EA6B87">
        <w:rPr>
          <w:lang w:val="el-GR"/>
        </w:rPr>
        <w:t>Η εγγύηση καλής εκτέλεσης επιστρέφεται στο σύνολό τ</w:t>
      </w:r>
      <w:r w:rsidR="00BC50F5" w:rsidRPr="00EA6B87">
        <w:rPr>
          <w:lang w:val="el-GR"/>
        </w:rPr>
        <w:t>η</w:t>
      </w:r>
      <w:r w:rsidRPr="00EA6B87">
        <w:rPr>
          <w:lang w:val="el-GR"/>
        </w:rPr>
        <w:t>ς μετά την ποσοτική και ποιοτική παραλαβή του συνόλου του αντικειμένου της σύμβασης</w:t>
      </w:r>
      <w:r w:rsidR="0080491B">
        <w:rPr>
          <w:lang w:val="el-GR"/>
        </w:rPr>
        <w:t xml:space="preserve"> και μετά την προσκόμιση αντιγράφου της εγγύησης καλής λειτουργίας υπέρ του Κυρίου του Έργου/ Φορέα Λειτουργίας, στην Αναθέτουσα Αρχή.</w:t>
      </w:r>
    </w:p>
    <w:p w14:paraId="61F5C762" w14:textId="6EE71EC0" w:rsidR="00921D35" w:rsidRPr="00EA6B87" w:rsidRDefault="00921D35" w:rsidP="00F73DE9">
      <w:pPr>
        <w:spacing w:line="360" w:lineRule="auto"/>
        <w:rPr>
          <w:lang w:val="el-GR"/>
        </w:rPr>
      </w:pPr>
      <w:r w:rsidRPr="00EA6B87">
        <w:rPr>
          <w:lang w:val="el-GR"/>
        </w:rPr>
        <w:lastRenderedPageBreak/>
        <w:t xml:space="preserve">Η απόσβεση της προκαταβολής πραγματοποιείται </w:t>
      </w:r>
      <w:r w:rsidR="00BC50F5" w:rsidRPr="00EA6B87">
        <w:rPr>
          <w:lang w:val="el-GR"/>
        </w:rPr>
        <w:t xml:space="preserve">σύμφωνα με τα αναφερόμενα στην </w:t>
      </w:r>
      <w:r w:rsidR="00BC50F5" w:rsidRPr="003C04C4">
        <w:rPr>
          <w:lang w:val="el-GR"/>
        </w:rPr>
        <w:t xml:space="preserve">παρ. </w:t>
      </w:r>
      <w:r w:rsidR="003C04C4" w:rsidRPr="003C04C4">
        <w:rPr>
          <w:b/>
          <w:bCs/>
          <w:color w:val="002060"/>
          <w:lang w:val="el-GR"/>
        </w:rPr>
        <w:fldChar w:fldCharType="begin"/>
      </w:r>
      <w:r w:rsidR="003C04C4" w:rsidRPr="003C04C4">
        <w:rPr>
          <w:b/>
          <w:bCs/>
          <w:color w:val="002060"/>
          <w:lang w:val="el-GR"/>
        </w:rPr>
        <w:instrText xml:space="preserve"> REF _Ref496607306 \r \h </w:instrText>
      </w:r>
      <w:r w:rsidR="003C04C4">
        <w:rPr>
          <w:b/>
          <w:bCs/>
          <w:color w:val="002060"/>
          <w:lang w:val="el-GR"/>
        </w:rPr>
        <w:instrText xml:space="preserve"> \* MERGEFORMAT </w:instrText>
      </w:r>
      <w:r w:rsidR="003C04C4" w:rsidRPr="003C04C4">
        <w:rPr>
          <w:b/>
          <w:bCs/>
          <w:color w:val="002060"/>
          <w:lang w:val="el-GR"/>
        </w:rPr>
      </w:r>
      <w:r w:rsidR="003C04C4" w:rsidRPr="003C04C4">
        <w:rPr>
          <w:b/>
          <w:bCs/>
          <w:color w:val="002060"/>
          <w:lang w:val="el-GR"/>
        </w:rPr>
        <w:fldChar w:fldCharType="separate"/>
      </w:r>
      <w:r w:rsidR="007D003C">
        <w:rPr>
          <w:b/>
          <w:bCs/>
          <w:color w:val="002060"/>
          <w:lang w:val="el-GR"/>
        </w:rPr>
        <w:t>5.1</w:t>
      </w:r>
      <w:r w:rsidR="003C04C4" w:rsidRPr="003C04C4">
        <w:rPr>
          <w:b/>
          <w:bCs/>
          <w:color w:val="002060"/>
          <w:lang w:val="el-GR"/>
        </w:rPr>
        <w:fldChar w:fldCharType="end"/>
      </w:r>
      <w:r w:rsidR="00BC50F5" w:rsidRPr="00EA6B87">
        <w:rPr>
          <w:lang w:val="el-GR"/>
        </w:rPr>
        <w:t xml:space="preserve"> </w:t>
      </w:r>
      <w:r w:rsidR="00891776" w:rsidRPr="00EA6B87">
        <w:rPr>
          <w:lang w:val="el-GR"/>
        </w:rPr>
        <w:t xml:space="preserve">Τρόπος Πληρωμής </w:t>
      </w:r>
      <w:r w:rsidRPr="00EA6B87">
        <w:rPr>
          <w:lang w:val="el-GR"/>
        </w:rPr>
        <w:t>και η εγγύηση προκαταβολής επιστρέφεται μετά από την οριστική ποσοτική και ποιοτική παραλαβή των υπηρεσιών.</w:t>
      </w:r>
    </w:p>
    <w:p w14:paraId="7E7CE9D4" w14:textId="1E8CBB68" w:rsidR="00356229" w:rsidRPr="000302C8" w:rsidRDefault="009D3BDA" w:rsidP="000302C8">
      <w:pPr>
        <w:spacing w:line="360" w:lineRule="auto"/>
        <w:rPr>
          <w:lang w:val="el-GR"/>
        </w:rPr>
      </w:pPr>
      <w:r w:rsidRPr="00EA6B87">
        <w:rPr>
          <w:lang w:val="el-GR"/>
        </w:rPr>
        <w:t xml:space="preserve">Σε περίπτωση που στο πρωτόκολλο </w:t>
      </w:r>
      <w:r w:rsidR="00356229">
        <w:rPr>
          <w:lang w:val="el-GR"/>
        </w:rPr>
        <w:t xml:space="preserve">ποιοτικής </w:t>
      </w:r>
      <w:r w:rsidRPr="00EA6B87">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w:t>
      </w:r>
      <w:r w:rsidR="00356229">
        <w:rPr>
          <w:lang w:val="el-GR"/>
        </w:rPr>
        <w:t>εκπροθέσμου</w:t>
      </w:r>
      <w:r w:rsidRPr="00EA6B87">
        <w:rPr>
          <w:lang w:val="el-GR"/>
        </w:rPr>
        <w:t xml:space="preserve">.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w:t>
      </w:r>
      <w:r w:rsidR="00356229">
        <w:rPr>
          <w:lang w:val="el-GR"/>
        </w:rPr>
        <w:t>τ</w:t>
      </w:r>
      <w:r w:rsidRPr="00EA6B87">
        <w:rPr>
          <w:lang w:val="el-GR"/>
        </w:rPr>
        <w:t xml:space="preserve">ην αντιμετώπιση, σύμφωνα με όσα προβλέπονται, των παρατηρήσεων και του </w:t>
      </w:r>
      <w:r w:rsidR="00356229">
        <w:rPr>
          <w:lang w:val="el-GR"/>
        </w:rPr>
        <w:t>εκπροθέσμου</w:t>
      </w:r>
      <w:r w:rsidRPr="00EA6B87">
        <w:rPr>
          <w:lang w:val="el-GR"/>
        </w:rPr>
        <w:t>.</w:t>
      </w:r>
    </w:p>
    <w:p w14:paraId="76C8E63A" w14:textId="77777777" w:rsidR="00356229" w:rsidRDefault="00356229" w:rsidP="00F73DE9">
      <w:pPr>
        <w:suppressAutoHyphens w:val="0"/>
        <w:spacing w:line="360" w:lineRule="auto"/>
        <w:rPr>
          <w:b/>
          <w:bCs/>
          <w:lang w:val="el-GR"/>
        </w:rPr>
      </w:pPr>
    </w:p>
    <w:p w14:paraId="79782144" w14:textId="5C95B836" w:rsidR="00417A19" w:rsidRPr="00EA6B87" w:rsidRDefault="00417A19" w:rsidP="00F73DE9">
      <w:pPr>
        <w:suppressAutoHyphens w:val="0"/>
        <w:spacing w:line="360" w:lineRule="auto"/>
        <w:rPr>
          <w:b/>
          <w:bCs/>
          <w:lang w:val="el-GR"/>
        </w:rPr>
      </w:pPr>
      <w:r w:rsidRPr="00EA6B87">
        <w:rPr>
          <w:b/>
          <w:bCs/>
          <w:lang w:val="el-GR"/>
        </w:rPr>
        <w:t>Εγγύηση καλής Λειτουργίας :</w:t>
      </w:r>
    </w:p>
    <w:p w14:paraId="10A11675" w14:textId="0F457E15" w:rsidR="00976CBB" w:rsidRPr="00EA6B87" w:rsidRDefault="00976CBB" w:rsidP="00F73DE9">
      <w:pPr>
        <w:spacing w:line="360" w:lineRule="auto"/>
        <w:rPr>
          <w:lang w:val="el-GR"/>
        </w:rPr>
      </w:pPr>
      <w:r w:rsidRPr="00EA6B87">
        <w:rPr>
          <w:lang w:val="el-GR"/>
        </w:rPr>
        <w:t xml:space="preserve">Για την καλή λειτουργία του Έργου, μετά την οριστική παραλαβή του, ο Ανάδοχος υποχρεούται να καταθέσει </w:t>
      </w:r>
      <w:r w:rsidRPr="00EA6B87">
        <w:rPr>
          <w:b/>
          <w:lang w:val="el-GR"/>
        </w:rPr>
        <w:t>Εγγυητική Επιστολή Καλής Λειτουργίας</w:t>
      </w:r>
      <w:r w:rsidRPr="00EA6B87">
        <w:rPr>
          <w:lang w:val="el-GR"/>
        </w:rPr>
        <w:t xml:space="preserve"> (βλ</w:t>
      </w:r>
      <w:r w:rsidRPr="00602F5B">
        <w:rPr>
          <w:lang w:val="el-GR"/>
        </w:rPr>
        <w:t xml:space="preserve">. </w:t>
      </w:r>
      <w:r w:rsidR="003C04C4" w:rsidRPr="003C04C4">
        <w:rPr>
          <w:b/>
          <w:bCs/>
          <w:color w:val="002060"/>
          <w:lang w:val="el-GR"/>
        </w:rPr>
        <w:fldChar w:fldCharType="begin"/>
      </w:r>
      <w:r w:rsidR="003C04C4" w:rsidRPr="003C04C4">
        <w:rPr>
          <w:b/>
          <w:bCs/>
          <w:color w:val="002060"/>
          <w:lang w:val="el-GR"/>
        </w:rPr>
        <w:instrText xml:space="preserve"> REF _Ref172624889 \h  \* MERGEFORMAT </w:instrText>
      </w:r>
      <w:r w:rsidR="003C04C4" w:rsidRPr="003C04C4">
        <w:rPr>
          <w:b/>
          <w:bCs/>
          <w:color w:val="002060"/>
          <w:lang w:val="el-GR"/>
        </w:rPr>
      </w:r>
      <w:r w:rsidR="003C04C4" w:rsidRPr="003C04C4">
        <w:rPr>
          <w:b/>
          <w:bCs/>
          <w:color w:val="002060"/>
          <w:lang w:val="el-GR"/>
        </w:rPr>
        <w:fldChar w:fldCharType="separate"/>
      </w:r>
      <w:r w:rsidR="007D003C" w:rsidRPr="007D003C">
        <w:rPr>
          <w:b/>
          <w:bCs/>
          <w:color w:val="002060"/>
          <w:lang w:val="el-GR"/>
        </w:rPr>
        <w:t xml:space="preserve">ΠΑΡΑΡΤΗΜΑ </w:t>
      </w:r>
      <w:r w:rsidR="007D003C" w:rsidRPr="007D003C">
        <w:rPr>
          <w:b/>
          <w:bCs/>
          <w:color w:val="002060"/>
        </w:rPr>
        <w:t>VIII</w:t>
      </w:r>
      <w:r w:rsidR="007D003C" w:rsidRPr="007D003C">
        <w:rPr>
          <w:b/>
          <w:bCs/>
          <w:color w:val="002060"/>
          <w:lang w:val="el-GR"/>
        </w:rPr>
        <w:t xml:space="preserve"> – Υποδείγματα Εγγυητικών Επιστολών</w:t>
      </w:r>
      <w:r w:rsidR="003C04C4" w:rsidRPr="003C04C4">
        <w:rPr>
          <w:b/>
          <w:bCs/>
          <w:color w:val="002060"/>
          <w:lang w:val="el-GR"/>
        </w:rPr>
        <w:fldChar w:fldCharType="end"/>
      </w:r>
      <w:r w:rsidR="00421C3D" w:rsidRPr="00602F5B">
        <w:rPr>
          <w:lang w:val="el-GR"/>
        </w:rPr>
        <w:t xml:space="preserve">), </w:t>
      </w:r>
      <w:r w:rsidRPr="00602F5B">
        <w:rPr>
          <w:lang w:val="el-GR"/>
        </w:rPr>
        <w:t>η αξία της οποίας</w:t>
      </w:r>
      <w:r w:rsidRPr="00EA6B87">
        <w:rPr>
          <w:lang w:val="el-GR"/>
        </w:rPr>
        <w:t xml:space="preserve"> θα ανέρχεται σε ποσοστό 2,5% του συμβατικού τιμήματος μη συμπεριλαμβανομένου ΦΠΑ</w:t>
      </w:r>
      <w:r w:rsidR="00356229">
        <w:rPr>
          <w:lang w:val="el-GR"/>
        </w:rPr>
        <w:t>, αντίγραφο της οποίας υποβάλλεται στην Αναθέτουσα Αρχή.</w:t>
      </w:r>
    </w:p>
    <w:p w14:paraId="0EE73796" w14:textId="04D1CF21" w:rsidR="00976CBB" w:rsidRPr="00EA6B87" w:rsidRDefault="00976CBB" w:rsidP="00F73DE9">
      <w:pPr>
        <w:spacing w:line="360" w:lineRule="auto"/>
        <w:rPr>
          <w:lang w:val="el-GR"/>
        </w:rPr>
      </w:pPr>
      <w:r w:rsidRPr="00EA6B87">
        <w:rPr>
          <w:lang w:val="el-GR"/>
        </w:rPr>
        <w:t>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w:t>
      </w:r>
    </w:p>
    <w:p w14:paraId="574C27FE" w14:textId="77777777" w:rsidR="00976CBB" w:rsidRPr="00EA6B87" w:rsidRDefault="00976CBB" w:rsidP="00F73DE9">
      <w:pPr>
        <w:spacing w:line="360" w:lineRule="auto"/>
        <w:rPr>
          <w:lang w:val="el-GR"/>
        </w:rPr>
      </w:pPr>
      <w:r w:rsidRPr="00EA6B87">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EA6B87" w:rsidRDefault="00976CBB" w:rsidP="00F73DE9">
      <w:pPr>
        <w:suppressAutoHyphens w:val="0"/>
        <w:spacing w:line="360" w:lineRule="auto"/>
        <w:rPr>
          <w:lang w:val="el-GR"/>
        </w:rPr>
      </w:pPr>
    </w:p>
    <w:p w14:paraId="6A546F03" w14:textId="77777777" w:rsidR="008338F0" w:rsidRPr="00EA6B87" w:rsidRDefault="003355E7" w:rsidP="00F73DE9">
      <w:pPr>
        <w:pStyle w:val="2"/>
        <w:spacing w:line="360" w:lineRule="auto"/>
        <w:rPr>
          <w:rFonts w:cs="Tahoma"/>
          <w:lang w:val="el-GR"/>
        </w:rPr>
      </w:pPr>
      <w:r w:rsidRPr="00EA6B87">
        <w:rPr>
          <w:rFonts w:cs="Tahoma"/>
          <w:lang w:val="el-GR"/>
        </w:rPr>
        <w:tab/>
      </w:r>
      <w:bookmarkStart w:id="388" w:name="_Toc97194319"/>
      <w:bookmarkStart w:id="389" w:name="_Toc97194452"/>
      <w:bookmarkStart w:id="390" w:name="_Toc177459229"/>
      <w:r w:rsidRPr="00EA6B87">
        <w:rPr>
          <w:rFonts w:cs="Tahoma"/>
          <w:lang w:val="el-GR"/>
        </w:rPr>
        <w:t>Συμβατικό πλαίσιο – Εφαρμοστέα νομοθεσία</w:t>
      </w:r>
      <w:bookmarkEnd w:id="388"/>
      <w:bookmarkEnd w:id="389"/>
      <w:bookmarkEnd w:id="390"/>
    </w:p>
    <w:p w14:paraId="4433B5CF" w14:textId="58FFE54B" w:rsidR="008338F0" w:rsidRPr="00EA6B87" w:rsidRDefault="003355E7" w:rsidP="00F73DE9">
      <w:pPr>
        <w:spacing w:line="360" w:lineRule="auto"/>
        <w:rPr>
          <w:lang w:val="el-GR"/>
        </w:rPr>
      </w:pPr>
      <w:r w:rsidRPr="00EA6B87">
        <w:rPr>
          <w:lang w:val="el-GR"/>
        </w:rPr>
        <w:t xml:space="preserve">Κατά την εκτέλεση της σύμβασης εφαρμόζονται οι διατάξεις του ν. 4412/2016, οι όροι της παρούσας </w:t>
      </w:r>
      <w:r w:rsidR="00356229">
        <w:rPr>
          <w:lang w:val="el-GR"/>
        </w:rPr>
        <w:t>Δ</w:t>
      </w:r>
      <w:r w:rsidRPr="00EA6B87">
        <w:rPr>
          <w:lang w:val="el-GR"/>
        </w:rPr>
        <w:t>ιακήρυξης και συμπληρωματικά ο Αστικός Κώδικας.</w:t>
      </w:r>
    </w:p>
    <w:p w14:paraId="0ED2995F" w14:textId="77777777" w:rsidR="008338F0" w:rsidRPr="00EA6B87" w:rsidRDefault="003355E7" w:rsidP="00F73DE9">
      <w:pPr>
        <w:pStyle w:val="2"/>
        <w:spacing w:line="360" w:lineRule="auto"/>
        <w:rPr>
          <w:rFonts w:cs="Tahoma"/>
          <w:lang w:val="el-GR"/>
        </w:rPr>
      </w:pPr>
      <w:r w:rsidRPr="00EA6B87">
        <w:rPr>
          <w:rFonts w:cs="Tahoma"/>
          <w:lang w:val="el-GR"/>
        </w:rPr>
        <w:lastRenderedPageBreak/>
        <w:tab/>
      </w:r>
      <w:bookmarkStart w:id="391" w:name="_Ref89075849"/>
      <w:bookmarkStart w:id="392" w:name="_Toc97194320"/>
      <w:bookmarkStart w:id="393" w:name="_Toc97194453"/>
      <w:bookmarkStart w:id="394" w:name="_Toc177459230"/>
      <w:r w:rsidRPr="00EA6B87">
        <w:rPr>
          <w:rFonts w:cs="Tahoma"/>
          <w:lang w:val="el-GR"/>
        </w:rPr>
        <w:t>Όροι εκτέλεσης της σύμβασης</w:t>
      </w:r>
      <w:bookmarkEnd w:id="391"/>
      <w:bookmarkEnd w:id="392"/>
      <w:bookmarkEnd w:id="393"/>
      <w:bookmarkEnd w:id="394"/>
    </w:p>
    <w:p w14:paraId="40529CD1" w14:textId="0C809201" w:rsidR="008338F0" w:rsidRPr="00EA6B87" w:rsidRDefault="003355E7" w:rsidP="00F73DE9">
      <w:pPr>
        <w:spacing w:line="360" w:lineRule="auto"/>
        <w:rPr>
          <w:lang w:val="el-GR"/>
        </w:rPr>
      </w:pPr>
      <w:r w:rsidRPr="00EA6B87">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EA6B87">
        <w:rPr>
          <w:lang w:val="el-GR"/>
        </w:rPr>
        <w:t>δικαίου</w:t>
      </w:r>
      <w:r w:rsidRPr="00EA6B87">
        <w:rPr>
          <w:lang w:val="el-GR"/>
        </w:rPr>
        <w:t>, οι οποίες απαριθμούνται στο Παράρτημα Χ του Προσαρτήματος Α του ν. 4412/2016.</w:t>
      </w:r>
    </w:p>
    <w:p w14:paraId="3C56C675" w14:textId="77777777" w:rsidR="008338F0" w:rsidRPr="00EA6B87" w:rsidRDefault="003355E7" w:rsidP="00F73DE9">
      <w:pPr>
        <w:spacing w:line="360" w:lineRule="auto"/>
        <w:rPr>
          <w:lang w:val="el-GR"/>
        </w:rPr>
      </w:pPr>
      <w:r w:rsidRPr="00EA6B87">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01881498" w:rsidR="006A67B9" w:rsidRPr="00EA6B87" w:rsidRDefault="006A67B9" w:rsidP="00F73DE9">
      <w:pPr>
        <w:spacing w:line="360" w:lineRule="auto"/>
        <w:rPr>
          <w:rFonts w:eastAsia="Calibri"/>
          <w:lang w:val="el-GR"/>
        </w:rPr>
      </w:pPr>
      <w:r w:rsidRPr="00EA6B87">
        <w:rPr>
          <w:rFonts w:eastAsia="Calibri"/>
          <w:lang w:val="el-GR"/>
        </w:rPr>
        <w:t>Ο ανάδοχος δεσμεύεται ότι:</w:t>
      </w:r>
    </w:p>
    <w:p w14:paraId="6A067B64" w14:textId="3FBAC2A1" w:rsidR="006A67B9" w:rsidRPr="00EA6B87" w:rsidRDefault="006A67B9" w:rsidP="00F73DE9">
      <w:pPr>
        <w:spacing w:line="360" w:lineRule="auto"/>
        <w:rPr>
          <w:rFonts w:eastAsia="Calibri"/>
          <w:lang w:val="el-GR"/>
        </w:rPr>
      </w:pPr>
      <w:r w:rsidRPr="00EA6B87">
        <w:rPr>
          <w:rFonts w:eastAsia="Calibri"/>
          <w:lang w:val="el-GR"/>
        </w:rPr>
        <w:t>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w:t>
      </w:r>
    </w:p>
    <w:p w14:paraId="15B88D90" w14:textId="19628AFE" w:rsidR="006A67B9" w:rsidRPr="00EA6B87" w:rsidRDefault="006A67B9" w:rsidP="00F73DE9">
      <w:pPr>
        <w:spacing w:line="360" w:lineRule="auto"/>
        <w:rPr>
          <w:rFonts w:eastAsia="Calibri"/>
          <w:lang w:val="el-GR"/>
        </w:rPr>
      </w:pPr>
      <w:r w:rsidRPr="00EA6B87">
        <w:rPr>
          <w:rFonts w:eastAsia="Calibri"/>
          <w:lang w:val="el-GR"/>
        </w:rPr>
        <w:t xml:space="preserve">β) ότι θα δηλώσει αμελλητί στην </w:t>
      </w:r>
      <w:r w:rsidR="00356229">
        <w:rPr>
          <w:rFonts w:eastAsia="Calibri"/>
          <w:lang w:val="el-GR"/>
        </w:rPr>
        <w:t>Α</w:t>
      </w:r>
      <w:r w:rsidRPr="00EA6B87">
        <w:rPr>
          <w:rFonts w:eastAsia="Calibri"/>
          <w:lang w:val="el-GR"/>
        </w:rPr>
        <w:t xml:space="preserve">ναθέτουσα </w:t>
      </w:r>
      <w:r w:rsidR="00356229">
        <w:rPr>
          <w:rFonts w:eastAsia="Calibri"/>
          <w:lang w:val="el-GR"/>
        </w:rPr>
        <w:t>Α</w:t>
      </w:r>
      <w:r w:rsidRPr="00EA6B87">
        <w:rPr>
          <w:rFonts w:eastAsia="Calibri"/>
          <w:lang w:val="el-GR"/>
        </w:rPr>
        <w:t xml:space="preserve">ρχή, </w:t>
      </w:r>
      <w:r w:rsidR="00356229">
        <w:rPr>
          <w:rFonts w:eastAsia="Calibri"/>
          <w:lang w:val="el-GR"/>
        </w:rPr>
        <w:t>αφότου</w:t>
      </w:r>
      <w:r w:rsidRPr="00EA6B8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56229">
        <w:rPr>
          <w:rFonts w:eastAsia="Calibri"/>
          <w:lang w:val="el-GR"/>
        </w:rPr>
        <w:t>νόμιμων</w:t>
      </w:r>
      <w:r w:rsidRPr="00EA6B8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EA6B87">
        <w:rPr>
          <w:rFonts w:eastAsia="Calibri"/>
          <w:vertAlign w:val="superscript"/>
          <w:lang w:val="el-GR"/>
        </w:rPr>
        <w:t xml:space="preserve"> </w:t>
      </w:r>
    </w:p>
    <w:p w14:paraId="641B85CE" w14:textId="5EE0960C" w:rsidR="006A67B9" w:rsidRPr="00EA6B87" w:rsidRDefault="006A67B9" w:rsidP="00F73DE9">
      <w:pPr>
        <w:spacing w:line="360" w:lineRule="auto"/>
        <w:rPr>
          <w:rFonts w:eastAsia="Calibri"/>
          <w:lang w:val="el-GR"/>
        </w:rPr>
      </w:pPr>
      <w:r w:rsidRPr="00EA6B87">
        <w:rPr>
          <w:rFonts w:eastAsia="Calibri"/>
          <w:lang w:val="el-GR"/>
        </w:rPr>
        <w:t xml:space="preserve">Οι υποχρεώσεις και οι απαγορεύσεις της ρήτρας αυτής </w:t>
      </w:r>
      <w:r w:rsidR="00356229">
        <w:rPr>
          <w:rFonts w:eastAsia="Calibri"/>
          <w:lang w:val="el-GR"/>
        </w:rPr>
        <w:t>στην περίπτωση που</w:t>
      </w:r>
      <w:r w:rsidRPr="00EA6B87">
        <w:rPr>
          <w:rFonts w:eastAsia="Calibri"/>
          <w:lang w:val="el-GR"/>
        </w:rPr>
        <w:t xml:space="preserve"> αν ο ανάδοχος είναι ένωση, </w:t>
      </w:r>
      <w:r w:rsidR="00356229">
        <w:rPr>
          <w:rFonts w:eastAsia="Calibri"/>
          <w:lang w:val="el-GR"/>
        </w:rPr>
        <w:t xml:space="preserve">ισχύουν </w:t>
      </w:r>
      <w:r w:rsidRPr="00EA6B87">
        <w:rPr>
          <w:rFonts w:eastAsia="Calibri"/>
          <w:lang w:val="el-GR"/>
        </w:rPr>
        <w:t>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09F5DE61" w14:textId="30EF5A80" w:rsidR="006C03D6" w:rsidRPr="00EA6B87" w:rsidRDefault="006C03D6" w:rsidP="00F73DE9">
      <w:pPr>
        <w:spacing w:line="360" w:lineRule="auto"/>
        <w:rPr>
          <w:rFonts w:eastAsia="Calibri"/>
          <w:lang w:val="el-GR"/>
        </w:rPr>
      </w:pPr>
      <w:bookmarkStart w:id="395" w:name="_Hlk118481772"/>
      <w:r w:rsidRPr="00EA6B87">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w:t>
      </w:r>
      <w:r w:rsidRPr="000562A5">
        <w:rPr>
          <w:lang w:val="el-GR"/>
        </w:rPr>
        <w:t xml:space="preserve">περιγράφονται στο </w:t>
      </w:r>
      <w:r w:rsidRPr="000562A5">
        <w:rPr>
          <w:cs/>
          <w:lang w:val="el-GR"/>
        </w:rPr>
        <w:t>‎‎</w:t>
      </w:r>
      <w:r w:rsidRPr="000562A5">
        <w:rPr>
          <w:lang w:val="el-GR"/>
        </w:rPr>
        <w:t xml:space="preserve">ΠΑΡΑΡΤΗΜΑ </w:t>
      </w:r>
      <w:r w:rsidRPr="000562A5">
        <w:t>X</w:t>
      </w:r>
      <w:r w:rsidRPr="000562A5">
        <w:rPr>
          <w:lang w:val="el-GR"/>
        </w:rPr>
        <w:t xml:space="preserve"> – Ρήτρα Ακεραιότητας</w:t>
      </w:r>
      <w:r w:rsidRPr="00EA6B87">
        <w:rPr>
          <w:lang w:val="el-GR"/>
        </w:rPr>
        <w:t xml:space="preserve"> </w:t>
      </w:r>
      <w:r w:rsidRPr="00EA6B87">
        <w:rPr>
          <w:cs/>
          <w:lang w:val="el-GR"/>
        </w:rPr>
        <w:t>η οποία θα περιληφθεί στη σύμβαση</w:t>
      </w:r>
      <w:bookmarkEnd w:id="395"/>
      <w:r w:rsidRPr="00EA6B87">
        <w:rPr>
          <w:cs/>
          <w:lang w:val="el-GR"/>
        </w:rPr>
        <w:t>.</w:t>
      </w:r>
    </w:p>
    <w:p w14:paraId="0EE92E65" w14:textId="77777777" w:rsidR="00523EEE" w:rsidRPr="00EA6B87" w:rsidRDefault="00C15414" w:rsidP="00F73DE9">
      <w:pPr>
        <w:spacing w:line="360" w:lineRule="auto"/>
        <w:rPr>
          <w:lang w:val="el-GR"/>
        </w:rPr>
      </w:pPr>
      <w:r w:rsidRPr="00EA6B87">
        <w:rPr>
          <w:lang w:val="el-GR"/>
        </w:rPr>
        <w:lastRenderedPageBreak/>
        <w:t>Κατά την εκτέλεση της σύμβασης ο</w:t>
      </w:r>
      <w:r w:rsidR="00523EEE" w:rsidRPr="00EA6B87">
        <w:rPr>
          <w:lang w:val="el-GR"/>
        </w:rPr>
        <w:t xml:space="preserve"> </w:t>
      </w:r>
      <w:r w:rsidR="004B7E25" w:rsidRPr="00EA6B87">
        <w:rPr>
          <w:lang w:val="el-GR"/>
        </w:rPr>
        <w:t>α</w:t>
      </w:r>
      <w:r w:rsidR="00523EEE" w:rsidRPr="00EA6B87">
        <w:rPr>
          <w:lang w:val="el-GR"/>
        </w:rPr>
        <w:t>νάδοχος δε δικαιούται να εκχωρεί τ</w:t>
      </w:r>
      <w:r w:rsidR="00993706" w:rsidRPr="00EA6B87">
        <w:rPr>
          <w:lang w:val="el-GR"/>
        </w:rPr>
        <w:t xml:space="preserve">ο συμβατικό τίμημα σε </w:t>
      </w:r>
      <w:r w:rsidR="00523EEE" w:rsidRPr="00EA6B87">
        <w:rPr>
          <w:lang w:val="el-GR"/>
        </w:rPr>
        <w:t xml:space="preserve">οποιοδήποτε τρίτο, </w:t>
      </w:r>
      <w:r w:rsidR="00993706" w:rsidRPr="00EA6B87">
        <w:rPr>
          <w:lang w:val="el-GR"/>
        </w:rPr>
        <w:t>χωρίς την έγγραφη έγκριση της Α</w:t>
      </w:r>
      <w:r w:rsidRPr="00EA6B87">
        <w:rPr>
          <w:lang w:val="el-GR"/>
        </w:rPr>
        <w:t>ναθέτουσας Αρχής</w:t>
      </w:r>
      <w:r w:rsidR="00993706" w:rsidRPr="00EA6B87">
        <w:rPr>
          <w:lang w:val="el-GR"/>
        </w:rPr>
        <w:t>.</w:t>
      </w:r>
      <w:r w:rsidR="00523EEE" w:rsidRPr="00EA6B87">
        <w:rPr>
          <w:lang w:val="el-GR"/>
        </w:rPr>
        <w:t xml:space="preserve"> Εάν το συμβατικό τίμημα εκχωρηθεί εν όλω ή εν μέρει σε Τράπεζα, κατά τα ως άνω</w:t>
      </w:r>
      <w:r w:rsidRPr="00EA6B87">
        <w:rPr>
          <w:lang w:val="el-GR"/>
        </w:rPr>
        <w:t xml:space="preserve"> αναφερόμενα</w:t>
      </w:r>
      <w:r w:rsidR="00523EEE" w:rsidRPr="00EA6B87">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EA6B87">
        <w:rPr>
          <w:lang w:val="el-GR"/>
        </w:rPr>
        <w:t xml:space="preserve"> </w:t>
      </w:r>
      <w:r w:rsidR="00523EEE" w:rsidRPr="00EA6B87">
        <w:rPr>
          <w:lang w:val="el-GR"/>
        </w:rPr>
        <w:t>δεν έχει καμία ευθύνη έναντι της εκδοχέως Τράπεζας.</w:t>
      </w:r>
    </w:p>
    <w:p w14:paraId="22A58427" w14:textId="4FE86AA1" w:rsidR="001B56F1" w:rsidRPr="00EA6B87" w:rsidRDefault="004B7E25" w:rsidP="00F73DE9">
      <w:pPr>
        <w:suppressAutoHyphens w:val="0"/>
        <w:spacing w:after="200" w:line="360" w:lineRule="auto"/>
        <w:rPr>
          <w:lang w:val="el-GR"/>
        </w:rPr>
      </w:pPr>
      <w:r w:rsidRPr="00EA6B87">
        <w:rPr>
          <w:lang w:val="el-GR"/>
        </w:rPr>
        <w:t>Κατά την εκτέλεση της σύμβασης</w:t>
      </w:r>
      <w:r w:rsidR="001B56F1" w:rsidRPr="00EA6B87">
        <w:rPr>
          <w:lang w:val="el-GR"/>
        </w:rPr>
        <w:t xml:space="preserve"> </w:t>
      </w:r>
      <w:r w:rsidRPr="00EA6B87">
        <w:rPr>
          <w:lang w:val="el-GR"/>
        </w:rPr>
        <w:t>ο</w:t>
      </w:r>
      <w:r w:rsidR="001B56F1" w:rsidRPr="00EA6B87">
        <w:rPr>
          <w:lang w:val="el-GR"/>
        </w:rPr>
        <w:t xml:space="preserve"> </w:t>
      </w:r>
      <w:r w:rsidRPr="00EA6B87">
        <w:rPr>
          <w:lang w:val="el-GR"/>
        </w:rPr>
        <w:t>α</w:t>
      </w:r>
      <w:r w:rsidR="001B56F1" w:rsidRPr="00EA6B87">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EA6B87">
        <w:rPr>
          <w:lang w:val="el-GR"/>
        </w:rPr>
        <w:t>Αναθέτουσας Αρχής</w:t>
      </w:r>
      <w:r w:rsidR="001B56F1" w:rsidRPr="00EA6B87">
        <w:rPr>
          <w:lang w:val="el-GR"/>
        </w:rPr>
        <w:t xml:space="preserve"> ή των εκάστοτε υποδεικνυομένων από αυτήν προσώπων. Σε αντίθετη περίπτωση, η </w:t>
      </w:r>
      <w:r w:rsidRPr="00EA6B87">
        <w:rPr>
          <w:lang w:val="el-GR"/>
        </w:rPr>
        <w:t>Αναθέτουσα Αρχή</w:t>
      </w:r>
      <w:r w:rsidR="00E41FE4" w:rsidRPr="00EA6B87">
        <w:rPr>
          <w:lang w:val="el-GR"/>
        </w:rPr>
        <w:t xml:space="preserve"> </w:t>
      </w:r>
      <w:r w:rsidR="001B56F1" w:rsidRPr="00EA6B87">
        <w:rPr>
          <w:lang w:val="el-GR"/>
        </w:rPr>
        <w:t xml:space="preserve">δύναται να ζητήσει την αντικατάσταση μέλους της Ομάδας Έργου του </w:t>
      </w:r>
      <w:r w:rsidRPr="00EA6B87">
        <w:rPr>
          <w:lang w:val="el-GR"/>
        </w:rPr>
        <w:t>α</w:t>
      </w:r>
      <w:r w:rsidR="001B56F1" w:rsidRPr="00EA6B87">
        <w:rPr>
          <w:lang w:val="el-GR"/>
        </w:rPr>
        <w:t xml:space="preserve">ναδόχου, οπότε ο </w:t>
      </w:r>
      <w:r w:rsidRPr="00EA6B87">
        <w:rPr>
          <w:lang w:val="el-GR"/>
        </w:rPr>
        <w:t>α</w:t>
      </w:r>
      <w:r w:rsidR="001B56F1" w:rsidRPr="00EA6B87">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EA6B87">
        <w:rPr>
          <w:lang w:val="el-GR"/>
        </w:rPr>
        <w:t xml:space="preserve">Αναθέτουσας Αρχής </w:t>
      </w:r>
      <w:r w:rsidR="001B56F1" w:rsidRPr="00EA6B87">
        <w:rPr>
          <w:lang w:val="el-GR"/>
        </w:rPr>
        <w:t xml:space="preserve">και μόνο με άλλο πρόσωπο </w:t>
      </w:r>
      <w:r w:rsidR="00F415C7" w:rsidRPr="00EA6B87">
        <w:rPr>
          <w:lang w:val="el-GR"/>
        </w:rPr>
        <w:t xml:space="preserve">το οποίο θα πληροί τους όρους της παρ. 2.2.6 της </w:t>
      </w:r>
      <w:r w:rsidR="00D3691A">
        <w:rPr>
          <w:lang w:val="el-GR"/>
        </w:rPr>
        <w:t>Δ</w:t>
      </w:r>
      <w:r w:rsidR="00F415C7" w:rsidRPr="00EA6B87">
        <w:rPr>
          <w:lang w:val="el-GR"/>
        </w:rPr>
        <w:t>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EA6B87">
        <w:rPr>
          <w:lang w:val="el-GR"/>
        </w:rPr>
        <w:t xml:space="preserve">. Ο Ανάδοχος υποχρεούται να ειδοποιήσει την </w:t>
      </w:r>
      <w:r w:rsidR="001B56F1" w:rsidRPr="00EA6B87">
        <w:rPr>
          <w:bCs/>
          <w:lang w:val="el-GR"/>
        </w:rPr>
        <w:t xml:space="preserve">ΚτΠ </w:t>
      </w:r>
      <w:r w:rsidR="00E41FE4" w:rsidRPr="00EA6B87">
        <w:rPr>
          <w:bCs/>
          <w:lang w:val="el-GR"/>
        </w:rPr>
        <w:t>Μ.</w:t>
      </w:r>
      <w:r w:rsidR="001B56F1" w:rsidRPr="00EA6B87">
        <w:rPr>
          <w:bCs/>
          <w:lang w:val="el-GR"/>
        </w:rPr>
        <w:t xml:space="preserve">Α.Ε. εγγράφως δεκαπέντε (15) </w:t>
      </w:r>
      <w:r w:rsidR="001B56F1" w:rsidRPr="00EA6B87">
        <w:rPr>
          <w:lang w:val="el-GR"/>
        </w:rPr>
        <w:t>ημέρες πριν από την αντικατάσταση.</w:t>
      </w:r>
    </w:p>
    <w:p w14:paraId="42CB8D22" w14:textId="77777777" w:rsidR="001B56F1" w:rsidRPr="00EA6B87" w:rsidRDefault="001B56F1" w:rsidP="00F73DE9">
      <w:pPr>
        <w:suppressAutoHyphens w:val="0"/>
        <w:spacing w:after="200" w:line="360" w:lineRule="auto"/>
        <w:rPr>
          <w:lang w:val="el-GR"/>
        </w:rPr>
      </w:pPr>
      <w:r w:rsidRPr="00EA6B87">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Pr="00EA6B87" w:rsidRDefault="004B7E25" w:rsidP="00F73DE9">
      <w:pPr>
        <w:suppressAutoHyphens w:val="0"/>
        <w:spacing w:after="200" w:line="360" w:lineRule="auto"/>
        <w:rPr>
          <w:lang w:val="el-GR"/>
        </w:rPr>
      </w:pPr>
      <w:r w:rsidRPr="00EA6B87">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EA6B87">
        <w:rPr>
          <w:lang w:val="el-GR"/>
        </w:rPr>
        <w:t>Αναθέτουσας Αρχής</w:t>
      </w:r>
      <w:r w:rsidRPr="00EA6B87">
        <w:rPr>
          <w:lang w:val="el-GR"/>
        </w:rPr>
        <w:t xml:space="preserve">. Σε αντίθετη περίπτωση, η </w:t>
      </w:r>
      <w:r w:rsidR="00331981" w:rsidRPr="00EA6B87">
        <w:rPr>
          <w:lang w:val="el-GR"/>
        </w:rPr>
        <w:t xml:space="preserve">Αναθέτουσα Αρχή </w:t>
      </w:r>
      <w:r w:rsidRPr="00EA6B87">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EA6B87">
        <w:rPr>
          <w:lang w:val="el-GR"/>
        </w:rPr>
        <w:t xml:space="preserve">Αναθέτουσας </w:t>
      </w:r>
      <w:r w:rsidR="00331981" w:rsidRPr="00EA6B87">
        <w:rPr>
          <w:lang w:val="el-GR"/>
        </w:rPr>
        <w:lastRenderedPageBreak/>
        <w:t>Αρχής</w:t>
      </w:r>
      <w:r w:rsidRPr="00EA6B87">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EA6B87">
        <w:rPr>
          <w:lang w:val="el-GR"/>
        </w:rPr>
        <w:t xml:space="preserve">Αναθέτουσας Αρχής </w:t>
      </w:r>
      <w:r w:rsidRPr="00EA6B87">
        <w:rPr>
          <w:lang w:val="el-GR"/>
        </w:rPr>
        <w:t>και οι Εγγυητικές Επιστολές Προκαταβολής και Καλής Εκτέλεσης που προβλέπονται στη Σύμβαση.</w:t>
      </w:r>
    </w:p>
    <w:p w14:paraId="03760ABF" w14:textId="77777777" w:rsidR="00343BB2" w:rsidRPr="00EA6B87" w:rsidRDefault="00343BB2" w:rsidP="00F73DE9">
      <w:pPr>
        <w:spacing w:line="360" w:lineRule="auto"/>
        <w:rPr>
          <w:lang w:val="el-GR"/>
        </w:rPr>
      </w:pPr>
      <w:r w:rsidRPr="00EA6B87">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4B7D6C11" w:rsidR="00343BB2" w:rsidRPr="00EA6B87" w:rsidRDefault="00343BB2" w:rsidP="00F73DE9">
      <w:pPr>
        <w:spacing w:line="360" w:lineRule="auto"/>
        <w:rPr>
          <w:lang w:val="el-GR"/>
        </w:rPr>
      </w:pPr>
      <w:r w:rsidRPr="00EA6B87">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p>
    <w:p w14:paraId="710A55D2" w14:textId="77777777" w:rsidR="00343BB2" w:rsidRPr="00EA6B87" w:rsidRDefault="00343BB2" w:rsidP="00F73DE9">
      <w:pPr>
        <w:spacing w:line="360" w:lineRule="auto"/>
        <w:rPr>
          <w:lang w:val="el-GR"/>
        </w:rPr>
      </w:pPr>
      <w:r w:rsidRPr="00EA6B87">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EA6B87" w:rsidRDefault="00343BB2" w:rsidP="00F73DE9">
      <w:pPr>
        <w:spacing w:line="360" w:lineRule="auto"/>
        <w:rPr>
          <w:lang w:val="el-GR"/>
        </w:rPr>
      </w:pPr>
      <w:r w:rsidRPr="00EA6B87">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EA6B87" w:rsidRDefault="00343BB2" w:rsidP="00F73DE9">
      <w:pPr>
        <w:spacing w:line="360" w:lineRule="auto"/>
        <w:rPr>
          <w:lang w:val="el-GR"/>
        </w:rPr>
      </w:pPr>
      <w:r w:rsidRPr="00EA6B87">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EA6B87" w:rsidRDefault="00343BB2" w:rsidP="00F73DE9">
      <w:pPr>
        <w:spacing w:line="360" w:lineRule="auto"/>
        <w:rPr>
          <w:lang w:val="el-GR"/>
        </w:rPr>
      </w:pPr>
      <w:r w:rsidRPr="00EA6B87">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6A768FD5" w:rsidR="00343BB2" w:rsidRPr="00EA6B87" w:rsidRDefault="00343BB2" w:rsidP="00F73DE9">
      <w:pPr>
        <w:spacing w:line="360" w:lineRule="auto"/>
        <w:rPr>
          <w:lang w:val="el-GR"/>
        </w:rPr>
      </w:pPr>
      <w:r w:rsidRPr="00EA6B87">
        <w:rPr>
          <w:lang w:val="el-GR"/>
        </w:rPr>
        <w:t>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w:t>
      </w:r>
    </w:p>
    <w:p w14:paraId="51410639" w14:textId="131BCE3D" w:rsidR="00343BB2" w:rsidRPr="00EA6B87" w:rsidRDefault="00343BB2" w:rsidP="00F73DE9">
      <w:pPr>
        <w:spacing w:line="360" w:lineRule="auto"/>
        <w:rPr>
          <w:lang w:val="el-GR"/>
        </w:rPr>
      </w:pPr>
      <w:r w:rsidRPr="00EA6B87">
        <w:rPr>
          <w:lang w:val="el-GR"/>
        </w:rPr>
        <w:lastRenderedPageBreak/>
        <w:t>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w:t>
      </w:r>
    </w:p>
    <w:p w14:paraId="4698885B" w14:textId="77777777" w:rsidR="00343BB2" w:rsidRPr="00EA6B87" w:rsidRDefault="00343BB2" w:rsidP="00F73DE9">
      <w:pPr>
        <w:spacing w:line="360" w:lineRule="auto"/>
        <w:rPr>
          <w:lang w:val="el-GR"/>
        </w:rPr>
      </w:pPr>
      <w:r w:rsidRPr="00EA6B87">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16A20FEB" w:rsidR="00343BB2" w:rsidRPr="00EA6B87" w:rsidRDefault="00343BB2" w:rsidP="00F73DE9">
      <w:pPr>
        <w:spacing w:line="360" w:lineRule="auto"/>
        <w:rPr>
          <w:lang w:val="el-GR"/>
        </w:rPr>
      </w:pPr>
      <w:r w:rsidRPr="00EA6B87">
        <w:rPr>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14:paraId="64DCB7AA" w14:textId="77777777" w:rsidR="00343BB2" w:rsidRPr="00EA6B87" w:rsidRDefault="00343BB2" w:rsidP="00F73DE9">
      <w:pPr>
        <w:spacing w:line="360" w:lineRule="auto"/>
        <w:rPr>
          <w:lang w:val="el-GR"/>
        </w:rPr>
      </w:pPr>
      <w:r w:rsidRPr="00EA6B87">
        <w:rPr>
          <w:lang w:val="el-GR"/>
        </w:rPr>
        <w:t>Ειδικότερα :</w:t>
      </w:r>
    </w:p>
    <w:p w14:paraId="027EDCC3" w14:textId="77777777" w:rsidR="00343BB2" w:rsidRPr="00EA6B87" w:rsidRDefault="00343BB2" w:rsidP="00F73DE9">
      <w:pPr>
        <w:spacing w:line="360" w:lineRule="auto"/>
        <w:rPr>
          <w:lang w:val="el-GR"/>
        </w:rPr>
      </w:pPr>
      <w:r w:rsidRPr="00EA6B87">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5CE39891" w:rsidR="00343BB2" w:rsidRPr="00EA6B87" w:rsidRDefault="00343BB2" w:rsidP="00F73DE9">
      <w:pPr>
        <w:spacing w:line="360" w:lineRule="auto"/>
        <w:rPr>
          <w:lang w:val="el-GR"/>
        </w:rPr>
      </w:pPr>
      <w:r w:rsidRPr="00EA6B87">
        <w:rPr>
          <w:lang w:val="el-GR"/>
        </w:rPr>
        <w:t>β. Η</w:t>
      </w:r>
      <w:r w:rsidR="00DF776D" w:rsidRPr="00EA6B87">
        <w:rPr>
          <w:lang w:val="el-GR"/>
        </w:rPr>
        <w:t xml:space="preserve"> </w:t>
      </w:r>
      <w:r w:rsidRPr="00EA6B87">
        <w:rPr>
          <w:lang w:val="el-GR"/>
        </w:rPr>
        <w:t>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w:t>
      </w:r>
    </w:p>
    <w:p w14:paraId="750EE556" w14:textId="1F4B6C4E" w:rsidR="00343BB2" w:rsidRPr="00EA6B87" w:rsidRDefault="00343BB2" w:rsidP="00F73DE9">
      <w:pPr>
        <w:spacing w:line="360" w:lineRule="auto"/>
        <w:rPr>
          <w:lang w:val="el-GR"/>
        </w:rPr>
      </w:pPr>
      <w:r w:rsidRPr="00EA6B87">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sidRPr="00EA6B87">
        <w:rPr>
          <w:lang w:val="el-GR"/>
        </w:rPr>
        <w:t xml:space="preserve"> </w:t>
      </w:r>
      <w:r w:rsidRPr="00EA6B87">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sidRPr="00EA6B87">
        <w:rPr>
          <w:lang w:val="el-GR"/>
        </w:rPr>
        <w:t xml:space="preserve"> </w:t>
      </w:r>
      <w:r w:rsidRPr="00EA6B87">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p>
    <w:p w14:paraId="578119EA" w14:textId="77777777" w:rsidR="00343BB2" w:rsidRPr="00EA6B87" w:rsidRDefault="00343BB2" w:rsidP="00F73DE9">
      <w:pPr>
        <w:spacing w:line="360" w:lineRule="auto"/>
        <w:rPr>
          <w:lang w:val="el-GR"/>
        </w:rPr>
      </w:pPr>
      <w:r w:rsidRPr="00EA6B87">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6F5CA9CE" w:rsidR="00343BB2" w:rsidRPr="00EA6B87" w:rsidRDefault="00343BB2" w:rsidP="00F73DE9">
      <w:pPr>
        <w:spacing w:line="360" w:lineRule="auto"/>
        <w:rPr>
          <w:lang w:val="el-GR"/>
        </w:rPr>
      </w:pPr>
      <w:r w:rsidRPr="00EA6B87">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w:t>
      </w:r>
      <w:r w:rsidRPr="00EA6B87">
        <w:rPr>
          <w:lang w:val="el-GR"/>
        </w:rPr>
        <w:lastRenderedPageBreak/>
        <w:t>απαγορευμένη διάδοση και κάθε άλλη μορφή αθέμιτης επεξεργασίας, στο πλαίσιο των καθηκόντων του που πηγάζουν από την παρούσα Σύμβαση</w:t>
      </w:r>
    </w:p>
    <w:p w14:paraId="5B0D47B4" w14:textId="0E57ECCE" w:rsidR="00343BB2" w:rsidRPr="00EA6B87" w:rsidRDefault="00343BB2" w:rsidP="00F73DE9">
      <w:pPr>
        <w:spacing w:line="360" w:lineRule="auto"/>
        <w:rPr>
          <w:lang w:val="el-GR"/>
        </w:rPr>
      </w:pPr>
      <w:r w:rsidRPr="00EA6B87">
        <w:rPr>
          <w:lang w:val="el-GR"/>
        </w:rPr>
        <w:t xml:space="preserve">Εάν μετά την κατακύρωση του Διαγωνισμού και πριν από την παράδοση έτοιμου λογισμικού βάσει του αντικειμένου της </w:t>
      </w:r>
      <w:r w:rsidR="00641C65" w:rsidRPr="00EA6B87">
        <w:rPr>
          <w:lang w:val="el-GR"/>
        </w:rPr>
        <w:t>σύμβασης</w:t>
      </w:r>
      <w:r w:rsidRPr="00EA6B87">
        <w:rPr>
          <w:lang w:val="el-GR"/>
        </w:rPr>
        <w:t xml:space="preserve">, στο πλαίσιο πρότασης επικαιροποίησης, έχουν ανακοινωθεί </w:t>
      </w:r>
      <w:r w:rsidR="00641C65" w:rsidRPr="00EA6B87">
        <w:rPr>
          <w:lang w:val="el-GR"/>
        </w:rPr>
        <w:t>νεότερ</w:t>
      </w:r>
      <w:r w:rsidR="00B70D4E">
        <w:rPr>
          <w:lang w:val="el-GR"/>
        </w:rPr>
        <w:t>ες</w:t>
      </w:r>
      <w:r w:rsidRPr="00EA6B87">
        <w:rPr>
          <w:lang w:val="el-GR"/>
        </w:rPr>
        <w:t xml:space="preserve"> εκδόσεις, αποδεδειγμένα καλύτερ</w:t>
      </w:r>
      <w:r w:rsidR="00B70D4E">
        <w:rPr>
          <w:lang w:val="el-GR"/>
        </w:rPr>
        <w:t>ες</w:t>
      </w:r>
      <w:r w:rsidRPr="00EA6B87">
        <w:rPr>
          <w:lang w:val="el-GR"/>
        </w:rPr>
        <w:t xml:space="preserve"> από εκείν</w:t>
      </w:r>
      <w:r w:rsidR="00B70D4E">
        <w:rPr>
          <w:lang w:val="el-GR"/>
        </w:rPr>
        <w:t>ες</w:t>
      </w:r>
      <w:r w:rsidRPr="00EA6B87">
        <w:rPr>
          <w:lang w:val="el-GR"/>
        </w:rPr>
        <w:t xml:space="preserve"> που προσφέρθηκαν και αξιολογήθηκαν, τότε ο Ανάδοχος υποχρεούται, και η ΚτΠ </w:t>
      </w:r>
      <w:r w:rsidR="003A0B33" w:rsidRPr="00EA6B87">
        <w:rPr>
          <w:lang w:val="el-GR"/>
        </w:rPr>
        <w:t>Μ.</w:t>
      </w:r>
      <w:r w:rsidRPr="00EA6B87">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784AEB7" w14:textId="77777777" w:rsidR="008338F0" w:rsidRPr="00EA6B87" w:rsidRDefault="003355E7" w:rsidP="00F73DE9">
      <w:pPr>
        <w:pStyle w:val="2"/>
        <w:spacing w:line="360" w:lineRule="auto"/>
        <w:rPr>
          <w:rFonts w:cs="Tahoma"/>
          <w:lang w:val="el-GR"/>
        </w:rPr>
      </w:pPr>
      <w:r w:rsidRPr="00EA6B87">
        <w:rPr>
          <w:rFonts w:cs="Tahoma"/>
          <w:lang w:val="el-GR"/>
        </w:rPr>
        <w:tab/>
      </w:r>
      <w:bookmarkStart w:id="396" w:name="_Toc97194321"/>
      <w:bookmarkStart w:id="397" w:name="_Toc97194454"/>
      <w:bookmarkStart w:id="398" w:name="_Toc177459231"/>
      <w:r w:rsidRPr="00EA6B87">
        <w:rPr>
          <w:rFonts w:cs="Tahoma"/>
          <w:lang w:val="el-GR"/>
        </w:rPr>
        <w:t>Υπεργολαβία</w:t>
      </w:r>
      <w:bookmarkEnd w:id="396"/>
      <w:bookmarkEnd w:id="397"/>
      <w:bookmarkEnd w:id="398"/>
    </w:p>
    <w:p w14:paraId="282F72A8" w14:textId="418C4C00" w:rsidR="008338F0" w:rsidRPr="00EA6B87" w:rsidRDefault="003355E7" w:rsidP="00F73DE9">
      <w:pPr>
        <w:spacing w:line="360" w:lineRule="auto"/>
        <w:rPr>
          <w:lang w:val="el-GR"/>
        </w:rPr>
      </w:pPr>
      <w:r w:rsidRPr="00EA6B87">
        <w:rPr>
          <w:b/>
          <w:bCs/>
          <w:lang w:val="el-GR"/>
        </w:rPr>
        <w:t xml:space="preserve">4.4.1. </w:t>
      </w:r>
      <w:r w:rsidRPr="00EA6B87">
        <w:rPr>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B98575D" w14:textId="383B9B31" w:rsidR="008338F0" w:rsidRPr="00EA6B87" w:rsidRDefault="003355E7" w:rsidP="00F73DE9">
      <w:pPr>
        <w:spacing w:line="360" w:lineRule="auto"/>
        <w:rPr>
          <w:i/>
          <w:iCs/>
          <w:color w:val="5B9BD5"/>
          <w:spacing w:val="5"/>
          <w:kern w:val="1"/>
          <w:lang w:val="el-GR"/>
        </w:rPr>
      </w:pPr>
      <w:r w:rsidRPr="00EA6B87">
        <w:rPr>
          <w:b/>
          <w:bCs/>
          <w:lang w:val="el-GR"/>
        </w:rPr>
        <w:t xml:space="preserve">4.4.2. </w:t>
      </w:r>
      <w:r w:rsidRPr="00EA6B87">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EA6B87">
        <w:rPr>
          <w:lang w:val="el-GR"/>
        </w:rPr>
        <w:t xml:space="preserve"> </w:t>
      </w:r>
      <w:r w:rsidRPr="00EA6B87">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00172358">
        <w:rPr>
          <w:rStyle w:val="ab"/>
          <w:lang w:val="el-GR"/>
        </w:rPr>
        <w:footnoteReference w:id="29"/>
      </w:r>
      <w:r w:rsidRPr="00172358">
        <w:rPr>
          <w:lang w:val="el-GR"/>
        </w:rPr>
        <w:t>.</w:t>
      </w:r>
      <w:r w:rsidRPr="00EA6B87">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EA6B87" w:rsidRDefault="005A3530" w:rsidP="00F73DE9">
      <w:pPr>
        <w:spacing w:line="360" w:lineRule="auto"/>
        <w:rPr>
          <w:b/>
          <w:bCs/>
          <w:lang w:val="el-GR"/>
        </w:rPr>
      </w:pPr>
    </w:p>
    <w:p w14:paraId="1651450C" w14:textId="3660A0C9" w:rsidR="008338F0" w:rsidRPr="00EA6B87" w:rsidRDefault="003355E7" w:rsidP="00F73DE9">
      <w:pPr>
        <w:spacing w:line="360" w:lineRule="auto"/>
        <w:rPr>
          <w:lang w:val="el-GR"/>
        </w:rPr>
      </w:pPr>
      <w:r w:rsidRPr="00EA6B87">
        <w:rPr>
          <w:b/>
          <w:bCs/>
          <w:lang w:val="el-GR"/>
        </w:rPr>
        <w:t>4.4.3.</w:t>
      </w:r>
      <w:r w:rsidRPr="00EA6B87">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3C04C4">
        <w:rPr>
          <w:b/>
          <w:bCs/>
          <w:color w:val="002060"/>
          <w:lang w:val="el-GR"/>
        </w:rPr>
        <w:fldChar w:fldCharType="begin"/>
      </w:r>
      <w:r w:rsidR="006607CE" w:rsidRPr="003C04C4">
        <w:rPr>
          <w:b/>
          <w:bCs/>
          <w:color w:val="002060"/>
          <w:lang w:val="el-GR"/>
        </w:rPr>
        <w:instrText xml:space="preserve"> REF _Ref496541775 \r \h </w:instrText>
      </w:r>
      <w:r w:rsidR="00DF02B0" w:rsidRPr="003C04C4">
        <w:rPr>
          <w:b/>
          <w:bCs/>
          <w:color w:val="002060"/>
          <w:lang w:val="el-GR"/>
        </w:rPr>
        <w:instrText xml:space="preserve"> \* MERGEFORMAT </w:instrText>
      </w:r>
      <w:r w:rsidR="006607CE" w:rsidRPr="003C04C4">
        <w:rPr>
          <w:b/>
          <w:bCs/>
          <w:color w:val="002060"/>
          <w:lang w:val="el-GR"/>
        </w:rPr>
      </w:r>
      <w:r w:rsidR="006607CE" w:rsidRPr="003C04C4">
        <w:rPr>
          <w:b/>
          <w:bCs/>
          <w:color w:val="002060"/>
          <w:lang w:val="el-GR"/>
        </w:rPr>
        <w:fldChar w:fldCharType="separate"/>
      </w:r>
      <w:r w:rsidR="007D003C">
        <w:rPr>
          <w:b/>
          <w:bCs/>
          <w:color w:val="002060"/>
          <w:lang w:val="el-GR"/>
        </w:rPr>
        <w:t>2.2.3</w:t>
      </w:r>
      <w:r w:rsidR="006607CE" w:rsidRPr="003C04C4">
        <w:rPr>
          <w:b/>
          <w:bCs/>
          <w:color w:val="002060"/>
          <w:lang w:val="el-GR"/>
        </w:rPr>
        <w:fldChar w:fldCharType="end"/>
      </w:r>
      <w:r w:rsidRPr="00EA6B87">
        <w:rPr>
          <w:lang w:val="el-GR"/>
        </w:rPr>
        <w:t xml:space="preserve"> και με τα αποδεικτικά μέσα της παραγράφου</w:t>
      </w:r>
      <w:r w:rsidR="005A3530" w:rsidRPr="00EA6B87">
        <w:rPr>
          <w:lang w:val="el-GR"/>
        </w:rPr>
        <w:t xml:space="preserve"> </w:t>
      </w:r>
      <w:r w:rsidR="00A30F24" w:rsidRPr="003C04C4">
        <w:rPr>
          <w:b/>
          <w:bCs/>
          <w:color w:val="002060"/>
          <w:lang w:val="el-GR"/>
        </w:rPr>
        <w:fldChar w:fldCharType="begin"/>
      </w:r>
      <w:r w:rsidR="00A30F24" w:rsidRPr="003C04C4">
        <w:rPr>
          <w:b/>
          <w:bCs/>
          <w:color w:val="002060"/>
          <w:lang w:val="el-GR"/>
        </w:rPr>
        <w:instrText xml:space="preserve"> REF _Ref40957856 \r \h </w:instrText>
      </w:r>
      <w:r w:rsidR="00EA6B87" w:rsidRPr="003C04C4">
        <w:rPr>
          <w:b/>
          <w:bCs/>
          <w:color w:val="002060"/>
          <w:lang w:val="el-GR"/>
        </w:rPr>
        <w:instrText xml:space="preserve"> \* MERGEFORMAT </w:instrText>
      </w:r>
      <w:r w:rsidR="00A30F24" w:rsidRPr="003C04C4">
        <w:rPr>
          <w:b/>
          <w:bCs/>
          <w:color w:val="002060"/>
          <w:lang w:val="el-GR"/>
        </w:rPr>
      </w:r>
      <w:r w:rsidR="00A30F24" w:rsidRPr="003C04C4">
        <w:rPr>
          <w:b/>
          <w:bCs/>
          <w:color w:val="002060"/>
          <w:lang w:val="el-GR"/>
        </w:rPr>
        <w:fldChar w:fldCharType="separate"/>
      </w:r>
      <w:r w:rsidR="007D003C">
        <w:rPr>
          <w:b/>
          <w:bCs/>
          <w:color w:val="002060"/>
          <w:lang w:val="el-GR"/>
        </w:rPr>
        <w:t>2.2.9.2</w:t>
      </w:r>
      <w:r w:rsidR="00A30F24" w:rsidRPr="003C04C4">
        <w:rPr>
          <w:b/>
          <w:bCs/>
          <w:color w:val="002060"/>
          <w:lang w:val="el-GR"/>
        </w:rPr>
        <w:fldChar w:fldCharType="end"/>
      </w:r>
      <w:r w:rsidR="00A30F24" w:rsidRPr="00EA6B87">
        <w:rPr>
          <w:lang w:val="el-GR"/>
        </w:rPr>
        <w:t xml:space="preserve"> </w:t>
      </w:r>
      <w:r w:rsidRPr="00EA6B87">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EA6B87">
        <w:rPr>
          <w:lang w:val="el-GR"/>
        </w:rPr>
        <w:t xml:space="preserve"> </w:t>
      </w:r>
      <w:r w:rsidRPr="00EA6B87">
        <w:rPr>
          <w:lang w:val="el-GR"/>
        </w:rPr>
        <w:t xml:space="preserve">το </w:t>
      </w:r>
      <w:r w:rsidRPr="00EA6B87">
        <w:rPr>
          <w:lang w:val="el-GR"/>
        </w:rPr>
        <w:lastRenderedPageBreak/>
        <w:t>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p>
    <w:p w14:paraId="46D28DFD" w14:textId="3136CFD0" w:rsidR="008338F0" w:rsidRPr="00EA6B87" w:rsidRDefault="003355E7" w:rsidP="00F73DE9">
      <w:pPr>
        <w:spacing w:line="360" w:lineRule="auto"/>
        <w:rPr>
          <w:lang w:val="el-GR"/>
        </w:rPr>
      </w:pPr>
      <w:r w:rsidRPr="00EA6B87">
        <w:rPr>
          <w:lang w:val="el-GR"/>
        </w:rPr>
        <w:t>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w:t>
      </w:r>
    </w:p>
    <w:p w14:paraId="454C8B0D" w14:textId="77777777" w:rsidR="005A3530" w:rsidRPr="00EA6B87" w:rsidRDefault="005A3530" w:rsidP="00F73DE9">
      <w:pPr>
        <w:spacing w:line="360" w:lineRule="auto"/>
        <w:rPr>
          <w:b/>
          <w:bCs/>
          <w:lang w:val="el-GR"/>
        </w:rPr>
      </w:pPr>
    </w:p>
    <w:p w14:paraId="247F5814" w14:textId="77777777" w:rsidR="008338F0" w:rsidRPr="00EA6B87" w:rsidRDefault="003355E7" w:rsidP="00F73DE9">
      <w:pPr>
        <w:pStyle w:val="2"/>
        <w:spacing w:line="360" w:lineRule="auto"/>
        <w:rPr>
          <w:rFonts w:cs="Tahoma"/>
          <w:lang w:val="el-GR"/>
        </w:rPr>
      </w:pPr>
      <w:bookmarkStart w:id="399" w:name="_Τροποποίηση_σύμβασης_κατά"/>
      <w:bookmarkEnd w:id="399"/>
      <w:r w:rsidRPr="00EA6B87">
        <w:rPr>
          <w:rFonts w:cs="Tahoma"/>
          <w:lang w:val="el-GR"/>
        </w:rPr>
        <w:tab/>
      </w:r>
      <w:bookmarkStart w:id="400" w:name="_Ref496607258"/>
      <w:bookmarkStart w:id="401" w:name="_Toc97194322"/>
      <w:bookmarkStart w:id="402" w:name="_Toc97194455"/>
      <w:bookmarkStart w:id="403" w:name="_Toc177459232"/>
      <w:r w:rsidRPr="00EA6B87">
        <w:rPr>
          <w:rFonts w:cs="Tahoma"/>
          <w:lang w:val="el-GR"/>
        </w:rPr>
        <w:t>Τροποποίηση σύμβασης κατά τη διάρκειά της</w:t>
      </w:r>
      <w:bookmarkEnd w:id="400"/>
      <w:bookmarkEnd w:id="401"/>
      <w:bookmarkEnd w:id="402"/>
      <w:bookmarkEnd w:id="403"/>
      <w:r w:rsidRPr="00EA6B87">
        <w:rPr>
          <w:rFonts w:cs="Tahoma"/>
          <w:lang w:val="el-GR"/>
        </w:rPr>
        <w:t xml:space="preserve"> </w:t>
      </w:r>
    </w:p>
    <w:p w14:paraId="4462AF63" w14:textId="44E8B240" w:rsidR="008338F0" w:rsidRPr="000302C8" w:rsidRDefault="003355E7" w:rsidP="00F73DE9">
      <w:pPr>
        <w:spacing w:line="360" w:lineRule="auto"/>
        <w:rPr>
          <w:lang w:val="el-GR"/>
        </w:rPr>
      </w:pPr>
      <w:r w:rsidRPr="00EA6B87">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EA6B87">
        <w:rPr>
          <w:lang w:val="el-GR"/>
        </w:rPr>
        <w:t xml:space="preserve">ωμοδότησης του </w:t>
      </w:r>
      <w:r w:rsidR="00172358">
        <w:rPr>
          <w:lang w:val="el-GR"/>
        </w:rPr>
        <w:t>αρμόδιου</w:t>
      </w:r>
      <w:r w:rsidR="00E256F9" w:rsidRPr="00EA6B87">
        <w:rPr>
          <w:lang w:val="el-GR"/>
        </w:rPr>
        <w:t xml:space="preserve"> οργάνου</w:t>
      </w:r>
      <w:r w:rsidR="001D144F">
        <w:rPr>
          <w:lang w:val="el-GR"/>
        </w:rPr>
        <w:t xml:space="preserve"> της</w:t>
      </w:r>
      <w:r w:rsidR="001D144F">
        <w:rPr>
          <w:rStyle w:val="ab"/>
          <w:lang w:val="el-GR"/>
        </w:rPr>
        <w:footnoteReference w:id="30"/>
      </w:r>
      <w:r w:rsidR="00E256F9" w:rsidRPr="00EA6B87">
        <w:rPr>
          <w:lang w:val="el-GR"/>
        </w:rPr>
        <w:t>.</w:t>
      </w:r>
    </w:p>
    <w:p w14:paraId="30946DE2" w14:textId="43C27425" w:rsidR="00FE0D21" w:rsidRPr="00EA6B87" w:rsidRDefault="00FE0D21" w:rsidP="00F73DE9">
      <w:pPr>
        <w:suppressAutoHyphens w:val="0"/>
        <w:spacing w:line="360" w:lineRule="auto"/>
        <w:rPr>
          <w:lang w:val="el-GR"/>
        </w:rPr>
      </w:pPr>
      <w:r w:rsidRPr="00EA6B87">
        <w:rPr>
          <w:lang w:val="el-GR"/>
        </w:rPr>
        <w:t xml:space="preserve">Μετά τη λύση της σύμβασης λόγω της έκπτωσης του αναδόχου, σύμφωνα με το άρθρο 203 του ν. 4412/2016 και την παράγραφο </w:t>
      </w:r>
      <w:r w:rsidR="003C04C4" w:rsidRPr="003C04C4">
        <w:rPr>
          <w:b/>
          <w:bCs/>
          <w:color w:val="002060"/>
          <w:lang w:val="el-GR"/>
        </w:rPr>
        <w:fldChar w:fldCharType="begin"/>
      </w:r>
      <w:r w:rsidR="003C04C4" w:rsidRPr="003C04C4">
        <w:rPr>
          <w:b/>
          <w:bCs/>
          <w:color w:val="002060"/>
          <w:lang w:val="el-GR"/>
        </w:rPr>
        <w:instrText xml:space="preserve"> REF _Ref496607484 \r \h </w:instrText>
      </w:r>
      <w:r w:rsidR="003C04C4">
        <w:rPr>
          <w:b/>
          <w:bCs/>
          <w:color w:val="002060"/>
          <w:lang w:val="el-GR"/>
        </w:rPr>
        <w:instrText xml:space="preserve"> \* MERGEFORMAT </w:instrText>
      </w:r>
      <w:r w:rsidR="003C04C4" w:rsidRPr="003C04C4">
        <w:rPr>
          <w:b/>
          <w:bCs/>
          <w:color w:val="002060"/>
          <w:lang w:val="el-GR"/>
        </w:rPr>
      </w:r>
      <w:r w:rsidR="003C04C4" w:rsidRPr="003C04C4">
        <w:rPr>
          <w:b/>
          <w:bCs/>
          <w:color w:val="002060"/>
          <w:lang w:val="el-GR"/>
        </w:rPr>
        <w:fldChar w:fldCharType="separate"/>
      </w:r>
      <w:r w:rsidR="007D003C">
        <w:rPr>
          <w:b/>
          <w:bCs/>
          <w:color w:val="002060"/>
          <w:lang w:val="el-GR"/>
        </w:rPr>
        <w:t>5.2</w:t>
      </w:r>
      <w:r w:rsidR="003C04C4" w:rsidRPr="003C04C4">
        <w:rPr>
          <w:b/>
          <w:bCs/>
          <w:color w:val="002060"/>
          <w:lang w:val="el-GR"/>
        </w:rPr>
        <w:fldChar w:fldCharType="end"/>
      </w:r>
      <w:r w:rsidRPr="00EA6B87">
        <w:rPr>
          <w:lang w:val="el-GR"/>
        </w:rPr>
        <w:t xml:space="preserve">. της παρούσας, όπως και σε περίπτωση καταγγελίας για </w:t>
      </w:r>
      <w:r w:rsidR="00842722" w:rsidRPr="00EA6B87">
        <w:rPr>
          <w:lang w:val="el-GR"/>
        </w:rPr>
        <w:t xml:space="preserve">τους </w:t>
      </w:r>
      <w:r w:rsidRPr="00EA6B87">
        <w:rPr>
          <w:lang w:val="el-GR"/>
        </w:rPr>
        <w:t xml:space="preserve">λόγους της παραγράφου 4.6, πλην αυτού της περ. (α), η αναθέτουσα αρχή δύναται να προσκαλέσει </w:t>
      </w:r>
      <w:bookmarkStart w:id="404" w:name="_Hlk126505992"/>
      <w:r w:rsidRPr="00EA6B87">
        <w:rPr>
          <w:lang w:val="el-GR"/>
        </w:rPr>
        <w:t>τον επόμενο</w:t>
      </w:r>
      <w:bookmarkEnd w:id="404"/>
      <w:r w:rsidRPr="00EA6B87">
        <w:rPr>
          <w:lang w:val="el-GR"/>
        </w:rPr>
        <w:t>, κατά σειρά κατάταξης οικονομικό φορέα που συμμετέχει</w:t>
      </w:r>
      <w:bookmarkStart w:id="405" w:name="_Hlk126506010"/>
      <w:r w:rsidRPr="00EA6B87">
        <w:rPr>
          <w:lang w:val="el-GR"/>
        </w:rPr>
        <w:t xml:space="preserve"> </w:t>
      </w:r>
      <w:bookmarkEnd w:id="405"/>
      <w:r w:rsidRPr="00EA6B87">
        <w:rPr>
          <w:lang w:val="el-GR"/>
        </w:rPr>
        <w:t xml:space="preserve">στην παρούσα διαδικασία ανάθεσης της συγκεκριμένης σύμβασης και να του προτείνει να αναλάβει το ανεκτέλεστο </w:t>
      </w:r>
      <w:r w:rsidR="00D61B00">
        <w:rPr>
          <w:lang w:val="el-GR"/>
        </w:rPr>
        <w:t>τμήμα</w:t>
      </w:r>
      <w:r w:rsidRPr="00EA6B87">
        <w:rPr>
          <w:lang w:val="el-GR"/>
        </w:rPr>
        <w:t xml:space="preserve"> της σύμβασης, με τους ίδιους όρους και προϋποθέσεις και σε τίμημα που δεν θα υπερβαίνει την προσφορά </w:t>
      </w:r>
      <w:bookmarkStart w:id="406" w:name="_Hlk126506094"/>
      <w:r w:rsidRPr="00EA6B87">
        <w:rPr>
          <w:lang w:val="el-GR"/>
        </w:rPr>
        <w:t xml:space="preserve">που είχε υποβάλει ο έκπτωτος </w:t>
      </w:r>
      <w:bookmarkEnd w:id="406"/>
      <w:r w:rsidRPr="00EA6B87">
        <w:rPr>
          <w:lang w:val="el-GR"/>
        </w:rPr>
        <w:t>(ρήτρα υποκατάστασης)</w:t>
      </w:r>
      <w:r w:rsidRPr="00EA6B87">
        <w:rPr>
          <w:vertAlign w:val="superscript"/>
          <w:lang w:val="el-GR"/>
        </w:rPr>
        <w:footnoteReference w:id="31"/>
      </w:r>
      <w:r w:rsidRPr="00EA6B87">
        <w:rPr>
          <w:vertAlign w:val="superscript"/>
          <w:lang w:val="el-GR"/>
        </w:rPr>
        <w:t>.</w:t>
      </w:r>
      <w:r w:rsidRPr="00EA6B87">
        <w:rPr>
          <w:lang w:val="el-GR"/>
        </w:rPr>
        <w:t xml:space="preserve"> Η σύμβαση συνάπτεται, εφόσον εντός της </w:t>
      </w:r>
      <w:r w:rsidR="00D61B00">
        <w:rPr>
          <w:lang w:val="el-GR"/>
        </w:rPr>
        <w:t>ταχ</w:t>
      </w:r>
      <w:r w:rsidRPr="00EA6B87">
        <w:rPr>
          <w:lang w:val="el-GR"/>
        </w:rPr>
        <w:t xml:space="preserve">θείσας προθεσμίας περιέλθει στην αναθέτουσα αρχή έγγραφη και ανεπιφύλακτη αποδοχή </w:t>
      </w:r>
      <w:r w:rsidR="00D61B00">
        <w:rPr>
          <w:lang w:val="el-GR"/>
        </w:rPr>
        <w:t>της πρόσκλησης</w:t>
      </w:r>
      <w:r w:rsidRPr="00EA6B87">
        <w:rPr>
          <w:lang w:val="el-GR"/>
        </w:rPr>
        <w:t xml:space="preserve">. Η άπρακτη πάροδος της προθεσμίας θεωρείται ως απόρριψη της πρότασης. Αν </w:t>
      </w:r>
      <w:r w:rsidR="00D61B00">
        <w:rPr>
          <w:lang w:val="el-GR"/>
        </w:rPr>
        <w:t>ο ανωτέρο</w:t>
      </w:r>
      <w:r w:rsidRPr="00EA6B87">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9484EB1" w14:textId="77777777" w:rsidR="00B60E7A" w:rsidRPr="00EA6B87" w:rsidRDefault="00B60E7A" w:rsidP="00F73DE9">
      <w:pPr>
        <w:pStyle w:val="3"/>
        <w:spacing w:line="360" w:lineRule="auto"/>
        <w:ind w:left="1276" w:hanging="709"/>
        <w:rPr>
          <w:rFonts w:cs="Tahoma"/>
          <w:lang w:val="el-GR"/>
        </w:rPr>
      </w:pPr>
      <w:bookmarkStart w:id="407" w:name="_Toc97194323"/>
      <w:bookmarkStart w:id="408" w:name="_Toc97194456"/>
      <w:bookmarkStart w:id="409" w:name="_Ref109909770"/>
      <w:bookmarkStart w:id="410" w:name="_Toc177459233"/>
      <w:r w:rsidRPr="00EA6B87">
        <w:rPr>
          <w:rFonts w:cs="Tahoma"/>
          <w:lang w:val="el-GR"/>
        </w:rPr>
        <w:lastRenderedPageBreak/>
        <w:t>Δικαιώματα προαίρεσης</w:t>
      </w:r>
      <w:bookmarkEnd w:id="407"/>
      <w:bookmarkEnd w:id="408"/>
      <w:bookmarkEnd w:id="409"/>
      <w:bookmarkEnd w:id="410"/>
      <w:r w:rsidRPr="00EA6B87">
        <w:rPr>
          <w:rFonts w:cs="Tahoma"/>
          <w:lang w:val="el-GR"/>
        </w:rPr>
        <w:t xml:space="preserve"> </w:t>
      </w:r>
    </w:p>
    <w:p w14:paraId="75FFC319" w14:textId="4BDFCC7C" w:rsidR="00D75347" w:rsidRPr="00EA6B87" w:rsidRDefault="00D9353E" w:rsidP="00F73DE9">
      <w:pPr>
        <w:spacing w:line="360" w:lineRule="auto"/>
        <w:rPr>
          <w:lang w:val="el-GR"/>
        </w:rPr>
      </w:pPr>
      <w:r w:rsidRPr="00EA6B87">
        <w:rPr>
          <w:lang w:val="el-GR"/>
        </w:rPr>
        <w:t xml:space="preserve">Η </w:t>
      </w:r>
      <w:r w:rsidR="005C4D72">
        <w:rPr>
          <w:lang w:val="el-GR"/>
        </w:rPr>
        <w:t>Α</w:t>
      </w:r>
      <w:r w:rsidRPr="00EA6B87">
        <w:rPr>
          <w:lang w:val="el-GR"/>
        </w:rPr>
        <w:t xml:space="preserve">ναθέτουσα </w:t>
      </w:r>
      <w:r w:rsidR="005C4D72">
        <w:rPr>
          <w:lang w:val="el-GR"/>
        </w:rPr>
        <w:t>Α</w:t>
      </w:r>
      <w:r w:rsidRPr="00EA6B87">
        <w:rPr>
          <w:lang w:val="el-GR"/>
        </w:rPr>
        <w:t>ρχή</w:t>
      </w:r>
      <w:r w:rsidR="005C4D72">
        <w:rPr>
          <w:lang w:val="el-GR"/>
        </w:rPr>
        <w:t>/</w:t>
      </w:r>
      <w:r w:rsidR="005C4D72" w:rsidRPr="005C4D72">
        <w:rPr>
          <w:lang w:val="el-GR"/>
        </w:rPr>
        <w:t xml:space="preserve"> </w:t>
      </w:r>
      <w:r w:rsidR="005C4D72" w:rsidRPr="00EA6B87">
        <w:rPr>
          <w:lang w:val="el-GR"/>
        </w:rPr>
        <w:t>Κύριος του Έργου</w:t>
      </w:r>
      <w:r w:rsidRPr="00EA6B87">
        <w:rPr>
          <w:lang w:val="el-GR"/>
        </w:rPr>
        <w:t xml:space="preserve"> διατηρεί </w:t>
      </w:r>
      <w:bookmarkStart w:id="411" w:name="_Hlk126506173"/>
      <w:r w:rsidR="005C4D72" w:rsidRPr="00EA6B87">
        <w:rPr>
          <w:lang w:val="el-GR"/>
        </w:rPr>
        <w:t>τ</w:t>
      </w:r>
      <w:r w:rsidR="005C4D72">
        <w:rPr>
          <w:lang w:val="el-GR"/>
        </w:rPr>
        <w:t>ο</w:t>
      </w:r>
      <w:r w:rsidR="005C4D72" w:rsidRPr="00EA6B87">
        <w:rPr>
          <w:lang w:val="el-GR"/>
        </w:rPr>
        <w:t xml:space="preserve"> </w:t>
      </w:r>
      <w:r w:rsidRPr="00EA6B87">
        <w:rPr>
          <w:lang w:val="el-GR"/>
        </w:rPr>
        <w:t>κάτωθι δικα</w:t>
      </w:r>
      <w:r w:rsidR="005C4D72">
        <w:rPr>
          <w:lang w:val="el-GR"/>
        </w:rPr>
        <w:t>ίωμα</w:t>
      </w:r>
      <w:r w:rsidRPr="00EA6B87">
        <w:rPr>
          <w:lang w:val="el-GR"/>
        </w:rPr>
        <w:t xml:space="preserve"> προαίρεσης (σύμφωνο προαίρεσης Αστικού Κώδικα) τ</w:t>
      </w:r>
      <w:r w:rsidR="005C4D72">
        <w:rPr>
          <w:lang w:val="el-GR"/>
        </w:rPr>
        <w:t>ο</w:t>
      </w:r>
      <w:r w:rsidRPr="00EA6B87">
        <w:rPr>
          <w:lang w:val="el-GR"/>
        </w:rPr>
        <w:t xml:space="preserve"> </w:t>
      </w:r>
      <w:r w:rsidR="005C4D72" w:rsidRPr="00EA6B87">
        <w:rPr>
          <w:lang w:val="el-GR"/>
        </w:rPr>
        <w:t>οποί</w:t>
      </w:r>
      <w:r w:rsidR="005C4D72">
        <w:rPr>
          <w:lang w:val="el-GR"/>
        </w:rPr>
        <w:t>ο</w:t>
      </w:r>
      <w:r w:rsidR="005C4D72" w:rsidRPr="00EA6B87">
        <w:rPr>
          <w:lang w:val="el-GR"/>
        </w:rPr>
        <w:t xml:space="preserve"> </w:t>
      </w:r>
      <w:r w:rsidRPr="00EA6B87">
        <w:rPr>
          <w:lang w:val="el-GR"/>
        </w:rPr>
        <w:t xml:space="preserve">δύναται να ασκήσει </w:t>
      </w:r>
      <w:bookmarkEnd w:id="411"/>
      <w:r w:rsidRPr="00EA6B87">
        <w:rPr>
          <w:lang w:val="el-GR"/>
        </w:rPr>
        <w:t xml:space="preserve">με μονομερή δήλωση κατά τη διάρκεια εκτέλεσης της σύμβασης </w:t>
      </w:r>
      <w:r w:rsidRPr="00EA6B87">
        <w:rPr>
          <w:u w:val="single"/>
          <w:lang w:val="el-GR"/>
        </w:rPr>
        <w:t xml:space="preserve">και υπό την </w:t>
      </w:r>
      <w:r w:rsidR="00550D8B" w:rsidRPr="00EA6B87">
        <w:rPr>
          <w:u w:val="single"/>
          <w:lang w:val="el-GR"/>
        </w:rPr>
        <w:t>προϋπόθεση</w:t>
      </w:r>
      <w:r w:rsidRPr="00EA6B87">
        <w:rPr>
          <w:u w:val="single"/>
          <w:lang w:val="el-GR"/>
        </w:rPr>
        <w:t xml:space="preserve"> </w:t>
      </w:r>
      <w:bookmarkStart w:id="412" w:name="_Hlk126506222"/>
      <w:r w:rsidRPr="00EA6B87">
        <w:rPr>
          <w:u w:val="single"/>
          <w:lang w:val="el-GR"/>
        </w:rPr>
        <w:t xml:space="preserve">της </w:t>
      </w:r>
      <w:bookmarkEnd w:id="412"/>
      <w:r w:rsidR="00EE4000" w:rsidRPr="00EA6B87">
        <w:rPr>
          <w:u w:val="single"/>
          <w:lang w:val="el-GR"/>
        </w:rPr>
        <w:t xml:space="preserve">εξασφάλισης </w:t>
      </w:r>
      <w:r w:rsidRPr="00EA6B87">
        <w:rPr>
          <w:u w:val="single"/>
          <w:lang w:val="el-GR"/>
        </w:rPr>
        <w:t>χρηματοδότησης για την άσκησή του</w:t>
      </w:r>
      <w:r w:rsidRPr="00EA6B87">
        <w:rPr>
          <w:lang w:val="el-GR"/>
        </w:rPr>
        <w:t>, συγκεκριμένα :</w:t>
      </w:r>
    </w:p>
    <w:p w14:paraId="74B8FD53" w14:textId="7A072CFB" w:rsidR="00D75347" w:rsidRPr="00EA6B87" w:rsidRDefault="00D75347" w:rsidP="00F73DE9">
      <w:pPr>
        <w:spacing w:line="360" w:lineRule="auto"/>
        <w:rPr>
          <w:lang w:val="el-GR"/>
        </w:rPr>
      </w:pPr>
      <w:r w:rsidRPr="00EA6B87">
        <w:rPr>
          <w:lang w:val="el-GR"/>
        </w:rPr>
        <w:t xml:space="preserve">Πριν την λήξη της </w:t>
      </w:r>
      <w:r w:rsidR="00833988" w:rsidRPr="00EA6B87">
        <w:rPr>
          <w:lang w:val="el-GR"/>
        </w:rPr>
        <w:t>σύμβασης</w:t>
      </w:r>
      <w:r w:rsidRPr="00EA6B87">
        <w:rPr>
          <w:lang w:val="el-GR"/>
        </w:rPr>
        <w:t xml:space="preserve">, ο Κύριος του Έργου δύναται να αποφασίσει την άσκηση δικαιώματος προαίρεσης συντήρησης έως του ποσού των </w:t>
      </w:r>
      <w:r w:rsidR="00786D19" w:rsidRPr="00EA6B87">
        <w:rPr>
          <w:b/>
          <w:bCs/>
          <w:lang w:val="el-GR"/>
        </w:rPr>
        <w:t>500.000,00</w:t>
      </w:r>
      <w:r w:rsidRPr="00EA6B87">
        <w:rPr>
          <w:b/>
          <w:bCs/>
          <w:lang w:val="el-GR"/>
        </w:rPr>
        <w:t xml:space="preserve"> €</w:t>
      </w:r>
      <w:r w:rsidRPr="00EA6B87">
        <w:rPr>
          <w:lang w:val="el-GR"/>
        </w:rPr>
        <w:t xml:space="preserve"> μη περιλαμβανομένου ΦΠΑ (προϋπολογισμός με ΦΠΑ: </w:t>
      </w:r>
      <w:r w:rsidR="00786D19" w:rsidRPr="00EA6B87">
        <w:rPr>
          <w:b/>
          <w:bCs/>
          <w:lang w:val="el-GR"/>
        </w:rPr>
        <w:t xml:space="preserve">620.000,00 </w:t>
      </w:r>
      <w:r w:rsidRPr="00EA6B87">
        <w:rPr>
          <w:b/>
          <w:bCs/>
          <w:lang w:val="el-GR"/>
        </w:rPr>
        <w:t>€</w:t>
      </w:r>
      <w:r w:rsidRPr="00EA6B87">
        <w:rPr>
          <w:lang w:val="el-GR"/>
        </w:rPr>
        <w:t xml:space="preserve">, ΦΠΑ 24% </w:t>
      </w:r>
      <w:r w:rsidR="00786D19" w:rsidRPr="00EA6B87">
        <w:rPr>
          <w:b/>
          <w:bCs/>
          <w:lang w:val="el-GR"/>
        </w:rPr>
        <w:t xml:space="preserve">120.000,00 </w:t>
      </w:r>
      <w:r w:rsidRPr="00EA6B87">
        <w:rPr>
          <w:b/>
          <w:bCs/>
          <w:lang w:val="el-GR"/>
        </w:rPr>
        <w:t>€</w:t>
      </w:r>
      <w:r w:rsidRPr="00EA6B87">
        <w:rPr>
          <w:lang w:val="el-GR"/>
        </w:rPr>
        <w:t xml:space="preserve">), με βάση την Οικονομική </w:t>
      </w:r>
      <w:r w:rsidRPr="00965822">
        <w:rPr>
          <w:lang w:val="el-GR"/>
        </w:rPr>
        <w:t xml:space="preserve">Προσφορά του Αναδόχου, για τις υπηρεσίες συντήρησης (όπως αυτές περιγράφονται </w:t>
      </w:r>
      <w:r w:rsidR="001B41E5" w:rsidRPr="00965822">
        <w:rPr>
          <w:lang w:val="el-GR"/>
        </w:rPr>
        <w:t xml:space="preserve">στο Παράρτημα Ι, παρ. </w:t>
      </w:r>
      <w:r w:rsidR="001B41E5" w:rsidRPr="003C04C4">
        <w:rPr>
          <w:b/>
          <w:bCs/>
          <w:color w:val="002060"/>
          <w:lang w:val="el-GR"/>
        </w:rPr>
        <w:fldChar w:fldCharType="begin"/>
      </w:r>
      <w:r w:rsidR="001B41E5" w:rsidRPr="003C04C4">
        <w:rPr>
          <w:b/>
          <w:bCs/>
          <w:color w:val="002060"/>
          <w:lang w:val="el-GR"/>
        </w:rPr>
        <w:instrText xml:space="preserve"> REF _Ref236033114 \r \h  \* MERGEFORMAT </w:instrText>
      </w:r>
      <w:r w:rsidR="001B41E5" w:rsidRPr="003C04C4">
        <w:rPr>
          <w:b/>
          <w:bCs/>
          <w:color w:val="002060"/>
          <w:lang w:val="el-GR"/>
        </w:rPr>
      </w:r>
      <w:r w:rsidR="001B41E5" w:rsidRPr="003C04C4">
        <w:rPr>
          <w:b/>
          <w:bCs/>
          <w:color w:val="002060"/>
          <w:lang w:val="el-GR"/>
        </w:rPr>
        <w:fldChar w:fldCharType="separate"/>
      </w:r>
      <w:r w:rsidR="007D003C">
        <w:rPr>
          <w:b/>
          <w:bCs/>
          <w:color w:val="002060"/>
          <w:lang w:val="el-GR"/>
        </w:rPr>
        <w:t>7.3.2</w:t>
      </w:r>
      <w:r w:rsidR="001B41E5" w:rsidRPr="003C04C4">
        <w:rPr>
          <w:b/>
          <w:bCs/>
          <w:color w:val="002060"/>
          <w:lang w:val="el-GR"/>
        </w:rPr>
        <w:fldChar w:fldCharType="end"/>
      </w:r>
      <w:r w:rsidR="001B41E5" w:rsidRPr="00965822">
        <w:rPr>
          <w:lang w:val="el-GR"/>
        </w:rPr>
        <w:t>)</w:t>
      </w:r>
      <w:r w:rsidRPr="00965822">
        <w:rPr>
          <w:lang w:val="el-GR"/>
        </w:rPr>
        <w:t>.</w:t>
      </w:r>
    </w:p>
    <w:p w14:paraId="77DB52AF" w14:textId="63B49E4A" w:rsidR="00D75347" w:rsidRPr="00EA6B87" w:rsidRDefault="00D75347" w:rsidP="00F73DE9">
      <w:pPr>
        <w:spacing w:line="360" w:lineRule="auto"/>
        <w:rPr>
          <w:lang w:val="el-GR"/>
        </w:rPr>
      </w:pPr>
      <w:r w:rsidRPr="00EA6B87">
        <w:rPr>
          <w:lang w:val="el-GR"/>
        </w:rPr>
        <w:t xml:space="preserve">Με </w:t>
      </w:r>
      <w:r w:rsidRPr="00965822">
        <w:rPr>
          <w:lang w:val="el-GR"/>
        </w:rPr>
        <w:t xml:space="preserve">χρονοδιάγραμμα </w:t>
      </w:r>
      <w:r w:rsidR="00B235C7" w:rsidRPr="00965822">
        <w:rPr>
          <w:lang w:val="el-GR"/>
        </w:rPr>
        <w:t xml:space="preserve">υλοποίησης έως </w:t>
      </w:r>
      <w:r w:rsidR="005C4D72">
        <w:rPr>
          <w:lang w:val="el-GR"/>
        </w:rPr>
        <w:t>δύο (2)</w:t>
      </w:r>
      <w:r w:rsidR="00B235C7" w:rsidRPr="00EA6B87">
        <w:rPr>
          <w:lang w:val="el-GR"/>
        </w:rPr>
        <w:t xml:space="preserve"> </w:t>
      </w:r>
      <w:r w:rsidR="005C4D72">
        <w:rPr>
          <w:lang w:val="el-GR"/>
        </w:rPr>
        <w:t xml:space="preserve">έτη </w:t>
      </w:r>
      <w:r w:rsidRPr="00EA6B87">
        <w:rPr>
          <w:lang w:val="el-GR"/>
        </w:rPr>
        <w:t>από την άσκησή του.</w:t>
      </w:r>
    </w:p>
    <w:p w14:paraId="33FFF564" w14:textId="4A5709BA" w:rsidR="00D75347" w:rsidRPr="00EA6B87" w:rsidRDefault="00C87C2F" w:rsidP="00F73DE9">
      <w:pPr>
        <w:spacing w:line="360" w:lineRule="auto"/>
        <w:rPr>
          <w:lang w:val="el-GR"/>
        </w:rPr>
      </w:pPr>
      <w:r w:rsidRPr="00EA6B87">
        <w:rPr>
          <w:lang w:val="el-GR"/>
        </w:rPr>
        <w:t xml:space="preserve">Στην συγκεκριμένη περίπτωση, υφίσταται μονομερές διαπλαστικό δικαίωμα της </w:t>
      </w:r>
      <w:r w:rsidR="00833988" w:rsidRPr="00EA6B87">
        <w:rPr>
          <w:lang w:val="el-GR"/>
        </w:rPr>
        <w:t>Α</w:t>
      </w:r>
      <w:r w:rsidRPr="00EA6B87">
        <w:rPr>
          <w:lang w:val="el-GR"/>
        </w:rPr>
        <w:t xml:space="preserve">ναθέτουσας </w:t>
      </w:r>
      <w:r w:rsidR="00833988" w:rsidRPr="00EA6B87">
        <w:rPr>
          <w:lang w:val="el-GR"/>
        </w:rPr>
        <w:t>Α</w:t>
      </w:r>
      <w:r w:rsidRPr="00EA6B87">
        <w:rPr>
          <w:lang w:val="el-GR"/>
        </w:rPr>
        <w:t>ρχής</w:t>
      </w:r>
      <w:r w:rsidR="00833988" w:rsidRPr="00EA6B87">
        <w:rPr>
          <w:lang w:val="el-GR"/>
        </w:rPr>
        <w:t>/Κυρίου του Έργου</w:t>
      </w:r>
      <w:r w:rsidRPr="00EA6B87">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7D75D3DE" w14:textId="069B7160" w:rsidR="00C87C2F" w:rsidRPr="00EA6B87" w:rsidRDefault="00C87C2F" w:rsidP="00F73DE9">
      <w:pPr>
        <w:spacing w:line="360" w:lineRule="auto"/>
        <w:rPr>
          <w:lang w:val="el-GR"/>
        </w:rPr>
      </w:pPr>
      <w:r w:rsidRPr="00EA6B87">
        <w:rPr>
          <w:lang w:val="el-GR"/>
        </w:rPr>
        <w:t>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w:t>
      </w:r>
    </w:p>
    <w:p w14:paraId="2C4DE3FC" w14:textId="2EA7583D" w:rsidR="00163845" w:rsidRPr="00EA6B87" w:rsidRDefault="00163845" w:rsidP="00F73DE9">
      <w:pPr>
        <w:spacing w:line="360" w:lineRule="auto"/>
        <w:rPr>
          <w:lang w:val="el-GR"/>
        </w:rPr>
      </w:pPr>
      <w:r w:rsidRPr="00EA6B87">
        <w:rPr>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43300999" w14:textId="77777777" w:rsidR="00163845" w:rsidRPr="00EA6B87" w:rsidRDefault="00163845" w:rsidP="00F73DE9">
      <w:pPr>
        <w:spacing w:line="360" w:lineRule="auto"/>
        <w:rPr>
          <w:lang w:val="el-GR"/>
        </w:rPr>
      </w:pPr>
    </w:p>
    <w:p w14:paraId="24ECFE43" w14:textId="77777777" w:rsidR="008338F0" w:rsidRPr="00EA6B87" w:rsidRDefault="003355E7" w:rsidP="00F73DE9">
      <w:pPr>
        <w:pStyle w:val="2"/>
        <w:spacing w:line="360" w:lineRule="auto"/>
        <w:rPr>
          <w:rFonts w:cs="Tahoma"/>
          <w:lang w:val="el-GR"/>
        </w:rPr>
      </w:pPr>
      <w:r w:rsidRPr="00EA6B87">
        <w:rPr>
          <w:rFonts w:cs="Tahoma"/>
          <w:lang w:val="el-GR"/>
        </w:rPr>
        <w:tab/>
      </w:r>
      <w:bookmarkStart w:id="413" w:name="_Toc97194324"/>
      <w:bookmarkStart w:id="414" w:name="_Toc97194457"/>
      <w:bookmarkStart w:id="415" w:name="_Ref118479492"/>
      <w:bookmarkStart w:id="416" w:name="_Ref118479515"/>
      <w:bookmarkStart w:id="417" w:name="_Toc177459234"/>
      <w:r w:rsidRPr="00EA6B87">
        <w:rPr>
          <w:rFonts w:cs="Tahoma"/>
          <w:lang w:val="el-GR"/>
        </w:rPr>
        <w:t>Δικαίωμα μονομερούς λύσης της σύμβασης</w:t>
      </w:r>
      <w:bookmarkEnd w:id="413"/>
      <w:bookmarkEnd w:id="414"/>
      <w:bookmarkEnd w:id="415"/>
      <w:bookmarkEnd w:id="416"/>
      <w:bookmarkEnd w:id="417"/>
    </w:p>
    <w:p w14:paraId="32E3155A" w14:textId="77777777" w:rsidR="00FE0D21" w:rsidRPr="00EA6B87" w:rsidRDefault="009649DC" w:rsidP="00F73DE9">
      <w:pPr>
        <w:spacing w:line="360" w:lineRule="auto"/>
        <w:rPr>
          <w:lang w:val="el-GR"/>
        </w:rPr>
      </w:pPr>
      <w:r w:rsidRPr="00EA6B87">
        <w:rPr>
          <w:b/>
          <w:bCs/>
          <w:lang w:val="el-GR"/>
        </w:rPr>
        <w:t>4.6.1.</w:t>
      </w:r>
      <w:r w:rsidRPr="00EA6B87">
        <w:rPr>
          <w:lang w:val="el-GR"/>
        </w:rPr>
        <w:t xml:space="preserve"> </w:t>
      </w:r>
      <w:r w:rsidR="00FE0D21" w:rsidRPr="00EA6B87">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05DF8805" w:rsidR="00FE0D21" w:rsidRPr="00EA6B87" w:rsidRDefault="00FE0D21" w:rsidP="00F73DE9">
      <w:pPr>
        <w:spacing w:line="360" w:lineRule="auto"/>
        <w:rPr>
          <w:lang w:val="el-GR"/>
        </w:rPr>
      </w:pPr>
      <w:r w:rsidRPr="00EA6B87">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14:paraId="1E2FA364" w14:textId="4990138C" w:rsidR="00FE0D21" w:rsidRPr="00EA6B87" w:rsidRDefault="00FE0D21" w:rsidP="00F73DE9">
      <w:pPr>
        <w:spacing w:line="360" w:lineRule="auto"/>
        <w:rPr>
          <w:lang w:val="el-GR"/>
        </w:rPr>
      </w:pPr>
      <w:r w:rsidRPr="00EA6B87">
        <w:rPr>
          <w:lang w:val="el-GR"/>
        </w:rPr>
        <w:t xml:space="preserve">β) ο ανάδοχος, κατά το χρόνο της ανάθεσης της σύμβασης, </w:t>
      </w:r>
      <w:r w:rsidR="004D0A63">
        <w:rPr>
          <w:lang w:val="el-GR"/>
        </w:rPr>
        <w:t xml:space="preserve">ο Ανάδοχος </w:t>
      </w:r>
      <w:r w:rsidRPr="00EA6B87">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EA6B87" w:rsidRDefault="00FE0D21" w:rsidP="00F73DE9">
      <w:pPr>
        <w:spacing w:line="360" w:lineRule="auto"/>
        <w:rPr>
          <w:lang w:val="el-GR"/>
        </w:rPr>
      </w:pPr>
      <w:r w:rsidRPr="00EA6B87">
        <w:rPr>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EA6B87" w:rsidRDefault="00FE0D21" w:rsidP="00F73DE9">
      <w:pPr>
        <w:spacing w:line="360" w:lineRule="auto"/>
        <w:rPr>
          <w:lang w:val="el-GR"/>
        </w:rPr>
      </w:pPr>
      <w:r w:rsidRPr="00EA6B87">
        <w:rPr>
          <w:lang w:val="el-GR"/>
        </w:rPr>
        <w:t xml:space="preserve">δ) ο ανάδοχος καταδικαστεί αμετάκλητα, κατά τη διάρκεια εκτέλεσης της σύμβασης, για ένα από τα </w:t>
      </w:r>
      <w:bookmarkStart w:id="418" w:name="_Hlk118481822"/>
      <w:r w:rsidRPr="00EA6B87">
        <w:rPr>
          <w:lang w:val="el-GR"/>
        </w:rPr>
        <w:t>αδικήματα που αναφέρονται στην παρ. 2.2.3.1 της παρούσας,</w:t>
      </w:r>
    </w:p>
    <w:p w14:paraId="660AB9D4" w14:textId="4D992A58" w:rsidR="006C03D6" w:rsidRPr="00EA6B87" w:rsidRDefault="006C03D6" w:rsidP="00F73DE9">
      <w:pPr>
        <w:spacing w:line="360" w:lineRule="auto"/>
        <w:rPr>
          <w:lang w:val="el-GR"/>
        </w:rPr>
      </w:pPr>
      <w:r w:rsidRPr="00EA6B87">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w:t>
      </w:r>
      <w:r w:rsidR="004D0A63">
        <w:rPr>
          <w:lang w:val="el-GR"/>
        </w:rPr>
        <w:t>Α</w:t>
      </w:r>
      <w:r w:rsidRPr="00EA6B87">
        <w:rPr>
          <w:lang w:val="el-GR"/>
        </w:rPr>
        <w:t xml:space="preserve">ναθέτουσα </w:t>
      </w:r>
      <w:r w:rsidR="004D0A63">
        <w:rPr>
          <w:lang w:val="el-GR"/>
        </w:rPr>
        <w:t>Α</w:t>
      </w:r>
      <w:r w:rsidRPr="00EA6B87">
        <w:rPr>
          <w:lang w:val="el-GR"/>
        </w:rPr>
        <w:t xml:space="preserve">ρχή μπορεί να μην καταγγείλει τη σύμβαση, υπό την προϋπόθεση ότι ο ανάδοχος </w:t>
      </w:r>
      <w:r w:rsidR="004D0A63">
        <w:rPr>
          <w:lang w:val="el-GR"/>
        </w:rPr>
        <w:t>που</w:t>
      </w:r>
      <w:r w:rsidRPr="00EA6B87">
        <w:rPr>
          <w:lang w:val="el-GR"/>
        </w:rPr>
        <w:t xml:space="preserve"> θα βρεθεί σε μία </w:t>
      </w:r>
      <w:r w:rsidR="004D0A63">
        <w:rPr>
          <w:lang w:val="el-GR"/>
        </w:rPr>
        <w:t>από τις</w:t>
      </w:r>
      <w:r w:rsidRPr="00EA6B87">
        <w:rPr>
          <w:lang w:val="el-GR"/>
        </w:rPr>
        <w:t xml:space="preserve"> καταστάσε</w:t>
      </w:r>
      <w:r w:rsidR="004D0A63">
        <w:rPr>
          <w:lang w:val="el-GR"/>
        </w:rPr>
        <w:t>ις</w:t>
      </w:r>
      <w:r w:rsidRPr="00EA6B87">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4D0A63">
        <w:rPr>
          <w:lang w:val="el-GR"/>
        </w:rPr>
        <w:t>δραστηριότητας</w:t>
      </w:r>
      <w:r w:rsidRPr="00EA6B87">
        <w:rPr>
          <w:lang w:val="el-GR"/>
        </w:rPr>
        <w:t>.</w:t>
      </w:r>
    </w:p>
    <w:p w14:paraId="4487F054" w14:textId="1A8D6BEB" w:rsidR="006C03D6" w:rsidRPr="00EA6B87" w:rsidRDefault="006C03D6" w:rsidP="00F73DE9">
      <w:pPr>
        <w:spacing w:line="360" w:lineRule="auto"/>
        <w:rPr>
          <w:lang w:val="el-GR"/>
        </w:rPr>
      </w:pPr>
      <w:r w:rsidRPr="00EA6B87">
        <w:rPr>
          <w:lang w:val="el-GR"/>
        </w:rPr>
        <w:t xml:space="preserve">στ) ο ανάδοχος παραβεί αποδεδειγμένα τις υποχρεώσεις του που απορρέουν από την δέσμευση ακεραιότητας της παρ. </w:t>
      </w:r>
      <w:r w:rsidR="003C04C4" w:rsidRPr="003C04C4">
        <w:rPr>
          <w:b/>
          <w:bCs/>
          <w:color w:val="002060"/>
          <w:lang w:val="el-GR"/>
        </w:rPr>
        <w:fldChar w:fldCharType="begin"/>
      </w:r>
      <w:r w:rsidR="003C04C4" w:rsidRPr="003C04C4">
        <w:rPr>
          <w:b/>
          <w:bCs/>
          <w:color w:val="002060"/>
          <w:lang w:val="el-GR"/>
        </w:rPr>
        <w:instrText xml:space="preserve"> REF _Ref89075849 \r \h </w:instrText>
      </w:r>
      <w:r w:rsidR="003C04C4">
        <w:rPr>
          <w:b/>
          <w:bCs/>
          <w:color w:val="002060"/>
          <w:lang w:val="el-GR"/>
        </w:rPr>
        <w:instrText xml:space="preserve"> \* MERGEFORMAT </w:instrText>
      </w:r>
      <w:r w:rsidR="003C04C4" w:rsidRPr="003C04C4">
        <w:rPr>
          <w:b/>
          <w:bCs/>
          <w:color w:val="002060"/>
          <w:lang w:val="el-GR"/>
        </w:rPr>
      </w:r>
      <w:r w:rsidR="003C04C4" w:rsidRPr="003C04C4">
        <w:rPr>
          <w:b/>
          <w:bCs/>
          <w:color w:val="002060"/>
          <w:lang w:val="el-GR"/>
        </w:rPr>
        <w:fldChar w:fldCharType="separate"/>
      </w:r>
      <w:r w:rsidR="007D003C">
        <w:rPr>
          <w:b/>
          <w:bCs/>
          <w:color w:val="002060"/>
          <w:lang w:val="el-GR"/>
        </w:rPr>
        <w:t>4.3</w:t>
      </w:r>
      <w:r w:rsidR="003C04C4" w:rsidRPr="003C04C4">
        <w:rPr>
          <w:b/>
          <w:bCs/>
          <w:color w:val="002060"/>
          <w:lang w:val="el-GR"/>
        </w:rPr>
        <w:fldChar w:fldCharType="end"/>
      </w:r>
      <w:r w:rsidRPr="00EA6B87">
        <w:rPr>
          <w:lang w:val="el-GR"/>
        </w:rPr>
        <w:t xml:space="preserve"> της παρούσας, </w:t>
      </w:r>
      <w:r w:rsidR="004D0A63">
        <w:rPr>
          <w:lang w:val="el-GR"/>
        </w:rPr>
        <w:t>όπως</w:t>
      </w:r>
      <w:r w:rsidRPr="00EA6B87">
        <w:rPr>
          <w:lang w:val="el-GR"/>
        </w:rPr>
        <w:t xml:space="preserve"> αναλυτικά περιγράφεται στο </w:t>
      </w:r>
      <w:r w:rsidRPr="00EA6B87">
        <w:rPr>
          <w:cs/>
          <w:lang w:val="el-GR"/>
        </w:rPr>
        <w:t>‎</w:t>
      </w:r>
      <w:r w:rsidRPr="003C04C4">
        <w:rPr>
          <w:b/>
          <w:bCs/>
          <w:color w:val="002060"/>
          <w:cs/>
          <w:lang w:val="el-GR"/>
        </w:rPr>
        <w:fldChar w:fldCharType="begin"/>
      </w:r>
      <w:r w:rsidRPr="003C04C4">
        <w:rPr>
          <w:b/>
          <w:bCs/>
          <w:color w:val="002060"/>
          <w:lang w:val="el-GR"/>
        </w:rPr>
        <w:instrText xml:space="preserve"> REF _Ref118477993 \h </w:instrText>
      </w:r>
      <w:r w:rsidR="00EA6B87" w:rsidRPr="003C04C4">
        <w:rPr>
          <w:b/>
          <w:bCs/>
          <w:color w:val="002060"/>
          <w:lang w:val="el-GR"/>
        </w:rPr>
        <w:instrText xml:space="preserve"> \* MERGEFORMAT </w:instrText>
      </w:r>
      <w:r w:rsidRPr="003C04C4">
        <w:rPr>
          <w:b/>
          <w:bCs/>
          <w:color w:val="002060"/>
          <w:cs/>
          <w:lang w:val="el-GR"/>
        </w:rPr>
      </w:r>
      <w:r w:rsidRPr="003C04C4">
        <w:rPr>
          <w:b/>
          <w:bCs/>
          <w:color w:val="002060"/>
          <w:cs/>
          <w:lang w:val="el-GR"/>
        </w:rPr>
        <w:fldChar w:fldCharType="separate"/>
      </w:r>
      <w:r w:rsidR="007D003C" w:rsidRPr="007D003C">
        <w:rPr>
          <w:b/>
          <w:bCs/>
          <w:color w:val="002060"/>
          <w:lang w:val="el-GR"/>
        </w:rPr>
        <w:t xml:space="preserve">ΠΑΡΑΡΤΗΜΑ </w:t>
      </w:r>
      <w:r w:rsidR="007D003C" w:rsidRPr="007D003C">
        <w:rPr>
          <w:b/>
          <w:bCs/>
          <w:color w:val="002060"/>
        </w:rPr>
        <w:t>X</w:t>
      </w:r>
      <w:r w:rsidR="007D003C" w:rsidRPr="007D003C">
        <w:rPr>
          <w:b/>
          <w:bCs/>
          <w:color w:val="002060"/>
          <w:lang w:val="el-GR"/>
        </w:rPr>
        <w:t xml:space="preserve"> – Ρήτρα Ακεραιότητας</w:t>
      </w:r>
      <w:r w:rsidRPr="003C04C4">
        <w:rPr>
          <w:b/>
          <w:bCs/>
          <w:color w:val="002060"/>
          <w:cs/>
          <w:lang w:val="el-GR"/>
        </w:rPr>
        <w:fldChar w:fldCharType="end"/>
      </w:r>
      <w:r w:rsidRPr="00EA6B87">
        <w:rPr>
          <w:cs/>
          <w:lang w:val="el-GR"/>
        </w:rPr>
        <w:t xml:space="preserve"> </w:t>
      </w:r>
      <w:r w:rsidRPr="00EA6B87">
        <w:rPr>
          <w:lang w:val="el-GR"/>
        </w:rPr>
        <w:t>και θα περιληφθεί στη σύμβαση.</w:t>
      </w:r>
    </w:p>
    <w:bookmarkEnd w:id="418"/>
    <w:p w14:paraId="12910C8F" w14:textId="2E1B9917" w:rsidR="009649DC" w:rsidRPr="00EA6B87" w:rsidRDefault="009649DC" w:rsidP="00F73DE9">
      <w:pPr>
        <w:spacing w:line="360" w:lineRule="auto"/>
        <w:rPr>
          <w:b/>
          <w:bCs/>
          <w:lang w:val="el-GR"/>
        </w:rPr>
      </w:pPr>
    </w:p>
    <w:p w14:paraId="619B8F8E" w14:textId="77777777" w:rsidR="008338F0" w:rsidRPr="00EA6B87" w:rsidRDefault="003355E7" w:rsidP="00F73DE9">
      <w:pPr>
        <w:pStyle w:val="1"/>
        <w:spacing w:line="360" w:lineRule="auto"/>
        <w:rPr>
          <w:rFonts w:cs="Tahoma"/>
          <w:sz w:val="22"/>
          <w:szCs w:val="22"/>
          <w:lang w:val="el-GR"/>
        </w:rPr>
      </w:pPr>
      <w:bookmarkStart w:id="419" w:name="_Toc97194458"/>
      <w:bookmarkStart w:id="420" w:name="_Ref172630783"/>
      <w:bookmarkStart w:id="421" w:name="_Toc177459235"/>
      <w:r w:rsidRPr="00EA6B87">
        <w:rPr>
          <w:rFonts w:cs="Tahoma"/>
          <w:sz w:val="22"/>
          <w:szCs w:val="22"/>
          <w:lang w:val="el-GR"/>
        </w:rPr>
        <w:lastRenderedPageBreak/>
        <w:t>ΕΙΔΙΚΟΙ ΟΡΟΙ ΕΚΤΕΛΕΣΗΣ ΤΗΣ ΣΥΜΒΑΣΗΣ</w:t>
      </w:r>
      <w:bookmarkEnd w:id="419"/>
      <w:bookmarkEnd w:id="420"/>
      <w:bookmarkEnd w:id="421"/>
      <w:r w:rsidRPr="00EA6B87">
        <w:rPr>
          <w:rFonts w:cs="Tahoma"/>
          <w:sz w:val="22"/>
          <w:szCs w:val="22"/>
          <w:lang w:val="el-GR"/>
        </w:rPr>
        <w:t xml:space="preserve"> </w:t>
      </w:r>
    </w:p>
    <w:p w14:paraId="27DF30F9" w14:textId="77777777" w:rsidR="008338F0" w:rsidRPr="00EA6B87" w:rsidRDefault="003355E7" w:rsidP="00F73DE9">
      <w:pPr>
        <w:pStyle w:val="2"/>
        <w:spacing w:line="360" w:lineRule="auto"/>
        <w:rPr>
          <w:rFonts w:cs="Tahoma"/>
          <w:lang w:val="el-GR"/>
        </w:rPr>
      </w:pPr>
      <w:bookmarkStart w:id="422" w:name="_Τρόπος_πληρωμής"/>
      <w:bookmarkEnd w:id="422"/>
      <w:r w:rsidRPr="00EA6B87">
        <w:rPr>
          <w:rFonts w:cs="Tahoma"/>
          <w:lang w:val="el-GR"/>
        </w:rPr>
        <w:tab/>
      </w:r>
      <w:bookmarkStart w:id="423" w:name="_Ref496607306"/>
      <w:bookmarkStart w:id="424" w:name="_Toc97194325"/>
      <w:bookmarkStart w:id="425" w:name="_Toc97194459"/>
      <w:bookmarkStart w:id="426" w:name="_Toc177459236"/>
      <w:r w:rsidRPr="00EA6B87">
        <w:rPr>
          <w:rFonts w:cs="Tahoma"/>
          <w:lang w:val="el-GR"/>
        </w:rPr>
        <w:t>Τρόπος πληρωμής</w:t>
      </w:r>
      <w:bookmarkEnd w:id="423"/>
      <w:bookmarkEnd w:id="424"/>
      <w:bookmarkEnd w:id="425"/>
      <w:bookmarkEnd w:id="426"/>
      <w:r w:rsidRPr="00EA6B87">
        <w:rPr>
          <w:rFonts w:cs="Tahoma"/>
          <w:lang w:val="el-GR"/>
        </w:rPr>
        <w:t xml:space="preserve"> </w:t>
      </w:r>
    </w:p>
    <w:p w14:paraId="386699FF" w14:textId="288C6070" w:rsidR="009649DC" w:rsidRPr="00EA6B87" w:rsidRDefault="003355E7" w:rsidP="00F73DE9">
      <w:pPr>
        <w:spacing w:line="360" w:lineRule="auto"/>
        <w:rPr>
          <w:b/>
          <w:lang w:val="el-GR"/>
        </w:rPr>
      </w:pPr>
      <w:r w:rsidRPr="00EA6B87">
        <w:rPr>
          <w:lang w:val="el-GR"/>
        </w:rPr>
        <w:t>5.1.1. Η πληρωμή του αναδόχου θα πραγματοποιηθεί</w:t>
      </w:r>
      <w:r w:rsidR="007C6E3D" w:rsidRPr="00EA6B87">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w:t>
      </w:r>
    </w:p>
    <w:p w14:paraId="532EA7CC" w14:textId="502678DA" w:rsidR="007C6E3D" w:rsidRPr="00EA6B87" w:rsidRDefault="0048569A" w:rsidP="00F73DE9">
      <w:pPr>
        <w:spacing w:line="360" w:lineRule="auto"/>
        <w:rPr>
          <w:lang w:val="el-GR"/>
        </w:rPr>
      </w:pPr>
      <w:r w:rsidRPr="00EA6B87">
        <w:rPr>
          <w:lang w:val="el-GR"/>
        </w:rPr>
        <w:t>Στην περίπτωση που δεν έχει επιλεγεί με σαφήνεια ένας από τους κάτωθι τρόπους πληρωμής,</w:t>
      </w:r>
      <w:r w:rsidR="00DF776D" w:rsidRPr="00EA6B87">
        <w:rPr>
          <w:lang w:val="el-GR"/>
        </w:rPr>
        <w:t xml:space="preserve"> </w:t>
      </w:r>
      <w:r w:rsidRPr="00EA6B87">
        <w:rPr>
          <w:lang w:val="el-GR"/>
        </w:rPr>
        <w:t xml:space="preserve">θεωρείται ότι ο υποψήφιος Ανάδοχος αποδέχεται </w:t>
      </w:r>
      <w:r w:rsidR="00325734" w:rsidRPr="00EA6B87">
        <w:rPr>
          <w:lang w:val="el-GR"/>
        </w:rPr>
        <w:t>τον τρόπο πληρωμής που θα επιλέξει η Αναθέτουσα Αρχή.</w:t>
      </w:r>
    </w:p>
    <w:p w14:paraId="482C5E46" w14:textId="77777777" w:rsidR="007C6E3D" w:rsidRPr="00EA6B87" w:rsidRDefault="007C6E3D" w:rsidP="00F73DE9">
      <w:pPr>
        <w:spacing w:line="360" w:lineRule="auto"/>
        <w:rPr>
          <w:b/>
          <w:lang w:val="el-GR"/>
        </w:rPr>
      </w:pPr>
      <w:bookmarkStart w:id="427" w:name="_Hlk126506592"/>
      <w:r w:rsidRPr="00EA6B87">
        <w:rPr>
          <w:b/>
          <w:lang w:val="el-GR"/>
        </w:rPr>
        <w:t xml:space="preserve">Τρόποι Πληρωμής: </w:t>
      </w:r>
    </w:p>
    <w:tbl>
      <w:tblPr>
        <w:tblStyle w:val="aff0"/>
        <w:tblW w:w="9634" w:type="dxa"/>
        <w:tblLook w:val="04A0" w:firstRow="1" w:lastRow="0" w:firstColumn="1" w:lastColumn="0" w:noHBand="0" w:noVBand="1"/>
      </w:tblPr>
      <w:tblGrid>
        <w:gridCol w:w="456"/>
        <w:gridCol w:w="9172"/>
        <w:gridCol w:w="6"/>
      </w:tblGrid>
      <w:tr w:rsidR="001E54F6" w:rsidRPr="00B32624" w14:paraId="49B99606" w14:textId="77777777" w:rsidTr="00890704">
        <w:trPr>
          <w:gridAfter w:val="1"/>
          <w:wAfter w:w="6" w:type="dxa"/>
        </w:trPr>
        <w:tc>
          <w:tcPr>
            <w:tcW w:w="456" w:type="dxa"/>
          </w:tcPr>
          <w:bookmarkEnd w:id="427"/>
          <w:p w14:paraId="77B791BC" w14:textId="77777777" w:rsidR="001E54F6" w:rsidRPr="00EA6B87" w:rsidRDefault="001E54F6" w:rsidP="00F73DE9">
            <w:pPr>
              <w:spacing w:line="360" w:lineRule="auto"/>
              <w:rPr>
                <w:b/>
                <w:lang w:val="el-GR"/>
              </w:rPr>
            </w:pPr>
            <w:r w:rsidRPr="00EA6B87">
              <w:rPr>
                <w:b/>
                <w:lang w:val="el-GR"/>
              </w:rPr>
              <w:t>1)</w:t>
            </w:r>
          </w:p>
        </w:tc>
        <w:tc>
          <w:tcPr>
            <w:tcW w:w="9172" w:type="dxa"/>
          </w:tcPr>
          <w:p w14:paraId="585ED90C" w14:textId="77777777" w:rsidR="001E54F6" w:rsidRPr="00EA6B87" w:rsidRDefault="001E54F6" w:rsidP="00F73DE9">
            <w:pPr>
              <w:spacing w:line="360" w:lineRule="auto"/>
              <w:rPr>
                <w:b/>
                <w:lang w:val="el-GR"/>
              </w:rPr>
            </w:pPr>
            <w:r w:rsidRPr="00EA6B87">
              <w:rPr>
                <w:lang w:val="el-GR"/>
              </w:rPr>
              <w:t xml:space="preserve">Το </w:t>
            </w:r>
            <w:r w:rsidRPr="00EA6B87">
              <w:rPr>
                <w:b/>
                <w:lang w:val="el-GR"/>
              </w:rPr>
              <w:t>100%</w:t>
            </w:r>
            <w:r w:rsidRPr="00EA6B87">
              <w:rPr>
                <w:lang w:val="el-GR"/>
              </w:rPr>
              <w:t xml:space="preserve"> της συμβατικής αξίας μετά την οριστική παραλαβή των υπηρεσιών</w:t>
            </w:r>
          </w:p>
        </w:tc>
      </w:tr>
      <w:tr w:rsidR="001E54F6" w:rsidRPr="00B32624" w14:paraId="7E23764D" w14:textId="77777777" w:rsidTr="00890704">
        <w:trPr>
          <w:gridAfter w:val="1"/>
          <w:wAfter w:w="6" w:type="dxa"/>
        </w:trPr>
        <w:tc>
          <w:tcPr>
            <w:tcW w:w="456" w:type="dxa"/>
          </w:tcPr>
          <w:p w14:paraId="6FBD36E6" w14:textId="77777777" w:rsidR="001E54F6" w:rsidRPr="00EA6B87" w:rsidRDefault="001E54F6" w:rsidP="00F73DE9">
            <w:pPr>
              <w:spacing w:line="360" w:lineRule="auto"/>
              <w:rPr>
                <w:b/>
                <w:lang w:val="el-GR"/>
              </w:rPr>
            </w:pPr>
            <w:r w:rsidRPr="00EA6B87">
              <w:rPr>
                <w:b/>
                <w:lang w:val="el-GR"/>
              </w:rPr>
              <w:t>2)</w:t>
            </w:r>
          </w:p>
        </w:tc>
        <w:tc>
          <w:tcPr>
            <w:tcW w:w="9172" w:type="dxa"/>
          </w:tcPr>
          <w:p w14:paraId="48F003C6" w14:textId="32334F25" w:rsidR="001E54F6" w:rsidRPr="00EA6B87" w:rsidRDefault="001E54F6" w:rsidP="00F73DE9">
            <w:pPr>
              <w:pStyle w:val="aff"/>
              <w:numPr>
                <w:ilvl w:val="0"/>
                <w:numId w:val="136"/>
              </w:numPr>
              <w:spacing w:before="120" w:line="360" w:lineRule="auto"/>
              <w:rPr>
                <w:lang w:val="el-GR"/>
              </w:rPr>
            </w:pPr>
            <w:r w:rsidRPr="00EA6B87">
              <w:rPr>
                <w:lang w:val="el-GR"/>
              </w:rPr>
              <w:t xml:space="preserve">Χορήγηση έντοκης προκαταβολής μέχρι </w:t>
            </w:r>
            <w:r w:rsidRPr="00EA6B87">
              <w:rPr>
                <w:b/>
                <w:bCs/>
                <w:lang w:val="el-GR"/>
              </w:rPr>
              <w:t>ποσοστού</w:t>
            </w:r>
            <w:r w:rsidR="00186BF5" w:rsidRPr="00EA6B87">
              <w:rPr>
                <w:b/>
                <w:bCs/>
                <w:lang w:val="el-GR"/>
              </w:rPr>
              <w:t xml:space="preserve"> </w:t>
            </w:r>
            <w:r w:rsidR="00EF6D77" w:rsidRPr="00EA6B87">
              <w:rPr>
                <w:b/>
                <w:bCs/>
                <w:lang w:val="el-GR"/>
              </w:rPr>
              <w:t>τριάντα τοις εκατό</w:t>
            </w:r>
            <w:r w:rsidR="00DF776D" w:rsidRPr="00EA6B87">
              <w:rPr>
                <w:b/>
                <w:bCs/>
                <w:lang w:val="el-GR"/>
              </w:rPr>
              <w:t xml:space="preserve"> </w:t>
            </w:r>
            <w:r w:rsidRPr="00EA6B87">
              <w:rPr>
                <w:b/>
                <w:bCs/>
                <w:lang w:val="el-GR"/>
              </w:rPr>
              <w:t>(</w:t>
            </w:r>
            <w:r w:rsidR="00EF6D77" w:rsidRPr="00EA6B87">
              <w:rPr>
                <w:b/>
                <w:bCs/>
                <w:lang w:val="el-GR"/>
              </w:rPr>
              <w:t>30</w:t>
            </w:r>
            <w:r w:rsidRPr="00EA6B87">
              <w:rPr>
                <w:b/>
                <w:bCs/>
                <w:lang w:val="el-GR"/>
              </w:rPr>
              <w:t>%)</w:t>
            </w:r>
            <w:r w:rsidRPr="00EA6B87">
              <w:rPr>
                <w:lang w:val="el-GR"/>
              </w:rPr>
              <w:t xml:space="preserve"> </w:t>
            </w:r>
            <w:r w:rsidR="0046383D" w:rsidRPr="00EA6B87">
              <w:rPr>
                <w:lang w:val="el-GR"/>
              </w:rPr>
              <w:t xml:space="preserve">του </w:t>
            </w:r>
            <w:r w:rsidRPr="00EA6B87">
              <w:rPr>
                <w:lang w:val="el-GR"/>
              </w:rPr>
              <w:t>συμβατικ</w:t>
            </w:r>
            <w:r w:rsidR="0046383D" w:rsidRPr="00EA6B87">
              <w:rPr>
                <w:lang w:val="el-GR"/>
              </w:rPr>
              <w:t>ού</w:t>
            </w:r>
            <w:r w:rsidRPr="00EA6B87">
              <w:rPr>
                <w:lang w:val="el-GR"/>
              </w:rPr>
              <w:t xml:space="preserve"> </w:t>
            </w:r>
            <w:r w:rsidR="0046383D" w:rsidRPr="00EA6B87">
              <w:rPr>
                <w:lang w:val="el-GR"/>
              </w:rPr>
              <w:t xml:space="preserve">τιμήματος </w:t>
            </w:r>
            <w:r w:rsidRPr="00EA6B87">
              <w:rPr>
                <w:lang w:val="el-GR"/>
              </w:rPr>
              <w:t xml:space="preserve">χωρίς Φ.Π.Α., με την κατάθεση </w:t>
            </w:r>
            <w:r w:rsidR="00A12F7D" w:rsidRPr="00EA6B87">
              <w:rPr>
                <w:lang w:val="el-GR"/>
              </w:rPr>
              <w:t xml:space="preserve">ισόποσης </w:t>
            </w:r>
            <w:r w:rsidRPr="00EA6B87">
              <w:rPr>
                <w:lang w:val="el-GR"/>
              </w:rPr>
              <w:t>εγγύησης, σύμφωνα με τα οριζόμενα στο άρθρο 72§</w:t>
            </w:r>
            <w:r w:rsidR="00F43A71" w:rsidRPr="00EA6B87">
              <w:rPr>
                <w:lang w:val="el-GR"/>
              </w:rPr>
              <w:t>7</w:t>
            </w:r>
            <w:r w:rsidRPr="00EA6B87">
              <w:rPr>
                <w:lang w:val="el-GR"/>
              </w:rPr>
              <w:t xml:space="preserve"> του ν. 4412/2016 και</w:t>
            </w:r>
            <w:r w:rsidR="00186BF5" w:rsidRPr="00EA6B87">
              <w:rPr>
                <w:lang w:val="el-GR"/>
              </w:rPr>
              <w:t xml:space="preserve"> της Παρ.</w:t>
            </w:r>
            <w:r w:rsidRPr="00EA6B87">
              <w:rPr>
                <w:lang w:val="el-GR"/>
              </w:rPr>
              <w:t xml:space="preserve"> </w:t>
            </w:r>
            <w:r w:rsidRPr="003C04C4">
              <w:rPr>
                <w:b/>
                <w:bCs/>
                <w:color w:val="002060"/>
                <w:lang w:val="el-GR"/>
              </w:rPr>
              <w:fldChar w:fldCharType="begin"/>
            </w:r>
            <w:r w:rsidRPr="003C04C4">
              <w:rPr>
                <w:b/>
                <w:bCs/>
                <w:color w:val="002060"/>
                <w:lang w:val="el-GR"/>
              </w:rPr>
              <w:instrText xml:space="preserve"> REF _Ref496542746 \r \h  \* MERGEFORMAT </w:instrText>
            </w:r>
            <w:r w:rsidRPr="003C04C4">
              <w:rPr>
                <w:b/>
                <w:bCs/>
                <w:color w:val="002060"/>
                <w:lang w:val="el-GR"/>
              </w:rPr>
            </w:r>
            <w:r w:rsidRPr="003C04C4">
              <w:rPr>
                <w:b/>
                <w:bCs/>
                <w:color w:val="002060"/>
                <w:lang w:val="el-GR"/>
              </w:rPr>
              <w:fldChar w:fldCharType="separate"/>
            </w:r>
            <w:r w:rsidR="007D003C">
              <w:rPr>
                <w:b/>
                <w:bCs/>
                <w:color w:val="002060"/>
                <w:lang w:val="el-GR"/>
              </w:rPr>
              <w:t>4.1</w:t>
            </w:r>
            <w:r w:rsidRPr="003C04C4">
              <w:rPr>
                <w:b/>
                <w:bCs/>
                <w:color w:val="002060"/>
                <w:lang w:val="el-GR"/>
              </w:rPr>
              <w:fldChar w:fldCharType="end"/>
            </w:r>
            <w:r w:rsidRPr="00EA6B87">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4D3672">
              <w:rPr>
                <w:lang w:val="el-GR"/>
              </w:rPr>
              <w:t>έντοκων</w:t>
            </w:r>
            <w:r w:rsidRPr="00EA6B87">
              <w:rPr>
                <w:lang w:val="el-GR"/>
              </w:rPr>
              <w:t xml:space="preserve">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3ACDA443" w14:textId="77777777" w:rsidR="001E54F6" w:rsidRPr="00EA6B87" w:rsidRDefault="001E54F6" w:rsidP="00F73DE9">
            <w:pPr>
              <w:pStyle w:val="aff"/>
              <w:numPr>
                <w:ilvl w:val="0"/>
                <w:numId w:val="136"/>
              </w:numPr>
              <w:spacing w:before="120" w:line="360" w:lineRule="auto"/>
              <w:rPr>
                <w:lang w:val="el-GR"/>
              </w:rPr>
            </w:pPr>
            <w:r w:rsidRPr="00EA6B87">
              <w:rPr>
                <w:lang w:val="el-GR"/>
              </w:rPr>
              <w:t xml:space="preserve">Καταβολή </w:t>
            </w:r>
            <w:r w:rsidRPr="00EA6B87">
              <w:rPr>
                <w:b/>
                <w:bCs/>
                <w:lang w:val="el-GR"/>
              </w:rPr>
              <w:t>του υπόλοιπου του συμβατικού τιμήματος</w:t>
            </w:r>
            <w:r w:rsidRPr="00EA6B87">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A10253" w:rsidRPr="00B32624" w14:paraId="6979E6B6" w14:textId="77777777" w:rsidTr="0089046E">
        <w:tc>
          <w:tcPr>
            <w:tcW w:w="456" w:type="dxa"/>
            <w:vAlign w:val="center"/>
          </w:tcPr>
          <w:p w14:paraId="319CE4DD" w14:textId="2692849C" w:rsidR="008575E8" w:rsidRPr="00EA6B87" w:rsidRDefault="000A6EC7" w:rsidP="00F73DE9">
            <w:pPr>
              <w:spacing w:line="360" w:lineRule="auto"/>
              <w:jc w:val="left"/>
              <w:rPr>
                <w:b/>
                <w:lang w:val="el-GR"/>
              </w:rPr>
            </w:pPr>
            <w:bookmarkStart w:id="428" w:name="_Hlk59200699"/>
            <w:r>
              <w:rPr>
                <w:b/>
                <w:lang w:val="el-GR"/>
              </w:rPr>
              <w:t>3</w:t>
            </w:r>
            <w:r w:rsidR="008575E8">
              <w:rPr>
                <w:b/>
                <w:lang w:val="el-GR"/>
              </w:rPr>
              <w:t>)</w:t>
            </w:r>
          </w:p>
        </w:tc>
        <w:tc>
          <w:tcPr>
            <w:tcW w:w="9178" w:type="dxa"/>
            <w:gridSpan w:val="2"/>
          </w:tcPr>
          <w:p w14:paraId="68B8A127" w14:textId="69322A63" w:rsidR="008575E8" w:rsidRPr="00890704" w:rsidRDefault="008575E8" w:rsidP="00160200">
            <w:pPr>
              <w:pStyle w:val="aff"/>
              <w:numPr>
                <w:ilvl w:val="0"/>
                <w:numId w:val="347"/>
              </w:numPr>
              <w:spacing w:before="120" w:line="360" w:lineRule="auto"/>
              <w:rPr>
                <w:lang w:val="el-GR"/>
              </w:rPr>
            </w:pPr>
            <w:r w:rsidRPr="00890704">
              <w:rPr>
                <w:lang w:val="el-GR"/>
              </w:rPr>
              <w:t xml:space="preserve">Χορήγηση έντοκης προκαταβολής μέχρι </w:t>
            </w:r>
            <w:r w:rsidRPr="00160200">
              <w:rPr>
                <w:b/>
                <w:bCs/>
                <w:lang w:val="el-GR"/>
              </w:rPr>
              <w:t xml:space="preserve">ποσοστού </w:t>
            </w:r>
            <w:r w:rsidR="00890704" w:rsidRPr="00160200">
              <w:rPr>
                <w:b/>
                <w:bCs/>
                <w:lang w:val="el-GR"/>
              </w:rPr>
              <w:t xml:space="preserve">τριάντα </w:t>
            </w:r>
            <w:r w:rsidRPr="00160200">
              <w:rPr>
                <w:b/>
                <w:bCs/>
                <w:lang w:val="el-GR"/>
              </w:rPr>
              <w:t>τοις εκατό (</w:t>
            </w:r>
            <w:r w:rsidR="00A10253" w:rsidRPr="00160200">
              <w:rPr>
                <w:b/>
                <w:bCs/>
                <w:lang w:val="el-GR"/>
              </w:rPr>
              <w:t>30</w:t>
            </w:r>
            <w:r w:rsidRPr="00160200">
              <w:rPr>
                <w:b/>
                <w:bCs/>
                <w:lang w:val="el-GR"/>
              </w:rPr>
              <w:t>%)</w:t>
            </w:r>
            <w:r w:rsidRPr="00890704">
              <w:rPr>
                <w:lang w:val="el-GR"/>
              </w:rPr>
              <w:t xml:space="preserve"> του συμβατικού τιμήματος  χωρίς Φ.Π.Α., με την κατάθεση ισόποσης εγγύησης, σύμφωνα με τα οριζόμενα στο άρθρο 72§7 του ν. 4412/2016 και </w:t>
            </w:r>
            <w:hyperlink w:anchor="_Εγγυήσεις_(καλής_εκτέλεσης," w:history="1">
              <w:r w:rsidRPr="00160200">
                <w:rPr>
                  <w:b/>
                  <w:bCs/>
                  <w:color w:val="002060"/>
                  <w:lang w:val="el-GR"/>
                </w:rPr>
                <w:t>4.1</w:t>
              </w:r>
            </w:hyperlink>
            <w:r w:rsidRPr="00890704">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w:t>
            </w:r>
            <w:r w:rsidRPr="00890704">
              <w:rPr>
                <w:lang w:val="el-GR"/>
              </w:rPr>
              <w:lastRenderedPageBreak/>
              <w:t>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0BF317AE" w14:textId="44771537" w:rsidR="004D5525" w:rsidRDefault="004D5525">
            <w:pPr>
              <w:pStyle w:val="aff"/>
              <w:numPr>
                <w:ilvl w:val="0"/>
                <w:numId w:val="347"/>
              </w:numPr>
              <w:spacing w:before="120" w:line="360" w:lineRule="auto"/>
              <w:rPr>
                <w:lang w:val="el-GR"/>
              </w:rPr>
            </w:pPr>
            <w:r w:rsidRPr="004D5525">
              <w:rPr>
                <w:lang w:val="el-GR"/>
              </w:rPr>
              <w:t xml:space="preserve">Απολογιστική καταβολή της συμβατικής αξίας </w:t>
            </w:r>
            <w:r w:rsidR="009925B5">
              <w:rPr>
                <w:lang w:val="el-GR"/>
              </w:rPr>
              <w:t>της</w:t>
            </w:r>
            <w:r w:rsidRPr="004D5525">
              <w:rPr>
                <w:lang w:val="el-GR"/>
              </w:rPr>
              <w:t xml:space="preserve"> Φά</w:t>
            </w:r>
            <w:r w:rsidR="009925B5">
              <w:rPr>
                <w:lang w:val="el-GR"/>
              </w:rPr>
              <w:t>σης</w:t>
            </w:r>
            <w:r w:rsidRPr="004D5525">
              <w:rPr>
                <w:lang w:val="el-GR"/>
              </w:rPr>
              <w:t xml:space="preserve"> </w:t>
            </w:r>
            <w:r w:rsidRPr="00160200">
              <w:rPr>
                <w:b/>
                <w:bCs/>
                <w:lang w:val="el-GR"/>
              </w:rPr>
              <w:t>Φ1</w:t>
            </w:r>
            <w:r w:rsidRPr="004D5525">
              <w:rPr>
                <w:lang w:val="el-GR"/>
              </w:rPr>
              <w:t xml:space="preserve">, μετά την ποσοτική και ποιοτική παραλαβή του συνόλου των παραδοτέων </w:t>
            </w:r>
            <w:r w:rsidR="00F65930">
              <w:rPr>
                <w:lang w:val="el-GR"/>
              </w:rPr>
              <w:t>της</w:t>
            </w:r>
            <w:r>
              <w:rPr>
                <w:lang w:val="el-GR"/>
              </w:rPr>
              <w:t xml:space="preserve"> </w:t>
            </w:r>
            <w:r w:rsidR="008575E8" w:rsidRPr="004D5525">
              <w:rPr>
                <w:lang w:val="el-GR"/>
              </w:rPr>
              <w:t xml:space="preserve">και αφού αφαιρεθεί: </w:t>
            </w:r>
            <w:r w:rsidRPr="001E54F6">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 xml:space="preserve">εν λόγω τμηματική παραλαβή. </w:t>
            </w:r>
          </w:p>
          <w:p w14:paraId="1B4C2D11" w14:textId="76825EC6" w:rsidR="009925B5" w:rsidRPr="001E54F6" w:rsidRDefault="009925B5" w:rsidP="009925B5">
            <w:pPr>
              <w:pStyle w:val="aff"/>
              <w:numPr>
                <w:ilvl w:val="0"/>
                <w:numId w:val="347"/>
              </w:numPr>
              <w:spacing w:before="120" w:line="360" w:lineRule="auto"/>
              <w:rPr>
                <w:lang w:val="el-GR"/>
              </w:rPr>
            </w:pPr>
            <w:r w:rsidRPr="004D5525">
              <w:rPr>
                <w:lang w:val="el-GR"/>
              </w:rPr>
              <w:t xml:space="preserve">Απολογιστική καταβολή της συμβατικής αξίας </w:t>
            </w:r>
            <w:r>
              <w:rPr>
                <w:lang w:val="el-GR"/>
              </w:rPr>
              <w:t>της</w:t>
            </w:r>
            <w:r w:rsidRPr="004D5525">
              <w:rPr>
                <w:lang w:val="el-GR"/>
              </w:rPr>
              <w:t xml:space="preserve"> Φάσ</w:t>
            </w:r>
            <w:r>
              <w:rPr>
                <w:lang w:val="el-GR"/>
              </w:rPr>
              <w:t>ης</w:t>
            </w:r>
            <w:r w:rsidRPr="004D5525">
              <w:rPr>
                <w:lang w:val="el-GR"/>
              </w:rPr>
              <w:t xml:space="preserve"> </w:t>
            </w:r>
            <w:r w:rsidRPr="00AD4482">
              <w:rPr>
                <w:b/>
                <w:bCs/>
                <w:lang w:val="el-GR"/>
              </w:rPr>
              <w:t>Φ2</w:t>
            </w:r>
            <w:r w:rsidRPr="004D5525">
              <w:rPr>
                <w:lang w:val="el-GR"/>
              </w:rPr>
              <w:t xml:space="preserve">, μετά την ποσοτική και ποιοτική παραλαβή του συνόλου των παραδοτέων </w:t>
            </w:r>
            <w:r>
              <w:rPr>
                <w:lang w:val="el-GR"/>
              </w:rPr>
              <w:t xml:space="preserve">τους </w:t>
            </w:r>
            <w:r w:rsidRPr="004D5525">
              <w:rPr>
                <w:lang w:val="el-GR"/>
              </w:rPr>
              <w:t xml:space="preserve">και αφού αφαιρεθεί: </w:t>
            </w:r>
            <w:r w:rsidRPr="001E54F6">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 xml:space="preserve">εν λόγω τμηματική παραλαβή. </w:t>
            </w:r>
          </w:p>
          <w:p w14:paraId="75BA79C0" w14:textId="7DB88A0D" w:rsidR="009925B5" w:rsidRPr="001E54F6" w:rsidRDefault="009925B5" w:rsidP="009925B5">
            <w:pPr>
              <w:pStyle w:val="aff"/>
              <w:numPr>
                <w:ilvl w:val="0"/>
                <w:numId w:val="347"/>
              </w:numPr>
              <w:spacing w:before="120" w:line="360" w:lineRule="auto"/>
              <w:rPr>
                <w:lang w:val="el-GR"/>
              </w:rPr>
            </w:pPr>
            <w:r w:rsidRPr="004D5525">
              <w:rPr>
                <w:lang w:val="el-GR"/>
              </w:rPr>
              <w:t xml:space="preserve">Απολογιστική καταβολή της συμβατικής αξίας </w:t>
            </w:r>
            <w:r>
              <w:rPr>
                <w:lang w:val="el-GR"/>
              </w:rPr>
              <w:t>των</w:t>
            </w:r>
            <w:r w:rsidRPr="004D5525">
              <w:rPr>
                <w:lang w:val="el-GR"/>
              </w:rPr>
              <w:t xml:space="preserve"> Φάσ</w:t>
            </w:r>
            <w:r>
              <w:rPr>
                <w:lang w:val="el-GR"/>
              </w:rPr>
              <w:t>εων</w:t>
            </w:r>
            <w:r w:rsidRPr="004D5525">
              <w:rPr>
                <w:lang w:val="el-GR"/>
              </w:rPr>
              <w:t xml:space="preserve"> </w:t>
            </w:r>
            <w:r w:rsidRPr="00AD4482">
              <w:rPr>
                <w:b/>
                <w:bCs/>
                <w:lang w:val="el-GR"/>
              </w:rPr>
              <w:t>Φ</w:t>
            </w:r>
            <w:r>
              <w:rPr>
                <w:b/>
                <w:bCs/>
                <w:lang w:val="el-GR"/>
              </w:rPr>
              <w:t>3 και Φ4</w:t>
            </w:r>
            <w:r w:rsidRPr="004D5525">
              <w:rPr>
                <w:lang w:val="el-GR"/>
              </w:rPr>
              <w:t xml:space="preserve">, μετά την ποσοτική και ποιοτική παραλαβή του συνόλου των παραδοτέων </w:t>
            </w:r>
            <w:r>
              <w:rPr>
                <w:lang w:val="el-GR"/>
              </w:rPr>
              <w:t xml:space="preserve">τους </w:t>
            </w:r>
            <w:r w:rsidRPr="004D5525">
              <w:rPr>
                <w:lang w:val="el-GR"/>
              </w:rPr>
              <w:t xml:space="preserve">και αφού αφαιρεθεί: </w:t>
            </w:r>
            <w:r w:rsidRPr="001E54F6">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 xml:space="preserve">εν λόγω τμηματική παραλαβή. </w:t>
            </w:r>
          </w:p>
          <w:p w14:paraId="2ABF899A" w14:textId="4207307F" w:rsidR="009925B5" w:rsidRPr="00850B08" w:rsidRDefault="00850B08" w:rsidP="00160200">
            <w:pPr>
              <w:pStyle w:val="aff"/>
              <w:numPr>
                <w:ilvl w:val="0"/>
                <w:numId w:val="347"/>
              </w:numPr>
              <w:spacing w:before="120" w:line="360" w:lineRule="auto"/>
              <w:rPr>
                <w:lang w:val="el-GR"/>
              </w:rPr>
            </w:pPr>
            <w:r w:rsidRPr="00850B08">
              <w:rPr>
                <w:lang w:val="el-GR"/>
              </w:rPr>
              <w:t xml:space="preserve">Απολογιστική καταβολή της αξίας των Παραδοτέων 8.1 έως 8.4 της </w:t>
            </w:r>
            <w:r w:rsidRPr="00160200">
              <w:rPr>
                <w:b/>
                <w:bCs/>
                <w:lang w:val="el-GR"/>
              </w:rPr>
              <w:t>Φάσης 8</w:t>
            </w:r>
            <w:r w:rsidRPr="00850B08">
              <w:rPr>
                <w:lang w:val="el-GR"/>
              </w:rPr>
              <w:t xml:space="preserve">, </w:t>
            </w:r>
            <w:r w:rsidR="009925B5" w:rsidRPr="00850B08">
              <w:rPr>
                <w:lang w:val="el-GR"/>
              </w:rPr>
              <w:t>μετά την ποσοτική και ποιοτική παραλαβή του</w:t>
            </w:r>
            <w:r>
              <w:rPr>
                <w:lang w:val="el-GR"/>
              </w:rPr>
              <w:t>ς</w:t>
            </w:r>
            <w:r w:rsidR="00656B23">
              <w:rPr>
                <w:lang w:val="el-GR"/>
              </w:rPr>
              <w:t xml:space="preserve"> για κάθε διακριτή υπηρεσία της παρ. </w:t>
            </w:r>
            <w:r w:rsidR="00656B23" w:rsidRPr="00212B6E">
              <w:rPr>
                <w:b/>
                <w:bCs/>
                <w:lang w:val="el-GR"/>
              </w:rPr>
              <w:t>6.3</w:t>
            </w:r>
            <w:r w:rsidR="00656B23" w:rsidRPr="009925B5">
              <w:rPr>
                <w:lang w:val="el-GR"/>
              </w:rPr>
              <w:t xml:space="preserve"> «Υπηρεσίες ανάπτυξης και τροποποίησης υφιστάμενου λογισμικού εφαρμογών», </w:t>
            </w:r>
            <w:r w:rsidR="009925B5" w:rsidRPr="00850B08">
              <w:rPr>
                <w:lang w:val="el-GR"/>
              </w:rPr>
              <w:t>σύμφωνα με τη διαδικασία που ορίζεται στην Παρ. 6.3.</w:t>
            </w:r>
            <w:r w:rsidR="00656B23">
              <w:rPr>
                <w:lang w:val="el-GR"/>
              </w:rPr>
              <w:t>5</w:t>
            </w:r>
            <w:r w:rsidR="009925B5" w:rsidRPr="00850B08">
              <w:rPr>
                <w:lang w:val="el-GR"/>
              </w:rPr>
              <w:t xml:space="preserve"> «Διαδικασία παραλαβής των τροποποιήσεων του λογισμικού»,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6B04C467" w14:textId="28DC434B" w:rsidR="008575E8" w:rsidRPr="00890704" w:rsidRDefault="004D5525" w:rsidP="00160200">
            <w:pPr>
              <w:pStyle w:val="aff"/>
              <w:numPr>
                <w:ilvl w:val="0"/>
                <w:numId w:val="347"/>
              </w:numPr>
              <w:spacing w:before="120" w:line="360" w:lineRule="auto"/>
              <w:rPr>
                <w:lang w:val="el-GR"/>
              </w:rPr>
            </w:pPr>
            <w:r w:rsidRPr="001E54F6">
              <w:rPr>
                <w:lang w:val="el-GR"/>
              </w:rPr>
              <w:t xml:space="preserve">Καταβολή </w:t>
            </w:r>
            <w:r w:rsidRPr="004D5525">
              <w:rPr>
                <w:b/>
                <w:bCs/>
                <w:lang w:val="el-GR"/>
              </w:rPr>
              <w:t>του υπόλοιπου του συμβατικού τιμήματος</w:t>
            </w:r>
            <w:r w:rsidRPr="001E54F6">
              <w:rPr>
                <w:lang w:val="el-GR"/>
              </w:rPr>
              <w:t xml:space="preserve">,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w:t>
            </w:r>
            <w:r w:rsidRPr="001E54F6">
              <w:rPr>
                <w:lang w:val="el-GR"/>
              </w:rPr>
              <w:lastRenderedPageBreak/>
              <w:t>χρονικό διάστημα από την ημερομηνία λήψεως της προκαταβολής μέχρι την</w:t>
            </w:r>
            <w:r>
              <w:rPr>
                <w:lang w:val="el-GR"/>
              </w:rPr>
              <w:t xml:space="preserve"> ημερομηνία έκδοσης Απόφασης</w:t>
            </w:r>
            <w:r w:rsidRPr="001E54F6">
              <w:rPr>
                <w:lang w:val="el-GR"/>
              </w:rPr>
              <w:t xml:space="preserve"> </w:t>
            </w:r>
            <w:r>
              <w:rPr>
                <w:lang w:val="el-GR"/>
              </w:rPr>
              <w:t>Ο</w:t>
            </w:r>
            <w:r w:rsidRPr="001E54F6">
              <w:rPr>
                <w:lang w:val="el-GR"/>
              </w:rPr>
              <w:t>ριστική</w:t>
            </w:r>
            <w:r>
              <w:rPr>
                <w:lang w:val="el-GR"/>
              </w:rPr>
              <w:t>ς</w:t>
            </w:r>
            <w:r w:rsidRPr="001E54F6">
              <w:rPr>
                <w:lang w:val="el-GR"/>
              </w:rPr>
              <w:t xml:space="preserve"> </w:t>
            </w:r>
            <w:r>
              <w:rPr>
                <w:lang w:val="el-GR"/>
              </w:rPr>
              <w:t>Π</w:t>
            </w:r>
            <w:r w:rsidRPr="001E54F6">
              <w:rPr>
                <w:lang w:val="el-GR"/>
              </w:rPr>
              <w:t>οσοτική</w:t>
            </w:r>
            <w:r>
              <w:rPr>
                <w:lang w:val="el-GR"/>
              </w:rPr>
              <w:t>ς</w:t>
            </w:r>
            <w:r w:rsidRPr="001E54F6">
              <w:rPr>
                <w:lang w:val="el-GR"/>
              </w:rPr>
              <w:t xml:space="preserve"> και </w:t>
            </w:r>
            <w:r>
              <w:rPr>
                <w:lang w:val="el-GR"/>
              </w:rPr>
              <w:t>Π</w:t>
            </w:r>
            <w:r w:rsidRPr="001E54F6">
              <w:rPr>
                <w:lang w:val="el-GR"/>
              </w:rPr>
              <w:t>οιοτική</w:t>
            </w:r>
            <w:r>
              <w:rPr>
                <w:lang w:val="el-GR"/>
              </w:rPr>
              <w:t>ς</w:t>
            </w:r>
            <w:r w:rsidRPr="001E54F6">
              <w:rPr>
                <w:lang w:val="el-GR"/>
              </w:rPr>
              <w:t xml:space="preserve"> </w:t>
            </w:r>
            <w:r>
              <w:rPr>
                <w:lang w:val="el-GR"/>
              </w:rPr>
              <w:t>Π</w:t>
            </w:r>
            <w:r w:rsidRPr="001E54F6">
              <w:rPr>
                <w:lang w:val="el-GR"/>
              </w:rPr>
              <w:t>αραλαβή</w:t>
            </w:r>
            <w:r>
              <w:rPr>
                <w:lang w:val="el-GR"/>
              </w:rPr>
              <w:t>ς</w:t>
            </w:r>
            <w:r w:rsidRPr="001E54F6">
              <w:rPr>
                <w:lang w:val="el-GR"/>
              </w:rPr>
              <w:t xml:space="preserve"> του Έργου.</w:t>
            </w:r>
            <w:r w:rsidRPr="004D5525" w:rsidDel="004D5525">
              <w:rPr>
                <w:highlight w:val="yellow"/>
                <w:lang w:val="el-GR"/>
              </w:rPr>
              <w:t xml:space="preserve"> </w:t>
            </w:r>
          </w:p>
        </w:tc>
      </w:tr>
      <w:tr w:rsidR="00890704" w:rsidRPr="00B32624" w14:paraId="254579BA" w14:textId="77777777" w:rsidTr="0089046E">
        <w:tc>
          <w:tcPr>
            <w:tcW w:w="456" w:type="dxa"/>
            <w:vAlign w:val="center"/>
          </w:tcPr>
          <w:p w14:paraId="5FDD9CF6" w14:textId="41442AAB" w:rsidR="00890704" w:rsidRDefault="00890704" w:rsidP="00890704">
            <w:pPr>
              <w:spacing w:line="360" w:lineRule="auto"/>
              <w:jc w:val="left"/>
              <w:rPr>
                <w:b/>
                <w:lang w:val="el-GR"/>
              </w:rPr>
            </w:pPr>
            <w:r>
              <w:rPr>
                <w:b/>
                <w:lang w:val="el-GR"/>
              </w:rPr>
              <w:lastRenderedPageBreak/>
              <w:t>4</w:t>
            </w:r>
          </w:p>
        </w:tc>
        <w:tc>
          <w:tcPr>
            <w:tcW w:w="9178" w:type="dxa"/>
            <w:gridSpan w:val="2"/>
          </w:tcPr>
          <w:p w14:paraId="43A1F34F" w14:textId="0526BDBF" w:rsidR="00890704" w:rsidRDefault="00890704" w:rsidP="00656B23">
            <w:pPr>
              <w:pStyle w:val="aff"/>
              <w:numPr>
                <w:ilvl w:val="0"/>
                <w:numId w:val="348"/>
              </w:numPr>
              <w:spacing w:before="120" w:line="360" w:lineRule="auto"/>
              <w:rPr>
                <w:lang w:val="el-GR"/>
              </w:rPr>
            </w:pPr>
            <w:r w:rsidRPr="00890704">
              <w:rPr>
                <w:lang w:val="el-GR"/>
              </w:rPr>
              <w:t>Απολογιστική καταβολή της συμβατικής αξίας τ</w:t>
            </w:r>
            <w:r w:rsidR="00081DCC">
              <w:rPr>
                <w:lang w:val="el-GR"/>
              </w:rPr>
              <w:t>ων</w:t>
            </w:r>
            <w:r w:rsidRPr="00890704">
              <w:rPr>
                <w:lang w:val="el-GR"/>
              </w:rPr>
              <w:t xml:space="preserve"> </w:t>
            </w:r>
            <w:r w:rsidRPr="00160200">
              <w:rPr>
                <w:b/>
                <w:bCs/>
                <w:lang w:val="el-GR"/>
              </w:rPr>
              <w:t>Φάσ</w:t>
            </w:r>
            <w:r w:rsidR="00081DCC" w:rsidRPr="00160200">
              <w:rPr>
                <w:b/>
                <w:bCs/>
                <w:lang w:val="el-GR"/>
              </w:rPr>
              <w:t>εων Φ1 και Φ2</w:t>
            </w:r>
            <w:r w:rsidRPr="00890704">
              <w:rPr>
                <w:lang w:val="el-GR"/>
              </w:rPr>
              <w:t xml:space="preserve">, μετά την ποσοτική και ποιοτική παραλαβή του συνόλου των παραδοτέων </w:t>
            </w:r>
            <w:r w:rsidR="00081DCC">
              <w:rPr>
                <w:lang w:val="el-GR"/>
              </w:rPr>
              <w:t>τους.</w:t>
            </w:r>
          </w:p>
          <w:p w14:paraId="4AB202E4" w14:textId="167502DA" w:rsidR="00656B23" w:rsidRPr="00656B23" w:rsidRDefault="00656B23" w:rsidP="0009692D">
            <w:pPr>
              <w:pStyle w:val="aff"/>
              <w:numPr>
                <w:ilvl w:val="0"/>
                <w:numId w:val="348"/>
              </w:numPr>
              <w:spacing w:before="120" w:line="360" w:lineRule="auto"/>
              <w:rPr>
                <w:lang w:val="el-GR"/>
              </w:rPr>
            </w:pPr>
            <w:r w:rsidRPr="00656B23">
              <w:rPr>
                <w:lang w:val="el-GR"/>
              </w:rPr>
              <w:t xml:space="preserve">Απολογιστική καταβολή της αξίας των Παραδοτέων 8.1 έως 8.4 της </w:t>
            </w:r>
            <w:r w:rsidRPr="00656B23">
              <w:rPr>
                <w:b/>
                <w:bCs/>
                <w:lang w:val="el-GR"/>
              </w:rPr>
              <w:t>Φάσης 8</w:t>
            </w:r>
            <w:r w:rsidRPr="00656B23">
              <w:rPr>
                <w:lang w:val="el-GR"/>
              </w:rPr>
              <w:t xml:space="preserve">, μετά την ποσοτική και ποιοτική παραλαβή τους για κάθε διακριτή υπηρεσία της παρ. </w:t>
            </w:r>
            <w:r w:rsidRPr="00656B23">
              <w:rPr>
                <w:b/>
                <w:bCs/>
                <w:lang w:val="el-GR"/>
              </w:rPr>
              <w:t>6.3</w:t>
            </w:r>
            <w:r w:rsidRPr="00656B23">
              <w:rPr>
                <w:lang w:val="el-GR"/>
              </w:rPr>
              <w:t xml:space="preserve"> «Υπηρεσίες ανάπτυξης και τροποποίησης υφιστάμενου λογισμικού εφαρμογών», σύμφωνα με τη διαδικασία που ορίζεται στην Παρ. 6.3.5 «Διαδικασία παραλαβής των τροποποιήσεων του λογισμικού»</w:t>
            </w:r>
            <w:r>
              <w:rPr>
                <w:lang w:val="el-GR"/>
              </w:rPr>
              <w:t>.</w:t>
            </w:r>
          </w:p>
          <w:p w14:paraId="53DB75DD" w14:textId="1086BB24" w:rsidR="00890704" w:rsidRPr="00890704" w:rsidRDefault="004D5525" w:rsidP="00160200">
            <w:pPr>
              <w:numPr>
                <w:ilvl w:val="0"/>
                <w:numId w:val="348"/>
              </w:numPr>
              <w:spacing w:before="120" w:line="360" w:lineRule="auto"/>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w:t>
            </w:r>
            <w:r w:rsidR="00890704" w:rsidRPr="00890704">
              <w:rPr>
                <w:lang w:val="el-GR"/>
              </w:rPr>
              <w:t>μετά την οριστική ποσοτική και ποιοτική παραλαβή του συνόλου του Έργου.</w:t>
            </w:r>
          </w:p>
        </w:tc>
      </w:tr>
      <w:bookmarkEnd w:id="428"/>
    </w:tbl>
    <w:p w14:paraId="23E98ABF" w14:textId="77777777" w:rsidR="001E54F6" w:rsidRPr="00EA6B87" w:rsidRDefault="001E54F6" w:rsidP="00F73DE9">
      <w:pPr>
        <w:spacing w:line="360" w:lineRule="auto"/>
        <w:rPr>
          <w:b/>
          <w:lang w:val="el-GR"/>
        </w:rPr>
      </w:pPr>
    </w:p>
    <w:p w14:paraId="517C7CA7" w14:textId="77777777" w:rsidR="0068732F" w:rsidRPr="00EA6B87" w:rsidRDefault="0068732F" w:rsidP="00F73DE9">
      <w:pPr>
        <w:tabs>
          <w:tab w:val="left" w:pos="426"/>
        </w:tabs>
        <w:spacing w:line="360" w:lineRule="auto"/>
        <w:ind w:left="426" w:hanging="426"/>
        <w:rPr>
          <w:lang w:val="el-GR"/>
        </w:rPr>
      </w:pPr>
      <w:bookmarkStart w:id="429" w:name="_Hlk126506700"/>
      <w:r w:rsidRPr="00EA6B87">
        <w:rPr>
          <w:lang w:val="el-GR"/>
        </w:rPr>
        <w:t xml:space="preserve">Επισημαίνεται ότι η παραπάνω προκαταβολή δύναται να χορηγηθεί και τμηματικά. </w:t>
      </w:r>
    </w:p>
    <w:bookmarkEnd w:id="429"/>
    <w:p w14:paraId="2FC70682" w14:textId="77777777" w:rsidR="008338F0" w:rsidRPr="00EA6B87" w:rsidRDefault="003355E7" w:rsidP="00F73DE9">
      <w:pPr>
        <w:spacing w:line="360" w:lineRule="auto"/>
        <w:rPr>
          <w:color w:val="FFFF00"/>
          <w:lang w:val="el-GR"/>
        </w:rPr>
      </w:pPr>
      <w:r w:rsidRPr="00EA6B87">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EA6B87">
        <w:rPr>
          <w:color w:val="FFFF00"/>
          <w:lang w:val="el-GR"/>
        </w:rPr>
        <w:t xml:space="preserve"> </w:t>
      </w:r>
    </w:p>
    <w:p w14:paraId="01517C07" w14:textId="01EA4FA0" w:rsidR="00AB0E23" w:rsidRPr="00EA6B87" w:rsidRDefault="003355E7" w:rsidP="00F73DE9">
      <w:pPr>
        <w:spacing w:line="360" w:lineRule="auto"/>
        <w:rPr>
          <w:lang w:val="el-GR" w:eastAsia="el-GR"/>
        </w:rPr>
      </w:pPr>
      <w:r w:rsidRPr="00EA6B87">
        <w:rPr>
          <w:lang w:val="el-GR"/>
        </w:rPr>
        <w:t xml:space="preserve">5.1.2. </w:t>
      </w:r>
      <w:r w:rsidR="00B33CC1">
        <w:rPr>
          <w:lang w:val="el-GR"/>
        </w:rPr>
        <w:t>Τον</w:t>
      </w:r>
      <w:r w:rsidR="00B33CC1" w:rsidRPr="00EA6B87">
        <w:rPr>
          <w:lang w:val="el-GR"/>
        </w:rPr>
        <w:t xml:space="preserve"> </w:t>
      </w:r>
      <w:r w:rsidRPr="00EA6B87">
        <w:rPr>
          <w:lang w:val="el-GR"/>
        </w:rPr>
        <w:t xml:space="preserve">Ανάδοχο βαρύνουν </w:t>
      </w:r>
      <w:r w:rsidRPr="00EA6B87">
        <w:rPr>
          <w:lang w:val="el-GR" w:eastAsia="el-GR"/>
        </w:rPr>
        <w:t xml:space="preserve">οι υπέρ τρίτων κρατήσεις, </w:t>
      </w:r>
      <w:r w:rsidR="00B33CC1">
        <w:rPr>
          <w:lang w:val="el-GR" w:eastAsia="el-GR"/>
        </w:rPr>
        <w:t>καθώ</w:t>
      </w:r>
      <w:r w:rsidRPr="00EA6B87">
        <w:rPr>
          <w:lang w:val="el-GR" w:eastAsia="el-GR"/>
        </w:rPr>
        <w:t xml:space="preserve">ς και κάθε άλλη επιβάρυνση, σύμφωνα με την κείμενη νομοθεσία, μη συμπεριλαμβανομένου Φ.Π.Α., </w:t>
      </w:r>
      <w:bookmarkStart w:id="430" w:name="_Hlk126506906"/>
      <w:r w:rsidR="00AB0E23" w:rsidRPr="00EA6B87">
        <w:rPr>
          <w:lang w:val="el-GR" w:eastAsia="el-GR"/>
        </w:rPr>
        <w:t xml:space="preserve">για την </w:t>
      </w:r>
      <w:r w:rsidR="005A402F" w:rsidRPr="00EA6B87">
        <w:rPr>
          <w:lang w:val="el-GR" w:eastAsia="el-GR"/>
        </w:rPr>
        <w:t xml:space="preserve">παροχή των υπηρεσιών </w:t>
      </w:r>
      <w:bookmarkEnd w:id="430"/>
      <w:r w:rsidRPr="00EA6B87">
        <w:rPr>
          <w:lang w:val="el-GR" w:eastAsia="el-GR"/>
        </w:rPr>
        <w:t>στον τόπο και με τον τρόπο που προβλέπεται στα έγγραφα της σύμβασης.</w:t>
      </w:r>
    </w:p>
    <w:p w14:paraId="2E0FC101" w14:textId="7EBF2F73" w:rsidR="008338F0" w:rsidRPr="00EA6B87" w:rsidRDefault="003355E7" w:rsidP="00F73DE9">
      <w:pPr>
        <w:spacing w:line="360" w:lineRule="auto"/>
        <w:rPr>
          <w:lang w:val="el-GR"/>
        </w:rPr>
      </w:pPr>
      <w:r w:rsidRPr="00EA6B87">
        <w:rPr>
          <w:lang w:val="el-GR" w:eastAsia="el-GR"/>
        </w:rPr>
        <w:t xml:space="preserve">Ιδίως βαρύνεται με τις </w:t>
      </w:r>
      <w:r w:rsidRPr="00EA6B87">
        <w:rPr>
          <w:lang w:val="el-GR"/>
        </w:rPr>
        <w:t>ακόλουθες κρατήσεις:</w:t>
      </w:r>
    </w:p>
    <w:p w14:paraId="2DAB5BAE" w14:textId="2CF6F10C" w:rsidR="00E97E4D" w:rsidRPr="00EA6B87" w:rsidRDefault="00E4164C" w:rsidP="00F73DE9">
      <w:pPr>
        <w:spacing w:line="360" w:lineRule="auto"/>
        <w:rPr>
          <w:lang w:val="el-GR"/>
        </w:rPr>
      </w:pPr>
      <w:bookmarkStart w:id="431" w:name="_Hlk126506986"/>
      <w:bookmarkStart w:id="432" w:name="_Hlk118712168"/>
      <w:r w:rsidRPr="00EA6B87">
        <w:rPr>
          <w:lang w:val="el-GR"/>
        </w:rPr>
        <w:t xml:space="preserve">α) </w:t>
      </w:r>
      <w:r w:rsidR="00E97E4D" w:rsidRPr="00EA6B87">
        <w:rPr>
          <w:lang w:val="el-GR"/>
        </w:rPr>
        <w:t xml:space="preserve">Κράτηση ύψους 0,1% </w:t>
      </w:r>
      <w:r w:rsidR="00B33CC1">
        <w:rPr>
          <w:lang w:val="el-GR"/>
        </w:rPr>
        <w:t>η οποία</w:t>
      </w:r>
      <w:r w:rsidR="00E97E4D" w:rsidRPr="00EA6B87">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A6B87" w:rsidRDefault="00E97E4D" w:rsidP="00F73DE9">
      <w:pPr>
        <w:spacing w:line="360" w:lineRule="auto"/>
        <w:rPr>
          <w:lang w:val="el-GR"/>
        </w:rPr>
      </w:pPr>
      <w:r w:rsidRPr="00EA6B87">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EA6B87" w:rsidRDefault="00E97E4D" w:rsidP="00F73DE9">
      <w:pPr>
        <w:spacing w:line="360" w:lineRule="auto"/>
        <w:rPr>
          <w:lang w:val="el-GR"/>
        </w:rPr>
      </w:pPr>
      <w:r w:rsidRPr="00EA6B87">
        <w:rPr>
          <w:lang w:val="el-GR"/>
        </w:rPr>
        <w:t>Τράπεζα της Ελλάδας:</w:t>
      </w:r>
      <w:r w:rsidR="00DF776D" w:rsidRPr="00EA6B87">
        <w:rPr>
          <w:lang w:val="el-GR"/>
        </w:rPr>
        <w:t xml:space="preserve"> </w:t>
      </w:r>
      <w:r w:rsidRPr="00EA6B87">
        <w:rPr>
          <w:lang w:val="el-GR"/>
        </w:rPr>
        <w:t>ΙΒΑΝ GR 2001000240000000026180286</w:t>
      </w:r>
    </w:p>
    <w:p w14:paraId="20631C0C" w14:textId="531CA2D1" w:rsidR="00B53859" w:rsidRPr="00EA6B87" w:rsidRDefault="00E97E4D" w:rsidP="00F73DE9">
      <w:pPr>
        <w:spacing w:line="360" w:lineRule="auto"/>
        <w:rPr>
          <w:lang w:val="el-GR"/>
        </w:rPr>
      </w:pPr>
      <w:r w:rsidRPr="00EA6B87">
        <w:rPr>
          <w:lang w:val="el-GR"/>
        </w:rPr>
        <w:t>Τράπεζα ΠΕΙΡΑΙΩΣ:</w:t>
      </w:r>
      <w:r w:rsidR="00DF776D" w:rsidRPr="00EA6B87">
        <w:rPr>
          <w:lang w:val="el-GR"/>
        </w:rPr>
        <w:t xml:space="preserve">  </w:t>
      </w:r>
      <w:r w:rsidRPr="00EA6B87">
        <w:rPr>
          <w:lang w:val="el-GR"/>
        </w:rPr>
        <w:t>ΙΒΑΝ GR 1901721360005136088985432</w:t>
      </w:r>
      <w:bookmarkEnd w:id="431"/>
    </w:p>
    <w:bookmarkEnd w:id="432"/>
    <w:p w14:paraId="4DA4C02E" w14:textId="77777777" w:rsidR="00E97E4D" w:rsidRPr="00EA6B87" w:rsidRDefault="00E97E4D" w:rsidP="00F73DE9">
      <w:pPr>
        <w:spacing w:line="360" w:lineRule="auto"/>
        <w:rPr>
          <w:lang w:val="el-GR"/>
        </w:rPr>
      </w:pPr>
    </w:p>
    <w:p w14:paraId="2D11323E" w14:textId="77777777" w:rsidR="008E30E2" w:rsidRPr="00EA6B87" w:rsidRDefault="003355E7" w:rsidP="00F73DE9">
      <w:pPr>
        <w:spacing w:line="360" w:lineRule="auto"/>
        <w:rPr>
          <w:lang w:val="el-GR"/>
        </w:rPr>
      </w:pPr>
      <w:r w:rsidRPr="00EA6B87">
        <w:rPr>
          <w:lang w:val="el-GR"/>
        </w:rPr>
        <w:t xml:space="preserve">β) Κράτηση ύψους 0,02% υπέρ </w:t>
      </w:r>
      <w:r w:rsidR="00BB5BD6" w:rsidRPr="00EA6B8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w:t>
      </w:r>
      <w:r w:rsidR="00BB5BD6" w:rsidRPr="00EA6B87">
        <w:rPr>
          <w:lang w:val="el-GR"/>
        </w:rPr>
        <w:lastRenderedPageBreak/>
        <w:t>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EA6B87">
        <w:rPr>
          <w:lang w:val="el-GR"/>
        </w:rPr>
        <w:t xml:space="preserve"> Μέχρι την έκδοση της κοινής απόφασης της παρ. 6 του άρθρου 36 του ν. 4412/2016, η ως άνω κράτηση δεν επιβάλλεται.</w:t>
      </w:r>
    </w:p>
    <w:p w14:paraId="4475FA63" w14:textId="77777777" w:rsidR="006D30AC" w:rsidRPr="00EA6B87" w:rsidRDefault="006D30AC" w:rsidP="00F73DE9">
      <w:pPr>
        <w:spacing w:line="360" w:lineRule="auto"/>
        <w:rPr>
          <w:lang w:val="el-GR"/>
        </w:rPr>
      </w:pPr>
    </w:p>
    <w:p w14:paraId="624CB4C1" w14:textId="334A4CED" w:rsidR="008338F0" w:rsidRDefault="003355E7" w:rsidP="00F73DE9">
      <w:pPr>
        <w:spacing w:line="360" w:lineRule="auto"/>
        <w:rPr>
          <w:lang w:val="el-GR"/>
        </w:rPr>
      </w:pPr>
      <w:r w:rsidRPr="00EA6B87">
        <w:rPr>
          <w:lang w:val="el-GR"/>
        </w:rPr>
        <w:t>Οι υπέρ τρίτων κρατήσεις υπόκεινται στο εκάστοτε ισχύον αναλογικό τέλος χαρτοσήμου και στην επ’ αυτού εισφορά υπέρ ΟΓΑ.</w:t>
      </w:r>
    </w:p>
    <w:p w14:paraId="4BFB2E5F" w14:textId="7DA2D5C8" w:rsidR="00B33CC1" w:rsidRDefault="00B33CC1" w:rsidP="00F73DE9">
      <w:pPr>
        <w:spacing w:line="360" w:lineRule="auto"/>
        <w:rPr>
          <w:lang w:val="el-GR"/>
        </w:rPr>
      </w:pPr>
      <w:r>
        <w:rPr>
          <w:lang w:val="el-GR"/>
        </w:rPr>
        <w:t>5.1.3. Σε περίπτωση υποβολής ηλεκτρονικού τιμολογίου, ο ανάδοχος συμπληρώνει στο πεδίο ΒΤ-11: Στοιχείο αναφοράς αγαθού του Εθνικού</w:t>
      </w:r>
      <w:r w:rsidR="00E91C99">
        <w:rPr>
          <w:lang w:val="el-GR"/>
        </w:rPr>
        <w:t xml:space="preserve"> Μορφότυπου</w:t>
      </w:r>
      <w:r>
        <w:rPr>
          <w:lang w:val="el-GR"/>
        </w:rPr>
        <w:t xml:space="preserve"> Ηλεκτρονικού Τιμολογίου</w:t>
      </w:r>
      <w:r>
        <w:rPr>
          <w:rStyle w:val="ab"/>
          <w:lang w:val="el-GR"/>
        </w:rPr>
        <w:footnoteReference w:id="32"/>
      </w:r>
      <w:r>
        <w:rPr>
          <w:lang w:val="el-GR"/>
        </w:rPr>
        <w:t>:</w:t>
      </w:r>
    </w:p>
    <w:p w14:paraId="6D7AE945" w14:textId="6E2523E4" w:rsidR="00B33CC1" w:rsidRPr="00B33CC1" w:rsidRDefault="00B33CC1" w:rsidP="00F73DE9">
      <w:pPr>
        <w:pStyle w:val="aff"/>
        <w:numPr>
          <w:ilvl w:val="0"/>
          <w:numId w:val="9"/>
        </w:numPr>
        <w:spacing w:line="360" w:lineRule="auto"/>
        <w:rPr>
          <w:lang w:val="el-GR"/>
        </w:rPr>
      </w:pPr>
      <w:r>
        <w:rPr>
          <w:lang w:val="el-GR"/>
        </w:rPr>
        <w:t>«τον κωδικοποιημένο Ενάριθμο»</w:t>
      </w:r>
    </w:p>
    <w:p w14:paraId="4891CF5F" w14:textId="77777777" w:rsidR="00B33CC1" w:rsidRPr="00EA6B87" w:rsidRDefault="00B33CC1" w:rsidP="00F73DE9">
      <w:pPr>
        <w:spacing w:line="360" w:lineRule="auto"/>
        <w:rPr>
          <w:lang w:val="el-GR"/>
        </w:rPr>
      </w:pPr>
    </w:p>
    <w:p w14:paraId="33BF2D83" w14:textId="77777777" w:rsidR="00253F52" w:rsidRPr="00EA6B87" w:rsidRDefault="00253F52" w:rsidP="00F73DE9">
      <w:pPr>
        <w:suppressAutoHyphens w:val="0"/>
        <w:spacing w:after="0" w:line="360" w:lineRule="auto"/>
        <w:jc w:val="left"/>
        <w:rPr>
          <w:lang w:val="el-GR"/>
        </w:rPr>
      </w:pPr>
      <w:r w:rsidRPr="00EA6B87">
        <w:rPr>
          <w:lang w:val="el-GR"/>
        </w:rPr>
        <w:br w:type="page"/>
      </w:r>
    </w:p>
    <w:p w14:paraId="4841D135" w14:textId="77777777" w:rsidR="00AB0E23" w:rsidRPr="00EA6B87" w:rsidRDefault="00AB0E23" w:rsidP="00F73DE9">
      <w:pPr>
        <w:spacing w:line="360" w:lineRule="auto"/>
        <w:rPr>
          <w:lang w:val="el-GR"/>
        </w:rPr>
      </w:pPr>
    </w:p>
    <w:p w14:paraId="2003B732" w14:textId="77777777" w:rsidR="008338F0" w:rsidRPr="00EA6B87" w:rsidRDefault="00331981" w:rsidP="00F73DE9">
      <w:pPr>
        <w:pStyle w:val="2"/>
        <w:spacing w:line="360" w:lineRule="auto"/>
        <w:rPr>
          <w:rFonts w:cs="Tahoma"/>
          <w:lang w:val="el-GR"/>
        </w:rPr>
      </w:pPr>
      <w:bookmarkStart w:id="433" w:name="_Κήρυξη_οικονομικού_φορέα"/>
      <w:bookmarkEnd w:id="433"/>
      <w:r w:rsidRPr="00EA6B87">
        <w:rPr>
          <w:rFonts w:cs="Tahoma"/>
          <w:lang w:val="el-GR"/>
        </w:rPr>
        <w:tab/>
      </w:r>
      <w:bookmarkStart w:id="434" w:name="_Ref496607484"/>
      <w:bookmarkStart w:id="435" w:name="_Toc97194326"/>
      <w:bookmarkStart w:id="436" w:name="_Toc97194460"/>
      <w:bookmarkStart w:id="437" w:name="_Toc177459237"/>
      <w:r w:rsidRPr="00EA6B87">
        <w:rPr>
          <w:rFonts w:cs="Tahoma"/>
          <w:lang w:val="el-GR"/>
        </w:rPr>
        <w:t>Κήρυξη οικονομικού φορέα έ</w:t>
      </w:r>
      <w:r w:rsidR="003355E7" w:rsidRPr="00EA6B87">
        <w:rPr>
          <w:rFonts w:cs="Tahoma"/>
          <w:lang w:val="el-GR"/>
        </w:rPr>
        <w:t>κπτ</w:t>
      </w:r>
      <w:r w:rsidRPr="00EA6B87">
        <w:rPr>
          <w:rFonts w:cs="Tahoma"/>
          <w:lang w:val="el-GR"/>
        </w:rPr>
        <w:t>ω</w:t>
      </w:r>
      <w:r w:rsidR="003355E7" w:rsidRPr="00EA6B87">
        <w:rPr>
          <w:rFonts w:cs="Tahoma"/>
          <w:lang w:val="el-GR"/>
        </w:rPr>
        <w:t>του - Κυρώσεις</w:t>
      </w:r>
      <w:bookmarkEnd w:id="434"/>
      <w:bookmarkEnd w:id="435"/>
      <w:bookmarkEnd w:id="436"/>
      <w:bookmarkEnd w:id="437"/>
      <w:r w:rsidR="003355E7" w:rsidRPr="00EA6B87">
        <w:rPr>
          <w:rFonts w:cs="Tahoma"/>
          <w:lang w:val="el-GR"/>
        </w:rPr>
        <w:t xml:space="preserve"> </w:t>
      </w:r>
    </w:p>
    <w:p w14:paraId="4997C3F1" w14:textId="17CF9BFE" w:rsidR="008338F0" w:rsidRPr="00EA6B87" w:rsidRDefault="003355E7" w:rsidP="00F73DE9">
      <w:pPr>
        <w:suppressAutoHyphens w:val="0"/>
        <w:autoSpaceDE w:val="0"/>
        <w:spacing w:line="360" w:lineRule="auto"/>
        <w:rPr>
          <w:rFonts w:eastAsia="SimSun"/>
          <w:color w:val="5B9BD5"/>
          <w:spacing w:val="5"/>
          <w:lang w:val="el-GR"/>
        </w:rPr>
      </w:pPr>
      <w:bookmarkStart w:id="438" w:name="_Hlk118484476"/>
      <w:r w:rsidRPr="00EA6B87">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EA6B87">
        <w:rPr>
          <w:rFonts w:eastAsia="SimSun"/>
          <w:lang w:val="el-GR"/>
        </w:rPr>
        <w:t>:</w:t>
      </w:r>
    </w:p>
    <w:p w14:paraId="5E44D907" w14:textId="77777777" w:rsidR="002F345D" w:rsidRPr="00EA6B87" w:rsidRDefault="002F345D" w:rsidP="00F73DE9">
      <w:pPr>
        <w:suppressAutoHyphens w:val="0"/>
        <w:autoSpaceDE w:val="0"/>
        <w:spacing w:line="360" w:lineRule="auto"/>
        <w:rPr>
          <w:rFonts w:eastAsia="SimSun"/>
          <w:lang w:val="el-GR"/>
        </w:rPr>
      </w:pPr>
      <w:r w:rsidRPr="00EA6B87">
        <w:rPr>
          <w:rFonts w:eastAsia="SimSun"/>
          <w:lang w:val="el-GR"/>
        </w:rPr>
        <w:t>α) στην περίπτωση της παρ. 7 του άρθρου 105 περί κατακύρωσης και σύναψης σύμβασης</w:t>
      </w:r>
    </w:p>
    <w:p w14:paraId="1246D1A4" w14:textId="77777777" w:rsidR="002F345D" w:rsidRPr="00EA6B87" w:rsidRDefault="002F345D" w:rsidP="00F73DE9">
      <w:pPr>
        <w:suppressAutoHyphens w:val="0"/>
        <w:autoSpaceDE w:val="0"/>
        <w:spacing w:line="360" w:lineRule="auto"/>
        <w:rPr>
          <w:rFonts w:eastAsia="SimSun"/>
          <w:lang w:val="el-GR"/>
        </w:rPr>
      </w:pPr>
      <w:r w:rsidRPr="00EA6B87">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4D519B2" w:rsidR="002F345D" w:rsidRPr="00EA6B87" w:rsidRDefault="002F345D" w:rsidP="00F73DE9">
      <w:pPr>
        <w:suppressAutoHyphens w:val="0"/>
        <w:autoSpaceDE w:val="0"/>
        <w:spacing w:line="360" w:lineRule="auto"/>
        <w:rPr>
          <w:rFonts w:eastAsia="SimSun"/>
          <w:lang w:val="el-GR"/>
        </w:rPr>
      </w:pPr>
      <w:r w:rsidRPr="00EA6B87">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B33CC1">
        <w:rPr>
          <w:rFonts w:eastAsia="SimSun"/>
          <w:lang w:val="el-GR"/>
        </w:rPr>
        <w:t>χορηγήθηκε</w:t>
      </w:r>
      <w:r w:rsidRPr="00EA6B87">
        <w:rPr>
          <w:rFonts w:eastAsia="SimSun"/>
          <w:lang w:val="el-GR"/>
        </w:rPr>
        <w:t xml:space="preserve">, σύμφωνα με τα </w:t>
      </w:r>
      <w:r w:rsidR="00B33CC1">
        <w:rPr>
          <w:rFonts w:eastAsia="SimSun"/>
          <w:lang w:val="el-GR"/>
        </w:rPr>
        <w:t>προβλεπόμενα</w:t>
      </w:r>
      <w:r w:rsidRPr="00EA6B87">
        <w:rPr>
          <w:rFonts w:eastAsia="SimSun"/>
          <w:lang w:val="el-GR"/>
        </w:rPr>
        <w:t xml:space="preserve"> στο άρθρο 217 περί διάρκειας </w:t>
      </w:r>
      <w:r w:rsidR="00B33CC1">
        <w:rPr>
          <w:rFonts w:eastAsia="SimSun"/>
          <w:lang w:val="el-GR"/>
        </w:rPr>
        <w:t xml:space="preserve">της </w:t>
      </w:r>
      <w:r w:rsidRPr="00EA6B87">
        <w:rPr>
          <w:rFonts w:eastAsia="SimSun"/>
          <w:lang w:val="el-GR"/>
        </w:rPr>
        <w:t>σύμβασης παροχής υπηρεσίας με την επιφύλαξη της επόμενης παραγράφου.</w:t>
      </w:r>
    </w:p>
    <w:p w14:paraId="0F83E059" w14:textId="307506EC" w:rsidR="002F345D" w:rsidRPr="00EA6B87" w:rsidRDefault="002F345D" w:rsidP="00F73DE9">
      <w:pPr>
        <w:suppressAutoHyphens w:val="0"/>
        <w:autoSpaceDE w:val="0"/>
        <w:spacing w:line="360" w:lineRule="auto"/>
        <w:rPr>
          <w:rFonts w:eastAsia="SimSun"/>
          <w:lang w:val="el-GR"/>
        </w:rPr>
      </w:pPr>
      <w:r w:rsidRPr="00EA6B87">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B33CC1">
        <w:rPr>
          <w:rFonts w:eastAsia="SimSun"/>
          <w:lang w:val="el-GR"/>
        </w:rPr>
        <w:t xml:space="preserve">στην </w:t>
      </w:r>
      <w:r w:rsidRPr="00EA6B87">
        <w:rPr>
          <w:rFonts w:eastAsia="SimSun"/>
          <w:lang w:val="el-GR"/>
        </w:rPr>
        <w:t xml:space="preserve"> οποία μνημονεύει τις διατάξεις του άρθρου 203 του ν. 4412/2016</w:t>
      </w:r>
      <w:r w:rsidR="00DF776D" w:rsidRPr="00EA6B87">
        <w:rPr>
          <w:rFonts w:eastAsia="SimSun"/>
          <w:lang w:val="el-GR"/>
        </w:rPr>
        <w:t xml:space="preserve"> </w:t>
      </w:r>
      <w:r w:rsidRPr="00EA6B87">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39" w:name="_Hlk126507153"/>
      <w:r w:rsidRPr="00EA6B87">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EA6B87">
        <w:rPr>
          <w:lang w:val="el-GR"/>
        </w:rPr>
        <w:t xml:space="preserve"> </w:t>
      </w:r>
      <w:r w:rsidRPr="00EA6B87">
        <w:rPr>
          <w:rFonts w:eastAsia="SimSun"/>
          <w:lang w:val="el-GR"/>
        </w:rPr>
        <w:t xml:space="preserve">Αν η προθεσμία, που </w:t>
      </w:r>
      <w:r w:rsidR="00B33CC1">
        <w:rPr>
          <w:rFonts w:eastAsia="SimSun"/>
          <w:lang w:val="el-GR"/>
        </w:rPr>
        <w:t>τάχθηκε</w:t>
      </w:r>
      <w:r w:rsidRPr="00EA6B87">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39"/>
    </w:p>
    <w:p w14:paraId="514280BC" w14:textId="7AA6F44E" w:rsidR="002F345D" w:rsidRPr="00EA6B87" w:rsidRDefault="002F345D" w:rsidP="00F73DE9">
      <w:pPr>
        <w:suppressAutoHyphens w:val="0"/>
        <w:autoSpaceDE w:val="0"/>
        <w:spacing w:line="360" w:lineRule="auto"/>
        <w:rPr>
          <w:rFonts w:eastAsia="SimSun"/>
          <w:lang w:val="el-GR"/>
        </w:rPr>
      </w:pPr>
      <w:r w:rsidRPr="00EA6B87">
        <w:rPr>
          <w:rFonts w:eastAsia="SimSun"/>
          <w:lang w:val="el-GR"/>
        </w:rPr>
        <w:t xml:space="preserve">Ο ανάδοχος δεν κηρύσσεται έκπτωτος για λόγους που </w:t>
      </w:r>
      <w:r w:rsidR="00B33CC1">
        <w:rPr>
          <w:rFonts w:eastAsia="SimSun"/>
          <w:lang w:val="el-GR"/>
        </w:rPr>
        <w:t>ανάγονται</w:t>
      </w:r>
      <w:r w:rsidRPr="00EA6B87">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EA6B87" w:rsidRDefault="002F345D" w:rsidP="00F73DE9">
      <w:pPr>
        <w:suppressAutoHyphens w:val="0"/>
        <w:autoSpaceDE w:val="0"/>
        <w:spacing w:line="360" w:lineRule="auto"/>
        <w:rPr>
          <w:rFonts w:eastAsia="SimSun"/>
          <w:spacing w:val="5"/>
          <w:lang w:val="el-GR"/>
        </w:rPr>
      </w:pPr>
      <w:r w:rsidRPr="00EA6B87">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EA6B87" w:rsidRDefault="002F345D" w:rsidP="00F73DE9">
      <w:pPr>
        <w:suppressAutoHyphens w:val="0"/>
        <w:autoSpaceDE w:val="0"/>
        <w:spacing w:line="360" w:lineRule="auto"/>
        <w:rPr>
          <w:rFonts w:eastAsia="SimSun"/>
          <w:spacing w:val="5"/>
          <w:lang w:val="el-GR"/>
        </w:rPr>
      </w:pPr>
      <w:r w:rsidRPr="00EA6B87">
        <w:rPr>
          <w:rFonts w:eastAsia="SimSun"/>
          <w:spacing w:val="5"/>
          <w:lang w:val="el-GR"/>
        </w:rPr>
        <w:t>α) ολική κατάπτωση της εγγύησης καλής εκτέλεσης της σύμβασης,</w:t>
      </w:r>
    </w:p>
    <w:p w14:paraId="7BCFA334" w14:textId="77777777" w:rsidR="00EA3459" w:rsidRDefault="002F345D" w:rsidP="00F73DE9">
      <w:pPr>
        <w:suppressAutoHyphens w:val="0"/>
        <w:autoSpaceDE w:val="0"/>
        <w:spacing w:line="360" w:lineRule="auto"/>
        <w:rPr>
          <w:rFonts w:eastAsia="SimSun"/>
          <w:spacing w:val="5"/>
          <w:lang w:val="el-GR"/>
        </w:rPr>
      </w:pPr>
      <w:r w:rsidRPr="00EA6B87">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w:t>
      </w:r>
      <w:r w:rsidRPr="00EA6B87">
        <w:rPr>
          <w:rFonts w:eastAsia="SimSun"/>
          <w:spacing w:val="5"/>
          <w:lang w:val="el-GR"/>
        </w:rPr>
        <w:lastRenderedPageBreak/>
        <w:t>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EA3459">
        <w:rPr>
          <w:rFonts w:eastAsia="SimSun"/>
          <w:spacing w:val="5"/>
          <w:lang w:val="el-GR"/>
        </w:rPr>
        <w:t>ν</w:t>
      </w:r>
      <w:r w:rsidRPr="00EA6B87">
        <w:rPr>
          <w:rFonts w:eastAsia="SimSun"/>
          <w:spacing w:val="5"/>
          <w:lang w:val="el-GR"/>
        </w:rPr>
        <w:t xml:space="preserve"> επιστροφή της, με το ισχύον κάθε φορά επιτόκιο για τόκο υπερημερίας </w:t>
      </w:r>
      <w:bookmarkStart w:id="440" w:name="_Hlk126507284"/>
      <w:r w:rsidRPr="00EA6B87">
        <w:rPr>
          <w:rFonts w:eastAsia="SimSun"/>
          <w:spacing w:val="5"/>
          <w:lang w:val="el-GR"/>
        </w:rPr>
        <w:t>εφόσον προβλέπεται προκαταβολή</w:t>
      </w:r>
      <w:bookmarkEnd w:id="440"/>
      <w:r w:rsidRPr="00EA6B87">
        <w:rPr>
          <w:rFonts w:eastAsia="SimSun"/>
          <w:spacing w:val="5"/>
          <w:lang w:val="el-GR"/>
        </w:rPr>
        <w:t>.</w:t>
      </w:r>
    </w:p>
    <w:p w14:paraId="29F7E2C4" w14:textId="57AD11C3" w:rsidR="002F345D" w:rsidRPr="00EA6B87" w:rsidRDefault="00EA3459" w:rsidP="00F73DE9">
      <w:pPr>
        <w:suppressAutoHyphens w:val="0"/>
        <w:autoSpaceDE w:val="0"/>
        <w:spacing w:line="360" w:lineRule="auto"/>
        <w:rPr>
          <w:rFonts w:eastAsia="SimSun"/>
          <w:spacing w:val="5"/>
          <w:lang w:val="el-GR"/>
        </w:rPr>
      </w:pPr>
      <w:r>
        <w:rPr>
          <w:rFonts w:eastAsia="SimSun"/>
          <w:spacing w:val="5"/>
          <w:lang w:val="el-GR"/>
        </w:rPr>
        <w:t>γ) επιπλέον, σε βάρος του αναδόχου μπορεί να επιβληθεί και προσωρινός</w:t>
      </w:r>
      <w:r w:rsidR="002F345D" w:rsidRPr="00EA6B87">
        <w:rPr>
          <w:rFonts w:eastAsia="SimSun"/>
          <w:spacing w:val="5"/>
          <w:lang w:val="el-GR"/>
        </w:rPr>
        <w:t xml:space="preserve"> </w:t>
      </w:r>
      <w:r>
        <w:rPr>
          <w:rFonts w:eastAsia="SimSun"/>
          <w:spacing w:val="5"/>
          <w:lang w:val="el-GR"/>
        </w:rPr>
        <w:t xml:space="preserve"> </w:t>
      </w:r>
      <w:r w:rsidRPr="00EA3459">
        <w:rPr>
          <w:rFonts w:eastAsia="SimSun"/>
          <w:spacing w:val="5"/>
          <w:lang w:val="el-GR"/>
        </w:rPr>
        <w:t>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r>
        <w:rPr>
          <w:rFonts w:eastAsia="SimSun"/>
          <w:spacing w:val="5"/>
          <w:lang w:val="el-GR"/>
        </w:rPr>
        <w:t xml:space="preserve"> </w:t>
      </w:r>
      <w:r w:rsidRPr="00EA3459">
        <w:rPr>
          <w:rFonts w:eastAsia="SimSun"/>
          <w:spacing w:val="5"/>
          <w:lang w:val="el-GR"/>
        </w:rPr>
        <w:t>/τος]</w:t>
      </w:r>
    </w:p>
    <w:p w14:paraId="25C3488E" w14:textId="77777777" w:rsidR="003F0D9A" w:rsidRPr="00EA6B87" w:rsidRDefault="003F0D9A" w:rsidP="00F73DE9">
      <w:pPr>
        <w:suppressAutoHyphens w:val="0"/>
        <w:autoSpaceDE w:val="0"/>
        <w:spacing w:line="360" w:lineRule="auto"/>
        <w:rPr>
          <w:rFonts w:eastAsia="SimSun"/>
          <w:i/>
          <w:iCs/>
          <w:color w:val="5B9BD5"/>
          <w:spacing w:val="5"/>
          <w:szCs w:val="24"/>
          <w:lang w:val="el-GR"/>
        </w:rPr>
      </w:pPr>
    </w:p>
    <w:p w14:paraId="4FC330C6" w14:textId="177520B3" w:rsidR="008338F0" w:rsidRPr="00EA6B87" w:rsidRDefault="003355E7" w:rsidP="00F73DE9">
      <w:pPr>
        <w:suppressAutoHyphens w:val="0"/>
        <w:autoSpaceDE w:val="0"/>
        <w:spacing w:after="0" w:line="360" w:lineRule="auto"/>
        <w:rPr>
          <w:rFonts w:eastAsia="SimSun"/>
          <w:lang w:val="el-GR"/>
        </w:rPr>
      </w:pPr>
      <w:r w:rsidRPr="00EA6B87">
        <w:rPr>
          <w:rFonts w:eastAsia="SimSun"/>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w:t>
      </w:r>
      <w:r w:rsidR="00EA3459">
        <w:rPr>
          <w:rFonts w:eastAsia="SimSun"/>
          <w:lang w:val="el-GR"/>
        </w:rPr>
        <w:t xml:space="preserve"> Αναδόχου </w:t>
      </w:r>
      <w:r w:rsidRPr="00EA6B87">
        <w:rPr>
          <w:rFonts w:eastAsia="SimSun"/>
          <w:lang w:val="el-GR"/>
        </w:rPr>
        <w:t xml:space="preserve">ποινικές ρήτρες, με αιτιολογημένη απόφαση της </w:t>
      </w:r>
      <w:r w:rsidR="00EA3459">
        <w:rPr>
          <w:rFonts w:eastAsia="SimSun"/>
          <w:lang w:val="el-GR"/>
        </w:rPr>
        <w:t>Α</w:t>
      </w:r>
      <w:r w:rsidRPr="00EA6B87">
        <w:rPr>
          <w:rFonts w:eastAsia="SimSun"/>
          <w:lang w:val="el-GR"/>
        </w:rPr>
        <w:t xml:space="preserve">ναθέτουσας </w:t>
      </w:r>
      <w:r w:rsidR="00EA3459">
        <w:rPr>
          <w:rFonts w:eastAsia="SimSun"/>
          <w:lang w:val="el-GR"/>
        </w:rPr>
        <w:t>Α</w:t>
      </w:r>
      <w:r w:rsidRPr="00EA6B87">
        <w:rPr>
          <w:rFonts w:eastAsia="SimSun"/>
          <w:lang w:val="el-GR"/>
        </w:rPr>
        <w:t>ρχής</w:t>
      </w:r>
      <w:r w:rsidR="00EA3459">
        <w:rPr>
          <w:rFonts w:eastAsia="SimSun"/>
          <w:lang w:val="el-GR"/>
        </w:rPr>
        <w:t xml:space="preserve"> σύμφωνα με το Άρθρο 218 του ν. 4412/2016. </w:t>
      </w:r>
      <w:r w:rsidR="003F0D9A" w:rsidRPr="00EA6B87">
        <w:rPr>
          <w:rFonts w:eastAsia="SimSun"/>
          <w:lang w:val="el-GR"/>
        </w:rPr>
        <w:t xml:space="preserve">Ποινικές ρήτρες δύναται να επιβάλλονται και για πλημμελή εκτέλεση των όρων της σύμβασης </w:t>
      </w:r>
      <w:r w:rsidR="003F0D9A" w:rsidRPr="00EA6B87">
        <w:rPr>
          <w:rStyle w:val="ab"/>
          <w:color w:val="000000"/>
          <w:lang w:eastAsia="el-GR"/>
        </w:rPr>
        <w:footnoteReference w:id="33"/>
      </w:r>
      <w:r w:rsidR="003F0D9A" w:rsidRPr="00EA6B87">
        <w:rPr>
          <w:rFonts w:eastAsia="SimSun"/>
          <w:lang w:val="el-GR"/>
        </w:rPr>
        <w:t>.</w:t>
      </w:r>
    </w:p>
    <w:p w14:paraId="0E32F6D2" w14:textId="77777777" w:rsidR="00A57BD8" w:rsidRPr="00EA6B87" w:rsidRDefault="00A57BD8" w:rsidP="00F73DE9">
      <w:pPr>
        <w:suppressAutoHyphens w:val="0"/>
        <w:autoSpaceDE w:val="0"/>
        <w:spacing w:after="0" w:line="360" w:lineRule="auto"/>
        <w:rPr>
          <w:rFonts w:eastAsia="SimSun"/>
          <w:lang w:val="el-GR"/>
        </w:rPr>
      </w:pPr>
    </w:p>
    <w:p w14:paraId="5433966D" w14:textId="77777777" w:rsidR="008338F0" w:rsidRPr="00EA6B87" w:rsidRDefault="003355E7" w:rsidP="00F73DE9">
      <w:pPr>
        <w:suppressAutoHyphens w:val="0"/>
        <w:autoSpaceDE w:val="0"/>
        <w:spacing w:after="0" w:line="360" w:lineRule="auto"/>
        <w:jc w:val="left"/>
        <w:rPr>
          <w:rFonts w:eastAsia="SimSun"/>
          <w:lang w:val="el-GR"/>
        </w:rPr>
      </w:pPr>
      <w:r w:rsidRPr="00EA6B87">
        <w:rPr>
          <w:rFonts w:eastAsia="SimSun"/>
          <w:lang w:val="el-GR"/>
        </w:rPr>
        <w:t>Οι ποινικές ρήτρες υπολογίζονται ως εξής:</w:t>
      </w:r>
    </w:p>
    <w:p w14:paraId="5A1EC005" w14:textId="1E0F2338" w:rsidR="008338F0" w:rsidRPr="00EA6B87" w:rsidRDefault="003355E7" w:rsidP="00F73DE9">
      <w:pPr>
        <w:suppressAutoHyphens w:val="0"/>
        <w:autoSpaceDE w:val="0"/>
        <w:spacing w:after="0" w:line="360" w:lineRule="auto"/>
        <w:rPr>
          <w:rFonts w:eastAsia="SimSun"/>
          <w:lang w:val="el-GR"/>
        </w:rPr>
      </w:pPr>
      <w:r w:rsidRPr="00EA6B87">
        <w:rPr>
          <w:rFonts w:eastAsia="SimSun"/>
          <w:lang w:val="el-GR"/>
        </w:rPr>
        <w:t xml:space="preserve">α) για καθυστέρηση που περιορίζεται σε χρονικό διάστημα </w:t>
      </w:r>
      <w:r w:rsidR="00C423BD">
        <w:rPr>
          <w:rFonts w:eastAsia="SimSun"/>
          <w:lang w:val="el-GR"/>
        </w:rPr>
        <w:t>που</w:t>
      </w:r>
      <w:r w:rsidRPr="00EA6B87">
        <w:rPr>
          <w:rFonts w:eastAsia="SimSun"/>
          <w:lang w:val="el-GR"/>
        </w:rPr>
        <w:t xml:space="preserve"> δεν υπερβαίνει το 50% της προβλεπόμενης συνολικής διάρκειας της σύμβασης ή σε περίπτωση τμηματικών/ενδι</w:t>
      </w:r>
      <w:r w:rsidR="00EA3459">
        <w:rPr>
          <w:rFonts w:eastAsia="SimSun"/>
          <w:lang w:val="el-GR"/>
        </w:rPr>
        <w:t>άμεσων</w:t>
      </w:r>
      <w:r w:rsidRPr="00EA6B87">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EA6B87" w:rsidRDefault="003355E7" w:rsidP="00F73DE9">
      <w:pPr>
        <w:suppressAutoHyphens w:val="0"/>
        <w:autoSpaceDE w:val="0"/>
        <w:spacing w:after="0" w:line="360" w:lineRule="auto"/>
        <w:rPr>
          <w:rFonts w:eastAsia="SimSun"/>
          <w:lang w:val="el-GR"/>
        </w:rPr>
      </w:pPr>
      <w:r w:rsidRPr="00EA6B87">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EA6B87" w:rsidRDefault="003355E7" w:rsidP="00F73DE9">
      <w:pPr>
        <w:suppressAutoHyphens w:val="0"/>
        <w:autoSpaceDE w:val="0"/>
        <w:spacing w:after="0" w:line="360" w:lineRule="auto"/>
        <w:rPr>
          <w:rFonts w:eastAsia="SimSun"/>
          <w:lang w:val="el-GR"/>
        </w:rPr>
      </w:pPr>
      <w:r w:rsidRPr="00EA6B87">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EA6B87" w:rsidRDefault="00A57BD8" w:rsidP="00F73DE9">
      <w:pPr>
        <w:suppressAutoHyphens w:val="0"/>
        <w:autoSpaceDE w:val="0"/>
        <w:spacing w:after="0" w:line="360" w:lineRule="auto"/>
        <w:rPr>
          <w:rFonts w:eastAsia="SimSun"/>
          <w:lang w:val="el-GR"/>
        </w:rPr>
      </w:pPr>
    </w:p>
    <w:p w14:paraId="5CF89AA5" w14:textId="77777777" w:rsidR="008338F0" w:rsidRPr="00EA6B87" w:rsidRDefault="003355E7" w:rsidP="00F73DE9">
      <w:pPr>
        <w:suppressAutoHyphens w:val="0"/>
        <w:autoSpaceDE w:val="0"/>
        <w:spacing w:after="0" w:line="360" w:lineRule="auto"/>
        <w:jc w:val="left"/>
        <w:rPr>
          <w:rFonts w:eastAsia="SimSun"/>
          <w:lang w:val="el-GR"/>
        </w:rPr>
      </w:pPr>
      <w:r w:rsidRPr="00EA6B87">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rsidP="00F73DE9">
      <w:pPr>
        <w:suppressAutoHyphens w:val="0"/>
        <w:autoSpaceDE w:val="0"/>
        <w:spacing w:after="0" w:line="360" w:lineRule="auto"/>
        <w:rPr>
          <w:rFonts w:eastAsia="SimSun"/>
          <w:lang w:val="el-GR"/>
        </w:rPr>
      </w:pPr>
      <w:r w:rsidRPr="00EA6B87">
        <w:rPr>
          <w:rFonts w:eastAsia="SimSun"/>
          <w:lang w:val="el-GR"/>
        </w:rPr>
        <w:lastRenderedPageBreak/>
        <w:t>Η επιβολή ποινικών ρητρών δεν στερεί από την αναθέτουσα αρχή το δικαίωμα να κηρύξει τον ανάδοχο έκπτωτο.</w:t>
      </w:r>
    </w:p>
    <w:p w14:paraId="64F8C417" w14:textId="145C8206" w:rsidR="00C423BD" w:rsidRPr="00EA6B87" w:rsidRDefault="00C423BD" w:rsidP="00F73DE9">
      <w:pPr>
        <w:suppressAutoHyphens w:val="0"/>
        <w:autoSpaceDE w:val="0"/>
        <w:spacing w:after="0" w:line="360" w:lineRule="auto"/>
        <w:rPr>
          <w:rFonts w:eastAsia="SimSun"/>
          <w:lang w:val="el-GR"/>
        </w:rPr>
      </w:pPr>
      <w:r>
        <w:rPr>
          <w:rFonts w:eastAsia="SimSun"/>
          <w:lang w:val="el-GR"/>
        </w:rPr>
        <w:t>Η επιβολή των ποινικών ρητρών δεν στερεί από την Αναθέτουσα Αρχή το δικαίωμα να κηρύξη τον Ανάδοχο έκπτωτο.</w:t>
      </w:r>
    </w:p>
    <w:bookmarkEnd w:id="438"/>
    <w:p w14:paraId="70880A41" w14:textId="77777777" w:rsidR="000C1AAF" w:rsidRPr="00EA6B87" w:rsidRDefault="000C1AAF" w:rsidP="00F73DE9">
      <w:pPr>
        <w:suppressAutoHyphens w:val="0"/>
        <w:autoSpaceDE w:val="0"/>
        <w:spacing w:after="0" w:line="360" w:lineRule="auto"/>
        <w:rPr>
          <w:lang w:val="el-GR"/>
        </w:rPr>
      </w:pPr>
    </w:p>
    <w:p w14:paraId="7D09FE5B" w14:textId="77777777" w:rsidR="008338F0" w:rsidRPr="00EA6B87" w:rsidRDefault="003355E7" w:rsidP="00F73DE9">
      <w:pPr>
        <w:pStyle w:val="2"/>
        <w:spacing w:line="360" w:lineRule="auto"/>
        <w:rPr>
          <w:rFonts w:cs="Tahoma"/>
          <w:lang w:val="el-GR"/>
        </w:rPr>
      </w:pPr>
      <w:bookmarkStart w:id="441" w:name="_Διοικητικές_προσφυγές_κατά"/>
      <w:bookmarkEnd w:id="441"/>
      <w:r w:rsidRPr="00EA6B87">
        <w:rPr>
          <w:rFonts w:cs="Tahoma"/>
          <w:lang w:val="el-GR"/>
        </w:rPr>
        <w:tab/>
      </w:r>
      <w:bookmarkStart w:id="442" w:name="_Ref55324340"/>
      <w:bookmarkStart w:id="443" w:name="_Toc97194327"/>
      <w:bookmarkStart w:id="444" w:name="_Toc97194461"/>
      <w:bookmarkStart w:id="445" w:name="_Toc177459238"/>
      <w:r w:rsidRPr="00EA6B87">
        <w:rPr>
          <w:rFonts w:cs="Tahoma"/>
          <w:lang w:val="el-GR"/>
        </w:rPr>
        <w:t>Διοικητικές προσφυγές κατά τη διαδικασία εκτέλεσης</w:t>
      </w:r>
      <w:bookmarkEnd w:id="442"/>
      <w:bookmarkEnd w:id="443"/>
      <w:bookmarkEnd w:id="444"/>
      <w:bookmarkEnd w:id="445"/>
      <w:r w:rsidRPr="00EA6B87">
        <w:rPr>
          <w:rFonts w:cs="Tahoma"/>
          <w:lang w:val="el-GR"/>
        </w:rPr>
        <w:t xml:space="preserve"> </w:t>
      </w:r>
    </w:p>
    <w:p w14:paraId="036FE66B" w14:textId="0873B3AF" w:rsidR="00672DE1" w:rsidRPr="00EA6B87" w:rsidRDefault="00672DE1" w:rsidP="00F73DE9">
      <w:pPr>
        <w:suppressAutoHyphens w:val="0"/>
        <w:autoSpaceDE w:val="0"/>
        <w:spacing w:line="360" w:lineRule="auto"/>
        <w:rPr>
          <w:lang w:val="el-GR"/>
        </w:rPr>
      </w:pPr>
      <w:r w:rsidRPr="00EA6B87">
        <w:rPr>
          <w:lang w:val="el-GR"/>
        </w:rPr>
        <w:t xml:space="preserve">Ο ανάδοχος μπορεί κατά των αποφάσεων που επιβάλλουν σε βάρος του κυρώσεις, δυνάμει των όρων των άρθρων </w:t>
      </w:r>
      <w:r w:rsidRPr="003C04C4">
        <w:rPr>
          <w:rFonts w:eastAsia="SimSun"/>
          <w:b/>
          <w:bCs/>
          <w:color w:val="002060"/>
          <w:lang w:val="el-GR"/>
        </w:rPr>
        <w:fldChar w:fldCharType="begin"/>
      </w:r>
      <w:r w:rsidRPr="003C04C4">
        <w:rPr>
          <w:rFonts w:eastAsia="SimSun"/>
          <w:b/>
          <w:bCs/>
          <w:color w:val="002060"/>
          <w:lang w:val="el-GR"/>
        </w:rPr>
        <w:instrText xml:space="preserve"> REF _Ref496607484 \r \h  \* MERGEFORMAT </w:instrText>
      </w:r>
      <w:r w:rsidRPr="003C04C4">
        <w:rPr>
          <w:rFonts w:eastAsia="SimSun"/>
          <w:b/>
          <w:bCs/>
          <w:color w:val="002060"/>
          <w:lang w:val="el-GR"/>
        </w:rPr>
      </w:r>
      <w:r w:rsidRPr="003C04C4">
        <w:rPr>
          <w:rFonts w:eastAsia="SimSun"/>
          <w:b/>
          <w:bCs/>
          <w:color w:val="002060"/>
          <w:lang w:val="el-GR"/>
        </w:rPr>
        <w:fldChar w:fldCharType="separate"/>
      </w:r>
      <w:r w:rsidR="007D003C">
        <w:rPr>
          <w:rFonts w:eastAsia="SimSun"/>
          <w:b/>
          <w:bCs/>
          <w:color w:val="002060"/>
          <w:lang w:val="el-GR"/>
        </w:rPr>
        <w:t>5.2</w:t>
      </w:r>
      <w:r w:rsidRPr="003C04C4">
        <w:rPr>
          <w:rFonts w:eastAsia="SimSun"/>
          <w:b/>
          <w:bCs/>
          <w:color w:val="002060"/>
          <w:lang w:val="el-GR"/>
        </w:rPr>
        <w:fldChar w:fldCharType="end"/>
      </w:r>
      <w:r w:rsidRPr="00EA6B87">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EA6B87">
        <w:rPr>
          <w:lang w:val="el-GR"/>
        </w:rPr>
        <w:t>,</w:t>
      </w:r>
      <w:r w:rsidRPr="00EA6B87">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C423BD">
        <w:rPr>
          <w:lang w:val="el-GR"/>
        </w:rPr>
        <w:t>επιβληθήσες</w:t>
      </w:r>
      <w:r w:rsidRPr="00EA6B87">
        <w:rPr>
          <w:lang w:val="el-GR"/>
        </w:rPr>
        <w:t xml:space="preserve"> κυρώσεις.</w:t>
      </w:r>
    </w:p>
    <w:p w14:paraId="76E745FF" w14:textId="5BCBFC23" w:rsidR="00672DE1" w:rsidRPr="00EA6B87" w:rsidRDefault="00672DE1" w:rsidP="00F73DE9">
      <w:pPr>
        <w:suppressAutoHyphens w:val="0"/>
        <w:autoSpaceDE w:val="0"/>
        <w:spacing w:line="360" w:lineRule="auto"/>
        <w:rPr>
          <w:lang w:val="el-GR"/>
        </w:rPr>
      </w:pPr>
      <w:r w:rsidRPr="00EA6B87">
        <w:rPr>
          <w:lang w:val="el-GR"/>
        </w:rPr>
        <w:t xml:space="preserve">Επί της προσφυγής αποφασίζει το αρμοδίως αποφαινόμενο όργανο, ύστερα από γνωμοδότηση του προβλεπόμενου </w:t>
      </w:r>
      <w:r w:rsidR="005052FB" w:rsidRPr="00EA6B87">
        <w:rPr>
          <w:lang w:val="el-GR"/>
        </w:rPr>
        <w:t xml:space="preserve">της περίπτωσης δ΄ της παραγράφου 11 </w:t>
      </w:r>
      <w:r w:rsidRPr="00EA6B87">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C423BD">
        <w:rPr>
          <w:lang w:val="el-GR"/>
        </w:rPr>
        <w:t xml:space="preserve">αυτή </w:t>
      </w:r>
      <w:r w:rsidRPr="00EA6B87">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EA6B87" w:rsidRDefault="00F1622E" w:rsidP="00F73DE9">
      <w:pPr>
        <w:spacing w:line="360" w:lineRule="auto"/>
        <w:rPr>
          <w:lang w:val="el-GR"/>
        </w:rPr>
      </w:pPr>
    </w:p>
    <w:p w14:paraId="0ED80B95" w14:textId="77777777" w:rsidR="005550B0" w:rsidRPr="00EA6B87" w:rsidRDefault="005550B0" w:rsidP="00F73DE9">
      <w:pPr>
        <w:pStyle w:val="2"/>
        <w:spacing w:line="360" w:lineRule="auto"/>
        <w:rPr>
          <w:rFonts w:cs="Tahoma"/>
          <w:b w:val="0"/>
          <w:lang w:val="el-GR"/>
        </w:rPr>
      </w:pPr>
      <w:bookmarkStart w:id="446" w:name="_Toc13748951"/>
      <w:r w:rsidRPr="00EA6B87">
        <w:rPr>
          <w:rFonts w:cs="Tahoma"/>
          <w:lang w:val="el-GR"/>
        </w:rPr>
        <w:tab/>
      </w:r>
      <w:bookmarkStart w:id="447" w:name="_Toc97194328"/>
      <w:bookmarkStart w:id="448" w:name="_Toc97194462"/>
      <w:bookmarkStart w:id="449" w:name="_Toc177459239"/>
      <w:r w:rsidRPr="00EA6B87">
        <w:rPr>
          <w:rFonts w:cs="Tahoma"/>
          <w:lang w:val="el-GR"/>
        </w:rPr>
        <w:t>Δικαστική επίλυση διαφορών</w:t>
      </w:r>
      <w:bookmarkEnd w:id="446"/>
      <w:bookmarkEnd w:id="447"/>
      <w:bookmarkEnd w:id="448"/>
      <w:bookmarkEnd w:id="449"/>
    </w:p>
    <w:p w14:paraId="114104F6" w14:textId="595CB408" w:rsidR="005052FB" w:rsidRPr="00EA6B87" w:rsidRDefault="005052FB" w:rsidP="00F73DE9">
      <w:pPr>
        <w:spacing w:line="360" w:lineRule="auto"/>
        <w:rPr>
          <w:b/>
          <w:sz w:val="24"/>
          <w:lang w:val="el-GR"/>
        </w:rPr>
      </w:pPr>
      <w:r w:rsidRPr="00EA6B87">
        <w:rPr>
          <w:lang w:val="el-GR"/>
        </w:rPr>
        <w:t>Κάθε διαφορά μεταξύ των συμβαλλόμενων μερών που προκύπτει από τ</w:t>
      </w:r>
      <w:r w:rsidR="00C423BD">
        <w:rPr>
          <w:lang w:val="el-GR"/>
        </w:rPr>
        <w:t>η</w:t>
      </w:r>
      <w:r w:rsidRPr="00EA6B87">
        <w:rPr>
          <w:lang w:val="el-GR"/>
        </w:rPr>
        <w:t xml:space="preserve"> </w:t>
      </w:r>
      <w:r w:rsidR="00C423BD">
        <w:rPr>
          <w:lang w:val="el-GR"/>
        </w:rPr>
        <w:t>σύμβαση</w:t>
      </w:r>
      <w:r w:rsidRPr="00EA6B87">
        <w:rPr>
          <w:lang w:val="el-GR"/>
        </w:rPr>
        <w:t xml:space="preserve"> που συνάπτ</w:t>
      </w:r>
      <w:r w:rsidR="00C423BD">
        <w:rPr>
          <w:lang w:val="el-GR"/>
        </w:rPr>
        <w:t>ε</w:t>
      </w:r>
      <w:r w:rsidRPr="00EA6B87">
        <w:rPr>
          <w:lang w:val="el-GR"/>
        </w:rPr>
        <w:t xml:space="preserve">ται στο πλαίσιο της παρούσας </w:t>
      </w:r>
      <w:r w:rsidR="00D3691A">
        <w:rPr>
          <w:lang w:val="el-GR"/>
        </w:rPr>
        <w:t>Δ</w:t>
      </w:r>
      <w:r w:rsidRPr="00EA6B87">
        <w:rPr>
          <w:lang w:val="el-GR"/>
        </w:rPr>
        <w:t xml:space="preserve">ιακήρυξης , επιλύεται με την άσκηση προσφυγής ή αγωγής στο Διοικητικό Εφετείο της Περιφέρειας, στην οποία εκτελείται </w:t>
      </w:r>
      <w:r w:rsidR="00C423BD">
        <w:rPr>
          <w:lang w:val="el-GR"/>
        </w:rPr>
        <w:t xml:space="preserve">η </w:t>
      </w:r>
      <w:r w:rsidRPr="00EA6B87">
        <w:rPr>
          <w:lang w:val="el-GR"/>
        </w:rPr>
        <w:t>σύμβαση, κατά τα ειδικότερα οριζόμενα στις παρ. 1 έως και 6 του άρθρου 205Α του ν. 4412/2016</w:t>
      </w:r>
      <w:r w:rsidRPr="00EA6B87">
        <w:rPr>
          <w:rStyle w:val="0"/>
          <w:lang w:val="el-GR"/>
        </w:rPr>
        <w:footnoteReference w:id="34"/>
      </w:r>
      <w:r w:rsidRPr="00EA6B87">
        <w:rPr>
          <w:lang w:val="el-GR"/>
        </w:rPr>
        <w:t xml:space="preserve">. Πριν </w:t>
      </w:r>
      <w:r w:rsidR="00C423BD">
        <w:rPr>
          <w:lang w:val="el-GR"/>
        </w:rPr>
        <w:t>τ</w:t>
      </w:r>
      <w:r w:rsidRPr="00EA6B87">
        <w:rPr>
          <w:lang w:val="el-GR"/>
        </w:rPr>
        <w:t xml:space="preserve">ην άσκηση της προσφυγής στο Διοικητικό Εφετείο </w:t>
      </w:r>
      <w:r w:rsidR="00C423BD">
        <w:rPr>
          <w:lang w:val="el-GR"/>
        </w:rPr>
        <w:t>τηρείται</w:t>
      </w:r>
      <w:r w:rsidRPr="00EA6B87">
        <w:rPr>
          <w:lang w:val="el-GR"/>
        </w:rPr>
        <w:t xml:space="preserve"> υποχρεωτικά η τήρηση της ενδικοφανούς διαδικασίας που προβλέπεται στο άρθρο 205 του ν. 4412/2016 και την παράγραφο </w:t>
      </w:r>
      <w:r w:rsidR="003C04C4" w:rsidRPr="003C04C4">
        <w:rPr>
          <w:b/>
          <w:bCs/>
          <w:color w:val="002060"/>
          <w:lang w:val="el-GR"/>
        </w:rPr>
        <w:fldChar w:fldCharType="begin"/>
      </w:r>
      <w:r w:rsidR="003C04C4" w:rsidRPr="003C04C4">
        <w:rPr>
          <w:b/>
          <w:bCs/>
          <w:color w:val="002060"/>
          <w:lang w:val="el-GR"/>
        </w:rPr>
        <w:instrText xml:space="preserve"> REF _Ref55324340 \r \h </w:instrText>
      </w:r>
      <w:r w:rsidR="003C04C4">
        <w:rPr>
          <w:b/>
          <w:bCs/>
          <w:color w:val="002060"/>
          <w:lang w:val="el-GR"/>
        </w:rPr>
        <w:instrText xml:space="preserve"> \* MERGEFORMAT </w:instrText>
      </w:r>
      <w:r w:rsidR="003C04C4" w:rsidRPr="003C04C4">
        <w:rPr>
          <w:b/>
          <w:bCs/>
          <w:color w:val="002060"/>
          <w:lang w:val="el-GR"/>
        </w:rPr>
      </w:r>
      <w:r w:rsidR="003C04C4" w:rsidRPr="003C04C4">
        <w:rPr>
          <w:b/>
          <w:bCs/>
          <w:color w:val="002060"/>
          <w:lang w:val="el-GR"/>
        </w:rPr>
        <w:fldChar w:fldCharType="separate"/>
      </w:r>
      <w:r w:rsidR="007D003C">
        <w:rPr>
          <w:b/>
          <w:bCs/>
          <w:color w:val="002060"/>
          <w:lang w:val="el-GR"/>
        </w:rPr>
        <w:t>5.3</w:t>
      </w:r>
      <w:r w:rsidR="003C04C4" w:rsidRPr="003C04C4">
        <w:rPr>
          <w:b/>
          <w:bCs/>
          <w:color w:val="002060"/>
          <w:lang w:val="el-GR"/>
        </w:rPr>
        <w:fldChar w:fldCharType="end"/>
      </w:r>
      <w:r w:rsidR="00B203E5">
        <w:rPr>
          <w:lang w:val="el-GR"/>
        </w:rPr>
        <w:t xml:space="preserve"> </w:t>
      </w:r>
      <w:r w:rsidRPr="00EA6B87">
        <w:rPr>
          <w:lang w:val="el-GR"/>
        </w:rPr>
        <w:t xml:space="preserve">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w:t>
      </w:r>
      <w:r w:rsidRPr="00EA6B87">
        <w:rPr>
          <w:lang w:val="el-GR"/>
        </w:rPr>
        <w:lastRenderedPageBreak/>
        <w:t>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EA6B87" w:rsidRDefault="005550B0" w:rsidP="00F73DE9">
      <w:pPr>
        <w:suppressAutoHyphens w:val="0"/>
        <w:autoSpaceDE w:val="0"/>
        <w:spacing w:line="360" w:lineRule="auto"/>
        <w:rPr>
          <w:lang w:val="el-GR"/>
        </w:rPr>
      </w:pPr>
    </w:p>
    <w:p w14:paraId="5E5B11FA" w14:textId="77777777" w:rsidR="00036CBD" w:rsidRPr="00EA6B87" w:rsidRDefault="00036CBD" w:rsidP="00F73DE9">
      <w:pPr>
        <w:spacing w:line="360" w:lineRule="auto"/>
        <w:rPr>
          <w:lang w:val="el-GR"/>
        </w:rPr>
      </w:pPr>
    </w:p>
    <w:p w14:paraId="66CD902A" w14:textId="77777777" w:rsidR="008338F0" w:rsidRPr="00EA6B87" w:rsidRDefault="00BB5BD6" w:rsidP="00F73DE9">
      <w:pPr>
        <w:pStyle w:val="1"/>
        <w:spacing w:line="360" w:lineRule="auto"/>
        <w:rPr>
          <w:rFonts w:cs="Tahoma"/>
          <w:szCs w:val="22"/>
        </w:rPr>
      </w:pPr>
      <w:bookmarkStart w:id="451" w:name="_Ref75870221"/>
      <w:bookmarkStart w:id="452" w:name="_Toc97194463"/>
      <w:bookmarkStart w:id="453" w:name="_Toc177459240"/>
      <w:r w:rsidRPr="00EA6B87">
        <w:rPr>
          <w:rFonts w:cs="Tahoma"/>
          <w:szCs w:val="22"/>
        </w:rPr>
        <w:lastRenderedPageBreak/>
        <w:t xml:space="preserve">ΧΡΟΝΟΣ ΚΑΙ ΤΡΟΠΟΣ </w:t>
      </w:r>
      <w:r w:rsidR="003355E7" w:rsidRPr="00EA6B87">
        <w:rPr>
          <w:rFonts w:cs="Tahoma"/>
          <w:szCs w:val="22"/>
        </w:rPr>
        <w:t>ΕΚΤΕΛΕΣΗΣ</w:t>
      </w:r>
      <w:bookmarkEnd w:id="451"/>
      <w:bookmarkEnd w:id="452"/>
      <w:bookmarkEnd w:id="453"/>
      <w:r w:rsidR="003355E7" w:rsidRPr="00EA6B87">
        <w:rPr>
          <w:rFonts w:cs="Tahoma"/>
          <w:szCs w:val="22"/>
        </w:rPr>
        <w:t xml:space="preserve"> </w:t>
      </w:r>
    </w:p>
    <w:p w14:paraId="77208E1F" w14:textId="77777777" w:rsidR="008338F0" w:rsidRPr="00EA6B87" w:rsidRDefault="003355E7" w:rsidP="00F73DE9">
      <w:pPr>
        <w:pStyle w:val="2"/>
        <w:spacing w:line="360" w:lineRule="auto"/>
        <w:rPr>
          <w:rFonts w:cs="Tahoma"/>
          <w:lang w:val="el-GR"/>
        </w:rPr>
      </w:pPr>
      <w:r w:rsidRPr="00EA6B87">
        <w:rPr>
          <w:rFonts w:cs="Tahoma"/>
          <w:lang w:val="el-GR"/>
        </w:rPr>
        <w:tab/>
      </w:r>
      <w:bookmarkStart w:id="454" w:name="_Ref63782029"/>
      <w:bookmarkStart w:id="455" w:name="_Toc97194329"/>
      <w:bookmarkStart w:id="456" w:name="_Toc97194464"/>
      <w:bookmarkStart w:id="457" w:name="_Toc177459241"/>
      <w:r w:rsidRPr="00EA6B87">
        <w:rPr>
          <w:rFonts w:cs="Tahoma"/>
          <w:lang w:val="el-GR"/>
        </w:rPr>
        <w:t>Παρακολούθηση της σύμβασης</w:t>
      </w:r>
      <w:bookmarkEnd w:id="454"/>
      <w:bookmarkEnd w:id="455"/>
      <w:bookmarkEnd w:id="456"/>
      <w:bookmarkEnd w:id="457"/>
      <w:r w:rsidRPr="00EA6B87">
        <w:rPr>
          <w:rFonts w:cs="Tahoma"/>
          <w:lang w:val="el-GR"/>
        </w:rPr>
        <w:t xml:space="preserve"> </w:t>
      </w:r>
    </w:p>
    <w:p w14:paraId="679800B3" w14:textId="7262721C" w:rsidR="0076206B" w:rsidRPr="0076206B" w:rsidRDefault="0076206B" w:rsidP="0076206B">
      <w:pPr>
        <w:spacing w:line="360" w:lineRule="auto"/>
        <w:rPr>
          <w:lang w:val="el-GR"/>
        </w:rPr>
      </w:pPr>
      <w:bookmarkStart w:id="458" w:name="_Hlk9421248"/>
      <w:r>
        <w:rPr>
          <w:lang w:val="el-GR"/>
        </w:rPr>
        <w:t xml:space="preserve">6.1.1. </w:t>
      </w:r>
      <w:r w:rsidRPr="0076206B">
        <w:rPr>
          <w:lang w:val="el-GR"/>
        </w:rPr>
        <w:t xml:space="preserve">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4D5FB675" w14:textId="77777777" w:rsidR="0076206B" w:rsidRPr="0076206B" w:rsidRDefault="0076206B" w:rsidP="0076206B">
      <w:pPr>
        <w:spacing w:line="360" w:lineRule="auto"/>
        <w:rPr>
          <w:lang w:val="el-GR"/>
        </w:rPr>
      </w:pPr>
      <w:r w:rsidRPr="0076206B">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6BE781C4" w14:textId="77777777" w:rsidR="0076206B" w:rsidRPr="0076206B" w:rsidRDefault="0076206B" w:rsidP="0076206B">
      <w:pPr>
        <w:spacing w:line="360" w:lineRule="auto"/>
        <w:rPr>
          <w:lang w:val="el-GR"/>
        </w:rPr>
      </w:pPr>
      <w:r w:rsidRPr="0076206B">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B6A1F2F" w14:textId="77777777" w:rsidR="0076206B" w:rsidRPr="0076206B" w:rsidRDefault="0076206B" w:rsidP="0076206B">
      <w:pPr>
        <w:spacing w:line="360" w:lineRule="auto"/>
        <w:rPr>
          <w:lang w:val="el-GR"/>
        </w:rPr>
      </w:pPr>
      <w:r w:rsidRPr="0076206B">
        <w:rPr>
          <w:lang w:val="el-GR"/>
        </w:rP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E140385" w14:textId="2005F41E" w:rsidR="0076206B" w:rsidRDefault="0076206B" w:rsidP="00DC0645">
      <w:pPr>
        <w:spacing w:after="0" w:line="360" w:lineRule="auto"/>
        <w:rPr>
          <w:lang w:val="el-GR"/>
        </w:rPr>
      </w:pPr>
      <w:r w:rsidRPr="0076206B">
        <w:rPr>
          <w:lang w:val="el-GR"/>
        </w:rP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r>
        <w:rPr>
          <w:lang w:val="el-GR"/>
        </w:rPr>
        <w:t>αποφαινόμενου</w:t>
      </w:r>
      <w:r w:rsidRPr="0076206B">
        <w:rPr>
          <w:lang w:val="el-GR"/>
        </w:rPr>
        <w:t xml:space="preserve"> οργάνου μπορεί να συγκροτείται δευτεροβάθμια επιτροπή παρακολούθησης και παραλαβής με τις παραπάνω αρμοδιότητες.</w:t>
      </w:r>
    </w:p>
    <w:p w14:paraId="534A0FE8" w14:textId="516491C4" w:rsidR="0076206B" w:rsidRPr="00EA6B87" w:rsidRDefault="0076206B" w:rsidP="00DC0645">
      <w:pPr>
        <w:spacing w:after="0" w:line="360" w:lineRule="auto"/>
        <w:rPr>
          <w:lang w:val="el-GR"/>
        </w:rPr>
      </w:pPr>
      <w:r w:rsidRPr="0076206B">
        <w:rPr>
          <w:lang w:val="el-GR"/>
        </w:rPr>
        <w:lastRenderedPageBreak/>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γνωμοδοτικό</w:t>
      </w:r>
    </w:p>
    <w:bookmarkEnd w:id="458"/>
    <w:p w14:paraId="1E69F45B" w14:textId="77777777" w:rsidR="008338F0" w:rsidRPr="00EA6B87" w:rsidRDefault="003355E7" w:rsidP="00F73DE9">
      <w:pPr>
        <w:pStyle w:val="2"/>
        <w:spacing w:line="360" w:lineRule="auto"/>
        <w:rPr>
          <w:rFonts w:cs="Tahoma"/>
          <w:lang w:val="el-GR"/>
        </w:rPr>
      </w:pPr>
      <w:r w:rsidRPr="00EA6B87">
        <w:rPr>
          <w:rFonts w:cs="Tahoma"/>
          <w:lang w:val="el-GR"/>
        </w:rPr>
        <w:tab/>
      </w:r>
      <w:bookmarkStart w:id="459" w:name="_Toc97194330"/>
      <w:bookmarkStart w:id="460" w:name="_Toc97194465"/>
      <w:bookmarkStart w:id="461" w:name="_Toc177459242"/>
      <w:r w:rsidRPr="00EA6B87">
        <w:rPr>
          <w:rFonts w:cs="Tahoma"/>
          <w:lang w:val="el-GR"/>
        </w:rPr>
        <w:t>Διάρκεια σύμβασης</w:t>
      </w:r>
      <w:bookmarkEnd w:id="459"/>
      <w:bookmarkEnd w:id="460"/>
      <w:bookmarkEnd w:id="461"/>
      <w:r w:rsidRPr="00EA6B87">
        <w:rPr>
          <w:rFonts w:cs="Tahoma"/>
          <w:lang w:val="el-GR"/>
        </w:rPr>
        <w:t xml:space="preserve"> </w:t>
      </w:r>
    </w:p>
    <w:p w14:paraId="61D003E7" w14:textId="6219EB89" w:rsidR="008702D8" w:rsidRPr="00EA6B87" w:rsidRDefault="003355E7" w:rsidP="00F73DE9">
      <w:pPr>
        <w:spacing w:line="360" w:lineRule="auto"/>
        <w:rPr>
          <w:lang w:val="el-GR"/>
        </w:rPr>
      </w:pPr>
      <w:r w:rsidRPr="00EA6B87">
        <w:rPr>
          <w:lang w:val="el-GR"/>
        </w:rPr>
        <w:t xml:space="preserve">6.2.1. </w:t>
      </w:r>
      <w:r w:rsidR="008702D8" w:rsidRPr="00EA6B87">
        <w:rPr>
          <w:lang w:val="el-GR"/>
        </w:rPr>
        <w:t xml:space="preserve">Η συνολική </w:t>
      </w:r>
      <w:r w:rsidR="008702D8" w:rsidRPr="00EA6B87">
        <w:rPr>
          <w:b/>
          <w:lang w:val="el-GR"/>
        </w:rPr>
        <w:t>διάρκεια</w:t>
      </w:r>
      <w:r w:rsidR="008702D8" w:rsidRPr="00EA6B87">
        <w:rPr>
          <w:lang w:val="el-GR"/>
        </w:rPr>
        <w:t xml:space="preserve"> της σύμβασης ορίζεται σε</w:t>
      </w:r>
      <w:r w:rsidR="00B235C7" w:rsidRPr="00EA6B87">
        <w:rPr>
          <w:lang w:val="el-GR"/>
        </w:rPr>
        <w:t xml:space="preserve"> </w:t>
      </w:r>
      <w:r w:rsidR="00405AE1" w:rsidRPr="00EA6B87">
        <w:rPr>
          <w:b/>
          <w:bCs/>
          <w:lang w:val="el-GR"/>
        </w:rPr>
        <w:t>δέκα οκτώ (18) μήνες</w:t>
      </w:r>
      <w:r w:rsidR="008702D8" w:rsidRPr="00EA6B87">
        <w:rPr>
          <w:lang w:val="el-GR"/>
        </w:rPr>
        <w:t xml:space="preserve"> και</w:t>
      </w:r>
      <w:r w:rsidR="0029613C" w:rsidRPr="00EA6B87">
        <w:rPr>
          <w:lang w:val="el-GR"/>
        </w:rPr>
        <w:t xml:space="preserve"> </w:t>
      </w:r>
      <w:r w:rsidR="008702D8" w:rsidRPr="00EA6B87">
        <w:rPr>
          <w:lang w:val="el-GR"/>
        </w:rPr>
        <w:t>νοείται το χρονι</w:t>
      </w:r>
      <w:r w:rsidR="008702D8" w:rsidRPr="00EA6B87">
        <w:rPr>
          <w:lang w:val="el-GR"/>
        </w:rPr>
        <w:softHyphen/>
        <w:t>κό διάστημα από την ημερομηνία υπογραφής της σύμβασης</w:t>
      </w:r>
      <w:r w:rsidR="00E1337D" w:rsidRPr="00EA6B87">
        <w:rPr>
          <w:lang w:val="el-GR"/>
        </w:rPr>
        <w:t xml:space="preserve"> </w:t>
      </w:r>
      <w:r w:rsidR="008702D8" w:rsidRPr="00EA6B87">
        <w:rPr>
          <w:lang w:val="el-GR"/>
        </w:rPr>
        <w:t xml:space="preserve">έως την υποβολή του τελευταίου παραδοτέου σύμφωνα με το αναλυτικό χρονοδιάγραμμα </w:t>
      </w:r>
      <w:r w:rsidR="00C90A04" w:rsidRPr="00EA6B87">
        <w:rPr>
          <w:lang w:val="el-GR"/>
        </w:rPr>
        <w:t xml:space="preserve">που περιλαμβάνεται </w:t>
      </w:r>
      <w:r w:rsidR="00C90A04" w:rsidRPr="000562A5">
        <w:rPr>
          <w:lang w:val="el-GR"/>
        </w:rPr>
        <w:t xml:space="preserve">στο </w:t>
      </w:r>
      <w:r w:rsidR="00D47E24" w:rsidRPr="00D47E24">
        <w:rPr>
          <w:b/>
          <w:bCs/>
          <w:color w:val="002060"/>
          <w:lang w:val="el-GR"/>
        </w:rPr>
        <w:fldChar w:fldCharType="begin"/>
      </w:r>
      <w:r w:rsidR="00D47E24" w:rsidRPr="00D47E24">
        <w:rPr>
          <w:b/>
          <w:bCs/>
          <w:color w:val="002060"/>
          <w:lang w:val="el-GR"/>
        </w:rPr>
        <w:instrText xml:space="preserve"> REF _Ref496625830 \h  \* MERGEFORMAT </w:instrText>
      </w:r>
      <w:r w:rsidR="00D47E24" w:rsidRPr="00D47E24">
        <w:rPr>
          <w:b/>
          <w:bCs/>
          <w:color w:val="002060"/>
          <w:lang w:val="el-GR"/>
        </w:rPr>
      </w:r>
      <w:r w:rsidR="00D47E24" w:rsidRPr="00D47E24">
        <w:rPr>
          <w:b/>
          <w:bCs/>
          <w:color w:val="002060"/>
          <w:lang w:val="el-GR"/>
        </w:rPr>
        <w:fldChar w:fldCharType="separate"/>
      </w:r>
      <w:r w:rsidR="007D003C" w:rsidRPr="007D003C">
        <w:rPr>
          <w:b/>
          <w:bCs/>
          <w:color w:val="002060"/>
          <w:lang w:val="el-GR"/>
        </w:rPr>
        <w:t>ΠΑΡΑΡΤΗΜΑ Ι – Αναλυτική Περιγραφή Φυσικού και Οικονομικού Αντικειμένου της Σύμβασης</w:t>
      </w:r>
      <w:r w:rsidR="00D47E24" w:rsidRPr="00D47E24">
        <w:rPr>
          <w:b/>
          <w:bCs/>
          <w:color w:val="002060"/>
          <w:lang w:val="el-GR"/>
        </w:rPr>
        <w:fldChar w:fldCharType="end"/>
      </w:r>
      <w:r w:rsidR="00673490" w:rsidRPr="00EA6B87">
        <w:rPr>
          <w:lang w:val="el-GR"/>
        </w:rPr>
        <w:t xml:space="preserve"> της παρούσας. </w:t>
      </w:r>
      <w:r w:rsidR="008702D8" w:rsidRPr="00EA6B87">
        <w:rPr>
          <w:lang w:val="el-GR"/>
        </w:rPr>
        <w:t>Επισημαίνεται ότι στη συνολική διάρκεια</w:t>
      </w:r>
      <w:r w:rsidR="00E1337D" w:rsidRPr="00EA6B87">
        <w:rPr>
          <w:lang w:val="el-GR"/>
        </w:rPr>
        <w:t xml:space="preserve"> </w:t>
      </w:r>
      <w:r w:rsidR="008702D8" w:rsidRPr="00EA6B87">
        <w:rPr>
          <w:lang w:val="el-GR"/>
        </w:rPr>
        <w:t xml:space="preserve">περιλαμβάνεται και ο χρόνος που θα απαιτηθεί για την παραλαβή των ενδιάμεσων φάσεων ή παραδοτέων </w:t>
      </w:r>
      <w:r w:rsidR="008702D8" w:rsidRPr="00EA6B87">
        <w:rPr>
          <w:u w:val="single"/>
          <w:lang w:val="el-GR"/>
        </w:rPr>
        <w:t>μέχρι την παράδοση και του τελευταίου παραδοτέου που ορίζει τη λήξη της σύμβαση</w:t>
      </w:r>
      <w:r w:rsidR="008702D8" w:rsidRPr="00EA6B87">
        <w:rPr>
          <w:lang w:val="el-GR"/>
        </w:rPr>
        <w:t>ς και την έναρξη της οριστικής παραλαβής του έργου.</w:t>
      </w:r>
    </w:p>
    <w:p w14:paraId="23229412" w14:textId="685AB427" w:rsidR="008338F0" w:rsidRPr="00EA6B87" w:rsidRDefault="003355E7" w:rsidP="00F73DE9">
      <w:pPr>
        <w:spacing w:line="360" w:lineRule="auto"/>
        <w:rPr>
          <w:lang w:val="el-GR"/>
        </w:rPr>
      </w:pPr>
      <w:r w:rsidRPr="00EA6B87">
        <w:rPr>
          <w:lang w:val="el-GR"/>
        </w:rPr>
        <w:t>6.2.2. Η</w:t>
      </w:r>
      <w:r w:rsidR="00E1337D" w:rsidRPr="00EA6B87">
        <w:rPr>
          <w:lang w:val="el-GR"/>
        </w:rPr>
        <w:t xml:space="preserve"> </w:t>
      </w:r>
      <w:r w:rsidRPr="00EA6B87">
        <w:rPr>
          <w:lang w:val="el-GR"/>
        </w:rPr>
        <w:t>συνολική διάρκεια της σύμβασης μπορεί να παρατείνεται μετά από</w:t>
      </w:r>
      <w:r w:rsidR="00E1337D" w:rsidRPr="00EA6B87">
        <w:rPr>
          <w:lang w:val="el-GR"/>
        </w:rPr>
        <w:t xml:space="preserve"> </w:t>
      </w:r>
      <w:r w:rsidRPr="00EA6B87">
        <w:rPr>
          <w:lang w:val="el-GR"/>
        </w:rPr>
        <w:t>αιτιολογημένη απόφαση της αναθέτουσας αρχής μέχρι το 50% αυτής ύστερα από σχετικό αίτημα του</w:t>
      </w:r>
      <w:r w:rsidR="00E1337D" w:rsidRPr="00EA6B87">
        <w:rPr>
          <w:lang w:val="el-GR"/>
        </w:rPr>
        <w:t xml:space="preserve"> </w:t>
      </w:r>
      <w:r w:rsidRPr="00EA6B87">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C423BD">
        <w:rPr>
          <w:lang w:val="el-GR"/>
        </w:rPr>
        <w:t>Εάν</w:t>
      </w:r>
      <w:r w:rsidRPr="00EA6B87">
        <w:rPr>
          <w:lang w:val="el-GR"/>
        </w:rPr>
        <w:t xml:space="preserve"> λήξει η συνολική διάρκεια της σύμβασης, χωρίς να υποβληθεί εγκαίρως αίτημα παράτασης ή, </w:t>
      </w:r>
      <w:r w:rsidR="00C423BD">
        <w:rPr>
          <w:lang w:val="el-GR"/>
        </w:rPr>
        <w:t>εάν</w:t>
      </w:r>
      <w:r w:rsidRPr="00EA6B87">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EA6B87">
        <w:rPr>
          <w:lang w:val="el-GR"/>
        </w:rPr>
        <w:t>.</w:t>
      </w:r>
      <w:r w:rsidRPr="00EA6B87">
        <w:rPr>
          <w:lang w:val="el-GR"/>
        </w:rPr>
        <w:t xml:space="preserve"> </w:t>
      </w:r>
      <w:r w:rsidR="00C423BD">
        <w:rPr>
          <w:lang w:val="el-GR"/>
        </w:rPr>
        <w:t>Εάν</w:t>
      </w:r>
      <w:r w:rsidRPr="00EA6B87">
        <w:rPr>
          <w:lang w:val="el-GR"/>
        </w:rPr>
        <w:t xml:space="preserve"> οι υπηρεσίες παρασχεθούν από υπαιτιότητα του αναδόχου μετά τη λήξη της διάρκειας της σύμβασης, και μέχρι </w:t>
      </w:r>
      <w:r w:rsidR="00C423BD">
        <w:rPr>
          <w:lang w:val="el-GR"/>
        </w:rPr>
        <w:t xml:space="preserve">τη </w:t>
      </w:r>
      <w:r w:rsidRPr="00EA6B87">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EA6B87">
        <w:rPr>
          <w:lang w:val="el-GR"/>
        </w:rPr>
        <w:t xml:space="preserve">την παρ. </w:t>
      </w:r>
      <w:r w:rsidR="00673490" w:rsidRPr="00D47E24">
        <w:rPr>
          <w:b/>
          <w:bCs/>
          <w:color w:val="002060"/>
          <w:lang w:val="el-GR"/>
        </w:rPr>
        <w:fldChar w:fldCharType="begin"/>
      </w:r>
      <w:r w:rsidR="00673490" w:rsidRPr="00D47E24">
        <w:rPr>
          <w:b/>
          <w:bCs/>
          <w:color w:val="002060"/>
          <w:lang w:val="el-GR"/>
        </w:rPr>
        <w:instrText xml:space="preserve"> REF _Ref496607484 \r \h </w:instrText>
      </w:r>
      <w:r w:rsidR="00DF02B0" w:rsidRPr="00D47E24">
        <w:rPr>
          <w:b/>
          <w:bCs/>
          <w:color w:val="002060"/>
          <w:lang w:val="el-GR"/>
        </w:rPr>
        <w:instrText xml:space="preserve"> \* MERGEFORMAT </w:instrText>
      </w:r>
      <w:r w:rsidR="00673490" w:rsidRPr="00D47E24">
        <w:rPr>
          <w:b/>
          <w:bCs/>
          <w:color w:val="002060"/>
          <w:lang w:val="el-GR"/>
        </w:rPr>
      </w:r>
      <w:r w:rsidR="00673490" w:rsidRPr="00D47E24">
        <w:rPr>
          <w:b/>
          <w:bCs/>
          <w:color w:val="002060"/>
          <w:lang w:val="el-GR"/>
        </w:rPr>
        <w:fldChar w:fldCharType="separate"/>
      </w:r>
      <w:r w:rsidR="007D003C">
        <w:rPr>
          <w:b/>
          <w:bCs/>
          <w:color w:val="002060"/>
          <w:lang w:val="el-GR"/>
        </w:rPr>
        <w:t>5.2</w:t>
      </w:r>
      <w:r w:rsidR="00673490" w:rsidRPr="00D47E24">
        <w:rPr>
          <w:b/>
          <w:bCs/>
          <w:color w:val="002060"/>
          <w:lang w:val="el-GR"/>
        </w:rPr>
        <w:fldChar w:fldCharType="end"/>
      </w:r>
      <w:r w:rsidRPr="00EA6B87">
        <w:rPr>
          <w:lang w:val="el-GR"/>
        </w:rPr>
        <w:t xml:space="preserve"> της παρούσας.</w:t>
      </w:r>
    </w:p>
    <w:p w14:paraId="3BF20712" w14:textId="77777777" w:rsidR="00BA2DC9" w:rsidRPr="00EA6B87" w:rsidRDefault="00BA2DC9" w:rsidP="00F73DE9">
      <w:pPr>
        <w:spacing w:line="360" w:lineRule="auto"/>
        <w:rPr>
          <w:lang w:val="el-GR"/>
        </w:rPr>
      </w:pPr>
    </w:p>
    <w:p w14:paraId="00974E0F" w14:textId="77777777" w:rsidR="008338F0" w:rsidRPr="00EA6B87" w:rsidRDefault="003355E7" w:rsidP="00F73DE9">
      <w:pPr>
        <w:pStyle w:val="2"/>
        <w:spacing w:line="360" w:lineRule="auto"/>
        <w:rPr>
          <w:rFonts w:cs="Tahoma"/>
          <w:lang w:val="el-GR"/>
        </w:rPr>
      </w:pPr>
      <w:bookmarkStart w:id="462" w:name="_Παραλαβή_του_αντικειμένου"/>
      <w:bookmarkEnd w:id="462"/>
      <w:r w:rsidRPr="00EA6B87">
        <w:rPr>
          <w:rFonts w:cs="Tahoma"/>
          <w:lang w:val="el-GR"/>
        </w:rPr>
        <w:tab/>
      </w:r>
      <w:bookmarkStart w:id="463" w:name="_Ref40954198"/>
      <w:bookmarkStart w:id="464" w:name="_Ref55381059"/>
      <w:bookmarkStart w:id="465" w:name="_Toc97194331"/>
      <w:bookmarkStart w:id="466" w:name="_Toc97194466"/>
      <w:bookmarkStart w:id="467" w:name="_Toc177459243"/>
      <w:r w:rsidRPr="00EA6B87">
        <w:rPr>
          <w:rFonts w:cs="Tahoma"/>
          <w:lang w:val="el-GR"/>
        </w:rPr>
        <w:t>Παραλαβή του αντικειμένου της σύμβασης</w:t>
      </w:r>
      <w:bookmarkEnd w:id="463"/>
      <w:bookmarkEnd w:id="464"/>
      <w:bookmarkEnd w:id="465"/>
      <w:bookmarkEnd w:id="466"/>
      <w:bookmarkEnd w:id="467"/>
      <w:r w:rsidRPr="00EA6B87">
        <w:rPr>
          <w:rFonts w:cs="Tahoma"/>
          <w:lang w:val="el-GR"/>
        </w:rPr>
        <w:t xml:space="preserve"> </w:t>
      </w:r>
    </w:p>
    <w:p w14:paraId="05D2736E" w14:textId="6C337BCE" w:rsidR="00B8528C" w:rsidRPr="00EA6B87" w:rsidRDefault="00B8528C" w:rsidP="00F73DE9">
      <w:pPr>
        <w:spacing w:line="360" w:lineRule="auto"/>
        <w:rPr>
          <w:lang w:val="el-GR"/>
        </w:rPr>
      </w:pPr>
      <w:bookmarkStart w:id="468" w:name="_Hlk520910148"/>
      <w:r w:rsidRPr="00EA6B87">
        <w:rPr>
          <w:b/>
          <w:lang w:val="el-GR"/>
        </w:rPr>
        <w:t>6.3.1</w:t>
      </w:r>
      <w:r w:rsidRPr="00EA6B87">
        <w:rPr>
          <w:lang w:val="el-GR"/>
        </w:rPr>
        <w:t xml:space="preserve"> Η παραλαβή των παρεχόμενων υπηρεσιών ή παραδοτέων γίνεται από επιτροπή παραλαβής</w:t>
      </w:r>
      <w:r w:rsidR="000653F1" w:rsidRPr="00EA6B87">
        <w:rPr>
          <w:lang w:val="el-GR"/>
        </w:rPr>
        <w:t xml:space="preserve"> (τριμελή ή πενταμελή) </w:t>
      </w:r>
      <w:r w:rsidRPr="00EA6B87">
        <w:rPr>
          <w:lang w:val="el-GR"/>
        </w:rPr>
        <w:t xml:space="preserve">που συγκροτείται, σύμφωνα με </w:t>
      </w:r>
      <w:r w:rsidR="000653F1" w:rsidRPr="00EA6B87">
        <w:rPr>
          <w:lang w:val="el-GR"/>
        </w:rPr>
        <w:t>το</w:t>
      </w:r>
      <w:r w:rsidRPr="00EA6B87">
        <w:rPr>
          <w:lang w:val="el-GR"/>
        </w:rPr>
        <w:t xml:space="preserve"> άρθρο 221, κατά τα αναλυτικώς </w:t>
      </w:r>
      <w:r w:rsidRPr="000562A5">
        <w:rPr>
          <w:lang w:val="el-GR"/>
        </w:rPr>
        <w:t xml:space="preserve">αναφερόμενα στο </w:t>
      </w:r>
      <w:hyperlink w:anchor="_ΠΑΡΑΡΤΗΜΑ_Ι_–" w:history="1">
        <w:r w:rsidRPr="00730195">
          <w:rPr>
            <w:rStyle w:val="-"/>
            <w:lang w:val="el-GR"/>
          </w:rPr>
          <w:t>Παράρτημα</w:t>
        </w:r>
        <w:r w:rsidR="00F85BB2" w:rsidRPr="00730195">
          <w:rPr>
            <w:rStyle w:val="-"/>
            <w:lang w:val="el-GR"/>
          </w:rPr>
          <w:t xml:space="preserve"> Ι</w:t>
        </w:r>
      </w:hyperlink>
      <w:r w:rsidR="00B235C7" w:rsidRPr="000562A5">
        <w:rPr>
          <w:lang w:val="el-GR"/>
        </w:rPr>
        <w:t xml:space="preserve"> </w:t>
      </w:r>
      <w:r w:rsidRPr="000562A5">
        <w:rPr>
          <w:lang w:val="el-GR"/>
        </w:rPr>
        <w:t>της</w:t>
      </w:r>
      <w:r w:rsidRPr="00EA6B87">
        <w:rPr>
          <w:lang w:val="el-GR"/>
        </w:rPr>
        <w:t xml:space="preserve"> παρούσας</w:t>
      </w:r>
      <w:r w:rsidR="004C54F8" w:rsidRPr="00EA6B87">
        <w:rPr>
          <w:lang w:val="el-GR"/>
        </w:rPr>
        <w:t xml:space="preserve"> όπου περιγράφεται η διαδικασία ελέγχου </w:t>
      </w:r>
      <w:r w:rsidR="00E47160" w:rsidRPr="00EA6B87">
        <w:rPr>
          <w:lang w:val="el-GR"/>
        </w:rPr>
        <w:t xml:space="preserve">ανά φάση υλοποίησης </w:t>
      </w:r>
      <w:r w:rsidR="004C54F8" w:rsidRPr="00EA6B87">
        <w:rPr>
          <w:lang w:val="el-GR"/>
        </w:rPr>
        <w:t>καθώς και το χρονοδιάγραμμα παράδοσης</w:t>
      </w:r>
      <w:r w:rsidRPr="00EA6B87">
        <w:rPr>
          <w:lang w:val="el-GR"/>
        </w:rPr>
        <w:t>.</w:t>
      </w:r>
    </w:p>
    <w:p w14:paraId="0611ACAB" w14:textId="27ABD854" w:rsidR="00B8528C" w:rsidRPr="00EA6B87" w:rsidRDefault="00B8528C" w:rsidP="00F73DE9">
      <w:pPr>
        <w:spacing w:line="360" w:lineRule="auto"/>
        <w:rPr>
          <w:lang w:val="el-GR"/>
        </w:rPr>
      </w:pPr>
      <w:r w:rsidRPr="00EA6B87">
        <w:rPr>
          <w:b/>
          <w:lang w:val="el-GR"/>
        </w:rPr>
        <w:t>6.3.2</w:t>
      </w:r>
      <w:r w:rsidRPr="00EA6B87">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C423BD">
        <w:rPr>
          <w:lang w:val="el-GR"/>
        </w:rPr>
        <w:t>αποφαινόμενου</w:t>
      </w:r>
      <w:r w:rsidRPr="00EA6B87">
        <w:rPr>
          <w:lang w:val="el-GR"/>
        </w:rPr>
        <w:t xml:space="preserve"> οργάνου, β) είτε εισηγείται για την παραλαβή με παρατηρήσεις ή την απόρριψη των </w:t>
      </w:r>
      <w:r w:rsidR="00C423BD">
        <w:rPr>
          <w:lang w:val="el-GR"/>
        </w:rPr>
        <w:t xml:space="preserve">παρεχόμενων </w:t>
      </w:r>
      <w:r w:rsidRPr="00EA6B87">
        <w:rPr>
          <w:lang w:val="el-GR"/>
        </w:rPr>
        <w:t xml:space="preserve"> </w:t>
      </w:r>
      <w:r w:rsidRPr="00EA6B87">
        <w:rPr>
          <w:lang w:val="el-GR"/>
        </w:rPr>
        <w:lastRenderedPageBreak/>
        <w:t>υπηρεσιών ή παραδοτέων, σύμφωνα με τις παραγράφους 3 και 4. Τα ανωτέρω εφαρμόζονται και σε τμηματικές παραλαβές.</w:t>
      </w:r>
    </w:p>
    <w:p w14:paraId="6F19CA0D" w14:textId="3B8AC610" w:rsidR="00B8528C" w:rsidRPr="00EA6B87" w:rsidRDefault="00B8528C" w:rsidP="00F73DE9">
      <w:pPr>
        <w:spacing w:line="360" w:lineRule="auto"/>
        <w:rPr>
          <w:lang w:val="el-GR"/>
        </w:rPr>
      </w:pPr>
      <w:r w:rsidRPr="00EA6B87">
        <w:rPr>
          <w:b/>
          <w:lang w:val="el-GR"/>
        </w:rPr>
        <w:t>6.3.3</w:t>
      </w:r>
      <w:r w:rsidRPr="00EA6B87">
        <w:rPr>
          <w:lang w:val="el-GR"/>
        </w:rPr>
        <w:t xml:space="preserve"> </w:t>
      </w:r>
      <w:r w:rsidR="00C423BD">
        <w:rPr>
          <w:lang w:val="el-GR"/>
        </w:rPr>
        <w:t xml:space="preserve">Εάν </w:t>
      </w:r>
      <w:r w:rsidRPr="00EA6B87">
        <w:rPr>
          <w:lang w:val="el-GR"/>
        </w:rPr>
        <w:t xml:space="preserve">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C423BD">
        <w:rPr>
          <w:lang w:val="el-GR"/>
        </w:rPr>
        <w:t xml:space="preserve">στο οποίο </w:t>
      </w:r>
      <w:r w:rsidRPr="00EA6B87">
        <w:rPr>
          <w:lang w:val="el-GR"/>
        </w:rPr>
        <w:t xml:space="preserve">αναφέρει τις παρεκκλίσεις που διαπιστώθηκαν από τους όρους της σύμβασης και γνωμοδοτεί </w:t>
      </w:r>
      <w:r w:rsidR="00C423BD">
        <w:rPr>
          <w:lang w:val="el-GR"/>
        </w:rPr>
        <w:t>ως προς το εάν</w:t>
      </w:r>
      <w:r w:rsidRPr="00EA6B87">
        <w:rPr>
          <w:lang w:val="el-GR"/>
        </w:rPr>
        <w:t xml:space="preserve"> οι αναφερόμενες παρεκκλίσεις επηρεάζουν την καταλληλότητα των παρεχόμενων υπηρεσιών ή παραδοτέων και συνεπώς </w:t>
      </w:r>
      <w:r w:rsidR="00C423BD">
        <w:rPr>
          <w:lang w:val="el-GR"/>
        </w:rPr>
        <w:t>εάν</w:t>
      </w:r>
      <w:r w:rsidRPr="00EA6B87">
        <w:rPr>
          <w:lang w:val="el-GR"/>
        </w:rPr>
        <w:t xml:space="preserve"> μπορούν οι τελευταίες να καλύψουν τις σχετικές ανάγκες.</w:t>
      </w:r>
    </w:p>
    <w:p w14:paraId="4B693BD3" w14:textId="49C4EEA0" w:rsidR="00B8528C" w:rsidRPr="00EA6B87" w:rsidRDefault="00B8528C" w:rsidP="00F73DE9">
      <w:pPr>
        <w:spacing w:line="360" w:lineRule="auto"/>
        <w:rPr>
          <w:lang w:val="el-GR"/>
        </w:rPr>
      </w:pPr>
      <w:r w:rsidRPr="00EA6B87">
        <w:rPr>
          <w:b/>
          <w:lang w:val="el-GR"/>
        </w:rPr>
        <w:t>6.3.4</w:t>
      </w:r>
      <w:r w:rsidRPr="00EA6B87">
        <w:rPr>
          <w:lang w:val="el-GR"/>
        </w:rPr>
        <w:t xml:space="preserve"> Για την εφαρμογή της προηγούμενης παραγράφου ορίζονται τα ακόλουθα:</w:t>
      </w:r>
    </w:p>
    <w:p w14:paraId="1F28E519" w14:textId="3DA4D973" w:rsidR="00B8528C" w:rsidRPr="00EA6B87" w:rsidRDefault="00B8528C" w:rsidP="00F73DE9">
      <w:pPr>
        <w:spacing w:line="360" w:lineRule="auto"/>
        <w:rPr>
          <w:lang w:val="el-GR"/>
        </w:rPr>
      </w:pPr>
      <w:r w:rsidRPr="00EA6B87">
        <w:rPr>
          <w:lang w:val="el-GR"/>
        </w:rPr>
        <w:t xml:space="preserve">α) Στην περίπτωση που διαπιστωθεί, με αιτιολογημένη απόφαση του αρμόδιου αποφαινόμενου οργάνου, </w:t>
      </w:r>
      <w:r w:rsidR="00C423BD">
        <w:rPr>
          <w:lang w:val="el-GR"/>
        </w:rPr>
        <w:t xml:space="preserve">ότι, δεν επηρεάζεται η καταλληλότητα, </w:t>
      </w:r>
      <w:r w:rsidRPr="00EA6B87">
        <w:rPr>
          <w:lang w:val="el-GR"/>
        </w:rPr>
        <w:t>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p>
    <w:p w14:paraId="7EE9A295" w14:textId="6007E0BD" w:rsidR="00B8528C" w:rsidRPr="00EA6B87" w:rsidRDefault="00B8528C" w:rsidP="00F73DE9">
      <w:pPr>
        <w:spacing w:line="360" w:lineRule="auto"/>
        <w:rPr>
          <w:lang w:val="el-GR"/>
        </w:rPr>
      </w:pPr>
      <w:r w:rsidRPr="00EA6B87">
        <w:rPr>
          <w:lang w:val="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w:t>
      </w:r>
    </w:p>
    <w:p w14:paraId="640F184D" w14:textId="3199E196" w:rsidR="00B8528C" w:rsidRPr="00EA6B87" w:rsidRDefault="00B8528C" w:rsidP="00F73DE9">
      <w:pPr>
        <w:spacing w:line="360" w:lineRule="auto"/>
        <w:rPr>
          <w:lang w:val="el-GR"/>
        </w:rPr>
      </w:pPr>
      <w:r w:rsidRPr="00EA6B87">
        <w:rPr>
          <w:b/>
          <w:lang w:val="el-GR"/>
        </w:rPr>
        <w:t>6.3.5</w:t>
      </w:r>
      <w:r w:rsidRPr="00EA6B87">
        <w:rPr>
          <w:lang w:val="el-GR"/>
        </w:rPr>
        <w:t xml:space="preserve"> </w:t>
      </w:r>
      <w:r w:rsidR="00C423BD">
        <w:rPr>
          <w:lang w:val="el-GR"/>
        </w:rPr>
        <w:t>Εάν</w:t>
      </w:r>
      <w:r w:rsidRPr="00EA6B87">
        <w:rPr>
          <w:lang w:val="el-GR"/>
        </w:rPr>
        <w:t xml:space="preserve">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w:t>
      </w:r>
    </w:p>
    <w:p w14:paraId="7B2D09B7" w14:textId="3EDE96EA" w:rsidR="00BB555C" w:rsidRPr="00EA6B87" w:rsidRDefault="00B8528C" w:rsidP="00F73DE9">
      <w:pPr>
        <w:spacing w:line="360" w:lineRule="auto"/>
        <w:rPr>
          <w:lang w:val="el-GR"/>
        </w:rPr>
      </w:pPr>
      <w:r w:rsidRPr="00EA6B87">
        <w:rPr>
          <w:b/>
          <w:lang w:val="el-GR"/>
        </w:rPr>
        <w:t>6.3.6</w:t>
      </w:r>
      <w:r w:rsidRPr="00EA6B87">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C423BD">
        <w:rPr>
          <w:lang w:val="el-GR"/>
        </w:rPr>
        <w:t>αποφαινόμενου</w:t>
      </w:r>
      <w:r w:rsidRPr="00EA6B87">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C423BD">
        <w:rPr>
          <w:lang w:val="el-GR"/>
        </w:rPr>
        <w:t>προβλεπόμενων</w:t>
      </w:r>
      <w:r w:rsidRPr="00EA6B87">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469" w:name="_Hlk9421462"/>
      <w:bookmarkEnd w:id="468"/>
    </w:p>
    <w:bookmarkEnd w:id="469"/>
    <w:p w14:paraId="775CD989" w14:textId="77777777" w:rsidR="008338F0" w:rsidRPr="00EA6B87" w:rsidRDefault="003355E7" w:rsidP="00F73DE9">
      <w:pPr>
        <w:pStyle w:val="2"/>
        <w:spacing w:line="360" w:lineRule="auto"/>
        <w:rPr>
          <w:rFonts w:cs="Tahoma"/>
          <w:lang w:val="el-GR"/>
        </w:rPr>
      </w:pPr>
      <w:r w:rsidRPr="00EA6B87">
        <w:rPr>
          <w:rFonts w:cs="Tahoma"/>
          <w:lang w:val="el-GR"/>
        </w:rPr>
        <w:lastRenderedPageBreak/>
        <w:tab/>
      </w:r>
      <w:bookmarkStart w:id="470" w:name="_Ref496625354"/>
      <w:bookmarkStart w:id="471" w:name="_Toc97194332"/>
      <w:bookmarkStart w:id="472" w:name="_Toc97194467"/>
      <w:bookmarkStart w:id="473" w:name="_Toc177459244"/>
      <w:r w:rsidRPr="00EA6B87">
        <w:rPr>
          <w:rFonts w:cs="Tahoma"/>
          <w:lang w:val="el-GR"/>
        </w:rPr>
        <w:t>Απόρριψη παραδοτέων – Αντικατάσταση</w:t>
      </w:r>
      <w:bookmarkEnd w:id="470"/>
      <w:bookmarkEnd w:id="471"/>
      <w:bookmarkEnd w:id="472"/>
      <w:bookmarkEnd w:id="473"/>
      <w:r w:rsidRPr="00EA6B87">
        <w:rPr>
          <w:rFonts w:cs="Tahoma"/>
          <w:lang w:val="el-GR"/>
        </w:rPr>
        <w:t xml:space="preserve"> </w:t>
      </w:r>
    </w:p>
    <w:p w14:paraId="40124ED0" w14:textId="37DFEC8E" w:rsidR="000653F1" w:rsidRPr="00EA6B87" w:rsidRDefault="000653F1" w:rsidP="00F73DE9">
      <w:pPr>
        <w:spacing w:line="360" w:lineRule="auto"/>
        <w:rPr>
          <w:lang w:val="el-GR"/>
        </w:rPr>
      </w:pPr>
      <w:r w:rsidRPr="00EA6B87">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6A642B">
        <w:rPr>
          <w:rFonts w:eastAsia="SimSun"/>
          <w:lang w:val="el-GR"/>
        </w:rPr>
        <w:t xml:space="preserve">, ύστερα από γνωμοδότηση της επιτροπής παραλαβής, </w:t>
      </w:r>
      <w:r w:rsidRPr="00EA6B87">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6A642B">
        <w:rPr>
          <w:rFonts w:eastAsia="SimSun"/>
          <w:lang w:val="el-GR"/>
        </w:rPr>
        <w:t>Εάν</w:t>
      </w:r>
      <w:r w:rsidRPr="00EA6B87">
        <w:rPr>
          <w:rFonts w:eastAsia="SimSun"/>
          <w:lang w:val="el-GR"/>
        </w:rPr>
        <w:t xml:space="preserve">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D47E24">
        <w:rPr>
          <w:rFonts w:eastAsia="SimSun"/>
          <w:b/>
          <w:bCs/>
          <w:color w:val="002060"/>
          <w:lang w:val="el-GR"/>
        </w:rPr>
        <w:fldChar w:fldCharType="begin"/>
      </w:r>
      <w:r w:rsidRPr="00D47E24">
        <w:rPr>
          <w:rFonts w:eastAsia="SimSun"/>
          <w:b/>
          <w:bCs/>
          <w:color w:val="002060"/>
          <w:lang w:val="el-GR"/>
        </w:rPr>
        <w:instrText xml:space="preserve"> REF _Ref496607484 \r \h  \* MERGEFORMAT </w:instrText>
      </w:r>
      <w:r w:rsidRPr="00D47E24">
        <w:rPr>
          <w:rFonts w:eastAsia="SimSun"/>
          <w:b/>
          <w:bCs/>
          <w:color w:val="002060"/>
          <w:lang w:val="el-GR"/>
        </w:rPr>
      </w:r>
      <w:r w:rsidRPr="00D47E24">
        <w:rPr>
          <w:rFonts w:eastAsia="SimSun"/>
          <w:b/>
          <w:bCs/>
          <w:color w:val="002060"/>
          <w:lang w:val="el-GR"/>
        </w:rPr>
        <w:fldChar w:fldCharType="separate"/>
      </w:r>
      <w:r w:rsidR="007D003C">
        <w:rPr>
          <w:rFonts w:eastAsia="SimSun"/>
          <w:b/>
          <w:bCs/>
          <w:color w:val="002060"/>
          <w:lang w:val="el-GR"/>
        </w:rPr>
        <w:t>5.2</w:t>
      </w:r>
      <w:r w:rsidRPr="00D47E24">
        <w:rPr>
          <w:rFonts w:eastAsia="SimSun"/>
          <w:b/>
          <w:bCs/>
          <w:color w:val="002060"/>
          <w:lang w:val="el-GR"/>
        </w:rPr>
        <w:fldChar w:fldCharType="end"/>
      </w:r>
      <w:r w:rsidRPr="00730195">
        <w:rPr>
          <w:rFonts w:eastAsia="SimSun"/>
          <w:lang w:val="el-GR"/>
        </w:rPr>
        <w:t xml:space="preserve"> </w:t>
      </w:r>
      <w:r w:rsidRPr="00EA6B87">
        <w:rPr>
          <w:rFonts w:eastAsia="SimSun"/>
          <w:lang w:val="el-GR"/>
        </w:rPr>
        <w:t>της παρούσας, λόγω εκπρόθεσμης παράδοσης.</w:t>
      </w:r>
    </w:p>
    <w:p w14:paraId="196646B9" w14:textId="77777777" w:rsidR="000653F1" w:rsidRPr="00EA6B87" w:rsidRDefault="000653F1" w:rsidP="00F73DE9">
      <w:pPr>
        <w:spacing w:line="360" w:lineRule="auto"/>
        <w:rPr>
          <w:lang w:val="el-GR"/>
        </w:rPr>
      </w:pPr>
      <w:r w:rsidRPr="00EA6B87">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Pr="00EA6B87" w:rsidRDefault="00BB555C" w:rsidP="00F73DE9">
      <w:pPr>
        <w:spacing w:line="360" w:lineRule="auto"/>
        <w:rPr>
          <w:lang w:val="el-GR"/>
        </w:rPr>
      </w:pPr>
    </w:p>
    <w:p w14:paraId="1BA79B74" w14:textId="1DA65F95" w:rsidR="006A642B" w:rsidRPr="006A642B" w:rsidRDefault="003355E7" w:rsidP="00F73DE9">
      <w:pPr>
        <w:pStyle w:val="2"/>
        <w:spacing w:line="360" w:lineRule="auto"/>
        <w:rPr>
          <w:rFonts w:cs="Tahoma"/>
          <w:lang w:val="el-GR"/>
        </w:rPr>
      </w:pPr>
      <w:bookmarkStart w:id="474" w:name="_Toc74566947"/>
      <w:bookmarkStart w:id="475" w:name="_Toc74566948"/>
      <w:bookmarkStart w:id="476" w:name="_Toc74566949"/>
      <w:bookmarkStart w:id="477" w:name="_Toc74566950"/>
      <w:bookmarkStart w:id="478" w:name="_Toc74566951"/>
      <w:bookmarkEnd w:id="474"/>
      <w:bookmarkEnd w:id="475"/>
      <w:bookmarkEnd w:id="476"/>
      <w:bookmarkEnd w:id="477"/>
      <w:bookmarkEnd w:id="478"/>
      <w:r w:rsidRPr="00EA6B87">
        <w:rPr>
          <w:rFonts w:cs="Tahoma"/>
          <w:lang w:val="el-GR"/>
        </w:rPr>
        <w:tab/>
      </w:r>
      <w:bookmarkStart w:id="479" w:name="_Toc97194333"/>
      <w:bookmarkStart w:id="480" w:name="_Toc97194468"/>
      <w:bookmarkStart w:id="481" w:name="_Ref151372743"/>
      <w:bookmarkStart w:id="482" w:name="_Ref151372750"/>
      <w:bookmarkStart w:id="483" w:name="_Toc177459245"/>
      <w:r w:rsidRPr="00EA6B87">
        <w:rPr>
          <w:rFonts w:cs="Tahoma"/>
          <w:lang w:val="el-GR"/>
        </w:rPr>
        <w:t>Αναπροσαρμογή τιμής</w:t>
      </w:r>
      <w:bookmarkEnd w:id="479"/>
      <w:bookmarkEnd w:id="480"/>
      <w:bookmarkEnd w:id="481"/>
      <w:bookmarkEnd w:id="482"/>
      <w:bookmarkEnd w:id="483"/>
      <w:r w:rsidRPr="00EA6B87">
        <w:rPr>
          <w:rFonts w:cs="Tahoma"/>
          <w:lang w:val="el-GR"/>
        </w:rPr>
        <w:t xml:space="preserve"> </w:t>
      </w:r>
    </w:p>
    <w:p w14:paraId="53DC0279" w14:textId="63D08B02" w:rsidR="00804A55" w:rsidRPr="00EA6B87" w:rsidRDefault="00405AE1" w:rsidP="00F73DE9">
      <w:pPr>
        <w:spacing w:line="360" w:lineRule="auto"/>
        <w:rPr>
          <w:lang w:val="el-GR"/>
        </w:rPr>
      </w:pPr>
      <w:r w:rsidRPr="00EA6B87">
        <w:rPr>
          <w:lang w:val="el-GR"/>
        </w:rPr>
        <w:t>Δεν εφαρμόζεται, διατηρείται για λόγους αρίθμησης.</w:t>
      </w:r>
    </w:p>
    <w:p w14:paraId="4500152F" w14:textId="77777777" w:rsidR="008338F0" w:rsidRPr="00EA6B87" w:rsidRDefault="003355E7" w:rsidP="00F73DE9">
      <w:pPr>
        <w:pStyle w:val="1"/>
        <w:numPr>
          <w:ilvl w:val="0"/>
          <w:numId w:val="0"/>
        </w:numPr>
        <w:spacing w:line="360" w:lineRule="auto"/>
        <w:ind w:left="432" w:hanging="432"/>
        <w:rPr>
          <w:rFonts w:cs="Tahoma"/>
          <w:lang w:val="el-GR"/>
        </w:rPr>
      </w:pPr>
      <w:bookmarkStart w:id="484" w:name="_Toc97194469"/>
      <w:bookmarkStart w:id="485" w:name="_Toc177459246"/>
      <w:r w:rsidRPr="00EA6B87">
        <w:rPr>
          <w:rFonts w:cs="Tahoma"/>
          <w:lang w:val="el-GR"/>
        </w:rPr>
        <w:lastRenderedPageBreak/>
        <w:t>ΠΑΡΑΡΤΗΜΑΤΑ</w:t>
      </w:r>
      <w:bookmarkEnd w:id="484"/>
      <w:bookmarkEnd w:id="485"/>
    </w:p>
    <w:p w14:paraId="2F397AAD" w14:textId="77777777" w:rsidR="008338F0" w:rsidRPr="00EA6B87" w:rsidRDefault="003355E7" w:rsidP="00F73DE9">
      <w:pPr>
        <w:pStyle w:val="2"/>
        <w:numPr>
          <w:ilvl w:val="0"/>
          <w:numId w:val="0"/>
        </w:numPr>
        <w:tabs>
          <w:tab w:val="clear" w:pos="567"/>
        </w:tabs>
        <w:spacing w:line="360" w:lineRule="auto"/>
        <w:rPr>
          <w:rFonts w:cs="Tahoma"/>
          <w:lang w:val="el-GR"/>
        </w:rPr>
      </w:pPr>
      <w:bookmarkStart w:id="486" w:name="_ΠΑΡΑΡΤΗΜΑ_Ι_–"/>
      <w:bookmarkStart w:id="487" w:name="_Ref496625830"/>
      <w:bookmarkStart w:id="488" w:name="_Toc97194334"/>
      <w:bookmarkStart w:id="489" w:name="_Toc97194470"/>
      <w:bookmarkStart w:id="490" w:name="_Toc177459247"/>
      <w:bookmarkStart w:id="491" w:name="_Ref496625399"/>
      <w:bookmarkEnd w:id="486"/>
      <w:r w:rsidRPr="00EA6B87">
        <w:rPr>
          <w:rFonts w:cs="Tahoma"/>
          <w:lang w:val="el-GR"/>
        </w:rPr>
        <w:t>ΠΑΡΑΡΤΗΜΑ Ι – Αναλυτική Περιγραφή Φυσικού και Οικονομικού Αντικειμένου της Σύμβασης</w:t>
      </w:r>
      <w:bookmarkEnd w:id="487"/>
      <w:bookmarkEnd w:id="488"/>
      <w:bookmarkEnd w:id="489"/>
      <w:bookmarkEnd w:id="490"/>
      <w:r w:rsidRPr="00EA6B87">
        <w:rPr>
          <w:rFonts w:cs="Tahoma"/>
          <w:lang w:val="el-GR"/>
        </w:rPr>
        <w:t xml:space="preserve"> </w:t>
      </w:r>
      <w:bookmarkEnd w:id="491"/>
    </w:p>
    <w:p w14:paraId="40306800" w14:textId="77777777" w:rsidR="008338F0" w:rsidRPr="00EA6B87" w:rsidRDefault="00A22261" w:rsidP="00F73DE9">
      <w:pPr>
        <w:pStyle w:val="3"/>
        <w:numPr>
          <w:ilvl w:val="0"/>
          <w:numId w:val="65"/>
        </w:numPr>
        <w:spacing w:line="360" w:lineRule="auto"/>
        <w:rPr>
          <w:rFonts w:cs="Tahoma"/>
          <w:lang w:val="el-GR"/>
        </w:rPr>
      </w:pPr>
      <w:bookmarkStart w:id="492" w:name="_Περιβάλλον_της_Σύμβασης"/>
      <w:bookmarkStart w:id="493" w:name="_Toc97194335"/>
      <w:bookmarkStart w:id="494" w:name="_Toc97194471"/>
      <w:bookmarkStart w:id="495" w:name="_Ref97199257"/>
      <w:bookmarkStart w:id="496" w:name="_Ref172196123"/>
      <w:bookmarkStart w:id="497" w:name="_Toc177459248"/>
      <w:bookmarkEnd w:id="492"/>
      <w:r w:rsidRPr="00EA6B87">
        <w:rPr>
          <w:rFonts w:cs="Tahoma"/>
          <w:lang w:val="el-GR"/>
        </w:rPr>
        <w:t>Περιβάλλον της Σύμβασης</w:t>
      </w:r>
      <w:bookmarkEnd w:id="493"/>
      <w:bookmarkEnd w:id="494"/>
      <w:bookmarkEnd w:id="495"/>
      <w:bookmarkEnd w:id="496"/>
      <w:bookmarkEnd w:id="497"/>
    </w:p>
    <w:p w14:paraId="1C12AAC2" w14:textId="77777777" w:rsidR="00EE109D" w:rsidRPr="00EA6B87" w:rsidRDefault="00EE109D" w:rsidP="00F73DE9">
      <w:pPr>
        <w:spacing w:line="360" w:lineRule="auto"/>
        <w:rPr>
          <w:rFonts w:eastAsia="SimSun"/>
          <w:lang w:val="el-GR"/>
        </w:rPr>
      </w:pPr>
      <w:bookmarkStart w:id="498" w:name="_Toc516836612"/>
      <w:bookmarkStart w:id="499" w:name="_Toc45706959"/>
      <w:bookmarkStart w:id="500" w:name="_Toc46478230"/>
    </w:p>
    <w:p w14:paraId="132D9764" w14:textId="77777777" w:rsidR="004D1C23" w:rsidRPr="00EA6B87" w:rsidRDefault="004D1C23" w:rsidP="00F73DE9">
      <w:pPr>
        <w:pStyle w:val="4"/>
        <w:numPr>
          <w:ilvl w:val="1"/>
          <w:numId w:val="25"/>
        </w:numPr>
        <w:tabs>
          <w:tab w:val="left" w:pos="993"/>
        </w:tabs>
        <w:spacing w:line="360" w:lineRule="auto"/>
        <w:rPr>
          <w:rFonts w:eastAsia="SimSun" w:cs="Tahoma"/>
          <w:szCs w:val="22"/>
          <w:lang w:val="el-GR"/>
        </w:rPr>
      </w:pPr>
      <w:bookmarkStart w:id="501" w:name="_Toc97194336"/>
      <w:bookmarkStart w:id="502" w:name="_Toc177459249"/>
      <w:r w:rsidRPr="00EA6B87">
        <w:rPr>
          <w:rFonts w:eastAsia="SimSun" w:cs="Tahoma"/>
          <w:szCs w:val="22"/>
          <w:lang w:val="el-GR"/>
        </w:rPr>
        <w:t>Εμπλεκόμενοι στην υλοποίηση της Σύμβασης</w:t>
      </w:r>
      <w:bookmarkEnd w:id="498"/>
      <w:bookmarkEnd w:id="499"/>
      <w:bookmarkEnd w:id="500"/>
      <w:bookmarkEnd w:id="501"/>
      <w:bookmarkEnd w:id="502"/>
    </w:p>
    <w:p w14:paraId="571592AC" w14:textId="77777777" w:rsidR="004D1C23" w:rsidRPr="00EA6B87" w:rsidRDefault="004D1C23" w:rsidP="00F73DE9">
      <w:pPr>
        <w:spacing w:line="360" w:lineRule="auto"/>
        <w:rPr>
          <w:lang w:val="el-GR"/>
        </w:rPr>
      </w:pPr>
      <w:r w:rsidRPr="00EA6B87">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4253"/>
        <w:gridCol w:w="3197"/>
      </w:tblGrid>
      <w:tr w:rsidR="004D1C23" w:rsidRPr="00D820BA" w14:paraId="28DA94F0" w14:textId="77777777" w:rsidTr="00E91C99">
        <w:trPr>
          <w:trHeight w:val="625"/>
        </w:trPr>
        <w:tc>
          <w:tcPr>
            <w:tcW w:w="2405" w:type="dxa"/>
            <w:vAlign w:val="center"/>
          </w:tcPr>
          <w:p w14:paraId="02C1E28C" w14:textId="77777777" w:rsidR="004D1C23" w:rsidRPr="00EA6B87" w:rsidRDefault="004D1C23" w:rsidP="00E91C99">
            <w:pPr>
              <w:widowControl w:val="0"/>
              <w:suppressAutoHyphens w:val="0"/>
              <w:spacing w:after="0" w:line="276" w:lineRule="auto"/>
              <w:jc w:val="left"/>
              <w:rPr>
                <w:lang w:val="el-GR" w:eastAsia="en-US"/>
              </w:rPr>
            </w:pPr>
            <w:r w:rsidRPr="00EA6B87">
              <w:rPr>
                <w:lang w:val="el-GR" w:eastAsia="en-US"/>
              </w:rPr>
              <w:t>Φορέας Υλοποίησης</w:t>
            </w:r>
          </w:p>
        </w:tc>
        <w:tc>
          <w:tcPr>
            <w:tcW w:w="4253" w:type="dxa"/>
            <w:vAlign w:val="center"/>
          </w:tcPr>
          <w:p w14:paraId="631CD0E0" w14:textId="77777777" w:rsidR="004D1C23" w:rsidRPr="00EA6B87" w:rsidRDefault="004D1C23" w:rsidP="00E91C99">
            <w:pPr>
              <w:widowControl w:val="0"/>
              <w:suppressAutoHyphens w:val="0"/>
              <w:spacing w:after="0" w:line="276" w:lineRule="auto"/>
              <w:rPr>
                <w:highlight w:val="black"/>
                <w:lang w:val="el-GR" w:eastAsia="en-US"/>
              </w:rPr>
            </w:pPr>
            <w:r w:rsidRPr="00EA6B87">
              <w:rPr>
                <w:lang w:val="el-GR" w:eastAsia="en-US"/>
              </w:rPr>
              <w:t xml:space="preserve">Κοινωνία της Πληροφορίας </w:t>
            </w:r>
            <w:r w:rsidR="00B8683B" w:rsidRPr="00EA6B87">
              <w:rPr>
                <w:lang w:val="el-GR" w:eastAsia="en-US"/>
              </w:rPr>
              <w:t>Μ.</w:t>
            </w:r>
            <w:r w:rsidRPr="00EA6B87">
              <w:rPr>
                <w:lang w:val="el-GR" w:eastAsia="en-US"/>
              </w:rPr>
              <w:t>Α.Ε</w:t>
            </w:r>
          </w:p>
        </w:tc>
        <w:tc>
          <w:tcPr>
            <w:tcW w:w="3197" w:type="dxa"/>
            <w:vAlign w:val="center"/>
          </w:tcPr>
          <w:p w14:paraId="4DFC8476" w14:textId="4864B393" w:rsidR="001B1A21" w:rsidRPr="00EA6B87" w:rsidRDefault="00F27B40" w:rsidP="00E91C99">
            <w:pPr>
              <w:widowControl w:val="0"/>
              <w:suppressAutoHyphens w:val="0"/>
              <w:spacing w:after="0" w:line="276" w:lineRule="auto"/>
              <w:rPr>
                <w:rStyle w:val="-"/>
                <w:lang w:val="el-GR" w:eastAsia="en-US"/>
              </w:rPr>
            </w:pPr>
            <w:hyperlink r:id="rId38" w:history="1">
              <w:r w:rsidR="001B1A21" w:rsidRPr="00EA6B87">
                <w:rPr>
                  <w:rStyle w:val="-"/>
                  <w:lang w:val="el-GR" w:eastAsia="en-US"/>
                </w:rPr>
                <w:t>https://www.ktpae.gr/</w:t>
              </w:r>
            </w:hyperlink>
          </w:p>
          <w:p w14:paraId="63860E2C" w14:textId="622E2F5F" w:rsidR="004D1C23" w:rsidRPr="00EA6B87" w:rsidRDefault="001B1A21" w:rsidP="00E91C99">
            <w:pPr>
              <w:widowControl w:val="0"/>
              <w:suppressAutoHyphens w:val="0"/>
              <w:spacing w:after="0" w:line="276" w:lineRule="auto"/>
              <w:rPr>
                <w:lang w:val="el-GR" w:eastAsia="en-US"/>
              </w:rPr>
            </w:pPr>
            <w:r w:rsidRPr="00EA6B87">
              <w:rPr>
                <w:lang w:val="el-GR" w:eastAsia="en-US"/>
              </w:rPr>
              <w:t xml:space="preserve">Βλ. </w:t>
            </w:r>
            <w:hyperlink w:anchor="_Στοιχεία_Αναθέτουσας_Αρχής" w:history="1">
              <w:r w:rsidRPr="00730195">
                <w:rPr>
                  <w:rStyle w:val="-"/>
                  <w:lang w:val="el-GR" w:eastAsia="en-US"/>
                </w:rPr>
                <w:t xml:space="preserve">Παρ. </w:t>
              </w:r>
              <w:r w:rsidR="003D5A77" w:rsidRPr="00730195">
                <w:rPr>
                  <w:rStyle w:val="-"/>
                  <w:lang w:val="el-GR" w:eastAsia="en-US"/>
                </w:rPr>
                <w:t>1.1.1</w:t>
              </w:r>
            </w:hyperlink>
          </w:p>
        </w:tc>
      </w:tr>
      <w:tr w:rsidR="004D1C23" w:rsidRPr="00893261" w14:paraId="0DBC6420" w14:textId="77777777" w:rsidTr="00E91C99">
        <w:tc>
          <w:tcPr>
            <w:tcW w:w="2405" w:type="dxa"/>
            <w:vAlign w:val="center"/>
          </w:tcPr>
          <w:p w14:paraId="649084B1" w14:textId="77777777" w:rsidR="004D1C23" w:rsidRPr="000562A5" w:rsidRDefault="004D1C23" w:rsidP="00E91C99">
            <w:pPr>
              <w:widowControl w:val="0"/>
              <w:suppressAutoHyphens w:val="0"/>
              <w:spacing w:after="0" w:line="276" w:lineRule="auto"/>
              <w:jc w:val="left"/>
              <w:rPr>
                <w:highlight w:val="green"/>
                <w:lang w:val="el-GR" w:eastAsia="en-US"/>
              </w:rPr>
            </w:pPr>
            <w:r w:rsidRPr="00706512">
              <w:rPr>
                <w:lang w:val="el-GR" w:eastAsia="en-US"/>
              </w:rPr>
              <w:t>Φορέας Χρηματοδότησης</w:t>
            </w:r>
          </w:p>
        </w:tc>
        <w:tc>
          <w:tcPr>
            <w:tcW w:w="4253" w:type="dxa"/>
            <w:vAlign w:val="center"/>
          </w:tcPr>
          <w:p w14:paraId="173F5B69" w14:textId="7A8F1822" w:rsidR="004D1C23" w:rsidRPr="000562A5" w:rsidRDefault="006A642B" w:rsidP="00E91C99">
            <w:pPr>
              <w:widowControl w:val="0"/>
              <w:suppressAutoHyphens w:val="0"/>
              <w:spacing w:after="0" w:line="276" w:lineRule="auto"/>
              <w:jc w:val="left"/>
              <w:rPr>
                <w:highlight w:val="green"/>
                <w:lang w:val="el-GR" w:eastAsia="en-US"/>
              </w:rPr>
            </w:pPr>
            <w:r w:rsidRPr="00F740BD">
              <w:rPr>
                <w:lang w:val="el-GR" w:eastAsia="en-US"/>
              </w:rPr>
              <w:t>Υπουργείο Πολιτικής Προστασίας και Κλιματικής Κρίσης</w:t>
            </w:r>
          </w:p>
        </w:tc>
        <w:tc>
          <w:tcPr>
            <w:tcW w:w="3197" w:type="dxa"/>
            <w:vAlign w:val="center"/>
          </w:tcPr>
          <w:p w14:paraId="1909D21A" w14:textId="5E9DC6F6" w:rsidR="001B1A21" w:rsidRPr="00706512" w:rsidRDefault="001B1A21" w:rsidP="00E91C99">
            <w:pPr>
              <w:widowControl w:val="0"/>
              <w:suppressAutoHyphens w:val="0"/>
              <w:spacing w:after="0" w:line="276" w:lineRule="auto"/>
              <w:rPr>
                <w:rStyle w:val="-"/>
                <w:lang w:val="el-GR" w:eastAsia="en-US"/>
              </w:rPr>
            </w:pPr>
          </w:p>
          <w:p w14:paraId="1B365089" w14:textId="3D27A575" w:rsidR="004D1C23" w:rsidRPr="000562A5" w:rsidRDefault="00F27B40" w:rsidP="00E91C99">
            <w:pPr>
              <w:widowControl w:val="0"/>
              <w:suppressAutoHyphens w:val="0"/>
              <w:spacing w:after="0" w:line="276" w:lineRule="auto"/>
              <w:rPr>
                <w:highlight w:val="green"/>
                <w:lang w:val="el-GR" w:eastAsia="en-US"/>
              </w:rPr>
            </w:pPr>
            <w:hyperlink w:anchor="_Στοιχεία_Διαδικασίας_-" w:history="1">
              <w:r w:rsidR="004D1C23" w:rsidRPr="00706512">
                <w:rPr>
                  <w:rStyle w:val="-"/>
                  <w:lang w:val="el-GR" w:eastAsia="en-US"/>
                </w:rPr>
                <w:t xml:space="preserve">Βλ. Παρ. </w:t>
              </w:r>
              <w:r w:rsidR="003D5A77" w:rsidRPr="00706512">
                <w:rPr>
                  <w:rStyle w:val="-"/>
                  <w:lang w:val="el-GR" w:eastAsia="en-US"/>
                </w:rPr>
                <w:t>1.1.2</w:t>
              </w:r>
            </w:hyperlink>
          </w:p>
        </w:tc>
      </w:tr>
      <w:tr w:rsidR="004D1C23" w:rsidRPr="00B32624" w14:paraId="6460A757" w14:textId="77777777" w:rsidTr="00E91C99">
        <w:tc>
          <w:tcPr>
            <w:tcW w:w="2405" w:type="dxa"/>
            <w:vAlign w:val="center"/>
          </w:tcPr>
          <w:p w14:paraId="0F59D6A0" w14:textId="77777777" w:rsidR="004D1C23" w:rsidRPr="00EA6B87" w:rsidRDefault="004D1C23" w:rsidP="00E91C99">
            <w:pPr>
              <w:widowControl w:val="0"/>
              <w:suppressAutoHyphens w:val="0"/>
              <w:spacing w:after="0" w:line="276" w:lineRule="auto"/>
              <w:jc w:val="left"/>
              <w:rPr>
                <w:lang w:val="el-GR" w:eastAsia="en-US"/>
              </w:rPr>
            </w:pPr>
            <w:r w:rsidRPr="00EA6B87">
              <w:rPr>
                <w:lang w:val="el-GR" w:eastAsia="en-US"/>
              </w:rPr>
              <w:t>Κύριος του Έργου</w:t>
            </w:r>
          </w:p>
        </w:tc>
        <w:tc>
          <w:tcPr>
            <w:tcW w:w="4253" w:type="dxa"/>
            <w:vAlign w:val="center"/>
          </w:tcPr>
          <w:p w14:paraId="048B780B" w14:textId="7067EFDD" w:rsidR="004D1C23" w:rsidRPr="00EA6B87" w:rsidRDefault="001B1A21" w:rsidP="00E91C99">
            <w:pPr>
              <w:widowControl w:val="0"/>
              <w:suppressAutoHyphens w:val="0"/>
              <w:spacing w:after="0" w:line="276" w:lineRule="auto"/>
              <w:rPr>
                <w:lang w:val="el-GR" w:eastAsia="en-US"/>
              </w:rPr>
            </w:pPr>
            <w:r w:rsidRPr="00EA6B87">
              <w:rPr>
                <w:lang w:val="el-GR" w:eastAsia="en-US"/>
              </w:rPr>
              <w:t>Εθνική Κεντρική Αρχή Προμηθειών Υγείας</w:t>
            </w:r>
            <w:r w:rsidR="00DF776D" w:rsidRPr="00EA6B87">
              <w:rPr>
                <w:lang w:val="el-GR" w:eastAsia="en-US"/>
              </w:rPr>
              <w:t xml:space="preserve"> </w:t>
            </w:r>
          </w:p>
        </w:tc>
        <w:tc>
          <w:tcPr>
            <w:tcW w:w="3197" w:type="dxa"/>
          </w:tcPr>
          <w:p w14:paraId="7F0C6E4C" w14:textId="77777777" w:rsidR="001B1A21" w:rsidRPr="00EA6B87" w:rsidRDefault="001B1A21" w:rsidP="00E91C99">
            <w:pPr>
              <w:widowControl w:val="0"/>
              <w:suppressAutoHyphens w:val="0"/>
              <w:spacing w:after="0" w:line="276" w:lineRule="auto"/>
              <w:rPr>
                <w:rStyle w:val="-"/>
                <w:lang w:val="el-GR" w:eastAsia="en-US"/>
              </w:rPr>
            </w:pPr>
            <w:r w:rsidRPr="00EA6B87">
              <w:rPr>
                <w:rStyle w:val="-"/>
                <w:lang w:val="el-GR" w:eastAsia="en-US"/>
              </w:rPr>
              <w:t xml:space="preserve">https://ekapy.gov.gr/ </w:t>
            </w:r>
          </w:p>
          <w:p w14:paraId="214B64A4" w14:textId="5AC99257" w:rsidR="004D1C23" w:rsidRPr="00EA6B87" w:rsidRDefault="00F27B40" w:rsidP="00E91C99">
            <w:pPr>
              <w:widowControl w:val="0"/>
              <w:suppressAutoHyphens w:val="0"/>
              <w:spacing w:after="0" w:line="276" w:lineRule="auto"/>
              <w:rPr>
                <w:lang w:val="el-GR" w:eastAsia="en-US"/>
              </w:rPr>
            </w:pPr>
            <w:hyperlink w:anchor="_Συνοπτική_Περιγραφή_φυσικού" w:history="1">
              <w:r w:rsidR="004D1C23" w:rsidRPr="00730195">
                <w:rPr>
                  <w:rStyle w:val="-"/>
                  <w:lang w:val="el-GR" w:eastAsia="en-US"/>
                </w:rPr>
                <w:t xml:space="preserve">Βλ. Παρ. </w:t>
              </w:r>
              <w:r w:rsidR="003D5A77" w:rsidRPr="00730195">
                <w:rPr>
                  <w:rStyle w:val="-"/>
                  <w:lang w:val="el-GR" w:eastAsia="en-US"/>
                </w:rPr>
                <w:t>1.1.3</w:t>
              </w:r>
            </w:hyperlink>
          </w:p>
        </w:tc>
      </w:tr>
      <w:tr w:rsidR="004D1C23" w:rsidRPr="00D820BA" w14:paraId="7DF70F82" w14:textId="77777777" w:rsidTr="00E91C99">
        <w:tc>
          <w:tcPr>
            <w:tcW w:w="2405" w:type="dxa"/>
            <w:vAlign w:val="center"/>
          </w:tcPr>
          <w:p w14:paraId="6B00A48C" w14:textId="77777777" w:rsidR="004D1C23" w:rsidRPr="00EA6B87" w:rsidRDefault="004D1C23" w:rsidP="00E91C99">
            <w:pPr>
              <w:widowControl w:val="0"/>
              <w:suppressAutoHyphens w:val="0"/>
              <w:spacing w:after="0" w:line="276" w:lineRule="auto"/>
              <w:jc w:val="left"/>
              <w:rPr>
                <w:lang w:val="el-GR" w:eastAsia="en-US"/>
              </w:rPr>
            </w:pPr>
            <w:r w:rsidRPr="00EA6B87">
              <w:rPr>
                <w:lang w:val="el-GR" w:eastAsia="en-US"/>
              </w:rPr>
              <w:t>Φορέας Λειτουργίας του Έργου</w:t>
            </w:r>
          </w:p>
        </w:tc>
        <w:tc>
          <w:tcPr>
            <w:tcW w:w="4253" w:type="dxa"/>
            <w:vAlign w:val="center"/>
          </w:tcPr>
          <w:p w14:paraId="12B576F0" w14:textId="501AC7A8" w:rsidR="004D1C23" w:rsidRPr="00EA6B87" w:rsidRDefault="001B1A21" w:rsidP="00E91C99">
            <w:pPr>
              <w:widowControl w:val="0"/>
              <w:suppressAutoHyphens w:val="0"/>
              <w:spacing w:after="0" w:line="276" w:lineRule="auto"/>
              <w:rPr>
                <w:lang w:val="el-GR" w:eastAsia="en-US"/>
              </w:rPr>
            </w:pPr>
            <w:r w:rsidRPr="00EA6B87">
              <w:rPr>
                <w:lang w:val="el-GR" w:eastAsia="en-US"/>
              </w:rPr>
              <w:t>Εθνική Κεντρική Αρχή Προμηθειών Υγείας</w:t>
            </w:r>
          </w:p>
        </w:tc>
        <w:tc>
          <w:tcPr>
            <w:tcW w:w="3197" w:type="dxa"/>
          </w:tcPr>
          <w:p w14:paraId="05F248AC" w14:textId="77777777" w:rsidR="001B1A21" w:rsidRPr="00EA6B87" w:rsidRDefault="001B1A21" w:rsidP="00E91C99">
            <w:pPr>
              <w:widowControl w:val="0"/>
              <w:suppressAutoHyphens w:val="0"/>
              <w:spacing w:after="0" w:line="276" w:lineRule="auto"/>
              <w:rPr>
                <w:rStyle w:val="-"/>
                <w:lang w:val="el-GR" w:eastAsia="en-US"/>
              </w:rPr>
            </w:pPr>
            <w:r w:rsidRPr="00EA6B87">
              <w:rPr>
                <w:rStyle w:val="-"/>
                <w:lang w:val="el-GR" w:eastAsia="en-US"/>
              </w:rPr>
              <w:t xml:space="preserve">https://ekapy.gov.gr/ </w:t>
            </w:r>
          </w:p>
          <w:p w14:paraId="69625F83" w14:textId="52871D1C" w:rsidR="004D1C23" w:rsidRPr="00EA6B87" w:rsidRDefault="004D1C23" w:rsidP="00E91C99">
            <w:pPr>
              <w:widowControl w:val="0"/>
              <w:suppressAutoHyphens w:val="0"/>
              <w:spacing w:after="0" w:line="276" w:lineRule="auto"/>
              <w:rPr>
                <w:lang w:val="el-GR" w:eastAsia="en-US"/>
              </w:rPr>
            </w:pPr>
            <w:r w:rsidRPr="00EA6B87">
              <w:rPr>
                <w:lang w:val="el-GR" w:eastAsia="en-US"/>
              </w:rPr>
              <w:t xml:space="preserve"> Βλ. </w:t>
            </w:r>
            <w:hyperlink w:anchor="_Συνοπτική_Περιγραφή_φυσικού" w:history="1">
              <w:r w:rsidRPr="00730195">
                <w:rPr>
                  <w:rStyle w:val="-"/>
                  <w:lang w:val="el-GR" w:eastAsia="en-US"/>
                </w:rPr>
                <w:t xml:space="preserve">Παρ. </w:t>
              </w:r>
              <w:r w:rsidR="003D5A77" w:rsidRPr="00730195">
                <w:rPr>
                  <w:rStyle w:val="-"/>
                  <w:lang w:val="el-GR" w:eastAsia="en-US"/>
                </w:rPr>
                <w:t>1.1.</w:t>
              </w:r>
              <w:r w:rsidR="000562A5" w:rsidRPr="00730195">
                <w:rPr>
                  <w:rStyle w:val="-"/>
                  <w:lang w:val="el-GR" w:eastAsia="en-US"/>
                </w:rPr>
                <w:t>3</w:t>
              </w:r>
            </w:hyperlink>
          </w:p>
        </w:tc>
      </w:tr>
      <w:tr w:rsidR="004D1C23" w:rsidRPr="00EA6B87" w:rsidDel="00DF55C4" w14:paraId="6FE4EC6A" w14:textId="77777777" w:rsidTr="00E91C99">
        <w:tc>
          <w:tcPr>
            <w:tcW w:w="2405" w:type="dxa"/>
            <w:vAlign w:val="center"/>
          </w:tcPr>
          <w:p w14:paraId="0A1AF626" w14:textId="77777777" w:rsidR="004D1C23" w:rsidRPr="00EA6B87" w:rsidDel="00DF55C4" w:rsidRDefault="004D1C23" w:rsidP="00E91C99">
            <w:pPr>
              <w:widowControl w:val="0"/>
              <w:suppressAutoHyphens w:val="0"/>
              <w:spacing w:after="0" w:line="276" w:lineRule="auto"/>
              <w:jc w:val="left"/>
              <w:rPr>
                <w:lang w:val="el-GR" w:eastAsia="en-US"/>
              </w:rPr>
            </w:pPr>
            <w:r w:rsidRPr="00EA6B87">
              <w:rPr>
                <w:lang w:val="el-GR" w:eastAsia="en-US"/>
              </w:rPr>
              <w:t>Όργανα &amp; Επιτροπές Παρακολούθησης, Διακυβέρνησης και Ελέγχου του Έργου</w:t>
            </w:r>
          </w:p>
        </w:tc>
        <w:tc>
          <w:tcPr>
            <w:tcW w:w="4253" w:type="dxa"/>
            <w:vAlign w:val="center"/>
          </w:tcPr>
          <w:p w14:paraId="4761D676" w14:textId="77777777" w:rsidR="004D1C23" w:rsidRPr="00EA6B87" w:rsidDel="00DF55C4" w:rsidRDefault="004D1C23" w:rsidP="00E91C99">
            <w:pPr>
              <w:widowControl w:val="0"/>
              <w:suppressAutoHyphens w:val="0"/>
              <w:spacing w:after="0" w:line="276" w:lineRule="auto"/>
              <w:jc w:val="center"/>
              <w:rPr>
                <w:lang w:val="el-GR" w:eastAsia="en-US"/>
              </w:rPr>
            </w:pPr>
            <w:r w:rsidRPr="00EA6B87">
              <w:rPr>
                <w:lang w:val="el-GR" w:eastAsia="en-US"/>
              </w:rPr>
              <w:t>-</w:t>
            </w:r>
          </w:p>
        </w:tc>
        <w:tc>
          <w:tcPr>
            <w:tcW w:w="3197" w:type="dxa"/>
            <w:vAlign w:val="center"/>
          </w:tcPr>
          <w:p w14:paraId="0F6D51B9" w14:textId="2A7F3A7F" w:rsidR="004D1C23" w:rsidRPr="00EA6B87" w:rsidDel="00DF55C4" w:rsidRDefault="004D1C23" w:rsidP="00E91C99">
            <w:pPr>
              <w:widowControl w:val="0"/>
              <w:suppressAutoHyphens w:val="0"/>
              <w:spacing w:after="0" w:line="276" w:lineRule="auto"/>
              <w:rPr>
                <w:lang w:eastAsia="en-US"/>
              </w:rPr>
            </w:pPr>
            <w:r w:rsidRPr="00EA6B87">
              <w:rPr>
                <w:lang w:val="el-GR" w:eastAsia="en-US"/>
              </w:rPr>
              <w:t>Βλ</w:t>
            </w:r>
            <w:r w:rsidRPr="00EA6B87">
              <w:rPr>
                <w:lang w:eastAsia="en-US"/>
              </w:rPr>
              <w:t xml:space="preserve">. </w:t>
            </w:r>
            <w:hyperlink w:anchor="_Θεσμικό_πλαίσιο" w:history="1">
              <w:r w:rsidR="00DF6A45" w:rsidRPr="00730195">
                <w:rPr>
                  <w:rStyle w:val="-"/>
                  <w:lang w:val="el-GR" w:eastAsia="en-US"/>
                </w:rPr>
                <w:t>Π</w:t>
              </w:r>
              <w:r w:rsidRPr="00730195">
                <w:rPr>
                  <w:rStyle w:val="-"/>
                  <w:lang w:val="el-GR" w:eastAsia="en-US"/>
                </w:rPr>
                <w:t>αρ</w:t>
              </w:r>
              <w:r w:rsidRPr="00730195">
                <w:rPr>
                  <w:rStyle w:val="-"/>
                  <w:lang w:eastAsia="en-US"/>
                </w:rPr>
                <w:t xml:space="preserve">. </w:t>
              </w:r>
              <w:r w:rsidR="000562A5" w:rsidRPr="00730195">
                <w:rPr>
                  <w:rStyle w:val="-"/>
                  <w:lang w:val="el-GR" w:eastAsia="en-US"/>
                </w:rPr>
                <w:t>1.1.4</w:t>
              </w:r>
            </w:hyperlink>
          </w:p>
        </w:tc>
      </w:tr>
    </w:tbl>
    <w:p w14:paraId="3C4E7FEA" w14:textId="77777777" w:rsidR="00B42BA2" w:rsidRPr="00EA6B87" w:rsidRDefault="00B42BA2" w:rsidP="00F73DE9">
      <w:pPr>
        <w:spacing w:line="360" w:lineRule="auto"/>
        <w:rPr>
          <w:rFonts w:eastAsia="SimSun"/>
          <w:lang w:val="en-US"/>
        </w:rPr>
      </w:pPr>
      <w:bookmarkStart w:id="503" w:name="_Ref51336725"/>
      <w:bookmarkStart w:id="504" w:name="_Toc53671308"/>
    </w:p>
    <w:p w14:paraId="2A8E12F2" w14:textId="71AF7BAE" w:rsidR="00556A23" w:rsidRPr="00EA6B87" w:rsidRDefault="00E91C99" w:rsidP="00F73DE9">
      <w:pPr>
        <w:pStyle w:val="5"/>
        <w:numPr>
          <w:ilvl w:val="2"/>
          <w:numId w:val="25"/>
        </w:numPr>
        <w:spacing w:line="360" w:lineRule="auto"/>
        <w:rPr>
          <w:rFonts w:eastAsia="SimSun" w:cs="Tahoma"/>
          <w:bCs/>
        </w:rPr>
      </w:pPr>
      <w:bookmarkStart w:id="505" w:name="_Toc177459250"/>
      <w:r>
        <w:rPr>
          <w:rFonts w:eastAsia="SimSun" w:cs="Tahoma"/>
          <w:bCs/>
          <w:lang w:val="el-GR"/>
        </w:rPr>
        <w:t>Φορέας Υλοποίησης</w:t>
      </w:r>
      <w:r w:rsidR="00556A23" w:rsidRPr="00EA6B87">
        <w:rPr>
          <w:rFonts w:eastAsia="SimSun" w:cs="Tahoma"/>
          <w:bCs/>
        </w:rPr>
        <w:t xml:space="preserve"> – </w:t>
      </w:r>
      <w:r>
        <w:rPr>
          <w:rFonts w:eastAsia="SimSun" w:cs="Tahoma"/>
          <w:bCs/>
          <w:lang w:val="el-GR"/>
        </w:rPr>
        <w:t>Αναθέτουσα Αρχή</w:t>
      </w:r>
      <w:bookmarkEnd w:id="503"/>
      <w:bookmarkEnd w:id="504"/>
      <w:bookmarkEnd w:id="505"/>
      <w:r w:rsidR="00556A23" w:rsidRPr="00EA6B87">
        <w:rPr>
          <w:rFonts w:eastAsia="SimSun" w:cs="Tahoma"/>
          <w:bCs/>
        </w:rPr>
        <w:t xml:space="preserve"> </w:t>
      </w:r>
    </w:p>
    <w:p w14:paraId="4C007A2E" w14:textId="77777777" w:rsidR="003D5A77" w:rsidRPr="00EA6B87" w:rsidRDefault="003D5A77" w:rsidP="00F73DE9">
      <w:pPr>
        <w:spacing w:line="360" w:lineRule="auto"/>
        <w:rPr>
          <w:rFonts w:eastAsia="SimSun"/>
          <w:lang w:val="el-GR"/>
        </w:rPr>
      </w:pPr>
      <w:r w:rsidRPr="00EA6B87">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95C12DF" w14:textId="77777777" w:rsidR="003D5A77" w:rsidRPr="00EA6B87" w:rsidRDefault="003D5A77" w:rsidP="00F73DE9">
      <w:pPr>
        <w:spacing w:line="360" w:lineRule="auto"/>
        <w:rPr>
          <w:rFonts w:eastAsia="SimSun"/>
          <w:lang w:val="el-GR"/>
        </w:rPr>
      </w:pPr>
      <w:r w:rsidRPr="00EA6B87">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6C4CDEE2" w14:textId="1E3FCB07" w:rsidR="003D5A77" w:rsidRPr="00EA6B87" w:rsidRDefault="003D5A77" w:rsidP="00F73DE9">
      <w:pPr>
        <w:spacing w:line="360" w:lineRule="auto"/>
        <w:rPr>
          <w:rFonts w:eastAsia="SimSun"/>
          <w:lang w:val="el-GR"/>
        </w:rPr>
      </w:pPr>
      <w:r w:rsidRPr="00EA6B87">
        <w:rPr>
          <w:rFonts w:eastAsia="SimSun"/>
          <w:lang w:val="el-GR"/>
        </w:rPr>
        <w:lastRenderedPageBreak/>
        <w:t>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w:t>
      </w:r>
    </w:p>
    <w:p w14:paraId="5C0F7731" w14:textId="77777777" w:rsidR="003D5A77" w:rsidRPr="00EA6B87" w:rsidRDefault="003D5A77" w:rsidP="00F73DE9">
      <w:pPr>
        <w:spacing w:line="360" w:lineRule="auto"/>
        <w:rPr>
          <w:rFonts w:eastAsia="SimSun"/>
          <w:lang w:val="el-GR"/>
        </w:rPr>
      </w:pPr>
      <w:r w:rsidRPr="00EA6B87">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85C6CA3" w14:textId="1DAC3582" w:rsidR="003D5A77" w:rsidRPr="00EA6B87" w:rsidRDefault="003D5A77" w:rsidP="00F73DE9">
      <w:pPr>
        <w:spacing w:line="360" w:lineRule="auto"/>
        <w:rPr>
          <w:rFonts w:eastAsia="SimSun"/>
          <w:lang w:val="el-GR"/>
        </w:rPr>
      </w:pPr>
      <w:r w:rsidRPr="00EA6B87">
        <w:rPr>
          <w:rFonts w:eastAsia="SimSun"/>
          <w:lang w:val="el-GR"/>
        </w:rPr>
        <w:t>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p w14:paraId="6CC0A13F" w14:textId="3ECDE05E" w:rsidR="003D5A77" w:rsidRPr="00EA6B87" w:rsidRDefault="003D5A77" w:rsidP="00F73DE9">
      <w:pPr>
        <w:spacing w:line="360" w:lineRule="auto"/>
        <w:rPr>
          <w:rFonts w:eastAsia="SimSun"/>
          <w:lang w:val="el-GR"/>
        </w:rPr>
      </w:pPr>
      <w:r w:rsidRPr="00EA6B87">
        <w:rPr>
          <w:rFonts w:eastAsia="SimSun"/>
          <w:lang w:val="el-GR"/>
        </w:rPr>
        <w:t>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w:t>
      </w:r>
    </w:p>
    <w:p w14:paraId="34F6EDA4" w14:textId="77777777" w:rsidR="003D5A77" w:rsidRPr="00EA6B87" w:rsidRDefault="003D5A77" w:rsidP="00F73DE9">
      <w:pPr>
        <w:spacing w:line="360" w:lineRule="auto"/>
        <w:rPr>
          <w:rFonts w:eastAsia="SimSun"/>
          <w:lang w:val="el-GR"/>
        </w:rPr>
      </w:pPr>
      <w:r w:rsidRPr="00EA6B87">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0077AE2" w14:textId="77777777" w:rsidR="003D5A77" w:rsidRPr="00EA6B87" w:rsidRDefault="003D5A77" w:rsidP="00F73DE9">
      <w:pPr>
        <w:spacing w:line="360" w:lineRule="auto"/>
        <w:rPr>
          <w:rFonts w:eastAsia="SimSun"/>
          <w:lang w:val="el-GR"/>
        </w:rPr>
      </w:pPr>
      <w:r w:rsidRPr="00EA6B87">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A01DC76" w14:textId="10B167FF" w:rsidR="003D5A77" w:rsidRPr="00EA6B87" w:rsidRDefault="003D5A77" w:rsidP="00F73DE9">
      <w:pPr>
        <w:spacing w:line="360" w:lineRule="auto"/>
        <w:rPr>
          <w:rFonts w:eastAsia="SimSun"/>
          <w:lang w:val="el-GR"/>
        </w:rPr>
      </w:pPr>
      <w:r w:rsidRPr="00EA6B87">
        <w:rPr>
          <w:rFonts w:eastAsia="SimSun"/>
          <w:lang w:val="el-GR"/>
        </w:rPr>
        <w:t>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47362B9" w14:textId="4523464A" w:rsidR="003D5A77" w:rsidRPr="00EA6B87" w:rsidRDefault="003D5A77" w:rsidP="00F73DE9">
      <w:pPr>
        <w:spacing w:line="360" w:lineRule="auto"/>
        <w:rPr>
          <w:rFonts w:eastAsia="SimSun"/>
          <w:lang w:val="el-GR"/>
        </w:rPr>
      </w:pPr>
      <w:r w:rsidRPr="00EA6B87">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w:t>
      </w:r>
      <w:r w:rsidRPr="00EA6B87">
        <w:rPr>
          <w:rFonts w:eastAsia="SimSun"/>
          <w:lang w:val="el-GR"/>
        </w:rPr>
        <w:lastRenderedPageBreak/>
        <w:t>εθνικά προγράμματα με πηγή χρηματοδότησης ενωσιακούς ή/και εθνικούς πόρους ή/ και μέσω του Προγράμματος Δημοσίων Επενδύσεων.</w:t>
      </w:r>
    </w:p>
    <w:p w14:paraId="099F421B" w14:textId="77777777" w:rsidR="003D5A77" w:rsidRPr="00EA6B87" w:rsidRDefault="003D5A77" w:rsidP="00F73DE9">
      <w:pPr>
        <w:spacing w:line="360" w:lineRule="auto"/>
        <w:rPr>
          <w:rFonts w:eastAsia="SimSun"/>
          <w:lang w:val="el-GR"/>
        </w:rPr>
      </w:pPr>
      <w:r w:rsidRPr="00EA6B87">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DB7B2B1" w14:textId="52A1703E" w:rsidR="003D5A77" w:rsidRPr="00EA6B87" w:rsidRDefault="003D5A77" w:rsidP="00F73DE9">
      <w:pPr>
        <w:spacing w:line="360" w:lineRule="auto"/>
        <w:rPr>
          <w:rFonts w:eastAsia="SimSun"/>
          <w:lang w:val="el-GR"/>
        </w:rPr>
      </w:pPr>
      <w:r w:rsidRPr="00EA6B87">
        <w:rPr>
          <w:rFonts w:eastAsia="SimSun"/>
          <w:lang w:val="el-GR"/>
        </w:rPr>
        <w:t>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277986B6" w14:textId="4B4F0292" w:rsidR="00556A23" w:rsidRPr="00EA6B87" w:rsidRDefault="003D5A77" w:rsidP="00F73DE9">
      <w:pPr>
        <w:spacing w:line="360" w:lineRule="auto"/>
        <w:rPr>
          <w:rFonts w:eastAsia="SimSun"/>
          <w:lang w:val="el-GR"/>
        </w:rPr>
      </w:pPr>
      <w:r w:rsidRPr="00EA6B87">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08CA81D1" w:rsidR="00556A23" w:rsidRPr="00EA6B87" w:rsidRDefault="00E91C99" w:rsidP="00F73DE9">
      <w:pPr>
        <w:pStyle w:val="5"/>
        <w:numPr>
          <w:ilvl w:val="2"/>
          <w:numId w:val="25"/>
        </w:numPr>
        <w:spacing w:line="360" w:lineRule="auto"/>
        <w:rPr>
          <w:rFonts w:eastAsia="SimSun" w:cs="Tahoma"/>
          <w:bCs/>
        </w:rPr>
      </w:pPr>
      <w:bookmarkStart w:id="506" w:name="_Ref55370316"/>
      <w:bookmarkStart w:id="507" w:name="_Toc177459251"/>
      <w:r>
        <w:rPr>
          <w:rFonts w:eastAsia="SimSun" w:cs="Tahoma"/>
          <w:bCs/>
          <w:lang w:val="el-GR"/>
        </w:rPr>
        <w:t>Φορέας Χρηματοδότησης</w:t>
      </w:r>
      <w:bookmarkEnd w:id="506"/>
      <w:bookmarkEnd w:id="507"/>
      <w:r w:rsidR="00556A23" w:rsidRPr="00EA6B87">
        <w:rPr>
          <w:rFonts w:eastAsia="SimSun" w:cs="Tahoma"/>
          <w:bCs/>
        </w:rPr>
        <w:t xml:space="preserve"> </w:t>
      </w:r>
    </w:p>
    <w:p w14:paraId="483920F3" w14:textId="3EC77ED3" w:rsidR="00556A23" w:rsidRPr="00EA6B87" w:rsidRDefault="006A642B" w:rsidP="00F73DE9">
      <w:pPr>
        <w:pStyle w:val="5"/>
        <w:numPr>
          <w:ilvl w:val="2"/>
          <w:numId w:val="25"/>
        </w:numPr>
        <w:spacing w:line="360" w:lineRule="auto"/>
        <w:rPr>
          <w:rFonts w:eastAsia="SimSun" w:cs="Tahoma"/>
          <w:bCs/>
        </w:rPr>
      </w:pPr>
      <w:bookmarkStart w:id="508" w:name="_Toc177459252"/>
      <w:r>
        <w:rPr>
          <w:rFonts w:eastAsia="SimSun"/>
          <w:lang w:val="el-GR"/>
        </w:rPr>
        <w:t xml:space="preserve">Υπουργείο Κλιματικής Κρίσης και Πολιτικής Προστασίας (βλ. </w:t>
      </w:r>
      <w:hyperlink w:anchor="_Στοιχεία_Διαδικασίας_-" w:history="1">
        <w:r w:rsidRPr="00730195">
          <w:rPr>
            <w:rStyle w:val="-"/>
            <w:rFonts w:eastAsia="SimSun"/>
            <w:lang w:val="el-GR"/>
          </w:rPr>
          <w:t>παρ. 1.1.2</w:t>
        </w:r>
      </w:hyperlink>
      <w:r>
        <w:rPr>
          <w:rFonts w:eastAsia="SimSun"/>
          <w:lang w:val="el-GR"/>
        </w:rPr>
        <w:t>)</w:t>
      </w:r>
      <w:bookmarkStart w:id="509" w:name="_Ref55370267"/>
      <w:r w:rsidR="00B7200B">
        <w:rPr>
          <w:rFonts w:eastAsia="SimSun"/>
        </w:rPr>
        <w:t xml:space="preserve"> </w:t>
      </w:r>
      <w:r w:rsidR="00556A23" w:rsidRPr="00EA6B87">
        <w:rPr>
          <w:rFonts w:eastAsia="SimSun" w:cs="Tahoma"/>
          <w:bCs/>
        </w:rPr>
        <w:t>Κύριος του Έργου – Φορέας Λειτουργίας</w:t>
      </w:r>
      <w:bookmarkEnd w:id="509"/>
      <w:bookmarkEnd w:id="508"/>
    </w:p>
    <w:p w14:paraId="1B44B7D2" w14:textId="77777777" w:rsidR="00DC5A57" w:rsidRPr="00EA6B87" w:rsidRDefault="00DC5A57" w:rsidP="00F73DE9">
      <w:pPr>
        <w:spacing w:line="360" w:lineRule="auto"/>
        <w:rPr>
          <w:lang w:val="el-GR"/>
        </w:rPr>
      </w:pPr>
      <w:bookmarkStart w:id="510" w:name="_Ref55370327"/>
      <w:r w:rsidRPr="00EA6B87">
        <w:rPr>
          <w:lang w:val="el-GR"/>
        </w:rPr>
        <w:t>Η Εθνική Κεντρική Αρχή Προμηθειών Υγείας» με διακριτικό τίτλο «Ε.Κ.Α.Π.Υ.», εποπτεύεται από το Υπουργείο Υγείας και εδρεύει στην Αθήνα. Η Ε.Κ.Α.Π.Υ. ανήκει κατά ποσοστό εκατό τοις εκατό (100%) στο Ελληνικό Δημόσιο και λειτουργεί για την εξυπηρέτηση του δημοσίου συμφέροντος.</w:t>
      </w:r>
    </w:p>
    <w:p w14:paraId="364CA1F8" w14:textId="77777777" w:rsidR="00DC5A57" w:rsidRPr="00EA6B87" w:rsidRDefault="00DC5A57" w:rsidP="00F73DE9">
      <w:pPr>
        <w:spacing w:line="360" w:lineRule="auto"/>
        <w:rPr>
          <w:lang w:val="el-GR"/>
        </w:rPr>
      </w:pPr>
      <w:r w:rsidRPr="00EA6B87">
        <w:rPr>
          <w:lang w:val="el-GR"/>
        </w:rPr>
        <w:t>Σκοπός της Εθνικής Κεντρικής Αρχής Προμηθειών Υγείας (Ε.Κ.Α.Π.Υ.) είναι:</w:t>
      </w:r>
    </w:p>
    <w:p w14:paraId="34EE8727" w14:textId="3A9A0313"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ο συντονισμός και η διενέργεια κεντρικών προμηθειών, παραλαβής, αποθήκευσης και διανομής προϊόντων, υλικών και υπηρεσιών υγείας,</w:t>
      </w:r>
    </w:p>
    <w:p w14:paraId="3DC3B7C3"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παρακολούθηση και ο έλεγχος της ανάλωσης υλικών στον τομέα των δημόσιων υπηρεσιών υγείας,</w:t>
      </w:r>
    </w:p>
    <w:p w14:paraId="186D9074"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ο σχεδιασμός και η διεξαγωγή κεντρικών διαγωνισμών προμηθειών για λογαριασμό φορέων του Υ.Υ., προϊόντων, υλικών και υπηρεσιών υγείας,</w:t>
      </w:r>
    </w:p>
    <w:p w14:paraId="3E4B7919"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κατάρτιση, η σύναψη, η παρακολούθηση και η υλοποίηση συμβάσεων, παραγγελιών, παραλαβών και πληρωμών για προμήθειες προϊόντων, υλικών και υπηρεσιών υγείας,</w:t>
      </w:r>
    </w:p>
    <w:p w14:paraId="70718E71"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lastRenderedPageBreak/>
        <w:t>η κεντρική διαχείριση, ο συντονισμός και η βελτιστοποίηση των προϊόντων, των υλικών και υπηρεσιών υγείας,</w:t>
      </w:r>
    </w:p>
    <w:p w14:paraId="4F728780"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υποστήριξη και ο έλεγχος των προμηθειών υγείας που διενεργούνται από τους φορείς του Υ.Υ.,</w:t>
      </w:r>
    </w:p>
    <w:p w14:paraId="77C51C7A"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δημιουργία, η τήρηση και η συνεχής επικαιροποίηση των ηλεκτρονικών πλατφορμών, μητρώων και προ</w:t>
      </w:r>
      <w:r w:rsidRPr="00EA6B87">
        <w:rPr>
          <w:lang w:val="el-GR"/>
        </w:rPr>
        <w:t xml:space="preserve"> </w:t>
      </w:r>
      <w:r w:rsidRPr="00EA6B87">
        <w:rPr>
          <w:lang w:val="el-GR" w:eastAsia="el-GR"/>
        </w:rPr>
        <w:t>γραμμάτων σχετικών με τις προμήθειες, την παραλαβή, την αποθήκευση, τη διανομή και την ανάλωση υλικών και υπηρεσιών υγείας,</w:t>
      </w:r>
    </w:p>
    <w:p w14:paraId="5FE2727F"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ο κεντρικός στρατηγικός και επιχειρησιακός σχεδιασμός του οικονομικού και εφοδιαστικού κύκλου προμήθειας, παραλαβής, αποθήκευσης και διανομής υλικών, προϊόντων και παροχής υπηρεσιών του συστήματος υγείας,</w:t>
      </w:r>
    </w:p>
    <w:p w14:paraId="0D4F6DD9"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κεντρική διαχείριση, ο έλεγχος, η βελτιστοποίηση και η υλοποίηση της αλυσίδας παραλαβής, αποθήκευσης και διανομής των προϊόντων και υλικών υγείας,</w:t>
      </w:r>
    </w:p>
    <w:p w14:paraId="3B35CD0A"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εκπαίδευση και η παροχή οδηγιών και κατάρτισης σε τμήματα προμηθειών των φορέων του Υ.Υ.,</w:t>
      </w:r>
    </w:p>
    <w:p w14:paraId="1A07BCBF"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διερεύνηση της δυνατότητας αξιοποίησης και η υποστήριξη της χρήσης νέων τεχνολογιών υγείας, καινοτόμων υλικών και υπηρεσιών από το δημόσιο σύστημα υγείας,</w:t>
      </w:r>
    </w:p>
    <w:p w14:paraId="35E0A322"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εκτέλεση ή υλοποίηση έργων για τη βελτίωση του συνόλου των υπηρεσιών υγείας στο πλαίσιο εφαρμογής προγραμμάτων συγχρηματοδοτούμενων από την Ευρωπαϊκή Ένωση ή τον Ευρωπαϊκό Οικονομικό Χώρο, από διεθνή προγράμματα και από το Εθνικό Πρόγραμμα Ανάπτυξης, καθώς, επίσης, και εθνικών προγραμμάτων, ανεξαρτήτως της πηγής χρηματοδότησής τους, καθώς και η υποστήριξη του Υπουργείου Υγείας και των εποπτευόμενων φορέων του για την εκτέλεση των έργων ως επιτελικός βραχίονας υλοποίησης,</w:t>
      </w:r>
    </w:p>
    <w:p w14:paraId="05DF2E97"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ανάληψη της εκτέλεσης πράξεων και ενεργειών τεχνικής υποστήριξης, καθώς και υλοποίησής της, από οποιαδήποτε πηγή χρηματοδότησης, για λογαριασμό του Υπουργείου Υγείας ή των εποπτευόμενων φορέων του,</w:t>
      </w:r>
    </w:p>
    <w:p w14:paraId="5E0B0529" w14:textId="77777777" w:rsidR="00DC5A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t>η ανάληψη ως δικαιούχου ή ενδιάμεσου φορέα υλοποίησης πράξεων από οποιαδήποτε πηγή χρηματοδότησης για λογαριασμό του Υπουργείου Υγείας και των εποπτευόμενων φορέων του και</w:t>
      </w:r>
    </w:p>
    <w:p w14:paraId="11B84E3A" w14:textId="67D1D979" w:rsidR="00047C57" w:rsidRPr="00EA6B87" w:rsidRDefault="00DC5A57" w:rsidP="00F73DE9">
      <w:pPr>
        <w:numPr>
          <w:ilvl w:val="0"/>
          <w:numId w:val="254"/>
        </w:numPr>
        <w:suppressAutoHyphens w:val="0"/>
        <w:autoSpaceDE w:val="0"/>
        <w:autoSpaceDN w:val="0"/>
        <w:adjustRightInd w:val="0"/>
        <w:spacing w:line="360" w:lineRule="auto"/>
        <w:rPr>
          <w:lang w:val="el-GR" w:eastAsia="el-GR"/>
        </w:rPr>
      </w:pPr>
      <w:r w:rsidRPr="00EA6B87">
        <w:rPr>
          <w:lang w:val="el-GR" w:eastAsia="el-GR"/>
        </w:rPr>
        <w:lastRenderedPageBreak/>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το Υπουργείο Υγείας και τους εποπτευόμενους φορείς του.</w:t>
      </w:r>
    </w:p>
    <w:p w14:paraId="0E32BCF2" w14:textId="77777777" w:rsidR="00556A23" w:rsidRPr="00EA6B87" w:rsidRDefault="00556A23" w:rsidP="00F73DE9">
      <w:pPr>
        <w:pStyle w:val="5"/>
        <w:numPr>
          <w:ilvl w:val="2"/>
          <w:numId w:val="25"/>
        </w:numPr>
        <w:spacing w:line="360" w:lineRule="auto"/>
        <w:rPr>
          <w:rFonts w:eastAsia="SimSun" w:cs="Tahoma"/>
          <w:bCs/>
          <w:lang w:val="el-GR"/>
        </w:rPr>
      </w:pPr>
      <w:bookmarkStart w:id="511" w:name="_Ref151372827"/>
      <w:bookmarkStart w:id="512" w:name="_Toc177459253"/>
      <w:r w:rsidRPr="00EA6B87">
        <w:rPr>
          <w:rFonts w:eastAsia="SimSun" w:cs="Tahoma"/>
          <w:bCs/>
          <w:lang w:val="el-GR"/>
        </w:rPr>
        <w:t>Όργανα &amp; Επιτροπές Παρακολούθησης, Διακυβέρνησης και Ελέγχου του Έργου</w:t>
      </w:r>
      <w:bookmarkEnd w:id="510"/>
      <w:bookmarkEnd w:id="511"/>
      <w:bookmarkEnd w:id="512"/>
    </w:p>
    <w:p w14:paraId="4B8735FA" w14:textId="47739B80" w:rsidR="00E0686B" w:rsidRPr="00EA6B87" w:rsidRDefault="00E0686B" w:rsidP="00F73DE9">
      <w:pPr>
        <w:spacing w:line="360" w:lineRule="auto"/>
        <w:rPr>
          <w:lang w:val="el-GR"/>
        </w:rPr>
      </w:pPr>
      <w:r w:rsidRPr="00EA6B87">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EA6B87" w:rsidRDefault="00E0686B" w:rsidP="00F73DE9">
      <w:pPr>
        <w:pStyle w:val="aff"/>
        <w:numPr>
          <w:ilvl w:val="0"/>
          <w:numId w:val="20"/>
        </w:numPr>
        <w:spacing w:line="360" w:lineRule="auto"/>
        <w:ind w:left="0" w:firstLine="6"/>
        <w:rPr>
          <w:b/>
          <w:bCs/>
          <w:lang w:val="el-GR"/>
        </w:rPr>
      </w:pPr>
      <w:r w:rsidRPr="00EA6B87">
        <w:rPr>
          <w:b/>
          <w:bCs/>
          <w:lang w:val="el-GR"/>
        </w:rPr>
        <w:t>Επιτροπή Εποπτείας Προγραμματικής Συμφωνίας (ΕΕΠΣ)</w:t>
      </w:r>
    </w:p>
    <w:p w14:paraId="78127126" w14:textId="38658716" w:rsidR="00035E7D" w:rsidRPr="00EA6B87" w:rsidRDefault="00035E7D" w:rsidP="00F73DE9">
      <w:pPr>
        <w:spacing w:line="360" w:lineRule="auto"/>
        <w:rPr>
          <w:lang w:val="el-GR"/>
        </w:rPr>
      </w:pPr>
      <w:r w:rsidRPr="00EA6B87">
        <w:rPr>
          <w:lang w:val="el-GR"/>
        </w:rPr>
        <w:t>Η ΕΕΠΣ:</w:t>
      </w:r>
      <w:r w:rsidR="00DF776D" w:rsidRPr="00EA6B87">
        <w:rPr>
          <w:lang w:val="el-GR"/>
        </w:rPr>
        <w:t xml:space="preserve"> </w:t>
      </w:r>
    </w:p>
    <w:p w14:paraId="768BB8B6" w14:textId="77777777" w:rsidR="00035E7D" w:rsidRPr="00EA6B87" w:rsidRDefault="00035E7D" w:rsidP="00F73DE9">
      <w:pPr>
        <w:numPr>
          <w:ilvl w:val="0"/>
          <w:numId w:val="246"/>
        </w:numPr>
        <w:shd w:val="clear" w:color="auto" w:fill="FFFFFF"/>
        <w:suppressAutoHyphens w:val="0"/>
        <w:spacing w:before="120" w:line="360" w:lineRule="auto"/>
        <w:ind w:left="714" w:hanging="357"/>
        <w:rPr>
          <w:color w:val="333333"/>
          <w:lang w:val="el-GR" w:eastAsia="en-US"/>
        </w:rPr>
      </w:pPr>
      <w:r w:rsidRPr="00EA6B8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EA6B87" w:rsidRDefault="00035E7D" w:rsidP="00F73DE9">
      <w:pPr>
        <w:numPr>
          <w:ilvl w:val="0"/>
          <w:numId w:val="246"/>
        </w:numPr>
        <w:shd w:val="clear" w:color="auto" w:fill="FFFFFF"/>
        <w:suppressAutoHyphens w:val="0"/>
        <w:spacing w:before="120" w:line="360" w:lineRule="auto"/>
        <w:ind w:left="714" w:hanging="357"/>
        <w:rPr>
          <w:color w:val="333333"/>
          <w:lang w:val="el-GR"/>
        </w:rPr>
      </w:pPr>
      <w:r w:rsidRPr="00EA6B8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3072351D" w:rsidR="00035E7D" w:rsidRPr="00EA6B87" w:rsidRDefault="00035E7D" w:rsidP="00F73DE9">
      <w:pPr>
        <w:numPr>
          <w:ilvl w:val="0"/>
          <w:numId w:val="246"/>
        </w:numPr>
        <w:shd w:val="clear" w:color="auto" w:fill="FFFFFF"/>
        <w:suppressAutoHyphens w:val="0"/>
        <w:spacing w:before="120" w:line="360" w:lineRule="auto"/>
        <w:ind w:left="714" w:hanging="357"/>
        <w:rPr>
          <w:color w:val="333333"/>
          <w:lang w:val="el-GR"/>
        </w:rPr>
      </w:pPr>
      <w:r w:rsidRPr="00EA6B87">
        <w:rPr>
          <w:color w:val="333333"/>
          <w:lang w:val="el-GR"/>
        </w:rPr>
        <w:t>Εισηγείται την έγκριση για την έναρξη των διαδικασιών της επόμενης φάσης της Προγραμματικής Συμφωνίας.</w:t>
      </w:r>
    </w:p>
    <w:p w14:paraId="34067F5F" w14:textId="77777777" w:rsidR="00035E7D" w:rsidRPr="00EA6B87" w:rsidRDefault="00035E7D" w:rsidP="00F73DE9">
      <w:pPr>
        <w:numPr>
          <w:ilvl w:val="0"/>
          <w:numId w:val="246"/>
        </w:numPr>
        <w:shd w:val="clear" w:color="auto" w:fill="FFFFFF"/>
        <w:suppressAutoHyphens w:val="0"/>
        <w:spacing w:before="120" w:line="360" w:lineRule="auto"/>
        <w:ind w:left="714" w:hanging="357"/>
        <w:rPr>
          <w:color w:val="333333"/>
          <w:lang w:val="el-GR"/>
        </w:rPr>
      </w:pPr>
      <w:r w:rsidRPr="00EA6B8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EA6B87" w:rsidRDefault="00E0686B" w:rsidP="00F73DE9">
      <w:pPr>
        <w:spacing w:line="360" w:lineRule="auto"/>
        <w:ind w:hanging="294"/>
        <w:rPr>
          <w:lang w:val="el-GR"/>
        </w:rPr>
      </w:pPr>
    </w:p>
    <w:p w14:paraId="00C9A369" w14:textId="77777777" w:rsidR="00E0686B" w:rsidRPr="00EA6B87" w:rsidRDefault="00E0686B" w:rsidP="00F73DE9">
      <w:pPr>
        <w:pStyle w:val="aff"/>
        <w:numPr>
          <w:ilvl w:val="0"/>
          <w:numId w:val="20"/>
        </w:numPr>
        <w:spacing w:line="360" w:lineRule="auto"/>
        <w:ind w:left="0" w:hanging="294"/>
        <w:rPr>
          <w:b/>
          <w:bCs/>
          <w:lang w:val="el-GR"/>
        </w:rPr>
      </w:pPr>
      <w:r w:rsidRPr="00EA6B87">
        <w:rPr>
          <w:b/>
          <w:bCs/>
          <w:lang w:val="el-GR"/>
        </w:rPr>
        <w:t>Ομάδα Διοίκησης Έργου (ΟΔΕ)</w:t>
      </w:r>
    </w:p>
    <w:p w14:paraId="12AB94D8" w14:textId="77777777" w:rsidR="009674D0" w:rsidRPr="00EA6B87" w:rsidRDefault="009674D0" w:rsidP="00F73DE9">
      <w:pPr>
        <w:spacing w:line="360" w:lineRule="auto"/>
        <w:rPr>
          <w:lang w:val="el-GR"/>
        </w:rPr>
      </w:pPr>
      <w:r w:rsidRPr="00EA6B87">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9FB8416" w:rsidR="009674D0" w:rsidRPr="00EA6B87" w:rsidRDefault="009674D0" w:rsidP="00F73DE9">
      <w:pPr>
        <w:pStyle w:val="aff"/>
        <w:numPr>
          <w:ilvl w:val="1"/>
          <w:numId w:val="137"/>
        </w:numPr>
        <w:pBdr>
          <w:top w:val="nil"/>
          <w:left w:val="nil"/>
          <w:bottom w:val="nil"/>
          <w:right w:val="nil"/>
          <w:between w:val="nil"/>
          <w:bar w:val="nil"/>
        </w:pBdr>
        <w:spacing w:line="360" w:lineRule="auto"/>
        <w:ind w:left="567" w:hanging="567"/>
        <w:contextualSpacing w:val="0"/>
        <w:rPr>
          <w:lang w:val="el-GR"/>
        </w:rPr>
      </w:pPr>
      <w:r w:rsidRPr="00EA6B87">
        <w:rPr>
          <w:lang w:val="el-GR"/>
        </w:rPr>
        <w:t>Διοικητής Ψηφιακού Έργου (Project</w:t>
      </w:r>
      <w:r w:rsidR="00E91C99" w:rsidRPr="00486DF4">
        <w:rPr>
          <w:lang w:val="el-GR"/>
        </w:rPr>
        <w:t xml:space="preserve"> </w:t>
      </w:r>
      <w:r w:rsidR="00E91C99">
        <w:rPr>
          <w:lang w:val="en-US"/>
        </w:rPr>
        <w:t>Manager</w:t>
      </w:r>
      <w:r w:rsidRPr="00EA6B87">
        <w:rPr>
          <w:lang w:val="el-GR"/>
        </w:rPr>
        <w:t>)</w:t>
      </w:r>
      <w:r w:rsidRPr="00EA6B87">
        <w:rPr>
          <w:rStyle w:val="Hyperlink13"/>
          <w:lang w:val="el-GR"/>
        </w:rPr>
        <w:t>.</w:t>
      </w:r>
      <w:r w:rsidRPr="00EA6B87">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FDDED2D" w:rsidR="009674D0" w:rsidRPr="00EA6B87" w:rsidRDefault="009674D0" w:rsidP="00F73DE9">
      <w:pPr>
        <w:pStyle w:val="aff"/>
        <w:numPr>
          <w:ilvl w:val="1"/>
          <w:numId w:val="137"/>
        </w:numPr>
        <w:pBdr>
          <w:top w:val="nil"/>
          <w:left w:val="nil"/>
          <w:bottom w:val="nil"/>
          <w:right w:val="nil"/>
          <w:between w:val="nil"/>
          <w:bar w:val="nil"/>
        </w:pBdr>
        <w:spacing w:line="360" w:lineRule="auto"/>
        <w:ind w:left="567" w:hanging="567"/>
        <w:contextualSpacing w:val="0"/>
        <w:rPr>
          <w:lang w:val="el-GR"/>
        </w:rPr>
      </w:pPr>
      <w:r w:rsidRPr="00EA6B87">
        <w:rPr>
          <w:lang w:val="el-GR"/>
        </w:rPr>
        <w:t>Επιχειρησιακός Συντονιστής Ψηφιακής Δράσης (Project</w:t>
      </w:r>
      <w:r w:rsidR="00E91C99" w:rsidRPr="00E91C99">
        <w:rPr>
          <w:lang w:val="el-GR"/>
        </w:rPr>
        <w:t xml:space="preserve"> </w:t>
      </w:r>
      <w:r w:rsidR="00E91C99">
        <w:rPr>
          <w:lang w:val="en-US"/>
        </w:rPr>
        <w:t>Owner</w:t>
      </w:r>
      <w:r w:rsidRPr="00EA6B87">
        <w:rPr>
          <w:lang w:val="el-GR"/>
        </w:rPr>
        <w:t xml:space="preserve">).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w:t>
      </w:r>
      <w:r w:rsidRPr="00EA6B87">
        <w:rPr>
          <w:lang w:val="el-GR"/>
        </w:rPr>
        <w:lastRenderedPageBreak/>
        <w:t xml:space="preserve">αποτύπωση των λειτουργικών απαιτήσεων καθώς και τους τελικούς χρήστες, σε συνεργασία με το Διοικητή Έργου (Project </w:t>
      </w:r>
      <w:r w:rsidR="00E91C99">
        <w:rPr>
          <w:lang w:val="en-US"/>
        </w:rPr>
        <w:t>Manager</w:t>
      </w:r>
      <w:r w:rsidRPr="00EA6B87">
        <w:rPr>
          <w:lang w:val="el-GR"/>
        </w:rPr>
        <w:t>). Ορίζεται από τον Κύριο του Έργου.</w:t>
      </w:r>
    </w:p>
    <w:p w14:paraId="6D218673" w14:textId="0D38ABC9" w:rsidR="009674D0" w:rsidRPr="00EA6B87" w:rsidRDefault="009674D0" w:rsidP="00F73DE9">
      <w:pPr>
        <w:pStyle w:val="aff"/>
        <w:numPr>
          <w:ilvl w:val="1"/>
          <w:numId w:val="137"/>
        </w:numPr>
        <w:pBdr>
          <w:top w:val="nil"/>
          <w:left w:val="nil"/>
          <w:bottom w:val="nil"/>
          <w:right w:val="nil"/>
          <w:between w:val="nil"/>
          <w:bar w:val="nil"/>
        </w:pBdr>
        <w:spacing w:line="360" w:lineRule="auto"/>
        <w:ind w:left="567" w:hanging="567"/>
        <w:contextualSpacing w:val="0"/>
        <w:rPr>
          <w:lang w:val="el-GR"/>
        </w:rPr>
      </w:pPr>
      <w:r w:rsidRPr="00EA6B87">
        <w:rPr>
          <w:lang w:val="el-GR"/>
        </w:rPr>
        <w:t>Υπεύθυνος Υλοποίησης Έργου (</w:t>
      </w:r>
      <w:r w:rsidR="00E91C99">
        <w:rPr>
          <w:lang w:val="en-US"/>
        </w:rPr>
        <w:t>Implementation</w:t>
      </w:r>
      <w:r w:rsidR="00E91C99" w:rsidRPr="00E91C99">
        <w:rPr>
          <w:lang w:val="el-GR"/>
        </w:rPr>
        <w:t xml:space="preserve"> </w:t>
      </w:r>
      <w:r w:rsidR="00E91C99">
        <w:rPr>
          <w:lang w:val="en-US"/>
        </w:rPr>
        <w:t>Owner</w:t>
      </w:r>
      <w:r w:rsidRPr="00EA6B87">
        <w:rPr>
          <w:lang w:val="el-GR"/>
        </w:rPr>
        <w:t>):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3778B4C1" w14:textId="77777777" w:rsidR="00E0686B" w:rsidRPr="00EA6B87" w:rsidRDefault="00E0686B" w:rsidP="00F73DE9">
      <w:pPr>
        <w:spacing w:line="360" w:lineRule="auto"/>
        <w:rPr>
          <w:bCs/>
          <w:lang w:val="el-GR"/>
        </w:rPr>
      </w:pPr>
    </w:p>
    <w:p w14:paraId="2CBB16FF" w14:textId="0DC2F500" w:rsidR="00E0686B" w:rsidRPr="00EA6B87" w:rsidRDefault="00E91C99" w:rsidP="00F73DE9">
      <w:pPr>
        <w:pStyle w:val="aff"/>
        <w:numPr>
          <w:ilvl w:val="0"/>
          <w:numId w:val="20"/>
        </w:numPr>
        <w:spacing w:line="360" w:lineRule="auto"/>
        <w:ind w:left="0" w:firstLine="6"/>
        <w:rPr>
          <w:b/>
          <w:bCs/>
        </w:rPr>
      </w:pPr>
      <w:r>
        <w:rPr>
          <w:b/>
          <w:bCs/>
          <w:lang w:val="el-GR"/>
        </w:rPr>
        <w:t>Επιτροπή Παρακολούθησης Έργου</w:t>
      </w:r>
      <w:r w:rsidR="00E0686B" w:rsidRPr="00EA6B87">
        <w:rPr>
          <w:b/>
          <w:bCs/>
        </w:rPr>
        <w:t xml:space="preserve"> (ΕΠΕ)</w:t>
      </w:r>
    </w:p>
    <w:p w14:paraId="206E0809" w14:textId="32114069" w:rsidR="00E0686B" w:rsidRPr="00EA6B87" w:rsidRDefault="00E0686B" w:rsidP="00F73DE9">
      <w:pPr>
        <w:spacing w:line="360" w:lineRule="auto"/>
        <w:rPr>
          <w:lang w:val="el-GR"/>
        </w:rPr>
      </w:pPr>
      <w:r w:rsidRPr="00EA6B87">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EA6B87">
        <w:rPr>
          <w:lang w:val="el-GR"/>
        </w:rPr>
        <w:t xml:space="preserve"> (τριμελής ή πενταμελής)</w:t>
      </w:r>
      <w:r w:rsidRPr="00EA6B87">
        <w:rPr>
          <w:lang w:val="el-GR"/>
        </w:rPr>
        <w:t>, αρμοδιότητα της οποίας αποτελεί η παρακολούθηση της πορείας υλοποίησης του Έργου.</w:t>
      </w:r>
    </w:p>
    <w:p w14:paraId="3836FB1D" w14:textId="77777777" w:rsidR="00E0686B" w:rsidRPr="00EA6B87" w:rsidRDefault="00E0686B" w:rsidP="00F73DE9">
      <w:pPr>
        <w:spacing w:line="360" w:lineRule="auto"/>
        <w:rPr>
          <w:bCs/>
          <w:lang w:val="el-GR"/>
        </w:rPr>
      </w:pPr>
    </w:p>
    <w:p w14:paraId="304C6A11" w14:textId="77777777" w:rsidR="00E0686B" w:rsidRPr="00EA6B87" w:rsidRDefault="00E0686B" w:rsidP="00F73DE9">
      <w:pPr>
        <w:pStyle w:val="aff"/>
        <w:numPr>
          <w:ilvl w:val="0"/>
          <w:numId w:val="20"/>
        </w:numPr>
        <w:spacing w:line="360" w:lineRule="auto"/>
        <w:ind w:left="0" w:firstLine="6"/>
        <w:rPr>
          <w:b/>
          <w:bCs/>
          <w:lang w:val="el-GR"/>
        </w:rPr>
      </w:pPr>
      <w:r w:rsidRPr="00EA6B87">
        <w:rPr>
          <w:b/>
          <w:bCs/>
          <w:lang w:val="el-GR"/>
        </w:rPr>
        <w:t>Επιτροπή Παραλαβής Έργου (ΕΠΕ)</w:t>
      </w:r>
    </w:p>
    <w:p w14:paraId="7E8DE28B" w14:textId="0BDD7A50" w:rsidR="00E0686B" w:rsidRPr="00EA6B87" w:rsidRDefault="00E0686B" w:rsidP="00F73DE9">
      <w:pPr>
        <w:spacing w:line="360" w:lineRule="auto"/>
        <w:rPr>
          <w:lang w:val="el-GR"/>
        </w:rPr>
      </w:pPr>
      <w:r w:rsidRPr="00EA6B87">
        <w:rPr>
          <w:lang w:val="el-GR"/>
        </w:rPr>
        <w:t>Για την παραλαβή των παρεχόμενων υπηρεσιών ή/και παραδοτέων του Έργου, θα οριστεί «Επιτροπή</w:t>
      </w:r>
      <w:r w:rsidR="00DF776D" w:rsidRPr="00EA6B87">
        <w:rPr>
          <w:lang w:val="el-GR"/>
        </w:rPr>
        <w:t xml:space="preserve"> </w:t>
      </w:r>
      <w:r w:rsidRPr="00EA6B87">
        <w:rPr>
          <w:lang w:val="el-GR"/>
        </w:rPr>
        <w:t>Παραλαβής Έργου (ΕΠΕ)</w:t>
      </w:r>
      <w:r w:rsidR="004F5F72" w:rsidRPr="00EA6B87">
        <w:rPr>
          <w:lang w:val="el-GR"/>
        </w:rPr>
        <w:t xml:space="preserve"> (τριμελής ή πενταμελής)</w:t>
      </w:r>
      <w:r w:rsidRPr="00EA6B87">
        <w:rPr>
          <w:lang w:val="el-GR"/>
        </w:rPr>
        <w:t xml:space="preserve">», σύμφωνα με </w:t>
      </w:r>
      <w:r w:rsidR="004F5F72" w:rsidRPr="00EA6B87">
        <w:rPr>
          <w:lang w:val="el-GR"/>
        </w:rPr>
        <w:t xml:space="preserve">το </w:t>
      </w:r>
      <w:r w:rsidRPr="00EA6B87">
        <w:rPr>
          <w:lang w:val="el-GR"/>
        </w:rPr>
        <w:t>άρθρο 221 του ν. 4412/2016.</w:t>
      </w:r>
    </w:p>
    <w:p w14:paraId="2438DC91" w14:textId="77777777" w:rsidR="00E0686B" w:rsidRPr="00EA6B87" w:rsidRDefault="00E0686B" w:rsidP="00F73DE9">
      <w:pPr>
        <w:spacing w:line="360" w:lineRule="auto"/>
        <w:rPr>
          <w:lang w:val="el-GR"/>
        </w:rPr>
      </w:pPr>
    </w:p>
    <w:p w14:paraId="34727A12" w14:textId="77777777" w:rsidR="00E0686B" w:rsidRPr="00EA6B87" w:rsidRDefault="00E0686B" w:rsidP="00F73DE9">
      <w:pPr>
        <w:spacing w:line="360" w:lineRule="auto"/>
        <w:rPr>
          <w:b/>
          <w:bCs/>
          <w:lang w:val="el-GR"/>
        </w:rPr>
      </w:pPr>
      <w:r w:rsidRPr="00EA6B87">
        <w:rPr>
          <w:b/>
          <w:bCs/>
          <w:lang w:val="el-GR"/>
        </w:rPr>
        <w:t>-</w:t>
      </w:r>
      <w:r w:rsidRPr="00EA6B87">
        <w:rPr>
          <w:b/>
          <w:bCs/>
          <w:lang w:val="el-GR"/>
        </w:rPr>
        <w:tab/>
        <w:t>Θεματικές Ομάδες Εργασίας</w:t>
      </w:r>
    </w:p>
    <w:p w14:paraId="7BFBFCE0" w14:textId="6559BB7D" w:rsidR="002B7D7E" w:rsidRPr="00EA6B87" w:rsidRDefault="00E0686B" w:rsidP="00F73DE9">
      <w:pPr>
        <w:spacing w:line="360" w:lineRule="auto"/>
        <w:rPr>
          <w:rFonts w:eastAsia="SimSun"/>
          <w:lang w:val="el-GR"/>
        </w:rPr>
      </w:pPr>
      <w:r w:rsidRPr="00EA6B87">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D212500" w14:textId="77777777" w:rsidR="002B7D7E" w:rsidRPr="00EA6B87" w:rsidRDefault="002B7D7E" w:rsidP="00F73DE9">
      <w:pPr>
        <w:pStyle w:val="4"/>
        <w:numPr>
          <w:ilvl w:val="1"/>
          <w:numId w:val="25"/>
        </w:numPr>
        <w:tabs>
          <w:tab w:val="left" w:pos="993"/>
        </w:tabs>
        <w:spacing w:line="360" w:lineRule="auto"/>
        <w:rPr>
          <w:rFonts w:eastAsia="SimSun" w:cs="Tahoma"/>
          <w:szCs w:val="22"/>
          <w:lang w:val="el-GR"/>
        </w:rPr>
      </w:pPr>
      <w:bookmarkStart w:id="513" w:name="_Toc97194337"/>
      <w:bookmarkStart w:id="514" w:name="_Toc177459254"/>
      <w:r w:rsidRPr="00EA6B87">
        <w:rPr>
          <w:rFonts w:eastAsia="SimSun" w:cs="Tahoma"/>
          <w:szCs w:val="22"/>
          <w:lang w:val="el-GR"/>
        </w:rPr>
        <w:t>Υφιστάμενη Κατάσταση</w:t>
      </w:r>
      <w:bookmarkEnd w:id="513"/>
      <w:bookmarkEnd w:id="514"/>
      <w:r w:rsidRPr="00EA6B87">
        <w:rPr>
          <w:rFonts w:eastAsia="SimSun" w:cs="Tahoma"/>
          <w:szCs w:val="22"/>
          <w:lang w:val="el-GR"/>
        </w:rPr>
        <w:t xml:space="preserve"> </w:t>
      </w:r>
    </w:p>
    <w:p w14:paraId="57CA869C" w14:textId="1BBBDCBD" w:rsidR="00DC5A57" w:rsidRPr="00EA6B87" w:rsidRDefault="00DC5A57" w:rsidP="00F73DE9">
      <w:pPr>
        <w:tabs>
          <w:tab w:val="left" w:pos="2730"/>
        </w:tabs>
        <w:spacing w:line="360" w:lineRule="auto"/>
        <w:rPr>
          <w:lang w:val="el-GR" w:eastAsia="el-GR"/>
        </w:rPr>
      </w:pPr>
      <w:r w:rsidRPr="00EA6B87">
        <w:rPr>
          <w:lang w:val="el-GR" w:eastAsia="el-GR"/>
        </w:rPr>
        <w:t xml:space="preserve">Στην ΕΚΑΠΥ, λειτουργεί </w:t>
      </w:r>
      <w:r w:rsidRPr="00EA6B87">
        <w:rPr>
          <w:lang w:eastAsia="el-GR"/>
        </w:rPr>
        <w:t>ERP</w:t>
      </w:r>
      <w:r w:rsidRPr="00EA6B87">
        <w:rPr>
          <w:lang w:val="el-GR" w:eastAsia="el-GR"/>
        </w:rPr>
        <w:t xml:space="preserve"> (</w:t>
      </w:r>
      <w:r w:rsidRPr="00EA6B87">
        <w:rPr>
          <w:lang w:eastAsia="el-GR"/>
        </w:rPr>
        <w:t>enterprise</w:t>
      </w:r>
      <w:r w:rsidRPr="00EA6B87">
        <w:rPr>
          <w:lang w:val="el-GR" w:eastAsia="el-GR"/>
        </w:rPr>
        <w:t xml:space="preserve"> </w:t>
      </w:r>
      <w:r w:rsidRPr="00EA6B87">
        <w:rPr>
          <w:lang w:eastAsia="el-GR"/>
        </w:rPr>
        <w:t>resource</w:t>
      </w:r>
      <w:r w:rsidRPr="00EA6B87">
        <w:rPr>
          <w:lang w:val="el-GR" w:eastAsia="el-GR"/>
        </w:rPr>
        <w:t xml:space="preserve"> </w:t>
      </w:r>
      <w:r w:rsidRPr="00EA6B87">
        <w:rPr>
          <w:lang w:eastAsia="el-GR"/>
        </w:rPr>
        <w:t>planning</w:t>
      </w:r>
      <w:r w:rsidRPr="00EA6B87">
        <w:rPr>
          <w:lang w:val="el-GR" w:eastAsia="el-GR"/>
        </w:rPr>
        <w:t xml:space="preserve">) της κατασκευάστριας εταιρείας </w:t>
      </w:r>
      <w:r w:rsidRPr="00EA6B87">
        <w:rPr>
          <w:lang w:val="en-US" w:eastAsia="el-GR"/>
        </w:rPr>
        <w:t>SAP</w:t>
      </w:r>
      <w:r w:rsidRPr="00EA6B87">
        <w:rPr>
          <w:lang w:val="el-GR" w:eastAsia="el-GR"/>
        </w:rPr>
        <w:t>, πληροφοριακό σύστημα το οποίο καλύπτει τις λειτουργικές ανάγκες των Διευθύνσεών της.</w:t>
      </w:r>
    </w:p>
    <w:p w14:paraId="0F9AF34E" w14:textId="77777777" w:rsidR="00DC5A57" w:rsidRPr="00EA6B87" w:rsidRDefault="00DC5A57" w:rsidP="00F73DE9">
      <w:pPr>
        <w:tabs>
          <w:tab w:val="left" w:pos="2730"/>
        </w:tabs>
        <w:spacing w:line="360" w:lineRule="auto"/>
        <w:rPr>
          <w:lang w:val="el-GR" w:eastAsia="el-GR"/>
        </w:rPr>
      </w:pPr>
      <w:r w:rsidRPr="00EA6B87">
        <w:rPr>
          <w:lang w:val="el-GR" w:eastAsia="el-GR"/>
        </w:rPr>
        <w:t>Επιπρόσθετα λειτουργεί σύστημα διαχείρισης εγγράφων (</w:t>
      </w:r>
      <w:r w:rsidRPr="00EA6B87">
        <w:rPr>
          <w:lang w:val="en-US" w:eastAsia="el-GR"/>
        </w:rPr>
        <w:t>eDOCs</w:t>
      </w:r>
      <w:r w:rsidRPr="00EA6B87">
        <w:rPr>
          <w:lang w:val="el-GR" w:eastAsia="el-GR"/>
        </w:rPr>
        <w:t xml:space="preserve">) της κατασκευάστριας εταιρείας </w:t>
      </w:r>
      <w:r w:rsidRPr="00EA6B87">
        <w:rPr>
          <w:lang w:val="en-US" w:eastAsia="el-GR"/>
        </w:rPr>
        <w:t>OpenText</w:t>
      </w:r>
      <w:r w:rsidRPr="00EA6B87">
        <w:rPr>
          <w:lang w:val="el-GR" w:eastAsia="el-GR"/>
        </w:rPr>
        <w:t xml:space="preserve"> για την υποστήριξη αρχειοθέτησης, διαχείρισης εγγράφων και υποστήριξη ροών εργασίας. Επιπλέον, έχουν αναπτυχθεί ειδικά </w:t>
      </w:r>
      <w:r w:rsidRPr="00EA6B87">
        <w:rPr>
          <w:lang w:eastAsia="el-GR"/>
        </w:rPr>
        <w:t>Application</w:t>
      </w:r>
      <w:r w:rsidRPr="00EA6B87">
        <w:rPr>
          <w:lang w:val="el-GR" w:eastAsia="el-GR"/>
        </w:rPr>
        <w:t xml:space="preserve"> </w:t>
      </w:r>
      <w:r w:rsidRPr="00EA6B87">
        <w:rPr>
          <w:lang w:eastAsia="el-GR"/>
        </w:rPr>
        <w:t>Programming</w:t>
      </w:r>
      <w:r w:rsidRPr="00EA6B87">
        <w:rPr>
          <w:lang w:val="el-GR" w:eastAsia="el-GR"/>
        </w:rPr>
        <w:t xml:space="preserve"> </w:t>
      </w:r>
      <w:r w:rsidRPr="00EA6B87">
        <w:rPr>
          <w:lang w:eastAsia="el-GR"/>
        </w:rPr>
        <w:t>Interfaces</w:t>
      </w:r>
      <w:r w:rsidRPr="00EA6B87">
        <w:rPr>
          <w:lang w:val="el-GR" w:eastAsia="el-GR"/>
        </w:rPr>
        <w:t xml:space="preserve"> για τη διασύνδεση τρίτων συστημάτων.</w:t>
      </w:r>
    </w:p>
    <w:p w14:paraId="4674A8A4" w14:textId="77777777" w:rsidR="00DC5A57" w:rsidRPr="00EA6B87" w:rsidRDefault="00DC5A57" w:rsidP="00F73DE9">
      <w:pPr>
        <w:tabs>
          <w:tab w:val="left" w:pos="2730"/>
        </w:tabs>
        <w:spacing w:line="360" w:lineRule="auto"/>
        <w:rPr>
          <w:lang w:val="el-GR" w:eastAsia="el-GR"/>
        </w:rPr>
      </w:pPr>
      <w:r w:rsidRPr="00EA6B87">
        <w:rPr>
          <w:lang w:val="el-GR" w:eastAsia="el-GR"/>
        </w:rPr>
        <w:t xml:space="preserve">Οι βασικές οντότητες του εσωτερικού </w:t>
      </w:r>
      <w:r w:rsidRPr="00EA6B87">
        <w:rPr>
          <w:lang w:eastAsia="el-GR"/>
        </w:rPr>
        <w:t>ERP</w:t>
      </w:r>
      <w:r w:rsidRPr="00EA6B87">
        <w:rPr>
          <w:lang w:val="el-GR" w:eastAsia="el-GR"/>
        </w:rPr>
        <w:t xml:space="preserve"> αφορούν την:</w:t>
      </w:r>
    </w:p>
    <w:p w14:paraId="047662FD" w14:textId="77777777" w:rsidR="00DC5A57" w:rsidRPr="00EA6B87" w:rsidRDefault="00DC5A57" w:rsidP="00F73DE9">
      <w:pPr>
        <w:numPr>
          <w:ilvl w:val="0"/>
          <w:numId w:val="255"/>
        </w:numPr>
        <w:suppressAutoHyphens w:val="0"/>
        <w:spacing w:line="360" w:lineRule="auto"/>
        <w:ind w:left="714" w:hanging="357"/>
        <w:rPr>
          <w:lang w:val="el-GR"/>
        </w:rPr>
      </w:pPr>
      <w:r w:rsidRPr="00EA6B87">
        <w:rPr>
          <w:lang w:val="el-GR"/>
        </w:rPr>
        <w:t>Οικονομική Διαχείριση, για την κάλυψη των αναγκών της Οικονομικής Δ/νσης.</w:t>
      </w:r>
    </w:p>
    <w:p w14:paraId="4CC03B5B" w14:textId="77777777" w:rsidR="00DC5A57" w:rsidRPr="00EA6B87" w:rsidRDefault="00DC5A57" w:rsidP="00F73DE9">
      <w:pPr>
        <w:numPr>
          <w:ilvl w:val="0"/>
          <w:numId w:val="255"/>
        </w:numPr>
        <w:suppressAutoHyphens w:val="0"/>
        <w:spacing w:line="360" w:lineRule="auto"/>
        <w:ind w:left="714" w:hanging="357"/>
        <w:rPr>
          <w:lang w:val="el-GR"/>
        </w:rPr>
      </w:pPr>
      <w:r w:rsidRPr="00EA6B87">
        <w:rPr>
          <w:lang w:val="el-GR"/>
        </w:rPr>
        <w:lastRenderedPageBreak/>
        <w:t>Διαχείριση Προσωπικού και μισθοδοσίας, όπου το λογισμικό καλύπτει την παρακολούθηση των μεταβολών του προσωπικού και τον υπολογισμό της μισθοδοσίας , την έκδοση των εκκαθαριστικών κλπ.</w:t>
      </w:r>
    </w:p>
    <w:p w14:paraId="05B1FBC9" w14:textId="1D14DDFD" w:rsidR="00DC5A57" w:rsidRPr="00EA6B87" w:rsidRDefault="00DC5A57" w:rsidP="00F73DE9">
      <w:pPr>
        <w:numPr>
          <w:ilvl w:val="0"/>
          <w:numId w:val="255"/>
        </w:numPr>
        <w:suppressAutoHyphens w:val="0"/>
        <w:spacing w:line="360" w:lineRule="auto"/>
        <w:ind w:left="714" w:right="-341" w:hanging="357"/>
        <w:rPr>
          <w:lang w:val="el-GR"/>
        </w:rPr>
      </w:pPr>
      <w:r w:rsidRPr="00EA6B87">
        <w:rPr>
          <w:lang w:val="el-GR"/>
        </w:rPr>
        <w:t>Διαχείρισης Συμβάσεων (όπου παρακολουθείται η ισχύς των συμβάσεων)</w:t>
      </w:r>
    </w:p>
    <w:p w14:paraId="18150CD0" w14:textId="5B0FE383" w:rsidR="00DC5A57" w:rsidRPr="00EA6B87" w:rsidRDefault="00DC5A57" w:rsidP="00F73DE9">
      <w:pPr>
        <w:numPr>
          <w:ilvl w:val="0"/>
          <w:numId w:val="256"/>
        </w:numPr>
        <w:suppressAutoHyphens w:val="0"/>
        <w:spacing w:line="360" w:lineRule="auto"/>
        <w:ind w:left="714" w:right="-341" w:hanging="357"/>
        <w:rPr>
          <w:lang w:val="el-GR"/>
        </w:rPr>
      </w:pPr>
      <w:r w:rsidRPr="00EA6B87">
        <w:rPr>
          <w:lang w:val="en-US"/>
        </w:rPr>
        <w:t>MIS</w:t>
      </w:r>
      <w:r w:rsidRPr="00EA6B87">
        <w:rPr>
          <w:lang w:val="el-GR"/>
        </w:rPr>
        <w:t xml:space="preserve"> (σύστημα διοικητικής πληροφόρησης) για την παραγωγή αναφορών</w:t>
      </w:r>
    </w:p>
    <w:p w14:paraId="7A994347" w14:textId="77777777" w:rsidR="00DC5A57" w:rsidRPr="00EA6B87" w:rsidRDefault="00DC5A57" w:rsidP="00F73DE9">
      <w:pPr>
        <w:spacing w:line="360" w:lineRule="auto"/>
        <w:rPr>
          <w:lang w:val="el-GR"/>
        </w:rPr>
      </w:pPr>
      <w:r w:rsidRPr="00EA6B87">
        <w:rPr>
          <w:lang w:val="el-GR"/>
        </w:rPr>
        <w:t>Επιπλέον, στο πλαίσιο υλοποίησης του έργου «Ηλεκτρονική Πλατφόρμα Υποστήριξης Προμηθειών Νοσοκομείων και Σύστημα Ηλεκτρονικού Πρωτοκόλλου» (υπ.αριθμ.3225/23.09.2022 πρόσκληση ενδιαφέροντος), η ΕΚΑΠΥ προχώρησε στην ανάλυση, σχεδιασμό, υλοποίηση και πιλοτική εγκατάσταση ειδικής ηλεκτρονικής πλατφόρμας υποστήριξης της διαδικασίας προμηθειών των νοσοκομείων.</w:t>
      </w:r>
    </w:p>
    <w:p w14:paraId="64B6F214" w14:textId="087F983A" w:rsidR="00DC5A57" w:rsidRPr="00EA6B87" w:rsidRDefault="00DC5A57" w:rsidP="00F73DE9">
      <w:pPr>
        <w:spacing w:line="360" w:lineRule="auto"/>
        <w:rPr>
          <w:lang w:val="el-GR"/>
        </w:rPr>
      </w:pPr>
      <w:r w:rsidRPr="00EA6B87">
        <w:rPr>
          <w:lang w:val="el-GR"/>
        </w:rPr>
        <w:t>Η δράση περιλάμβανε τα κάτωθι βασικά αντικείμενα:</w:t>
      </w:r>
    </w:p>
    <w:p w14:paraId="5971C9B2" w14:textId="4FF58CF2" w:rsidR="00DC5A57" w:rsidRPr="00EA6B87" w:rsidRDefault="00DC5A57" w:rsidP="00F73DE9">
      <w:pPr>
        <w:numPr>
          <w:ilvl w:val="0"/>
          <w:numId w:val="255"/>
        </w:numPr>
        <w:suppressAutoHyphens w:val="0"/>
        <w:spacing w:line="360" w:lineRule="auto"/>
        <w:ind w:left="714" w:hanging="357"/>
        <w:rPr>
          <w:lang w:val="el-GR"/>
        </w:rPr>
      </w:pPr>
      <w:r w:rsidRPr="00EA6B87">
        <w:rPr>
          <w:lang w:val="el-GR"/>
        </w:rPr>
        <w:t>Μελέτη καταγραφής απαιτήσεων ηλεκτρονικής πλατφόρμας υποστήριξης προμηθειών</w:t>
      </w:r>
    </w:p>
    <w:p w14:paraId="7D53A919" w14:textId="0637D74A" w:rsidR="00DC5A57" w:rsidRPr="00EA6B87" w:rsidRDefault="00DC5A57" w:rsidP="00F73DE9">
      <w:pPr>
        <w:numPr>
          <w:ilvl w:val="0"/>
          <w:numId w:val="255"/>
        </w:numPr>
        <w:suppressAutoHyphens w:val="0"/>
        <w:spacing w:line="360" w:lineRule="auto"/>
        <w:ind w:left="714" w:hanging="357"/>
        <w:rPr>
          <w:lang w:val="el-GR"/>
        </w:rPr>
      </w:pPr>
      <w:r w:rsidRPr="00EA6B87">
        <w:rPr>
          <w:lang w:val="el-GR"/>
        </w:rPr>
        <w:t>Υλοποίηση και εγκατάσταση υποσυστήματος κεντρικής υποστήριξης προμηθειών</w:t>
      </w:r>
    </w:p>
    <w:p w14:paraId="0D8B1274" w14:textId="43C901E9" w:rsidR="00DC5A57" w:rsidRPr="00EA6B87" w:rsidRDefault="00DC5A57" w:rsidP="00F73DE9">
      <w:pPr>
        <w:numPr>
          <w:ilvl w:val="0"/>
          <w:numId w:val="255"/>
        </w:numPr>
        <w:suppressAutoHyphens w:val="0"/>
        <w:spacing w:line="360" w:lineRule="auto"/>
        <w:ind w:left="714" w:hanging="357"/>
        <w:rPr>
          <w:lang w:val="el-GR"/>
        </w:rPr>
      </w:pPr>
      <w:r w:rsidRPr="00EA6B87">
        <w:rPr>
          <w:lang w:val="el-GR"/>
        </w:rPr>
        <w:t>Υλοποίηση και εγκατάσταση υποσυστήματος συγκέντρωσης ιστορικών στοιχείων προμηθειών</w:t>
      </w:r>
    </w:p>
    <w:p w14:paraId="2B4FB50C" w14:textId="6224738E" w:rsidR="00DC5A57" w:rsidRPr="00EA6B87" w:rsidRDefault="00DC5A57" w:rsidP="00F73DE9">
      <w:pPr>
        <w:numPr>
          <w:ilvl w:val="0"/>
          <w:numId w:val="255"/>
        </w:numPr>
        <w:suppressAutoHyphens w:val="0"/>
        <w:spacing w:line="360" w:lineRule="auto"/>
        <w:ind w:left="714" w:hanging="357"/>
        <w:rPr>
          <w:lang w:val="el-GR"/>
        </w:rPr>
      </w:pPr>
      <w:r w:rsidRPr="00EA6B87">
        <w:rPr>
          <w:lang w:val="el-GR"/>
        </w:rPr>
        <w:t>Υλοποίηση και εγκατάσταση υποσυστήματος διαχείρισης χρηστών</w:t>
      </w:r>
    </w:p>
    <w:p w14:paraId="1E0B4D10" w14:textId="3AC4E671" w:rsidR="00CD2A7F" w:rsidRPr="00EA6B87" w:rsidRDefault="00DC5A57" w:rsidP="00F73DE9">
      <w:pPr>
        <w:numPr>
          <w:ilvl w:val="0"/>
          <w:numId w:val="255"/>
        </w:numPr>
        <w:suppressAutoHyphens w:val="0"/>
        <w:spacing w:line="360" w:lineRule="auto"/>
        <w:ind w:left="714" w:hanging="357"/>
        <w:rPr>
          <w:lang w:val="el-GR"/>
        </w:rPr>
      </w:pPr>
      <w:r w:rsidRPr="00EA6B87">
        <w:rPr>
          <w:lang w:val="el-GR"/>
        </w:rPr>
        <w:t>Υλοποίηση και εγκατάσταση υποσυστήματος διαχείρισης βοηθητικών πινάκων δεδομένων (λίστες προϊόντων, φαρμάκων κλπ)</w:t>
      </w:r>
    </w:p>
    <w:p w14:paraId="099ABA2B" w14:textId="77777777" w:rsidR="002B7D7E" w:rsidRPr="00EA6B87" w:rsidRDefault="00DF4927" w:rsidP="00F73DE9">
      <w:pPr>
        <w:pStyle w:val="5"/>
        <w:numPr>
          <w:ilvl w:val="2"/>
          <w:numId w:val="25"/>
        </w:numPr>
        <w:spacing w:line="360" w:lineRule="auto"/>
        <w:rPr>
          <w:rFonts w:eastAsia="SimSun" w:cs="Tahoma"/>
          <w:bCs/>
          <w:lang w:val="el-GR"/>
        </w:rPr>
      </w:pPr>
      <w:bookmarkStart w:id="515" w:name="_Toc177459255"/>
      <w:r w:rsidRPr="00EA6B87">
        <w:rPr>
          <w:rFonts w:eastAsia="SimSun" w:cs="Tahoma"/>
          <w:bCs/>
          <w:lang w:val="el-GR"/>
        </w:rPr>
        <w:t>Το Κυβερνητικό Υπολογιστικό Νέφος (</w:t>
      </w:r>
      <w:r w:rsidRPr="00EA6B87">
        <w:rPr>
          <w:rFonts w:eastAsia="SimSun" w:cs="Tahoma"/>
          <w:bCs/>
        </w:rPr>
        <w:t>G</w:t>
      </w:r>
      <w:r w:rsidRPr="00EA6B87">
        <w:rPr>
          <w:rFonts w:eastAsia="SimSun" w:cs="Tahoma"/>
          <w:bCs/>
          <w:lang w:val="el-GR"/>
        </w:rPr>
        <w:t>-</w:t>
      </w:r>
      <w:r w:rsidRPr="00EA6B87">
        <w:rPr>
          <w:rFonts w:eastAsia="SimSun" w:cs="Tahoma"/>
          <w:bCs/>
        </w:rPr>
        <w:t>Cloud</w:t>
      </w:r>
      <w:r w:rsidRPr="00EA6B87">
        <w:rPr>
          <w:rFonts w:eastAsia="SimSun" w:cs="Tahoma"/>
          <w:bCs/>
          <w:lang w:val="el-GR"/>
        </w:rPr>
        <w:t>)</w:t>
      </w:r>
      <w:bookmarkEnd w:id="515"/>
    </w:p>
    <w:p w14:paraId="0FE4AE42" w14:textId="77777777" w:rsidR="006A7951" w:rsidRPr="00EA6B87" w:rsidRDefault="006A7951" w:rsidP="00F73DE9">
      <w:pPr>
        <w:pStyle w:val="5"/>
        <w:numPr>
          <w:ilvl w:val="3"/>
          <w:numId w:val="25"/>
        </w:numPr>
        <w:spacing w:line="360" w:lineRule="auto"/>
        <w:rPr>
          <w:rFonts w:eastAsia="SimSun" w:cs="Tahoma"/>
          <w:bCs/>
          <w:lang w:val="el-GR"/>
        </w:rPr>
      </w:pPr>
      <w:bookmarkStart w:id="516" w:name="_Toc177459256"/>
      <w:r w:rsidRPr="00EA6B87">
        <w:rPr>
          <w:rFonts w:eastAsia="SimSun" w:cs="Tahoma"/>
          <w:bCs/>
          <w:lang w:val="el-GR"/>
        </w:rPr>
        <w:t>Περιγραφή</w:t>
      </w:r>
      <w:bookmarkEnd w:id="516"/>
      <w:r w:rsidRPr="00EA6B87">
        <w:rPr>
          <w:rFonts w:eastAsia="SimSun" w:cs="Tahoma"/>
          <w:bCs/>
          <w:lang w:val="el-GR"/>
        </w:rPr>
        <w:t xml:space="preserve"> </w:t>
      </w:r>
    </w:p>
    <w:p w14:paraId="52457F09" w14:textId="77777777" w:rsidR="003459CD" w:rsidRPr="003459CD" w:rsidRDefault="003459CD" w:rsidP="003459CD">
      <w:pPr>
        <w:rPr>
          <w:lang w:val="el-GR"/>
        </w:rPr>
      </w:pPr>
      <w:r w:rsidRPr="003459CD">
        <w:rPr>
          <w:color w:val="000000"/>
          <w:lang w:val="el-GR" w:eastAsia="el-GR" w:bidi="el-GR"/>
        </w:rPr>
        <w:t xml:space="preserve">Η ΓΓΠΣΔΔ διαθέτει υποδομές </w:t>
      </w:r>
      <w:r w:rsidRPr="003459CD">
        <w:rPr>
          <w:color w:val="000000"/>
          <w:lang w:val="en-US" w:eastAsia="en-US" w:bidi="en-US"/>
        </w:rPr>
        <w:t>Cloud</w:t>
      </w:r>
      <w:r w:rsidRPr="003459CD">
        <w:rPr>
          <w:color w:val="000000"/>
          <w:lang w:val="el-GR" w:eastAsia="en-US" w:bidi="en-US"/>
        </w:rPr>
        <w:t xml:space="preserve"> (</w:t>
      </w:r>
      <w:r w:rsidRPr="003459CD">
        <w:rPr>
          <w:color w:val="000000"/>
          <w:lang w:val="en-US" w:eastAsia="en-US" w:bidi="en-US"/>
        </w:rPr>
        <w:t>G</w:t>
      </w:r>
      <w:r w:rsidRPr="003459CD">
        <w:rPr>
          <w:color w:val="000000"/>
          <w:lang w:val="el-GR" w:eastAsia="en-US" w:bidi="en-US"/>
        </w:rPr>
        <w:t>-</w:t>
      </w:r>
      <w:r w:rsidRPr="003459CD">
        <w:rPr>
          <w:color w:val="000000"/>
          <w:lang w:val="en-US" w:eastAsia="en-US" w:bidi="en-US"/>
        </w:rPr>
        <w:t>Cloud</w:t>
      </w:r>
      <w:r w:rsidRPr="003459CD">
        <w:rPr>
          <w:color w:val="000000"/>
          <w:lang w:val="el-GR" w:eastAsia="en-US" w:bidi="en-US"/>
        </w:rPr>
        <w:t xml:space="preserve"> </w:t>
      </w:r>
      <w:r w:rsidRPr="003459CD">
        <w:rPr>
          <w:color w:val="000000"/>
          <w:lang w:val="el-GR" w:eastAsia="el-GR" w:bidi="el-GR"/>
        </w:rPr>
        <w:t>/ Κυβερνητικού Νέφους), οι οποίες μπορούν να χρησιμοποιηθούν από Κυβερνητικούς Φορείς για την φιλοξενία των Πληροφοριακών Συστημάτων τους.</w:t>
      </w:r>
    </w:p>
    <w:p w14:paraId="4F274E51" w14:textId="1B18C3B2" w:rsidR="003459CD" w:rsidRPr="003459CD" w:rsidRDefault="003459CD" w:rsidP="003459CD">
      <w:pPr>
        <w:rPr>
          <w:lang w:val="el-GR"/>
        </w:rPr>
      </w:pPr>
      <w:r w:rsidRPr="003459CD">
        <w:rPr>
          <w:color w:val="000000"/>
          <w:lang w:val="el-GR" w:eastAsia="el-GR" w:bidi="el-GR"/>
        </w:rPr>
        <w:t xml:space="preserve">Ο Ανάδοχος οφείλει να λάβει υπόψιν του τις υποδομές </w:t>
      </w:r>
      <w:r w:rsidRPr="003459CD">
        <w:rPr>
          <w:color w:val="000000"/>
          <w:lang w:val="en-US" w:eastAsia="en-US" w:bidi="en-US"/>
        </w:rPr>
        <w:t>Cloud</w:t>
      </w:r>
      <w:r w:rsidRPr="003459CD">
        <w:rPr>
          <w:color w:val="000000"/>
          <w:lang w:val="el-GR" w:eastAsia="en-US" w:bidi="en-US"/>
        </w:rPr>
        <w:t xml:space="preserve"> </w:t>
      </w:r>
      <w:r w:rsidRPr="003459CD">
        <w:rPr>
          <w:color w:val="000000"/>
          <w:lang w:val="el-GR" w:eastAsia="el-GR" w:bidi="el-GR"/>
        </w:rPr>
        <w:t xml:space="preserve">της ΓΓΠΣΔΔ </w:t>
      </w:r>
      <w:hyperlink r:id="rId39" w:history="1">
        <w:r w:rsidRPr="003459CD">
          <w:rPr>
            <w:color w:val="0000FF"/>
            <w:u w:val="single"/>
            <w:lang w:val="el-GR" w:eastAsia="en-US" w:bidi="en-US"/>
          </w:rPr>
          <w:t>(</w:t>
        </w:r>
        <w:r w:rsidRPr="003459CD">
          <w:rPr>
            <w:color w:val="0000FF"/>
            <w:u w:val="single"/>
          </w:rPr>
          <w:t>https</w:t>
        </w:r>
        <w:r w:rsidRPr="003459CD">
          <w:rPr>
            <w:color w:val="0000FF"/>
            <w:u w:val="single"/>
            <w:lang w:val="el-GR"/>
          </w:rPr>
          <w:t>://</w:t>
        </w:r>
        <w:r w:rsidRPr="003459CD">
          <w:rPr>
            <w:color w:val="0000FF"/>
            <w:u w:val="single"/>
          </w:rPr>
          <w:t>www</w:t>
        </w:r>
        <w:r w:rsidRPr="003459CD">
          <w:rPr>
            <w:color w:val="0000FF"/>
            <w:u w:val="single"/>
            <w:lang w:val="el-GR"/>
          </w:rPr>
          <w:t>.</w:t>
        </w:r>
        <w:r w:rsidRPr="003459CD">
          <w:rPr>
            <w:color w:val="0000FF"/>
            <w:u w:val="single"/>
          </w:rPr>
          <w:t>gsis</w:t>
        </w:r>
        <w:r w:rsidRPr="003459CD">
          <w:rPr>
            <w:color w:val="0000FF"/>
            <w:u w:val="single"/>
            <w:lang w:val="el-GR"/>
          </w:rPr>
          <w:t>.</w:t>
        </w:r>
        <w:r w:rsidRPr="003459CD">
          <w:rPr>
            <w:color w:val="0000FF"/>
            <w:u w:val="single"/>
          </w:rPr>
          <w:t>gr</w:t>
        </w:r>
        <w:r w:rsidRPr="003459CD">
          <w:rPr>
            <w:color w:val="0000FF"/>
            <w:u w:val="single"/>
            <w:lang w:val="el-GR"/>
          </w:rPr>
          <w:t>/</w:t>
        </w:r>
        <w:r w:rsidRPr="003459CD">
          <w:rPr>
            <w:color w:val="0000FF"/>
            <w:u w:val="single"/>
          </w:rPr>
          <w:t>ypiresies</w:t>
        </w:r>
        <w:r w:rsidRPr="003459CD">
          <w:rPr>
            <w:color w:val="0000FF"/>
            <w:u w:val="single"/>
            <w:lang w:val="el-GR"/>
          </w:rPr>
          <w:t>-</w:t>
        </w:r>
      </w:hyperlink>
      <w:r w:rsidRPr="003459CD">
        <w:rPr>
          <w:rFonts w:ascii="Calibri" w:eastAsia="Calibri" w:hAnsi="Calibri" w:cs="Calibri"/>
          <w:color w:val="000000"/>
          <w:u w:val="single"/>
          <w:lang w:val="el-GR" w:eastAsia="en-US" w:bidi="en-US"/>
        </w:rPr>
        <w:t xml:space="preserve"> </w:t>
      </w:r>
      <w:hyperlink r:id="rId40" w:history="1">
        <w:r w:rsidRPr="003459CD">
          <w:rPr>
            <w:color w:val="0000FF"/>
            <w:u w:val="single"/>
          </w:rPr>
          <w:t>kvbernitikov</w:t>
        </w:r>
        <w:r w:rsidRPr="003459CD">
          <w:rPr>
            <w:color w:val="0000FF"/>
            <w:u w:val="single"/>
            <w:lang w:val="el-GR"/>
          </w:rPr>
          <w:t>-</w:t>
        </w:r>
        <w:r w:rsidRPr="003459CD">
          <w:rPr>
            <w:color w:val="0000FF"/>
            <w:u w:val="single"/>
          </w:rPr>
          <w:t>nefovs</w:t>
        </w:r>
        <w:r w:rsidRPr="003459CD">
          <w:rPr>
            <w:color w:val="0000FF"/>
            <w:u w:val="single"/>
            <w:lang w:val="el-GR" w:eastAsia="en-US" w:bidi="en-US"/>
          </w:rPr>
          <w:t>)</w:t>
        </w:r>
      </w:hyperlink>
      <w:r w:rsidRPr="003459CD">
        <w:rPr>
          <w:color w:val="000000"/>
          <w:lang w:val="el-GR" w:eastAsia="en-US" w:bidi="en-US"/>
        </w:rPr>
        <w:t>.</w:t>
      </w:r>
    </w:p>
    <w:p w14:paraId="31F44F4B" w14:textId="77777777" w:rsidR="003459CD" w:rsidRPr="003459CD" w:rsidRDefault="003459CD" w:rsidP="003459CD">
      <w:pPr>
        <w:spacing w:after="99"/>
        <w:rPr>
          <w:lang w:val="el-GR"/>
        </w:rPr>
      </w:pPr>
      <w:r w:rsidRPr="003459CD">
        <w:rPr>
          <w:color w:val="000000"/>
          <w:lang w:val="el-GR" w:eastAsia="el-GR" w:bidi="el-GR"/>
        </w:rPr>
        <w:t xml:space="preserve">Η ΓΓΠΣΔΔ έχει εξασφαλίσει τη δυνατότητα χρήσης υπηρεσιών υπολογιστικού νέφους </w:t>
      </w:r>
      <w:r w:rsidRPr="003459CD">
        <w:rPr>
          <w:color w:val="000000"/>
          <w:lang w:val="en-US" w:eastAsia="en-US" w:bidi="en-US"/>
        </w:rPr>
        <w:t>Microsoft</w:t>
      </w:r>
      <w:r w:rsidRPr="003459CD">
        <w:rPr>
          <w:color w:val="000000"/>
          <w:lang w:val="el-GR" w:eastAsia="en-US" w:bidi="en-US"/>
        </w:rPr>
        <w:t xml:space="preserve"> </w:t>
      </w:r>
      <w:r w:rsidRPr="003459CD">
        <w:rPr>
          <w:color w:val="000000"/>
          <w:lang w:val="en-US" w:eastAsia="en-US" w:bidi="en-US"/>
        </w:rPr>
        <w:t>Azure</w:t>
      </w:r>
      <w:r w:rsidRPr="003459CD">
        <w:rPr>
          <w:color w:val="000000"/>
          <w:lang w:val="el-GR" w:eastAsia="en-US" w:bidi="en-US"/>
        </w:rPr>
        <w:t xml:space="preserve"> </w:t>
      </w:r>
      <w:r w:rsidRPr="003459CD">
        <w:rPr>
          <w:color w:val="000000"/>
          <w:lang w:val="el-GR" w:eastAsia="el-GR" w:bidi="el-GR"/>
        </w:rPr>
        <w:t>για την κάλυψη των αναγκών της Δημόσιας Διοίκησης.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0492D03C" w14:textId="77777777" w:rsidR="003459CD" w:rsidRPr="00B938D5" w:rsidRDefault="003459CD" w:rsidP="003459CD">
      <w:pPr>
        <w:keepNext/>
        <w:keepLines/>
        <w:spacing w:after="48" w:line="220" w:lineRule="exact"/>
        <w:ind w:left="460"/>
        <w:rPr>
          <w:lang w:val="en-US"/>
        </w:rPr>
      </w:pPr>
      <w:r w:rsidRPr="00B938D5">
        <w:rPr>
          <w:rFonts w:eastAsia="Calibri"/>
          <w:b/>
          <w:bCs/>
          <w:color w:val="000000"/>
          <w:u w:val="single"/>
          <w:lang w:val="el-GR" w:eastAsia="el-GR" w:bidi="el-GR"/>
        </w:rPr>
        <w:t>Α</w:t>
      </w:r>
      <w:r w:rsidRPr="00B938D5">
        <w:rPr>
          <w:rFonts w:eastAsia="Calibri"/>
          <w:b/>
          <w:bCs/>
          <w:color w:val="000000"/>
          <w:u w:val="single"/>
          <w:lang w:val="en-US" w:eastAsia="el-GR" w:bidi="el-GR"/>
        </w:rPr>
        <w:t xml:space="preserve">) </w:t>
      </w:r>
      <w:r w:rsidRPr="00B938D5">
        <w:rPr>
          <w:rFonts w:eastAsia="Calibri"/>
          <w:b/>
          <w:bCs/>
          <w:color w:val="000000"/>
          <w:u w:val="single"/>
          <w:lang w:val="el-GR" w:eastAsia="el-GR" w:bidi="el-GR"/>
        </w:rPr>
        <w:t>Υποδομές</w:t>
      </w:r>
      <w:r w:rsidRPr="00B938D5">
        <w:rPr>
          <w:rFonts w:eastAsia="Calibri"/>
          <w:b/>
          <w:bCs/>
          <w:color w:val="000000"/>
          <w:u w:val="single"/>
          <w:lang w:val="en-US" w:eastAsia="el-GR" w:bidi="el-GR"/>
        </w:rPr>
        <w:t xml:space="preserve"> </w:t>
      </w:r>
      <w:r w:rsidRPr="00B938D5">
        <w:rPr>
          <w:rFonts w:eastAsia="Calibri"/>
          <w:b/>
          <w:bCs/>
          <w:color w:val="000000"/>
          <w:u w:val="single"/>
          <w:lang w:val="el-GR" w:eastAsia="el-GR" w:bidi="el-GR"/>
        </w:rPr>
        <w:t>και</w:t>
      </w:r>
      <w:r w:rsidRPr="00B938D5">
        <w:rPr>
          <w:rFonts w:eastAsia="Calibri"/>
          <w:b/>
          <w:bCs/>
          <w:color w:val="000000"/>
          <w:u w:val="single"/>
          <w:lang w:val="en-US" w:eastAsia="el-GR" w:bidi="el-GR"/>
        </w:rPr>
        <w:t xml:space="preserve"> </w:t>
      </w:r>
      <w:r w:rsidRPr="00B938D5">
        <w:rPr>
          <w:rFonts w:eastAsia="Calibri"/>
          <w:b/>
          <w:bCs/>
          <w:color w:val="000000"/>
          <w:u w:val="single"/>
          <w:lang w:val="el-GR" w:eastAsia="el-GR" w:bidi="el-GR"/>
        </w:rPr>
        <w:t>Υπηρεσίες</w:t>
      </w:r>
      <w:r w:rsidRPr="00B938D5">
        <w:rPr>
          <w:rFonts w:eastAsia="Calibri"/>
          <w:b/>
          <w:bCs/>
          <w:color w:val="000000"/>
          <w:u w:val="single"/>
          <w:lang w:val="en-US" w:eastAsia="el-GR" w:bidi="el-GR"/>
        </w:rPr>
        <w:t xml:space="preserve"> </w:t>
      </w:r>
      <w:r w:rsidRPr="00B938D5">
        <w:rPr>
          <w:rFonts w:eastAsia="Calibri"/>
          <w:b/>
          <w:bCs/>
          <w:color w:val="000000"/>
          <w:u w:val="single"/>
          <w:lang w:val="el-GR" w:eastAsia="el-GR" w:bidi="el-GR"/>
        </w:rPr>
        <w:t>Νέφους</w:t>
      </w:r>
      <w:r w:rsidRPr="00B938D5">
        <w:rPr>
          <w:rFonts w:eastAsia="Calibri"/>
          <w:b/>
          <w:bCs/>
          <w:color w:val="000000"/>
          <w:u w:val="single"/>
          <w:lang w:val="en-US" w:eastAsia="el-GR" w:bidi="el-GR"/>
        </w:rPr>
        <w:t xml:space="preserve"> - </w:t>
      </w:r>
      <w:r w:rsidRPr="00B938D5">
        <w:rPr>
          <w:rFonts w:eastAsia="Calibri"/>
          <w:b/>
          <w:bCs/>
          <w:color w:val="000000"/>
          <w:u w:val="single"/>
          <w:lang w:val="en-US" w:eastAsia="en-US" w:bidi="en-US"/>
        </w:rPr>
        <w:t>Infrastructure as a Service (IaaS):</w:t>
      </w:r>
    </w:p>
    <w:p w14:paraId="0F4B3510" w14:textId="77777777" w:rsidR="003459CD" w:rsidRPr="00B938D5" w:rsidRDefault="003459CD" w:rsidP="003459CD">
      <w:pPr>
        <w:widowControl w:val="0"/>
        <w:numPr>
          <w:ilvl w:val="0"/>
          <w:numId w:val="332"/>
        </w:numPr>
        <w:tabs>
          <w:tab w:val="left" w:pos="346"/>
        </w:tabs>
        <w:suppressAutoHyphens w:val="0"/>
        <w:spacing w:after="60" w:line="307" w:lineRule="exact"/>
        <w:ind w:left="643" w:hanging="360"/>
        <w:rPr>
          <w:lang w:val="el-GR"/>
        </w:rPr>
      </w:pPr>
      <w:r w:rsidRPr="00B938D5">
        <w:rPr>
          <w:rFonts w:eastAsia="Calibri"/>
          <w:b/>
          <w:bCs/>
          <w:color w:val="000000"/>
          <w:lang w:val="el-GR" w:eastAsia="el-GR" w:bidi="el-GR"/>
        </w:rPr>
        <w:t xml:space="preserve">Υποδομές Εικονικών μηχανών </w:t>
      </w:r>
      <w:r w:rsidRPr="00B938D5">
        <w:rPr>
          <w:rFonts w:eastAsia="Calibri"/>
          <w:b/>
          <w:bCs/>
          <w:color w:val="000000"/>
          <w:lang w:val="el-GR" w:eastAsia="en-US" w:bidi="en-US"/>
        </w:rPr>
        <w:t>(</w:t>
      </w:r>
      <w:r w:rsidRPr="00B938D5">
        <w:rPr>
          <w:rFonts w:eastAsia="Calibri"/>
          <w:b/>
          <w:bCs/>
          <w:color w:val="000000"/>
          <w:lang w:val="en-US" w:eastAsia="en-US" w:bidi="en-US"/>
        </w:rPr>
        <w:t>VMs</w:t>
      </w:r>
      <w:r w:rsidRPr="00B938D5">
        <w:rPr>
          <w:rFonts w:eastAsia="Calibri"/>
          <w:b/>
          <w:bCs/>
          <w:color w:val="000000"/>
          <w:lang w:val="el-GR" w:eastAsia="en-US" w:bidi="en-US"/>
        </w:rPr>
        <w:t xml:space="preserve">) </w:t>
      </w:r>
      <w:r w:rsidRPr="00B938D5">
        <w:rPr>
          <w:rFonts w:eastAsia="Calibri"/>
          <w:b/>
          <w:bCs/>
          <w:color w:val="000000"/>
          <w:lang w:val="el-GR" w:eastAsia="el-GR" w:bidi="el-GR"/>
        </w:rPr>
        <w:t>διαφόρων υπολογιστικών προφίλ, μεγεθών και επεξεργαστικών δυνατοτήτων.</w:t>
      </w:r>
      <w:r w:rsidRPr="003459CD">
        <w:rPr>
          <w:rFonts w:ascii="Calibri" w:eastAsia="Calibri" w:hAnsi="Calibri" w:cs="Calibri"/>
          <w:b/>
          <w:bCs/>
          <w:color w:val="000000"/>
          <w:lang w:val="el-GR" w:eastAsia="el-GR" w:bidi="el-GR"/>
        </w:rPr>
        <w:t xml:space="preserve"> </w:t>
      </w:r>
      <w:r w:rsidRPr="00B938D5">
        <w:rPr>
          <w:color w:val="000000"/>
          <w:lang w:val="el-GR" w:eastAsia="el-GR" w:bidi="el-GR"/>
        </w:rPr>
        <w:t xml:space="preserve">Οι εικονικές μηχανές έχουν τη δυνατότητα επιλογής και χρήσης των λειτουργικών συστημάτων φιλοξενίας </w:t>
      </w:r>
      <w:r w:rsidRPr="00B938D5">
        <w:rPr>
          <w:color w:val="000000"/>
          <w:lang w:val="el-GR" w:eastAsia="en-US" w:bidi="en-US"/>
        </w:rPr>
        <w:t>(</w:t>
      </w:r>
      <w:r w:rsidRPr="00B938D5">
        <w:rPr>
          <w:color w:val="000000"/>
          <w:lang w:val="en-US" w:eastAsia="en-US" w:bidi="en-US"/>
        </w:rPr>
        <w:t>Windows</w:t>
      </w:r>
      <w:r w:rsidRPr="00B938D5">
        <w:rPr>
          <w:color w:val="000000"/>
          <w:lang w:val="el-GR" w:eastAsia="en-US" w:bidi="en-US"/>
        </w:rPr>
        <w:t xml:space="preserve"> </w:t>
      </w:r>
      <w:r w:rsidRPr="00B938D5">
        <w:rPr>
          <w:color w:val="000000"/>
          <w:lang w:val="en-US" w:eastAsia="en-US" w:bidi="en-US"/>
        </w:rPr>
        <w:t>Server</w:t>
      </w:r>
      <w:r w:rsidRPr="00B938D5">
        <w:rPr>
          <w:color w:val="000000"/>
          <w:lang w:val="el-GR" w:eastAsia="en-US" w:bidi="en-US"/>
        </w:rPr>
        <w:t xml:space="preserve"> </w:t>
      </w:r>
      <w:r w:rsidRPr="00B938D5">
        <w:rPr>
          <w:color w:val="000000"/>
          <w:lang w:val="el-GR" w:eastAsia="el-GR" w:bidi="el-GR"/>
        </w:rPr>
        <w:t xml:space="preserve">ή </w:t>
      </w:r>
      <w:r w:rsidRPr="00B938D5">
        <w:rPr>
          <w:color w:val="000000"/>
          <w:lang w:val="en-US" w:eastAsia="en-US" w:bidi="en-US"/>
        </w:rPr>
        <w:t>Linux</w:t>
      </w:r>
      <w:r w:rsidRPr="00B938D5">
        <w:rPr>
          <w:color w:val="000000"/>
          <w:lang w:val="el-GR" w:eastAsia="en-US" w:bidi="en-US"/>
        </w:rPr>
        <w:t xml:space="preserve">) </w:t>
      </w:r>
      <w:r w:rsidRPr="00B938D5">
        <w:rPr>
          <w:color w:val="000000"/>
          <w:lang w:val="el-GR" w:eastAsia="el-GR" w:bidi="el-GR"/>
        </w:rPr>
        <w:t xml:space="preserve">και μεγάλη δυνατότητα παραμετροποίησής τους ως προς τις υπολογιστικές δυνατότητές τους και </w:t>
      </w:r>
      <w:r w:rsidRPr="00B938D5">
        <w:rPr>
          <w:color w:val="000000"/>
          <w:lang w:val="el-GR" w:eastAsia="el-GR" w:bidi="el-GR"/>
        </w:rPr>
        <w:lastRenderedPageBreak/>
        <w:t xml:space="preserve">αφορούν στοιχεία όπως τύπος </w:t>
      </w:r>
      <w:r w:rsidRPr="00B938D5">
        <w:rPr>
          <w:color w:val="000000"/>
          <w:lang w:val="en-US" w:eastAsia="en-US" w:bidi="en-US"/>
        </w:rPr>
        <w:t>CPU</w:t>
      </w:r>
      <w:r w:rsidRPr="00B938D5">
        <w:rPr>
          <w:color w:val="000000"/>
          <w:lang w:val="el-GR" w:eastAsia="en-US" w:bidi="en-US"/>
        </w:rPr>
        <w:t xml:space="preserve"> (</w:t>
      </w:r>
      <w:r w:rsidRPr="00B938D5">
        <w:rPr>
          <w:color w:val="000000"/>
          <w:lang w:val="en-US" w:eastAsia="en-US" w:bidi="en-US"/>
        </w:rPr>
        <w:t>Intel</w:t>
      </w:r>
      <w:r w:rsidRPr="00B938D5">
        <w:rPr>
          <w:color w:val="000000"/>
          <w:lang w:val="el-GR" w:eastAsia="en-US" w:bidi="en-US"/>
        </w:rPr>
        <w:t>/</w:t>
      </w:r>
      <w:r w:rsidRPr="00B938D5">
        <w:rPr>
          <w:color w:val="000000"/>
          <w:lang w:val="en-US" w:eastAsia="en-US" w:bidi="en-US"/>
        </w:rPr>
        <w:t>AMD</w:t>
      </w:r>
      <w:r w:rsidRPr="00B938D5">
        <w:rPr>
          <w:color w:val="000000"/>
          <w:lang w:val="el-GR" w:eastAsia="en-US" w:bidi="en-US"/>
        </w:rPr>
        <w:t xml:space="preserve">), </w:t>
      </w:r>
      <w:r w:rsidRPr="00B938D5">
        <w:rPr>
          <w:color w:val="000000"/>
          <w:lang w:val="en-US" w:eastAsia="en-US" w:bidi="en-US"/>
        </w:rPr>
        <w:t>cores</w:t>
      </w:r>
      <w:r w:rsidRPr="00B938D5">
        <w:rPr>
          <w:color w:val="000000"/>
          <w:lang w:val="el-GR" w:eastAsia="en-US" w:bidi="en-US"/>
        </w:rPr>
        <w:t xml:space="preserve">, </w:t>
      </w:r>
      <w:r w:rsidRPr="00B938D5">
        <w:rPr>
          <w:color w:val="000000"/>
          <w:lang w:val="en-US" w:eastAsia="en-US" w:bidi="en-US"/>
        </w:rPr>
        <w:t>memory</w:t>
      </w:r>
      <w:r w:rsidRPr="00B938D5">
        <w:rPr>
          <w:color w:val="000000"/>
          <w:lang w:val="el-GR" w:eastAsia="en-US" w:bidi="en-US"/>
        </w:rPr>
        <w:t xml:space="preserve">, </w:t>
      </w:r>
      <w:r w:rsidRPr="00B938D5">
        <w:rPr>
          <w:color w:val="000000"/>
          <w:lang w:val="en-US" w:eastAsia="en-US" w:bidi="en-US"/>
        </w:rPr>
        <w:t>disk</w:t>
      </w:r>
      <w:r w:rsidRPr="00B938D5">
        <w:rPr>
          <w:color w:val="000000"/>
          <w:lang w:val="el-GR" w:eastAsia="en-US" w:bidi="en-US"/>
        </w:rPr>
        <w:t xml:space="preserve">, </w:t>
      </w:r>
      <w:r w:rsidRPr="00B938D5">
        <w:rPr>
          <w:color w:val="000000"/>
          <w:lang w:val="el-GR" w:eastAsia="el-GR" w:bidi="el-GR"/>
        </w:rPr>
        <w:t xml:space="preserve">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w:t>
      </w:r>
      <w:r w:rsidRPr="00B938D5">
        <w:rPr>
          <w:color w:val="000000"/>
          <w:lang w:val="el-GR" w:eastAsia="en-US" w:bidi="en-US"/>
        </w:rPr>
        <w:t>(</w:t>
      </w:r>
      <w:r w:rsidRPr="00B938D5">
        <w:rPr>
          <w:color w:val="000000"/>
          <w:lang w:val="en-US" w:eastAsia="en-US" w:bidi="en-US"/>
        </w:rPr>
        <w:t>pav</w:t>
      </w:r>
      <w:r w:rsidRPr="00B938D5">
        <w:rPr>
          <w:color w:val="000000"/>
          <w:lang w:val="el-GR" w:eastAsia="en-US" w:bidi="en-US"/>
        </w:rPr>
        <w:t xml:space="preserve"> </w:t>
      </w:r>
      <w:r w:rsidRPr="00B938D5">
        <w:rPr>
          <w:color w:val="000000"/>
          <w:lang w:val="en-US" w:eastAsia="en-US" w:bidi="en-US"/>
        </w:rPr>
        <w:t>as</w:t>
      </w:r>
      <w:r w:rsidRPr="00B938D5">
        <w:rPr>
          <w:color w:val="000000"/>
          <w:lang w:val="el-GR" w:eastAsia="en-US" w:bidi="en-US"/>
        </w:rPr>
        <w:t xml:space="preserve"> </w:t>
      </w:r>
      <w:r w:rsidRPr="00B938D5">
        <w:rPr>
          <w:color w:val="000000"/>
          <w:lang w:val="en-US" w:eastAsia="en-US" w:bidi="en-US"/>
        </w:rPr>
        <w:t>vou</w:t>
      </w:r>
      <w:r w:rsidRPr="00B938D5">
        <w:rPr>
          <w:color w:val="000000"/>
          <w:lang w:val="el-GR" w:eastAsia="en-US" w:bidi="en-US"/>
        </w:rPr>
        <w:t xml:space="preserve"> </w:t>
      </w:r>
      <w:r w:rsidRPr="00B938D5">
        <w:rPr>
          <w:color w:val="000000"/>
          <w:lang w:val="en-US" w:eastAsia="en-US" w:bidi="en-US"/>
        </w:rPr>
        <w:t>go</w:t>
      </w:r>
      <w:r w:rsidRPr="00B938D5">
        <w:rPr>
          <w:color w:val="000000"/>
          <w:lang w:val="el-GR" w:eastAsia="en-US" w:bidi="en-US"/>
        </w:rPr>
        <w:t xml:space="preserve">) </w:t>
      </w:r>
      <w:r w:rsidRPr="00B938D5">
        <w:rPr>
          <w:color w:val="000000"/>
          <w:lang w:val="el-GR" w:eastAsia="el-GR" w:bidi="el-GR"/>
        </w:rPr>
        <w:t xml:space="preserve">είτε δέσμευσης της χρήσης για μακροχρόνια και σταθερή χρήση φορτίων. Όσον αφορά τη χρήση λειτουργικών συστημάτων </w:t>
      </w:r>
      <w:r w:rsidRPr="00B938D5">
        <w:rPr>
          <w:color w:val="000000"/>
          <w:lang w:val="en-US" w:eastAsia="en-US" w:bidi="en-US"/>
        </w:rPr>
        <w:t>Windows</w:t>
      </w:r>
      <w:r w:rsidRPr="00B938D5">
        <w:rPr>
          <w:color w:val="000000"/>
          <w:lang w:val="el-GR" w:eastAsia="en-US" w:bidi="en-US"/>
        </w:rPr>
        <w:t xml:space="preserve"> </w:t>
      </w:r>
      <w:r w:rsidRPr="00B938D5">
        <w:rPr>
          <w:color w:val="000000"/>
          <w:lang w:val="el-GR" w:eastAsia="el-GR" w:bidi="el-GR"/>
        </w:rPr>
        <w:t>αυτή παρέχεται εγγενώς και δεν απαιτείται η προμήθεια των αντίστοιχων αδειών στο πλαίσιο του έργου.</w:t>
      </w:r>
    </w:p>
    <w:p w14:paraId="533F612E" w14:textId="77777777" w:rsidR="003459CD" w:rsidRPr="00B938D5" w:rsidRDefault="003459CD" w:rsidP="003459CD">
      <w:pPr>
        <w:widowControl w:val="0"/>
        <w:numPr>
          <w:ilvl w:val="0"/>
          <w:numId w:val="332"/>
        </w:numPr>
        <w:tabs>
          <w:tab w:val="left" w:pos="346"/>
        </w:tabs>
        <w:suppressAutoHyphens w:val="0"/>
        <w:spacing w:after="60" w:line="307" w:lineRule="exact"/>
        <w:ind w:left="643" w:hanging="360"/>
        <w:rPr>
          <w:lang w:val="el-GR"/>
        </w:rPr>
      </w:pPr>
      <w:r w:rsidRPr="00B938D5">
        <w:rPr>
          <w:rFonts w:eastAsia="Calibri"/>
          <w:b/>
          <w:bCs/>
          <w:color w:val="000000"/>
          <w:lang w:val="el-GR" w:eastAsia="el-GR" w:bidi="el-GR"/>
        </w:rPr>
        <w:t xml:space="preserve">Υποδομές Αποθηκευτικών Μέσων </w:t>
      </w:r>
      <w:r w:rsidRPr="00B938D5">
        <w:rPr>
          <w:rFonts w:eastAsia="Calibri"/>
          <w:b/>
          <w:bCs/>
          <w:color w:val="000000"/>
          <w:lang w:val="el-GR" w:eastAsia="en-US" w:bidi="en-US"/>
        </w:rPr>
        <w:t>(</w:t>
      </w:r>
      <w:r w:rsidRPr="00B938D5">
        <w:rPr>
          <w:rFonts w:eastAsia="Calibri"/>
          <w:b/>
          <w:bCs/>
          <w:color w:val="000000"/>
          <w:lang w:val="en-US" w:eastAsia="en-US" w:bidi="en-US"/>
        </w:rPr>
        <w:t>Storage</w:t>
      </w:r>
      <w:r w:rsidRPr="00B938D5">
        <w:rPr>
          <w:rFonts w:eastAsia="Calibri"/>
          <w:b/>
          <w:bCs/>
          <w:color w:val="000000"/>
          <w:lang w:val="el-GR" w:eastAsia="en-US" w:bidi="en-US"/>
        </w:rPr>
        <w:t xml:space="preserve"> </w:t>
      </w:r>
      <w:r w:rsidRPr="00B938D5">
        <w:rPr>
          <w:rFonts w:eastAsia="Calibri"/>
          <w:b/>
          <w:bCs/>
          <w:color w:val="000000"/>
          <w:lang w:val="en-US" w:eastAsia="en-US" w:bidi="en-US"/>
        </w:rPr>
        <w:t>disks</w:t>
      </w:r>
      <w:r w:rsidRPr="00B938D5">
        <w:rPr>
          <w:rFonts w:eastAsia="Calibri"/>
          <w:b/>
          <w:bCs/>
          <w:color w:val="000000"/>
          <w:lang w:val="el-GR" w:eastAsia="en-US" w:bidi="en-US"/>
        </w:rPr>
        <w:t xml:space="preserve">) </w:t>
      </w:r>
      <w:r w:rsidRPr="00B938D5">
        <w:rPr>
          <w:rFonts w:eastAsia="Calibri"/>
          <w:b/>
          <w:bCs/>
          <w:color w:val="000000"/>
          <w:lang w:val="el-GR" w:eastAsia="el-GR" w:bidi="el-GR"/>
        </w:rPr>
        <w:t xml:space="preserve">διαφόρων χωρητικοτήτων. </w:t>
      </w:r>
      <w:r w:rsidRPr="00B938D5">
        <w:rPr>
          <w:color w:val="000000"/>
          <w:lang w:val="el-GR" w:eastAsia="el-GR" w:bidi="el-GR"/>
        </w:rPr>
        <w:t>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41800EA8" w14:textId="77777777" w:rsidR="003459CD" w:rsidRPr="00B938D5" w:rsidRDefault="003459CD" w:rsidP="00B938D5">
      <w:pPr>
        <w:widowControl w:val="0"/>
        <w:numPr>
          <w:ilvl w:val="0"/>
          <w:numId w:val="332"/>
        </w:numPr>
        <w:tabs>
          <w:tab w:val="left" w:pos="346"/>
        </w:tabs>
        <w:suppressAutoHyphens w:val="0"/>
        <w:spacing w:before="240" w:after="0" w:line="307" w:lineRule="exact"/>
        <w:ind w:left="643" w:hanging="360"/>
        <w:rPr>
          <w:lang w:val="el-GR"/>
        </w:rPr>
      </w:pPr>
      <w:r w:rsidRPr="00B938D5">
        <w:rPr>
          <w:rFonts w:eastAsia="Calibri"/>
          <w:b/>
          <w:bCs/>
          <w:color w:val="000000"/>
          <w:lang w:val="el-GR" w:eastAsia="el-GR" w:bidi="el-GR"/>
        </w:rPr>
        <w:t xml:space="preserve">Υποδομές εικονικών δικτυακών πόρων </w:t>
      </w:r>
      <w:r w:rsidRPr="00B938D5">
        <w:rPr>
          <w:rFonts w:eastAsia="Calibri"/>
          <w:b/>
          <w:bCs/>
          <w:color w:val="000000"/>
          <w:lang w:val="el-GR" w:eastAsia="en-US" w:bidi="en-US"/>
        </w:rPr>
        <w:t>(</w:t>
      </w:r>
      <w:r w:rsidRPr="00B938D5">
        <w:rPr>
          <w:rFonts w:eastAsia="Calibri"/>
          <w:b/>
          <w:bCs/>
          <w:color w:val="000000"/>
          <w:lang w:val="en-US" w:eastAsia="en-US" w:bidi="en-US"/>
        </w:rPr>
        <w:t>Virtual</w:t>
      </w:r>
      <w:r w:rsidRPr="00B938D5">
        <w:rPr>
          <w:rFonts w:eastAsia="Calibri"/>
          <w:b/>
          <w:bCs/>
          <w:color w:val="000000"/>
          <w:lang w:val="el-GR" w:eastAsia="en-US" w:bidi="en-US"/>
        </w:rPr>
        <w:t xml:space="preserve"> </w:t>
      </w:r>
      <w:r w:rsidRPr="00B938D5">
        <w:rPr>
          <w:rFonts w:eastAsia="Calibri"/>
          <w:b/>
          <w:bCs/>
          <w:color w:val="000000"/>
          <w:lang w:val="en-US" w:eastAsia="en-US" w:bidi="en-US"/>
        </w:rPr>
        <w:t>Network</w:t>
      </w:r>
      <w:r w:rsidRPr="00B938D5">
        <w:rPr>
          <w:rFonts w:eastAsia="Calibri"/>
          <w:b/>
          <w:bCs/>
          <w:color w:val="000000"/>
          <w:lang w:val="el-GR" w:eastAsia="en-US" w:bidi="en-US"/>
        </w:rPr>
        <w:t xml:space="preserve"> </w:t>
      </w:r>
      <w:r w:rsidRPr="00B938D5">
        <w:rPr>
          <w:rFonts w:eastAsia="Calibri"/>
          <w:b/>
          <w:bCs/>
          <w:color w:val="000000"/>
          <w:lang w:val="en-US" w:eastAsia="en-US" w:bidi="en-US"/>
        </w:rPr>
        <w:t>resources</w:t>
      </w:r>
      <w:r w:rsidRPr="00B938D5">
        <w:rPr>
          <w:rFonts w:eastAsia="Calibri"/>
          <w:b/>
          <w:bCs/>
          <w:color w:val="000000"/>
          <w:lang w:val="el-GR" w:eastAsia="en-US" w:bidi="en-US"/>
        </w:rPr>
        <w:t xml:space="preserve">). </w:t>
      </w:r>
      <w:r w:rsidRPr="00B938D5">
        <w:rPr>
          <w:color w:val="000000"/>
          <w:lang w:val="el-GR" w:eastAsia="el-GR" w:bidi="el-GR"/>
        </w:rPr>
        <w:t xml:space="preserve">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w:t>
      </w:r>
      <w:r w:rsidRPr="00B938D5">
        <w:rPr>
          <w:color w:val="000000"/>
          <w:lang w:val="en-US" w:eastAsia="en-US" w:bidi="en-US"/>
        </w:rPr>
        <w:t>static</w:t>
      </w:r>
      <w:r w:rsidRPr="00B938D5">
        <w:rPr>
          <w:color w:val="000000"/>
          <w:lang w:val="el-GR" w:eastAsia="en-US" w:bidi="en-US"/>
        </w:rPr>
        <w:t xml:space="preserve"> </w:t>
      </w:r>
      <w:r w:rsidRPr="00B938D5">
        <w:rPr>
          <w:color w:val="000000"/>
          <w:lang w:val="en-US" w:eastAsia="en-US" w:bidi="en-US"/>
        </w:rPr>
        <w:t>IP</w:t>
      </w:r>
      <w:r w:rsidRPr="00B938D5">
        <w:rPr>
          <w:color w:val="000000"/>
          <w:lang w:val="el-GR" w:eastAsia="en-US" w:bidi="en-US"/>
        </w:rPr>
        <w:t xml:space="preserve"> </w:t>
      </w:r>
      <w:r w:rsidRPr="00B938D5">
        <w:rPr>
          <w:color w:val="000000"/>
          <w:lang w:val="en-US" w:eastAsia="en-US" w:bidi="en-US"/>
        </w:rPr>
        <w:t>addresses</w:t>
      </w:r>
      <w:r w:rsidRPr="00B938D5">
        <w:rPr>
          <w:color w:val="000000"/>
          <w:lang w:val="el-GR" w:eastAsia="en-US" w:bidi="en-US"/>
        </w:rPr>
        <w:t xml:space="preserve">, </w:t>
      </w:r>
      <w:r w:rsidRPr="00B938D5">
        <w:rPr>
          <w:color w:val="000000"/>
          <w:lang w:val="en-US" w:eastAsia="en-US" w:bidi="en-US"/>
        </w:rPr>
        <w:t>Bandwidth</w:t>
      </w:r>
      <w:r w:rsidRPr="00B938D5">
        <w:rPr>
          <w:color w:val="000000"/>
          <w:lang w:val="el-GR" w:eastAsia="en-US" w:bidi="en-US"/>
        </w:rPr>
        <w:t xml:space="preserve">, </w:t>
      </w:r>
      <w:r w:rsidRPr="00B938D5">
        <w:rPr>
          <w:color w:val="000000"/>
          <w:lang w:val="en-US" w:eastAsia="en-US" w:bidi="en-US"/>
        </w:rPr>
        <w:t>Firewalls</w:t>
      </w:r>
      <w:r w:rsidRPr="00B938D5">
        <w:rPr>
          <w:color w:val="000000"/>
          <w:lang w:val="el-GR" w:eastAsia="en-US" w:bidi="en-US"/>
        </w:rPr>
        <w:t xml:space="preserve">, </w:t>
      </w:r>
      <w:r w:rsidRPr="00B938D5">
        <w:rPr>
          <w:color w:val="000000"/>
          <w:lang w:val="en-US" w:eastAsia="en-US" w:bidi="en-US"/>
        </w:rPr>
        <w:t>Application</w:t>
      </w:r>
      <w:r w:rsidRPr="00B938D5">
        <w:rPr>
          <w:color w:val="000000"/>
          <w:lang w:val="el-GR" w:eastAsia="en-US" w:bidi="en-US"/>
        </w:rPr>
        <w:t xml:space="preserve"> </w:t>
      </w:r>
      <w:r w:rsidRPr="00B938D5">
        <w:rPr>
          <w:color w:val="000000"/>
          <w:lang w:val="en-US" w:eastAsia="en-US" w:bidi="en-US"/>
        </w:rPr>
        <w:t>Gateways</w:t>
      </w:r>
      <w:r w:rsidRPr="00B938D5">
        <w:rPr>
          <w:color w:val="000000"/>
          <w:lang w:val="el-GR" w:eastAsia="en-US" w:bidi="en-US"/>
        </w:rPr>
        <w:t xml:space="preserve"> (</w:t>
      </w:r>
      <w:r w:rsidRPr="00B938D5">
        <w:rPr>
          <w:color w:val="000000"/>
          <w:lang w:val="en-US" w:eastAsia="en-US" w:bidi="en-US"/>
        </w:rPr>
        <w:t>L</w:t>
      </w:r>
      <w:r w:rsidRPr="00B938D5">
        <w:rPr>
          <w:color w:val="000000"/>
          <w:lang w:val="el-GR" w:eastAsia="en-US" w:bidi="en-US"/>
        </w:rPr>
        <w:t xml:space="preserve">7), </w:t>
      </w:r>
      <w:r w:rsidRPr="00B938D5">
        <w:rPr>
          <w:color w:val="000000"/>
          <w:lang w:val="en-US" w:eastAsia="en-US" w:bidi="en-US"/>
        </w:rPr>
        <w:t>Load</w:t>
      </w:r>
      <w:r w:rsidRPr="00B938D5">
        <w:rPr>
          <w:color w:val="000000"/>
          <w:lang w:val="el-GR" w:eastAsia="en-US" w:bidi="en-US"/>
        </w:rPr>
        <w:t xml:space="preserve"> </w:t>
      </w:r>
      <w:r w:rsidRPr="00B938D5">
        <w:rPr>
          <w:color w:val="000000"/>
          <w:lang w:val="en-US" w:eastAsia="en-US" w:bidi="en-US"/>
        </w:rPr>
        <w:t>Balancers</w:t>
      </w:r>
      <w:r w:rsidRPr="00B938D5">
        <w:rPr>
          <w:color w:val="000000"/>
          <w:lang w:val="el-GR" w:eastAsia="en-US" w:bidi="en-US"/>
        </w:rPr>
        <w:t xml:space="preserve"> (</w:t>
      </w:r>
      <w:r w:rsidRPr="00B938D5">
        <w:rPr>
          <w:color w:val="000000"/>
          <w:lang w:val="en-US" w:eastAsia="en-US" w:bidi="en-US"/>
        </w:rPr>
        <w:t>L</w:t>
      </w:r>
      <w:r w:rsidRPr="00B938D5">
        <w:rPr>
          <w:color w:val="000000"/>
          <w:lang w:val="el-GR" w:eastAsia="en-US" w:bidi="en-US"/>
        </w:rPr>
        <w:t xml:space="preserve">4), </w:t>
      </w:r>
      <w:r w:rsidRPr="00B938D5">
        <w:rPr>
          <w:color w:val="000000"/>
          <w:lang w:val="en-US" w:eastAsia="en-US" w:bidi="en-US"/>
        </w:rPr>
        <w:t>VPN</w:t>
      </w:r>
      <w:r w:rsidRPr="00B938D5">
        <w:rPr>
          <w:color w:val="000000"/>
          <w:lang w:val="el-GR" w:eastAsia="en-US" w:bidi="en-US"/>
        </w:rPr>
        <w:t xml:space="preserve"> </w:t>
      </w:r>
      <w:r w:rsidRPr="00B938D5">
        <w:rPr>
          <w:color w:val="000000"/>
          <w:lang w:val="en-US" w:eastAsia="en-US" w:bidi="en-US"/>
        </w:rPr>
        <w:t>Gateways</w:t>
      </w:r>
      <w:r w:rsidRPr="00B938D5">
        <w:rPr>
          <w:color w:val="000000"/>
          <w:lang w:val="el-GR" w:eastAsia="en-US" w:bidi="en-US"/>
        </w:rPr>
        <w:t xml:space="preserve">. </w:t>
      </w:r>
      <w:r w:rsidRPr="00B938D5">
        <w:rPr>
          <w:color w:val="000000"/>
          <w:lang w:val="el-GR" w:eastAsia="el-GR" w:bidi="el-GR"/>
        </w:rPr>
        <w:t xml:space="preserve">Δίνεται η δυνατότητα διαφόρων επιλογών από κάθε δικτυακό στοιχείο με βάση τις ανάγκες χρήσης του και τα χαρακτηριστικά του. Το περιβάλλον υπολογιστικού νέφους </w:t>
      </w:r>
      <w:r w:rsidRPr="00B938D5">
        <w:rPr>
          <w:color w:val="000000"/>
          <w:lang w:val="en-US" w:eastAsia="en-US" w:bidi="en-US"/>
        </w:rPr>
        <w:t>Microsoft</w:t>
      </w:r>
      <w:r w:rsidRPr="00B938D5">
        <w:rPr>
          <w:color w:val="000000"/>
          <w:lang w:val="el-GR" w:eastAsia="en-US" w:bidi="en-US"/>
        </w:rPr>
        <w:t xml:space="preserve"> </w:t>
      </w:r>
      <w:r w:rsidRPr="00B938D5">
        <w:rPr>
          <w:color w:val="000000"/>
          <w:lang w:val="en-US" w:eastAsia="en-US" w:bidi="en-US"/>
        </w:rPr>
        <w:t>Azure</w:t>
      </w:r>
      <w:r w:rsidRPr="00B938D5">
        <w:rPr>
          <w:color w:val="000000"/>
          <w:lang w:val="el-GR" w:eastAsia="en-US" w:bidi="en-US"/>
        </w:rPr>
        <w:t xml:space="preserve"> </w:t>
      </w:r>
      <w:r w:rsidRPr="00B938D5">
        <w:rPr>
          <w:color w:val="000000"/>
          <w:lang w:val="el-GR" w:eastAsia="el-GR" w:bidi="el-GR"/>
        </w:rPr>
        <w:t>έχει ενταχθεί στο εθνικό δίκτυο δημόσιας διοίκησης ΣΥΖΕΥΞΙΣ μέσω διασύνδεσης με ΓΓΠΣΔΔ και η διευθυνσιοδότηση γίνεται μέσω πόρων ΣΥΖΕΥΞΙΣ.</w:t>
      </w:r>
    </w:p>
    <w:p w14:paraId="68BF20EA" w14:textId="77777777" w:rsidR="003459CD" w:rsidRPr="00B938D5" w:rsidRDefault="003459CD" w:rsidP="00F66DE9">
      <w:pPr>
        <w:keepNext/>
        <w:keepLines/>
        <w:spacing w:before="240" w:after="60" w:line="360" w:lineRule="auto"/>
        <w:ind w:left="460"/>
        <w:rPr>
          <w:lang w:val="el-GR"/>
        </w:rPr>
      </w:pPr>
      <w:bookmarkStart w:id="517" w:name="bookmark2"/>
      <w:r w:rsidRPr="00B938D5">
        <w:rPr>
          <w:rFonts w:eastAsia="Calibri"/>
          <w:b/>
          <w:bCs/>
          <w:color w:val="000000"/>
          <w:u w:val="single"/>
          <w:lang w:val="el-GR" w:eastAsia="el-GR" w:bidi="el-GR"/>
        </w:rPr>
        <w:t xml:space="preserve">Β) Υποδομές και Υπηρεσίες Νέφους - </w:t>
      </w:r>
      <w:r w:rsidRPr="00B938D5">
        <w:rPr>
          <w:rFonts w:eastAsia="Calibri"/>
          <w:b/>
          <w:bCs/>
          <w:color w:val="000000"/>
          <w:u w:val="single"/>
          <w:lang w:val="en-US" w:eastAsia="en-US" w:bidi="en-US"/>
        </w:rPr>
        <w:t>Platform</w:t>
      </w:r>
      <w:r w:rsidRPr="00B938D5">
        <w:rPr>
          <w:rFonts w:eastAsia="Calibri"/>
          <w:b/>
          <w:bCs/>
          <w:color w:val="000000"/>
          <w:u w:val="single"/>
          <w:lang w:val="el-GR" w:eastAsia="en-US" w:bidi="en-US"/>
        </w:rPr>
        <w:t xml:space="preserve"> </w:t>
      </w:r>
      <w:r w:rsidRPr="00B938D5">
        <w:rPr>
          <w:rFonts w:eastAsia="Calibri"/>
          <w:b/>
          <w:bCs/>
          <w:color w:val="000000"/>
          <w:u w:val="single"/>
          <w:lang w:val="en-US" w:eastAsia="en-US" w:bidi="en-US"/>
        </w:rPr>
        <w:t>as</w:t>
      </w:r>
      <w:r w:rsidRPr="00B938D5">
        <w:rPr>
          <w:rFonts w:eastAsia="Calibri"/>
          <w:b/>
          <w:bCs/>
          <w:color w:val="000000"/>
          <w:u w:val="single"/>
          <w:lang w:val="el-GR" w:eastAsia="en-US" w:bidi="en-US"/>
        </w:rPr>
        <w:t xml:space="preserve"> </w:t>
      </w:r>
      <w:r w:rsidRPr="00B938D5">
        <w:rPr>
          <w:rFonts w:eastAsia="Calibri"/>
          <w:b/>
          <w:bCs/>
          <w:color w:val="000000"/>
          <w:u w:val="single"/>
          <w:lang w:val="en-US" w:eastAsia="en-US" w:bidi="en-US"/>
        </w:rPr>
        <w:t>a</w:t>
      </w:r>
      <w:r w:rsidRPr="00B938D5">
        <w:rPr>
          <w:rFonts w:eastAsia="Calibri"/>
          <w:b/>
          <w:bCs/>
          <w:color w:val="000000"/>
          <w:u w:val="single"/>
          <w:lang w:val="el-GR" w:eastAsia="en-US" w:bidi="en-US"/>
        </w:rPr>
        <w:t xml:space="preserve"> </w:t>
      </w:r>
      <w:r w:rsidRPr="00B938D5">
        <w:rPr>
          <w:rFonts w:eastAsia="Calibri"/>
          <w:b/>
          <w:bCs/>
          <w:color w:val="000000"/>
          <w:u w:val="single"/>
          <w:lang w:val="en-US" w:eastAsia="en-US" w:bidi="en-US"/>
        </w:rPr>
        <w:t>Service</w:t>
      </w:r>
      <w:r w:rsidRPr="00B938D5">
        <w:rPr>
          <w:rFonts w:eastAsia="Calibri"/>
          <w:b/>
          <w:bCs/>
          <w:color w:val="000000"/>
          <w:u w:val="single"/>
          <w:lang w:val="el-GR" w:eastAsia="en-US" w:bidi="en-US"/>
        </w:rPr>
        <w:t xml:space="preserve"> (</w:t>
      </w:r>
      <w:r w:rsidRPr="00B938D5">
        <w:rPr>
          <w:rFonts w:eastAsia="Calibri"/>
          <w:b/>
          <w:bCs/>
          <w:color w:val="000000"/>
          <w:u w:val="single"/>
          <w:lang w:val="en-US" w:eastAsia="en-US" w:bidi="en-US"/>
        </w:rPr>
        <w:t>PaaS</w:t>
      </w:r>
      <w:r w:rsidRPr="00B938D5">
        <w:rPr>
          <w:rFonts w:eastAsia="Calibri"/>
          <w:b/>
          <w:bCs/>
          <w:color w:val="000000"/>
          <w:u w:val="single"/>
          <w:lang w:val="el-GR" w:eastAsia="en-US" w:bidi="en-US"/>
        </w:rPr>
        <w:t>):</w:t>
      </w:r>
      <w:bookmarkEnd w:id="517"/>
    </w:p>
    <w:p w14:paraId="075EA1B4" w14:textId="77777777" w:rsidR="003459CD" w:rsidRPr="00B938D5" w:rsidRDefault="003459CD" w:rsidP="00F66DE9">
      <w:pPr>
        <w:spacing w:after="0" w:line="360" w:lineRule="auto"/>
        <w:ind w:left="460"/>
        <w:rPr>
          <w:lang w:val="el-GR"/>
        </w:rPr>
      </w:pPr>
      <w:r w:rsidRPr="00B938D5">
        <w:rPr>
          <w:color w:val="000000"/>
          <w:lang w:val="el-GR" w:eastAsia="en-US" w:bidi="en-US"/>
        </w:rPr>
        <w:t xml:space="preserve">1. </w:t>
      </w:r>
      <w:r w:rsidRPr="00B938D5">
        <w:rPr>
          <w:rFonts w:eastAsia="Calibri"/>
          <w:b/>
          <w:bCs/>
          <w:color w:val="000000"/>
          <w:lang w:val="el-GR" w:eastAsia="el-GR" w:bidi="el-GR"/>
        </w:rPr>
        <w:t xml:space="preserve">Υπηρεσίες πλατφόρμας Ονοματολογίας Περιοχής </w:t>
      </w:r>
      <w:r w:rsidRPr="00B938D5">
        <w:rPr>
          <w:rFonts w:eastAsia="Calibri"/>
          <w:b/>
          <w:bCs/>
          <w:color w:val="000000"/>
          <w:lang w:val="en-US" w:eastAsia="en-US" w:bidi="en-US"/>
        </w:rPr>
        <w:t>DNS</w:t>
      </w:r>
      <w:r w:rsidRPr="00B938D5">
        <w:rPr>
          <w:rFonts w:eastAsia="Calibri"/>
          <w:b/>
          <w:bCs/>
          <w:color w:val="000000"/>
          <w:lang w:val="el-GR" w:eastAsia="en-US" w:bidi="en-US"/>
        </w:rPr>
        <w:t xml:space="preserve"> </w:t>
      </w:r>
      <w:r w:rsidRPr="00B938D5">
        <w:rPr>
          <w:color w:val="000000"/>
          <w:lang w:val="el-GR" w:eastAsia="el-GR" w:bidi="el-GR"/>
        </w:rPr>
        <w:t xml:space="preserve">για φιλοξενία και εξυπηρέτηση </w:t>
      </w:r>
      <w:r w:rsidRPr="00B938D5">
        <w:rPr>
          <w:color w:val="000000"/>
          <w:lang w:val="en-US" w:eastAsia="en-US" w:bidi="en-US"/>
        </w:rPr>
        <w:t>DNS</w:t>
      </w:r>
      <w:r w:rsidRPr="00B938D5">
        <w:rPr>
          <w:color w:val="000000"/>
          <w:lang w:val="el-GR" w:eastAsia="en-US" w:bidi="en-US"/>
        </w:rPr>
        <w:t xml:space="preserve"> </w:t>
      </w:r>
      <w:r w:rsidRPr="00B938D5">
        <w:rPr>
          <w:color w:val="000000"/>
          <w:lang w:val="el-GR" w:eastAsia="el-GR" w:bidi="el-GR"/>
        </w:rPr>
        <w:t>ζωνών (δημοσίων ή ιδιωτικών) με δυνατότητα διαβάθμισης της υπηρεσίας σε σχέση με τον αριθμό των ζωνών ή/και τον αριθμό των εξυπηρετούμενων αιτημάτων.</w:t>
      </w:r>
      <w:r w:rsidRPr="00B938D5">
        <w:rPr>
          <w:rFonts w:eastAsia="Calibri"/>
          <w:b/>
          <w:bCs/>
          <w:color w:val="000000"/>
          <w:lang w:val="el-GR" w:eastAsia="el-GR" w:bidi="el-GR"/>
        </w:rPr>
        <w:t xml:space="preserve">Υπηρεσίες πλατφόρμας </w:t>
      </w:r>
      <w:r w:rsidRPr="00B938D5">
        <w:rPr>
          <w:rFonts w:eastAsia="Calibri"/>
          <w:b/>
          <w:bCs/>
          <w:color w:val="000000"/>
          <w:lang w:val="en-US" w:eastAsia="en-US" w:bidi="en-US"/>
        </w:rPr>
        <w:t>Database</w:t>
      </w:r>
      <w:r w:rsidRPr="00B938D5">
        <w:rPr>
          <w:rFonts w:eastAsia="Calibri"/>
          <w:b/>
          <w:bCs/>
          <w:color w:val="000000"/>
          <w:lang w:val="el-GR" w:eastAsia="en-US" w:bidi="en-US"/>
        </w:rPr>
        <w:t xml:space="preserve"> </w:t>
      </w:r>
      <w:r w:rsidRPr="00B938D5">
        <w:rPr>
          <w:rFonts w:eastAsia="Calibri"/>
          <w:b/>
          <w:bCs/>
          <w:color w:val="000000"/>
          <w:lang w:val="en-US" w:eastAsia="en-US" w:bidi="en-US"/>
        </w:rPr>
        <w:t>as</w:t>
      </w:r>
      <w:r w:rsidRPr="00B938D5">
        <w:rPr>
          <w:rFonts w:eastAsia="Calibri"/>
          <w:b/>
          <w:bCs/>
          <w:color w:val="000000"/>
          <w:lang w:val="el-GR" w:eastAsia="en-US" w:bidi="en-US"/>
        </w:rPr>
        <w:t xml:space="preserve"> </w:t>
      </w:r>
      <w:r w:rsidRPr="00B938D5">
        <w:rPr>
          <w:rFonts w:eastAsia="Calibri"/>
          <w:b/>
          <w:bCs/>
          <w:color w:val="000000"/>
          <w:lang w:val="en-US" w:eastAsia="en-US" w:bidi="en-US"/>
        </w:rPr>
        <w:t>a</w:t>
      </w:r>
      <w:r w:rsidRPr="00B938D5">
        <w:rPr>
          <w:rFonts w:eastAsia="Calibri"/>
          <w:b/>
          <w:bCs/>
          <w:color w:val="000000"/>
          <w:lang w:val="el-GR" w:eastAsia="en-US" w:bidi="en-US"/>
        </w:rPr>
        <w:t xml:space="preserve"> </w:t>
      </w:r>
      <w:r w:rsidRPr="00B938D5">
        <w:rPr>
          <w:rFonts w:eastAsia="Calibri"/>
          <w:b/>
          <w:bCs/>
          <w:color w:val="000000"/>
          <w:lang w:val="en-US" w:eastAsia="en-US" w:bidi="en-US"/>
        </w:rPr>
        <w:t>Service</w:t>
      </w:r>
      <w:r w:rsidRPr="00B938D5">
        <w:rPr>
          <w:rFonts w:eastAsia="Calibri"/>
          <w:b/>
          <w:bCs/>
          <w:color w:val="000000"/>
          <w:lang w:val="el-GR" w:eastAsia="en-US" w:bidi="en-US"/>
        </w:rPr>
        <w:t xml:space="preserve"> (</w:t>
      </w:r>
      <w:r w:rsidRPr="00B938D5">
        <w:rPr>
          <w:rFonts w:eastAsia="Calibri"/>
          <w:b/>
          <w:bCs/>
          <w:color w:val="000000"/>
          <w:lang w:val="en-US" w:eastAsia="en-US" w:bidi="en-US"/>
        </w:rPr>
        <w:t>DBaaS</w:t>
      </w:r>
      <w:r w:rsidRPr="00B938D5">
        <w:rPr>
          <w:rFonts w:eastAsia="Calibri"/>
          <w:b/>
          <w:bCs/>
          <w:color w:val="000000"/>
          <w:lang w:val="el-GR" w:eastAsia="en-US" w:bidi="en-US"/>
        </w:rPr>
        <w:t xml:space="preserve">) </w:t>
      </w:r>
      <w:r w:rsidRPr="00B938D5">
        <w:rPr>
          <w:color w:val="000000"/>
          <w:lang w:val="el-GR" w:eastAsia="el-GR" w:bidi="el-GR"/>
        </w:rPr>
        <w:t xml:space="preserve">για διάφορα είδη Βάσεων Δεδομένων Σχεσιακών </w:t>
      </w:r>
      <w:r w:rsidRPr="00B938D5">
        <w:rPr>
          <w:color w:val="000000"/>
          <w:lang w:val="el-GR" w:eastAsia="en-US" w:bidi="en-US"/>
        </w:rPr>
        <w:t>(</w:t>
      </w:r>
      <w:r w:rsidRPr="00B938D5">
        <w:rPr>
          <w:color w:val="000000"/>
          <w:lang w:val="en-US" w:eastAsia="en-US" w:bidi="en-US"/>
        </w:rPr>
        <w:t>RDBMS</w:t>
      </w:r>
      <w:r w:rsidRPr="00B938D5">
        <w:rPr>
          <w:color w:val="000000"/>
          <w:lang w:val="el-GR" w:eastAsia="en-US" w:bidi="en-US"/>
        </w:rPr>
        <w:t xml:space="preserve">) </w:t>
      </w:r>
      <w:r w:rsidRPr="00B938D5">
        <w:rPr>
          <w:color w:val="000000"/>
          <w:lang w:val="el-GR" w:eastAsia="el-GR" w:bidi="el-GR"/>
        </w:rPr>
        <w:t xml:space="preserve">και Μη Σχεσιακών </w:t>
      </w:r>
      <w:r w:rsidRPr="00B938D5">
        <w:rPr>
          <w:color w:val="000000"/>
          <w:lang w:val="el-GR" w:eastAsia="en-US" w:bidi="en-US"/>
        </w:rPr>
        <w:t>(</w:t>
      </w:r>
      <w:r w:rsidRPr="00B938D5">
        <w:rPr>
          <w:color w:val="000000"/>
          <w:lang w:val="en-US" w:eastAsia="en-US" w:bidi="en-US"/>
        </w:rPr>
        <w:t>noSQL</w:t>
      </w:r>
      <w:r w:rsidRPr="00B938D5">
        <w:rPr>
          <w:color w:val="000000"/>
          <w:lang w:val="el-GR" w:eastAsia="en-US" w:bidi="en-US"/>
        </w:rPr>
        <w:t xml:space="preserve"> </w:t>
      </w:r>
      <w:r w:rsidRPr="00B938D5">
        <w:rPr>
          <w:color w:val="000000"/>
          <w:lang w:val="en-US" w:eastAsia="en-US" w:bidi="en-US"/>
        </w:rPr>
        <w:t>DBs</w:t>
      </w:r>
      <w:r w:rsidRPr="00B938D5">
        <w:rPr>
          <w:color w:val="000000"/>
          <w:lang w:val="el-GR" w:eastAsia="en-US" w:bidi="en-US"/>
        </w:rPr>
        <w:t xml:space="preserve">) </w:t>
      </w:r>
      <w:r w:rsidRPr="00B938D5">
        <w:rPr>
          <w:color w:val="000000"/>
          <w:lang w:val="el-GR" w:eastAsia="el-GR" w:bidi="el-GR"/>
        </w:rPr>
        <w:t xml:space="preserve">με δυνατότητα κλιμάκωσης των τεχνικών πόρων όπως </w:t>
      </w:r>
      <w:r w:rsidRPr="00B938D5">
        <w:rPr>
          <w:color w:val="000000"/>
          <w:lang w:val="en-US" w:eastAsia="en-US" w:bidi="en-US"/>
        </w:rPr>
        <w:t>cores</w:t>
      </w:r>
      <w:r w:rsidRPr="00B938D5">
        <w:rPr>
          <w:color w:val="000000"/>
          <w:lang w:val="el-GR" w:eastAsia="en-US" w:bidi="en-US"/>
        </w:rPr>
        <w:t xml:space="preserve">, </w:t>
      </w:r>
      <w:r w:rsidRPr="00B938D5">
        <w:rPr>
          <w:color w:val="000000"/>
          <w:lang w:val="en-US" w:eastAsia="en-US" w:bidi="en-US"/>
        </w:rPr>
        <w:t>memory</w:t>
      </w:r>
      <w:r w:rsidRPr="00B938D5">
        <w:rPr>
          <w:color w:val="000000"/>
          <w:lang w:val="el-GR" w:eastAsia="en-US" w:bidi="en-US"/>
        </w:rPr>
        <w:t xml:space="preserve">, </w:t>
      </w:r>
      <w:r w:rsidRPr="00B938D5">
        <w:rPr>
          <w:color w:val="000000"/>
          <w:lang w:val="en-US" w:eastAsia="en-US" w:bidi="en-US"/>
        </w:rPr>
        <w:t>disk</w:t>
      </w:r>
      <w:r w:rsidRPr="00B938D5">
        <w:rPr>
          <w:color w:val="000000"/>
          <w:lang w:val="el-GR" w:eastAsia="en-US" w:bidi="en-US"/>
        </w:rPr>
        <w:t xml:space="preserve">, </w:t>
      </w:r>
      <w:r w:rsidRPr="00B938D5">
        <w:rPr>
          <w:color w:val="000000"/>
          <w:lang w:val="en-US" w:eastAsia="en-US" w:bidi="en-US"/>
        </w:rPr>
        <w:t>backup</w:t>
      </w:r>
      <w:r w:rsidRPr="00B938D5">
        <w:rPr>
          <w:color w:val="000000"/>
          <w:lang w:val="el-GR" w:eastAsia="en-US" w:bidi="en-US"/>
        </w:rPr>
        <w:t xml:space="preserve"> &amp; </w:t>
      </w:r>
      <w:r w:rsidRPr="00B938D5">
        <w:rPr>
          <w:color w:val="000000"/>
          <w:lang w:val="en-US" w:eastAsia="en-US" w:bidi="en-US"/>
        </w:rPr>
        <w:t>retention</w:t>
      </w:r>
      <w:r w:rsidRPr="00B938D5">
        <w:rPr>
          <w:color w:val="000000"/>
          <w:lang w:val="el-GR" w:eastAsia="en-US" w:bidi="en-US"/>
        </w:rPr>
        <w:t xml:space="preserve"> </w:t>
      </w:r>
      <w:r w:rsidRPr="00B938D5">
        <w:rPr>
          <w:color w:val="000000"/>
          <w:lang w:val="en-US" w:eastAsia="en-US" w:bidi="en-US"/>
        </w:rPr>
        <w:t>policies</w:t>
      </w:r>
      <w:r w:rsidRPr="00B938D5">
        <w:rPr>
          <w:color w:val="000000"/>
          <w:lang w:val="el-GR" w:eastAsia="en-US" w:bidi="en-US"/>
        </w:rPr>
        <w:t xml:space="preserve"> </w:t>
      </w:r>
      <w:r w:rsidRPr="00B938D5">
        <w:rPr>
          <w:color w:val="000000"/>
          <w:lang w:val="el-GR" w:eastAsia="el-GR" w:bidi="el-GR"/>
        </w:rPr>
        <w:t xml:space="preserve">ώστε να καλύπτουν μια ευρεία κλίμακα από ανάγκες. Διατίθενται επιλογές για φιλοξενία με κοινή ή απομονωμένη χρήση φυσικών πόρων </w:t>
      </w:r>
      <w:r w:rsidRPr="00B938D5">
        <w:rPr>
          <w:color w:val="000000"/>
          <w:lang w:val="el-GR" w:eastAsia="en-US" w:bidi="en-US"/>
        </w:rPr>
        <w:t>(</w:t>
      </w:r>
      <w:r w:rsidRPr="00B938D5">
        <w:rPr>
          <w:color w:val="000000"/>
          <w:lang w:val="en-US" w:eastAsia="en-US" w:bidi="en-US"/>
        </w:rPr>
        <w:t>shared</w:t>
      </w:r>
      <w:r w:rsidRPr="00B938D5">
        <w:rPr>
          <w:color w:val="000000"/>
          <w:lang w:val="el-GR" w:eastAsia="en-US" w:bidi="en-US"/>
        </w:rPr>
        <w:t>/</w:t>
      </w:r>
      <w:r w:rsidRPr="00B938D5">
        <w:rPr>
          <w:color w:val="000000"/>
          <w:lang w:val="en-US" w:eastAsia="en-US" w:bidi="en-US"/>
        </w:rPr>
        <w:t>dedicated</w:t>
      </w:r>
      <w:r w:rsidRPr="00B938D5">
        <w:rPr>
          <w:color w:val="000000"/>
          <w:lang w:val="el-GR" w:eastAsia="en-US" w:bidi="en-US"/>
        </w:rPr>
        <w:t xml:space="preserve"> </w:t>
      </w:r>
      <w:r w:rsidRPr="00B938D5">
        <w:rPr>
          <w:color w:val="000000"/>
          <w:lang w:val="en-US" w:eastAsia="en-US" w:bidi="en-US"/>
        </w:rPr>
        <w:t>resources</w:t>
      </w:r>
      <w:r w:rsidRPr="00B938D5">
        <w:rPr>
          <w:color w:val="000000"/>
          <w:lang w:val="el-GR" w:eastAsia="en-US" w:bidi="en-US"/>
        </w:rPr>
        <w:t xml:space="preserve">) </w:t>
      </w:r>
      <w:r w:rsidRPr="00B938D5">
        <w:rPr>
          <w:color w:val="000000"/>
          <w:lang w:val="el-GR" w:eastAsia="el-GR" w:bidi="el-GR"/>
        </w:rPr>
        <w:t xml:space="preserve">καθώς και δυνατότητα επιλογών μεταξύ διαφορετικού τύπου τεχνολογιών (π.χ. </w:t>
      </w:r>
      <w:r w:rsidRPr="00B938D5">
        <w:rPr>
          <w:color w:val="000000"/>
          <w:lang w:val="en-US" w:eastAsia="en-US" w:bidi="en-US"/>
        </w:rPr>
        <w:t>Microsoft</w:t>
      </w:r>
      <w:r w:rsidRPr="00B938D5">
        <w:rPr>
          <w:color w:val="000000"/>
          <w:lang w:val="el-GR" w:eastAsia="en-US" w:bidi="en-US"/>
        </w:rPr>
        <w:t xml:space="preserve"> </w:t>
      </w:r>
      <w:r w:rsidRPr="00B938D5">
        <w:rPr>
          <w:color w:val="000000"/>
          <w:lang w:val="en-US" w:eastAsia="en-US" w:bidi="en-US"/>
        </w:rPr>
        <w:t>SQL</w:t>
      </w:r>
      <w:r w:rsidRPr="00B938D5">
        <w:rPr>
          <w:color w:val="000000"/>
          <w:lang w:val="el-GR" w:eastAsia="en-US" w:bidi="en-US"/>
        </w:rPr>
        <w:t xml:space="preserve"> </w:t>
      </w:r>
      <w:r w:rsidRPr="00B938D5">
        <w:rPr>
          <w:color w:val="000000"/>
          <w:lang w:val="en-US" w:eastAsia="en-US" w:bidi="en-US"/>
        </w:rPr>
        <w:t>Server</w:t>
      </w:r>
      <w:r w:rsidRPr="00B938D5">
        <w:rPr>
          <w:color w:val="000000"/>
          <w:lang w:val="el-GR" w:eastAsia="en-US" w:bidi="en-US"/>
        </w:rPr>
        <w:t xml:space="preserve">, </w:t>
      </w:r>
      <w:r w:rsidRPr="00B938D5">
        <w:rPr>
          <w:color w:val="000000"/>
          <w:lang w:val="en-US" w:eastAsia="en-US" w:bidi="en-US"/>
        </w:rPr>
        <w:t>MySQL</w:t>
      </w:r>
      <w:r w:rsidRPr="00B938D5">
        <w:rPr>
          <w:color w:val="000000"/>
          <w:lang w:val="el-GR" w:eastAsia="en-US" w:bidi="en-US"/>
        </w:rPr>
        <w:t xml:space="preserve">, </w:t>
      </w:r>
      <w:r w:rsidRPr="00B938D5">
        <w:rPr>
          <w:color w:val="000000"/>
          <w:lang w:val="en-US" w:eastAsia="en-US" w:bidi="en-US"/>
        </w:rPr>
        <w:t>PostreSQL</w:t>
      </w:r>
      <w:r w:rsidRPr="00B938D5">
        <w:rPr>
          <w:color w:val="000000"/>
          <w:lang w:val="el-GR" w:eastAsia="en-US" w:bidi="en-US"/>
        </w:rPr>
        <w:t xml:space="preserve">, </w:t>
      </w:r>
      <w:r w:rsidRPr="00B938D5">
        <w:rPr>
          <w:color w:val="000000"/>
          <w:lang w:val="en-US" w:eastAsia="en-US" w:bidi="en-US"/>
        </w:rPr>
        <w:t>MariaDB</w:t>
      </w:r>
      <w:r w:rsidRPr="00B938D5">
        <w:rPr>
          <w:color w:val="000000"/>
          <w:lang w:val="el-GR" w:eastAsia="en-US" w:bidi="en-US"/>
        </w:rPr>
        <w:t xml:space="preserve">, </w:t>
      </w:r>
      <w:r w:rsidRPr="00B938D5">
        <w:rPr>
          <w:color w:val="000000"/>
          <w:lang w:val="el-GR" w:eastAsia="el-GR" w:bidi="el-GR"/>
        </w:rPr>
        <w:t xml:space="preserve">κ.α.). Όσον αφορά τη χρήση λογισμικού ΒΔ της κατασκευάστριας εταιρίας </w:t>
      </w:r>
      <w:r w:rsidRPr="00B938D5">
        <w:rPr>
          <w:color w:val="000000"/>
          <w:lang w:val="en-US" w:eastAsia="en-US" w:bidi="en-US"/>
        </w:rPr>
        <w:t>Microsoft</w:t>
      </w:r>
      <w:r w:rsidRPr="00B938D5">
        <w:rPr>
          <w:color w:val="000000"/>
          <w:lang w:val="el-GR" w:eastAsia="en-US" w:bidi="en-US"/>
        </w:rPr>
        <w:t xml:space="preserve">, </w:t>
      </w:r>
      <w:r w:rsidRPr="00B938D5">
        <w:rPr>
          <w:color w:val="000000"/>
          <w:lang w:val="el-GR" w:eastAsia="el-GR" w:bidi="el-GR"/>
        </w:rPr>
        <w:t>αυτή παρέχεται εγγενώς και δεν απαιτείται η προμήθεια των αντίστοιχων αδειών στο πλαίσιο του έργου.</w:t>
      </w:r>
    </w:p>
    <w:p w14:paraId="546E310F" w14:textId="77777777" w:rsidR="003459CD" w:rsidRPr="00B938D5" w:rsidRDefault="003459CD" w:rsidP="00F66DE9">
      <w:pPr>
        <w:widowControl w:val="0"/>
        <w:numPr>
          <w:ilvl w:val="0"/>
          <w:numId w:val="333"/>
        </w:numPr>
        <w:tabs>
          <w:tab w:val="left" w:pos="351"/>
        </w:tabs>
        <w:suppressAutoHyphens w:val="0"/>
        <w:spacing w:before="240" w:after="0" w:line="360" w:lineRule="auto"/>
        <w:ind w:left="397" w:hanging="397"/>
        <w:rPr>
          <w:lang w:val="el-GR"/>
        </w:rPr>
      </w:pPr>
      <w:r w:rsidRPr="00B938D5">
        <w:rPr>
          <w:rFonts w:eastAsia="Calibri"/>
          <w:b/>
          <w:bCs/>
          <w:color w:val="000000"/>
          <w:lang w:val="el-GR" w:eastAsia="el-GR" w:bidi="el-GR"/>
        </w:rPr>
        <w:t xml:space="preserve">Υπηρεσίες πλατφόρμας </w:t>
      </w:r>
      <w:r w:rsidRPr="00B938D5">
        <w:rPr>
          <w:rFonts w:eastAsia="Calibri"/>
          <w:b/>
          <w:bCs/>
          <w:color w:val="000000"/>
          <w:lang w:val="en-US" w:eastAsia="en-US" w:bidi="en-US"/>
        </w:rPr>
        <w:t>Application</w:t>
      </w:r>
      <w:r w:rsidRPr="00B938D5">
        <w:rPr>
          <w:rFonts w:eastAsia="Calibri"/>
          <w:b/>
          <w:bCs/>
          <w:color w:val="000000"/>
          <w:lang w:val="el-GR" w:eastAsia="en-US" w:bidi="en-US"/>
        </w:rPr>
        <w:t xml:space="preserve"> </w:t>
      </w:r>
      <w:r w:rsidRPr="00B938D5">
        <w:rPr>
          <w:rFonts w:eastAsia="Calibri"/>
          <w:b/>
          <w:bCs/>
          <w:color w:val="000000"/>
          <w:lang w:val="en-US" w:eastAsia="en-US" w:bidi="en-US"/>
        </w:rPr>
        <w:t>Services</w:t>
      </w:r>
      <w:r w:rsidRPr="00B938D5">
        <w:rPr>
          <w:rFonts w:eastAsia="Calibri"/>
          <w:b/>
          <w:bCs/>
          <w:color w:val="000000"/>
          <w:lang w:val="el-GR" w:eastAsia="en-US" w:bidi="en-US"/>
        </w:rPr>
        <w:t xml:space="preserve"> </w:t>
      </w:r>
      <w:r w:rsidRPr="00B938D5">
        <w:rPr>
          <w:color w:val="000000"/>
          <w:lang w:val="el-GR" w:eastAsia="el-GR" w:bidi="el-GR"/>
        </w:rPr>
        <w:t xml:space="preserve">για τη φιλοξενία και εξυπηρέτηση διαδικτυακών εφαρμογών </w:t>
      </w:r>
      <w:r w:rsidRPr="00B938D5">
        <w:rPr>
          <w:color w:val="000000"/>
          <w:lang w:val="el-GR" w:eastAsia="en-US" w:bidi="en-US"/>
        </w:rPr>
        <w:t>(</w:t>
      </w:r>
      <w:r w:rsidRPr="00B938D5">
        <w:rPr>
          <w:color w:val="000000"/>
          <w:lang w:val="en-US" w:eastAsia="en-US" w:bidi="en-US"/>
        </w:rPr>
        <w:t>Web</w:t>
      </w:r>
      <w:r w:rsidRPr="00B938D5">
        <w:rPr>
          <w:color w:val="000000"/>
          <w:lang w:val="el-GR" w:eastAsia="en-US" w:bidi="en-US"/>
        </w:rPr>
        <w:t xml:space="preserve"> </w:t>
      </w:r>
      <w:r w:rsidRPr="00B938D5">
        <w:rPr>
          <w:color w:val="000000"/>
          <w:lang w:val="en-US" w:eastAsia="en-US" w:bidi="en-US"/>
        </w:rPr>
        <w:t>Hosting</w:t>
      </w:r>
      <w:r w:rsidRPr="00B938D5">
        <w:rPr>
          <w:color w:val="000000"/>
          <w:lang w:val="el-GR" w:eastAsia="en-US" w:bidi="en-US"/>
        </w:rPr>
        <w:t xml:space="preserve"> </w:t>
      </w:r>
      <w:r w:rsidRPr="00B938D5">
        <w:rPr>
          <w:color w:val="000000"/>
          <w:lang w:val="en-US" w:eastAsia="en-US" w:bidi="en-US"/>
        </w:rPr>
        <w:t>as</w:t>
      </w:r>
      <w:r w:rsidRPr="00B938D5">
        <w:rPr>
          <w:color w:val="000000"/>
          <w:lang w:val="el-GR" w:eastAsia="en-US" w:bidi="en-US"/>
        </w:rPr>
        <w:t xml:space="preserve"> </w:t>
      </w:r>
      <w:r w:rsidRPr="00B938D5">
        <w:rPr>
          <w:color w:val="000000"/>
          <w:lang w:val="en-US" w:eastAsia="en-US" w:bidi="en-US"/>
        </w:rPr>
        <w:t>a</w:t>
      </w:r>
      <w:r w:rsidRPr="00B938D5">
        <w:rPr>
          <w:color w:val="000000"/>
          <w:lang w:val="el-GR" w:eastAsia="en-US" w:bidi="en-US"/>
        </w:rPr>
        <w:t xml:space="preserve"> </w:t>
      </w:r>
      <w:r w:rsidRPr="00B938D5">
        <w:rPr>
          <w:color w:val="000000"/>
          <w:lang w:val="en-US" w:eastAsia="en-US" w:bidi="en-US"/>
        </w:rPr>
        <w:t>Service</w:t>
      </w:r>
      <w:r w:rsidRPr="00B938D5">
        <w:rPr>
          <w:color w:val="000000"/>
          <w:lang w:val="el-GR" w:eastAsia="en-US" w:bidi="en-US"/>
        </w:rPr>
        <w:t xml:space="preserve">) </w:t>
      </w:r>
      <w:r w:rsidRPr="00B938D5">
        <w:rPr>
          <w:color w:val="000000"/>
          <w:lang w:val="el-GR" w:eastAsia="el-GR" w:bidi="el-GR"/>
        </w:rPr>
        <w:t xml:space="preserve">με δυνατότητα κλιμάκωσης και αυτόματης αυξομείωσης των τεχνικών πόρων </w:t>
      </w:r>
      <w:r w:rsidRPr="00B938D5">
        <w:rPr>
          <w:color w:val="000000"/>
          <w:lang w:val="en-US" w:eastAsia="en-US" w:bidi="en-US"/>
        </w:rPr>
        <w:t>cores</w:t>
      </w:r>
      <w:r w:rsidRPr="00B938D5">
        <w:rPr>
          <w:color w:val="000000"/>
          <w:lang w:val="el-GR" w:eastAsia="en-US" w:bidi="en-US"/>
        </w:rPr>
        <w:t xml:space="preserve">, </w:t>
      </w:r>
      <w:r w:rsidRPr="00B938D5">
        <w:rPr>
          <w:color w:val="000000"/>
          <w:lang w:val="en-US" w:eastAsia="en-US" w:bidi="en-US"/>
        </w:rPr>
        <w:t>memory</w:t>
      </w:r>
      <w:r w:rsidRPr="00B938D5">
        <w:rPr>
          <w:color w:val="000000"/>
          <w:lang w:val="el-GR" w:eastAsia="en-US" w:bidi="en-US"/>
        </w:rPr>
        <w:t xml:space="preserve">, </w:t>
      </w:r>
      <w:r w:rsidRPr="00B938D5">
        <w:rPr>
          <w:color w:val="000000"/>
          <w:lang w:val="en-US" w:eastAsia="en-US" w:bidi="en-US"/>
        </w:rPr>
        <w:t>disk</w:t>
      </w:r>
      <w:r w:rsidRPr="00B938D5">
        <w:rPr>
          <w:color w:val="000000"/>
          <w:lang w:val="el-GR" w:eastAsia="en-US" w:bidi="en-US"/>
        </w:rPr>
        <w:t xml:space="preserve"> </w:t>
      </w:r>
      <w:r w:rsidRPr="00B938D5">
        <w:rPr>
          <w:color w:val="000000"/>
          <w:lang w:val="el-GR" w:eastAsia="el-GR" w:bidi="el-GR"/>
        </w:rPr>
        <w:t xml:space="preserve">ώστε να καλύπτουν μια ευρεία κλίμακα αναγκών φιλοξενίας διαδικτυακών εφαρμογών. Διατίθενται επιλογές ως προς το λειτουργικό </w:t>
      </w:r>
      <w:r w:rsidRPr="00B938D5">
        <w:rPr>
          <w:color w:val="000000"/>
          <w:lang w:val="el-GR" w:eastAsia="el-GR" w:bidi="el-GR"/>
        </w:rPr>
        <w:lastRenderedPageBreak/>
        <w:t xml:space="preserve">σύστημα κάθε υπολογιστικού προφίλ </w:t>
      </w:r>
      <w:r w:rsidRPr="00B938D5">
        <w:rPr>
          <w:color w:val="000000"/>
          <w:lang w:val="el-GR" w:eastAsia="en-US" w:bidi="en-US"/>
        </w:rPr>
        <w:t>(</w:t>
      </w:r>
      <w:r w:rsidRPr="00B938D5">
        <w:rPr>
          <w:color w:val="000000"/>
          <w:lang w:val="en-US" w:eastAsia="en-US" w:bidi="en-US"/>
        </w:rPr>
        <w:t>Windows</w:t>
      </w:r>
      <w:r w:rsidRPr="00B938D5">
        <w:rPr>
          <w:color w:val="000000"/>
          <w:lang w:val="el-GR" w:eastAsia="en-US" w:bidi="en-US"/>
        </w:rPr>
        <w:t xml:space="preserve"> </w:t>
      </w:r>
      <w:r w:rsidRPr="00B938D5">
        <w:rPr>
          <w:color w:val="000000"/>
          <w:lang w:val="el-GR" w:eastAsia="el-GR" w:bidi="el-GR"/>
        </w:rPr>
        <w:t xml:space="preserve">/ </w:t>
      </w:r>
      <w:r w:rsidRPr="00B938D5">
        <w:rPr>
          <w:color w:val="000000"/>
          <w:lang w:val="en-US" w:eastAsia="en-US" w:bidi="en-US"/>
        </w:rPr>
        <w:t>Linux</w:t>
      </w:r>
      <w:r w:rsidRPr="00B938D5">
        <w:rPr>
          <w:color w:val="000000"/>
          <w:lang w:val="el-GR" w:eastAsia="en-US" w:bidi="en-US"/>
        </w:rPr>
        <w:t>).</w:t>
      </w:r>
    </w:p>
    <w:p w14:paraId="225CEEE8" w14:textId="77777777" w:rsidR="003459CD" w:rsidRPr="00B938D5" w:rsidRDefault="003459CD" w:rsidP="00F66DE9">
      <w:pPr>
        <w:widowControl w:val="0"/>
        <w:numPr>
          <w:ilvl w:val="0"/>
          <w:numId w:val="333"/>
        </w:numPr>
        <w:tabs>
          <w:tab w:val="left" w:pos="351"/>
        </w:tabs>
        <w:suppressAutoHyphens w:val="0"/>
        <w:spacing w:before="240" w:line="360" w:lineRule="auto"/>
        <w:ind w:left="397" w:hanging="397"/>
        <w:rPr>
          <w:lang w:val="el-GR"/>
        </w:rPr>
      </w:pPr>
      <w:r w:rsidRPr="00B938D5">
        <w:rPr>
          <w:rFonts w:eastAsia="Calibri"/>
          <w:b/>
          <w:bCs/>
          <w:color w:val="000000"/>
          <w:lang w:val="el-GR" w:eastAsia="el-GR" w:bidi="el-GR"/>
        </w:rPr>
        <w:t xml:space="preserve">Πλατφόρμα εικονικοποίησης </w:t>
      </w:r>
      <w:r w:rsidRPr="00B938D5">
        <w:rPr>
          <w:rFonts w:eastAsia="Calibri"/>
          <w:b/>
          <w:bCs/>
          <w:color w:val="000000"/>
          <w:lang w:val="el-GR" w:eastAsia="en-US" w:bidi="en-US"/>
        </w:rPr>
        <w:t>(</w:t>
      </w:r>
      <w:r w:rsidRPr="00B938D5">
        <w:rPr>
          <w:rFonts w:eastAsia="Calibri"/>
          <w:b/>
          <w:bCs/>
          <w:color w:val="000000"/>
          <w:lang w:val="en-US" w:eastAsia="en-US" w:bidi="en-US"/>
        </w:rPr>
        <w:t>virtualization</w:t>
      </w:r>
      <w:r w:rsidRPr="00B938D5">
        <w:rPr>
          <w:rFonts w:eastAsia="Calibri"/>
          <w:b/>
          <w:bCs/>
          <w:color w:val="000000"/>
          <w:lang w:val="el-GR" w:eastAsia="en-US" w:bidi="en-US"/>
        </w:rPr>
        <w:t xml:space="preserve">) </w:t>
      </w:r>
      <w:r w:rsidRPr="00B938D5">
        <w:rPr>
          <w:rFonts w:eastAsia="Calibri"/>
          <w:b/>
          <w:bCs/>
          <w:color w:val="000000"/>
          <w:lang w:val="el-GR" w:eastAsia="el-GR" w:bidi="el-GR"/>
        </w:rPr>
        <w:t xml:space="preserve">σε επίπεδο Λειτουργικού Συστήματος </w:t>
      </w:r>
      <w:r w:rsidRPr="00B938D5">
        <w:rPr>
          <w:color w:val="000000"/>
          <w:lang w:val="el-GR" w:eastAsia="el-GR" w:bidi="el-GR"/>
        </w:rPr>
        <w:t xml:space="preserve">για την παροχή υπολογιστικών υπηρεσιών και εφαρμογών (ενδεικτικά αναφέρεται η πλατφόρμα ανοικτού κώδικα </w:t>
      </w:r>
      <w:r w:rsidRPr="00B938D5">
        <w:rPr>
          <w:color w:val="000000"/>
          <w:lang w:val="en-US" w:eastAsia="en-US" w:bidi="en-US"/>
        </w:rPr>
        <w:t>Docker</w:t>
      </w:r>
      <w:r w:rsidRPr="00B938D5">
        <w:rPr>
          <w:color w:val="000000"/>
          <w:lang w:val="el-GR" w:eastAsia="en-US" w:bidi="en-US"/>
        </w:rPr>
        <w:t xml:space="preserve">) </w:t>
      </w:r>
      <w:r w:rsidRPr="00B938D5">
        <w:rPr>
          <w:color w:val="000000"/>
          <w:lang w:val="el-GR" w:eastAsia="el-GR" w:bidi="el-GR"/>
        </w:rPr>
        <w:t xml:space="preserve">και πλατφόρμα ενορχήστρωσης της φάρμας των εικονικών μηχανών (ενδεικτικά αναφέρεται η πλατφόρμα ανοικτού κώδικα </w:t>
      </w:r>
      <w:r w:rsidRPr="00B938D5">
        <w:rPr>
          <w:color w:val="000000"/>
          <w:lang w:val="en-US" w:eastAsia="en-US" w:bidi="en-US"/>
        </w:rPr>
        <w:t>Kubernetes</w:t>
      </w:r>
      <w:r w:rsidRPr="00B938D5">
        <w:rPr>
          <w:color w:val="000000"/>
          <w:lang w:val="el-GR" w:eastAsia="en-US" w:bidi="en-US"/>
        </w:rPr>
        <w:t>).</w:t>
      </w:r>
    </w:p>
    <w:p w14:paraId="624607AE" w14:textId="77777777" w:rsidR="003459CD" w:rsidRPr="00B938D5" w:rsidRDefault="003459CD" w:rsidP="00F66DE9">
      <w:pPr>
        <w:widowControl w:val="0"/>
        <w:numPr>
          <w:ilvl w:val="0"/>
          <w:numId w:val="333"/>
        </w:numPr>
        <w:tabs>
          <w:tab w:val="left" w:pos="351"/>
        </w:tabs>
        <w:suppressAutoHyphens w:val="0"/>
        <w:spacing w:line="360" w:lineRule="auto"/>
        <w:ind w:left="397" w:hanging="397"/>
        <w:rPr>
          <w:lang w:val="el-GR"/>
        </w:rPr>
      </w:pPr>
      <w:r w:rsidRPr="00B938D5">
        <w:rPr>
          <w:rFonts w:eastAsia="Calibri"/>
          <w:b/>
          <w:bCs/>
          <w:color w:val="000000"/>
          <w:lang w:val="el-GR" w:eastAsia="el-GR" w:bidi="el-GR"/>
        </w:rPr>
        <w:t xml:space="preserve">Πλατφόρμα υπηρεσιών </w:t>
      </w:r>
      <w:r w:rsidRPr="00B938D5">
        <w:rPr>
          <w:rFonts w:eastAsia="Calibri"/>
          <w:b/>
          <w:bCs/>
          <w:color w:val="000000"/>
          <w:lang w:val="en-US" w:eastAsia="en-US" w:bidi="en-US"/>
        </w:rPr>
        <w:t>Serverless</w:t>
      </w:r>
      <w:r w:rsidRPr="00B938D5">
        <w:rPr>
          <w:rFonts w:eastAsia="Calibri"/>
          <w:b/>
          <w:bCs/>
          <w:color w:val="000000"/>
          <w:lang w:val="el-GR" w:eastAsia="en-US" w:bidi="en-US"/>
        </w:rPr>
        <w:t xml:space="preserve"> </w:t>
      </w:r>
      <w:r w:rsidRPr="00B938D5">
        <w:rPr>
          <w:rFonts w:eastAsia="Calibri"/>
          <w:b/>
          <w:bCs/>
          <w:color w:val="000000"/>
          <w:lang w:val="en-US" w:eastAsia="en-US" w:bidi="en-US"/>
        </w:rPr>
        <w:t>Computing</w:t>
      </w:r>
      <w:r w:rsidRPr="00B938D5">
        <w:rPr>
          <w:rFonts w:eastAsia="Calibri"/>
          <w:b/>
          <w:bCs/>
          <w:color w:val="000000"/>
          <w:lang w:val="el-GR" w:eastAsia="en-US" w:bidi="en-US"/>
        </w:rPr>
        <w:t xml:space="preserve"> </w:t>
      </w:r>
      <w:r w:rsidRPr="00B938D5">
        <w:rPr>
          <w:color w:val="000000"/>
          <w:lang w:val="el-GR" w:eastAsia="el-GR" w:bidi="el-GR"/>
        </w:rPr>
        <w:t>για εκτέλεση 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33A19067" w14:textId="77777777" w:rsidR="003459CD" w:rsidRPr="00B938D5" w:rsidRDefault="003459CD" w:rsidP="00F66DE9">
      <w:pPr>
        <w:widowControl w:val="0"/>
        <w:numPr>
          <w:ilvl w:val="0"/>
          <w:numId w:val="333"/>
        </w:numPr>
        <w:tabs>
          <w:tab w:val="left" w:pos="351"/>
        </w:tabs>
        <w:suppressAutoHyphens w:val="0"/>
        <w:spacing w:before="240" w:line="360" w:lineRule="auto"/>
        <w:ind w:left="397" w:hanging="397"/>
        <w:rPr>
          <w:lang w:val="el-GR"/>
        </w:rPr>
      </w:pPr>
      <w:r w:rsidRPr="00B938D5">
        <w:rPr>
          <w:rFonts w:eastAsia="Calibri"/>
          <w:b/>
          <w:bCs/>
          <w:color w:val="000000"/>
          <w:lang w:val="el-GR" w:eastAsia="el-GR" w:bidi="el-GR"/>
        </w:rPr>
        <w:t xml:space="preserve">Υπηρεσίες πλατφόρμας διαχείρισης και κλιμάκωσης </w:t>
      </w:r>
      <w:r w:rsidRPr="00B938D5">
        <w:rPr>
          <w:rFonts w:eastAsia="Calibri"/>
          <w:b/>
          <w:bCs/>
          <w:color w:val="000000"/>
          <w:lang w:val="en-US" w:eastAsia="en-US" w:bidi="en-US"/>
        </w:rPr>
        <w:t>API</w:t>
      </w:r>
      <w:r w:rsidRPr="00B938D5">
        <w:rPr>
          <w:rFonts w:eastAsia="Calibri"/>
          <w:b/>
          <w:bCs/>
          <w:color w:val="000000"/>
          <w:lang w:val="el-GR" w:eastAsia="en-US" w:bidi="en-US"/>
        </w:rPr>
        <w:t xml:space="preserve"> </w:t>
      </w:r>
      <w:r w:rsidRPr="00B938D5">
        <w:rPr>
          <w:color w:val="000000"/>
          <w:lang w:val="el-GR" w:eastAsia="el-GR" w:bidi="el-GR"/>
        </w:rPr>
        <w:t xml:space="preserve">με επιλογές ως προς διαφορετικά υπολογιστικά προφίλ με στοιχεία όπως </w:t>
      </w:r>
      <w:r w:rsidRPr="00B938D5">
        <w:rPr>
          <w:color w:val="000000"/>
          <w:lang w:val="en-US" w:eastAsia="en-US" w:bidi="en-US"/>
        </w:rPr>
        <w:t>cache</w:t>
      </w:r>
      <w:r w:rsidRPr="00B938D5">
        <w:rPr>
          <w:color w:val="000000"/>
          <w:lang w:val="el-GR" w:eastAsia="en-US" w:bidi="en-US"/>
        </w:rPr>
        <w:t xml:space="preserve">, </w:t>
      </w:r>
      <w:r w:rsidRPr="00B938D5">
        <w:rPr>
          <w:color w:val="000000"/>
          <w:lang w:val="el-GR" w:eastAsia="el-GR" w:bidi="el-GR"/>
        </w:rPr>
        <w:t>αριθμός αιτημάτων^^κ.ά.</w:t>
      </w:r>
    </w:p>
    <w:p w14:paraId="582D925D" w14:textId="77777777" w:rsidR="003459CD" w:rsidRPr="00B938D5" w:rsidRDefault="003459CD" w:rsidP="00F66DE9">
      <w:pPr>
        <w:widowControl w:val="0"/>
        <w:numPr>
          <w:ilvl w:val="0"/>
          <w:numId w:val="333"/>
        </w:numPr>
        <w:tabs>
          <w:tab w:val="left" w:pos="351"/>
        </w:tabs>
        <w:suppressAutoHyphens w:val="0"/>
        <w:spacing w:before="240" w:line="360" w:lineRule="auto"/>
        <w:ind w:left="397" w:hanging="397"/>
        <w:rPr>
          <w:lang w:val="el-GR"/>
        </w:rPr>
      </w:pPr>
      <w:r w:rsidRPr="00B938D5">
        <w:rPr>
          <w:rFonts w:eastAsia="Calibri"/>
          <w:b/>
          <w:bCs/>
          <w:color w:val="000000"/>
          <w:lang w:val="el-GR" w:eastAsia="el-GR" w:bidi="el-GR"/>
        </w:rPr>
        <w:t xml:space="preserve">Υπηρεσίες πλατφόρμας παροχής αποθηκευτικού χώρου </w:t>
      </w:r>
      <w:r w:rsidRPr="00B938D5">
        <w:rPr>
          <w:rFonts w:eastAsia="Calibri"/>
          <w:b/>
          <w:bCs/>
          <w:color w:val="000000"/>
          <w:lang w:val="el-GR" w:eastAsia="en-US" w:bidi="en-US"/>
        </w:rPr>
        <w:t>(</w:t>
      </w:r>
      <w:r w:rsidRPr="00B938D5">
        <w:rPr>
          <w:rFonts w:eastAsia="Calibri"/>
          <w:b/>
          <w:bCs/>
          <w:color w:val="000000"/>
          <w:lang w:val="en-US" w:eastAsia="en-US" w:bidi="en-US"/>
        </w:rPr>
        <w:t>Storage</w:t>
      </w:r>
      <w:r w:rsidRPr="00B938D5">
        <w:rPr>
          <w:rFonts w:eastAsia="Calibri"/>
          <w:b/>
          <w:bCs/>
          <w:color w:val="000000"/>
          <w:lang w:val="el-GR" w:eastAsia="en-US" w:bidi="en-US"/>
        </w:rPr>
        <w:t xml:space="preserve"> </w:t>
      </w:r>
      <w:r w:rsidRPr="00B938D5">
        <w:rPr>
          <w:rFonts w:eastAsia="Calibri"/>
          <w:b/>
          <w:bCs/>
          <w:color w:val="000000"/>
          <w:lang w:val="en-US" w:eastAsia="en-US" w:bidi="en-US"/>
        </w:rPr>
        <w:t>as</w:t>
      </w:r>
      <w:r w:rsidRPr="00B938D5">
        <w:rPr>
          <w:rFonts w:eastAsia="Calibri"/>
          <w:b/>
          <w:bCs/>
          <w:color w:val="000000"/>
          <w:lang w:val="el-GR" w:eastAsia="en-US" w:bidi="en-US"/>
        </w:rPr>
        <w:t xml:space="preserve"> </w:t>
      </w:r>
      <w:r w:rsidRPr="00B938D5">
        <w:rPr>
          <w:rFonts w:eastAsia="Calibri"/>
          <w:b/>
          <w:bCs/>
          <w:color w:val="000000"/>
          <w:lang w:val="en-US" w:eastAsia="en-US" w:bidi="en-US"/>
        </w:rPr>
        <w:t>a</w:t>
      </w:r>
      <w:r w:rsidRPr="00B938D5">
        <w:rPr>
          <w:rFonts w:eastAsia="Calibri"/>
          <w:b/>
          <w:bCs/>
          <w:color w:val="000000"/>
          <w:lang w:val="el-GR" w:eastAsia="en-US" w:bidi="en-US"/>
        </w:rPr>
        <w:t xml:space="preserve"> </w:t>
      </w:r>
      <w:r w:rsidRPr="00B938D5">
        <w:rPr>
          <w:rFonts w:eastAsia="Calibri"/>
          <w:b/>
          <w:bCs/>
          <w:color w:val="000000"/>
          <w:lang w:val="en-US" w:eastAsia="en-US" w:bidi="en-US"/>
        </w:rPr>
        <w:t>Service</w:t>
      </w:r>
      <w:r w:rsidRPr="00B938D5">
        <w:rPr>
          <w:rFonts w:eastAsia="Calibri"/>
          <w:b/>
          <w:bCs/>
          <w:color w:val="000000"/>
          <w:lang w:val="el-GR" w:eastAsia="en-US" w:bidi="en-US"/>
        </w:rPr>
        <w:t xml:space="preserve">). </w:t>
      </w:r>
      <w:r w:rsidRPr="00B938D5">
        <w:rPr>
          <w:color w:val="000000"/>
          <w:lang w:val="el-GR" w:eastAsia="el-GR" w:bidi="el-GR"/>
        </w:rPr>
        <w:t>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w:t>
      </w:r>
    </w:p>
    <w:p w14:paraId="6754D68B" w14:textId="77777777" w:rsidR="003459CD" w:rsidRPr="00B938D5" w:rsidRDefault="003459CD" w:rsidP="00F66DE9">
      <w:pPr>
        <w:widowControl w:val="0"/>
        <w:numPr>
          <w:ilvl w:val="0"/>
          <w:numId w:val="333"/>
        </w:numPr>
        <w:tabs>
          <w:tab w:val="left" w:pos="351"/>
        </w:tabs>
        <w:suppressAutoHyphens w:val="0"/>
        <w:spacing w:before="240" w:after="0" w:line="360" w:lineRule="auto"/>
        <w:ind w:left="397" w:hanging="397"/>
        <w:rPr>
          <w:lang w:val="el-GR"/>
        </w:rPr>
      </w:pPr>
      <w:r w:rsidRPr="00B938D5">
        <w:rPr>
          <w:rFonts w:eastAsia="Calibri"/>
          <w:b/>
          <w:bCs/>
          <w:color w:val="000000"/>
          <w:lang w:val="el-GR" w:eastAsia="el-GR" w:bidi="el-GR"/>
        </w:rPr>
        <w:t xml:space="preserve">Υπηρεσίες πλατφόρμας σχεδιασμού και υλοποίησης συστημάτων </w:t>
      </w:r>
      <w:r w:rsidRPr="00B938D5">
        <w:rPr>
          <w:rFonts w:eastAsia="Calibri"/>
          <w:b/>
          <w:bCs/>
          <w:color w:val="000000"/>
          <w:lang w:val="en-US" w:eastAsia="en-US" w:bidi="en-US"/>
        </w:rPr>
        <w:t>Data</w:t>
      </w:r>
      <w:r w:rsidRPr="00B938D5">
        <w:rPr>
          <w:rFonts w:eastAsia="Calibri"/>
          <w:b/>
          <w:bCs/>
          <w:color w:val="000000"/>
          <w:lang w:val="el-GR" w:eastAsia="en-US" w:bidi="en-US"/>
        </w:rPr>
        <w:t xml:space="preserve"> </w:t>
      </w:r>
      <w:r w:rsidRPr="00B938D5">
        <w:rPr>
          <w:rFonts w:eastAsia="Calibri"/>
          <w:b/>
          <w:bCs/>
          <w:color w:val="000000"/>
          <w:lang w:val="en-US" w:eastAsia="en-US" w:bidi="en-US"/>
        </w:rPr>
        <w:t>Warehouses</w:t>
      </w:r>
      <w:r w:rsidRPr="00B938D5">
        <w:rPr>
          <w:rFonts w:eastAsia="Calibri"/>
          <w:b/>
          <w:bCs/>
          <w:color w:val="000000"/>
          <w:lang w:val="el-GR" w:eastAsia="en-US" w:bidi="en-US"/>
        </w:rPr>
        <w:t xml:space="preserve"> </w:t>
      </w:r>
      <w:r w:rsidRPr="00B938D5">
        <w:rPr>
          <w:rFonts w:eastAsia="Calibri"/>
          <w:b/>
          <w:bCs/>
          <w:color w:val="000000"/>
          <w:lang w:val="en-US" w:eastAsia="en-US" w:bidi="en-US"/>
        </w:rPr>
        <w:t>Data</w:t>
      </w:r>
      <w:r w:rsidRPr="00B938D5">
        <w:rPr>
          <w:rFonts w:eastAsia="Calibri"/>
          <w:b/>
          <w:bCs/>
          <w:color w:val="000000"/>
          <w:lang w:val="el-GR" w:eastAsia="en-US" w:bidi="en-US"/>
        </w:rPr>
        <w:t xml:space="preserve"> </w:t>
      </w:r>
      <w:r w:rsidRPr="00B938D5">
        <w:rPr>
          <w:rFonts w:eastAsia="Calibri"/>
          <w:b/>
          <w:bCs/>
          <w:color w:val="000000"/>
          <w:lang w:val="en-US" w:eastAsia="en-US" w:bidi="en-US"/>
        </w:rPr>
        <w:t>Analytics</w:t>
      </w:r>
      <w:r w:rsidRPr="00B938D5">
        <w:rPr>
          <w:rFonts w:eastAsia="Calibri"/>
          <w:b/>
          <w:bCs/>
          <w:color w:val="000000"/>
          <w:lang w:val="el-GR" w:eastAsia="en-US" w:bidi="en-US"/>
        </w:rPr>
        <w:t xml:space="preserve"> </w:t>
      </w:r>
      <w:r w:rsidRPr="00B938D5">
        <w:rPr>
          <w:color w:val="000000"/>
          <w:lang w:val="el-GR" w:eastAsia="el-GR" w:bidi="el-GR"/>
        </w:rPr>
        <w:t>για υπολογιστικά φορτία σε σχέση με αλγόριθμους ανάλυσης και εξαγωγής επιχειρησιακών συ μπερασμάτων.</w:t>
      </w:r>
    </w:p>
    <w:p w14:paraId="3CB78DC1" w14:textId="77777777" w:rsidR="003459CD" w:rsidRPr="00B938D5" w:rsidRDefault="003459CD" w:rsidP="00F66DE9">
      <w:pPr>
        <w:widowControl w:val="0"/>
        <w:numPr>
          <w:ilvl w:val="0"/>
          <w:numId w:val="333"/>
        </w:numPr>
        <w:tabs>
          <w:tab w:val="left" w:pos="351"/>
        </w:tabs>
        <w:suppressAutoHyphens w:val="0"/>
        <w:spacing w:before="240" w:line="360" w:lineRule="auto"/>
        <w:ind w:left="397" w:hanging="397"/>
        <w:rPr>
          <w:lang w:val="el-GR"/>
        </w:rPr>
      </w:pPr>
      <w:r w:rsidRPr="00B938D5">
        <w:rPr>
          <w:rFonts w:eastAsia="Calibri"/>
          <w:b/>
          <w:bCs/>
          <w:color w:val="000000"/>
          <w:lang w:val="el-GR" w:eastAsia="el-GR" w:bidi="el-GR"/>
        </w:rPr>
        <w:t xml:space="preserve">Υπηρεσίες πλατφόρμας αυθεντικοποίησης/πιστοποίησης χρηστών η/και εφαρμογών. </w:t>
      </w:r>
      <w:r w:rsidRPr="00B938D5">
        <w:rPr>
          <w:color w:val="000000"/>
          <w:lang w:val="el-GR" w:eastAsia="el-GR" w:bidi="el-GR"/>
        </w:rPr>
        <w:t xml:space="preserve">Δίνεται η δυνατότητα επιλογής με βάση στοιχεία όπως ο αριθμός των χρηστών/αντικειμένων που αυθεντικοποιούνται και αποκτούν πρόσβαση, οι πολιτικές ασφαλείας που μπορούν να εφαρμοστούν καθώς και η χρήση πολυ-παραγοντικών μηχανισμών πιστοποίησης </w:t>
      </w:r>
      <w:r w:rsidRPr="00B938D5">
        <w:rPr>
          <w:color w:val="000000"/>
          <w:lang w:val="el-GR" w:eastAsia="en-US" w:bidi="en-US"/>
        </w:rPr>
        <w:t>(</w:t>
      </w:r>
      <w:r w:rsidRPr="00B938D5">
        <w:rPr>
          <w:color w:val="000000"/>
          <w:lang w:val="en-US" w:eastAsia="en-US" w:bidi="en-US"/>
        </w:rPr>
        <w:t>multi</w:t>
      </w:r>
      <w:r w:rsidRPr="00B938D5">
        <w:rPr>
          <w:color w:val="000000"/>
          <w:lang w:val="el-GR" w:eastAsia="en-US" w:bidi="en-US"/>
        </w:rPr>
        <w:t>-</w:t>
      </w:r>
      <w:r w:rsidRPr="00B938D5">
        <w:rPr>
          <w:color w:val="000000"/>
          <w:lang w:val="en-US" w:eastAsia="en-US" w:bidi="en-US"/>
        </w:rPr>
        <w:t>factor</w:t>
      </w:r>
      <w:r w:rsidRPr="00B938D5">
        <w:rPr>
          <w:color w:val="000000"/>
          <w:lang w:val="el-GR" w:eastAsia="en-US" w:bidi="en-US"/>
        </w:rPr>
        <w:t xml:space="preserve"> </w:t>
      </w:r>
      <w:r w:rsidRPr="00B938D5">
        <w:rPr>
          <w:color w:val="000000"/>
          <w:lang w:val="en-US" w:eastAsia="en-US" w:bidi="en-US"/>
        </w:rPr>
        <w:t>authentication</w:t>
      </w:r>
      <w:r w:rsidRPr="00B938D5">
        <w:rPr>
          <w:color w:val="000000"/>
          <w:lang w:val="el-GR" w:eastAsia="en-US" w:bidi="en-US"/>
        </w:rPr>
        <w:t>).</w:t>
      </w:r>
    </w:p>
    <w:p w14:paraId="68C5F73C" w14:textId="77777777" w:rsidR="003459CD" w:rsidRPr="00B938D5" w:rsidRDefault="003459CD" w:rsidP="00F66DE9">
      <w:pPr>
        <w:widowControl w:val="0"/>
        <w:numPr>
          <w:ilvl w:val="0"/>
          <w:numId w:val="333"/>
        </w:numPr>
        <w:tabs>
          <w:tab w:val="left" w:pos="385"/>
        </w:tabs>
        <w:suppressAutoHyphens w:val="0"/>
        <w:spacing w:line="360" w:lineRule="auto"/>
        <w:ind w:left="397" w:hanging="397"/>
        <w:rPr>
          <w:lang w:val="el-GR"/>
        </w:rPr>
      </w:pPr>
      <w:r w:rsidRPr="00B938D5">
        <w:rPr>
          <w:rFonts w:eastAsia="Calibri"/>
          <w:b/>
          <w:bCs/>
          <w:color w:val="000000"/>
          <w:lang w:val="el-GR" w:eastAsia="el-GR" w:bidi="el-GR"/>
        </w:rPr>
        <w:t xml:space="preserve">Υπηρεσίες πλατφόρμας Αντιγράφων ασφαλείας </w:t>
      </w:r>
      <w:r w:rsidRPr="00B938D5">
        <w:rPr>
          <w:rFonts w:eastAsia="Calibri"/>
          <w:b/>
          <w:bCs/>
          <w:color w:val="000000"/>
          <w:lang w:val="el-GR" w:eastAsia="en-US" w:bidi="en-US"/>
        </w:rPr>
        <w:t>(</w:t>
      </w:r>
      <w:r w:rsidRPr="00B938D5">
        <w:rPr>
          <w:rFonts w:eastAsia="Calibri"/>
          <w:b/>
          <w:bCs/>
          <w:color w:val="000000"/>
          <w:lang w:val="en-US" w:eastAsia="en-US" w:bidi="en-US"/>
        </w:rPr>
        <w:t>Backup</w:t>
      </w:r>
      <w:r w:rsidRPr="00B938D5">
        <w:rPr>
          <w:rFonts w:eastAsia="Calibri"/>
          <w:b/>
          <w:bCs/>
          <w:color w:val="000000"/>
          <w:lang w:val="el-GR" w:eastAsia="en-US" w:bidi="en-US"/>
        </w:rPr>
        <w:t xml:space="preserve">) </w:t>
      </w:r>
      <w:r w:rsidRPr="00B938D5">
        <w:rPr>
          <w:rFonts w:eastAsia="Calibri"/>
          <w:b/>
          <w:bCs/>
          <w:color w:val="000000"/>
          <w:lang w:val="el-GR" w:eastAsia="el-GR" w:bidi="el-GR"/>
        </w:rPr>
        <w:t xml:space="preserve">/ Επαναφοράς </w:t>
      </w:r>
      <w:r w:rsidRPr="00B938D5">
        <w:rPr>
          <w:rFonts w:eastAsia="Calibri"/>
          <w:b/>
          <w:bCs/>
          <w:color w:val="000000"/>
          <w:lang w:val="el-GR" w:eastAsia="en-US" w:bidi="en-US"/>
        </w:rPr>
        <w:t>(</w:t>
      </w:r>
      <w:r w:rsidRPr="00B938D5">
        <w:rPr>
          <w:rFonts w:eastAsia="Calibri"/>
          <w:b/>
          <w:bCs/>
          <w:color w:val="000000"/>
          <w:lang w:val="en-US" w:eastAsia="en-US" w:bidi="en-US"/>
        </w:rPr>
        <w:t>Recovery</w:t>
      </w:r>
      <w:r w:rsidRPr="00B938D5">
        <w:rPr>
          <w:rFonts w:eastAsia="Calibri"/>
          <w:b/>
          <w:bCs/>
          <w:color w:val="000000"/>
          <w:lang w:val="el-GR" w:eastAsia="en-US" w:bidi="en-US"/>
        </w:rPr>
        <w:t xml:space="preserve">) </w:t>
      </w:r>
      <w:r w:rsidRPr="00B938D5">
        <w:rPr>
          <w:color w:val="000000"/>
          <w:lang w:val="el-GR" w:eastAsia="el-GR" w:bidi="el-GR"/>
        </w:rPr>
        <w:t xml:space="preserve">ώστε να λαμβάνονται αντίγραφα ασφαλείας σε υπολογιστικούς πόρους που βρίσκονται εγκατεστημένοι είτε τοπικά </w:t>
      </w:r>
      <w:r w:rsidRPr="00B938D5">
        <w:rPr>
          <w:color w:val="000000"/>
          <w:lang w:val="el-GR" w:eastAsia="en-US" w:bidi="en-US"/>
        </w:rPr>
        <w:t>(</w:t>
      </w:r>
      <w:r w:rsidRPr="00B938D5">
        <w:rPr>
          <w:color w:val="000000"/>
          <w:lang w:val="en-US" w:eastAsia="en-US" w:bidi="en-US"/>
        </w:rPr>
        <w:t>On</w:t>
      </w:r>
      <w:r w:rsidRPr="00B938D5">
        <w:rPr>
          <w:color w:val="000000"/>
          <w:lang w:val="el-GR" w:eastAsia="en-US" w:bidi="en-US"/>
        </w:rPr>
        <w:t>-</w:t>
      </w:r>
      <w:r w:rsidRPr="00B938D5">
        <w:rPr>
          <w:color w:val="000000"/>
          <w:lang w:val="en-US" w:eastAsia="en-US" w:bidi="en-US"/>
        </w:rPr>
        <w:t>premises</w:t>
      </w:r>
      <w:r w:rsidRPr="00B938D5">
        <w:rPr>
          <w:color w:val="000000"/>
          <w:lang w:val="el-GR" w:eastAsia="en-US" w:bidi="en-US"/>
        </w:rPr>
        <w:t xml:space="preserve">) </w:t>
      </w:r>
      <w:r w:rsidRPr="00B938D5">
        <w:rPr>
          <w:color w:val="000000"/>
          <w:lang w:val="el-GR" w:eastAsia="el-GR" w:bidi="el-GR"/>
        </w:rPr>
        <w:t xml:space="preserve">είτε στο περιβάλλον υπολογιστικού νέφους. Ως προστατευόμενοι υπολογιστικοί πόροι δύναται να θεωρηθούν στοιχεία όπως </w:t>
      </w:r>
      <w:r w:rsidRPr="00B938D5">
        <w:rPr>
          <w:color w:val="000000"/>
          <w:lang w:val="en-US" w:eastAsia="en-US" w:bidi="en-US"/>
        </w:rPr>
        <w:t>VMs</w:t>
      </w:r>
      <w:r w:rsidRPr="00B938D5">
        <w:rPr>
          <w:color w:val="000000"/>
          <w:lang w:val="el-GR" w:eastAsia="en-US" w:bidi="en-US"/>
        </w:rPr>
        <w:t xml:space="preserve">, </w:t>
      </w:r>
      <w:r w:rsidRPr="00B938D5">
        <w:rPr>
          <w:color w:val="000000"/>
          <w:lang w:val="en-US" w:eastAsia="en-US" w:bidi="en-US"/>
        </w:rPr>
        <w:t>DBs</w:t>
      </w:r>
      <w:r w:rsidRPr="00B938D5">
        <w:rPr>
          <w:color w:val="000000"/>
          <w:lang w:val="el-GR" w:eastAsia="en-US" w:bidi="en-US"/>
        </w:rPr>
        <w:t xml:space="preserve">, </w:t>
      </w:r>
      <w:r w:rsidRPr="00B938D5">
        <w:rPr>
          <w:color w:val="000000"/>
          <w:lang w:val="en-US" w:eastAsia="en-US" w:bidi="en-US"/>
        </w:rPr>
        <w:t>Folders</w:t>
      </w:r>
      <w:r w:rsidRPr="00B938D5">
        <w:rPr>
          <w:color w:val="000000"/>
          <w:lang w:val="el-GR" w:eastAsia="en-US" w:bidi="en-US"/>
        </w:rPr>
        <w:t>/</w:t>
      </w:r>
      <w:r w:rsidRPr="00B938D5">
        <w:rPr>
          <w:color w:val="000000"/>
          <w:lang w:val="en-US" w:eastAsia="en-US" w:bidi="en-US"/>
        </w:rPr>
        <w:t>Files</w:t>
      </w:r>
      <w:r w:rsidRPr="00B938D5">
        <w:rPr>
          <w:color w:val="000000"/>
          <w:lang w:val="el-GR" w:eastAsia="en-US" w:bidi="en-US"/>
        </w:rPr>
        <w:t xml:space="preserve">. </w:t>
      </w:r>
      <w:r w:rsidRPr="00B938D5">
        <w:rPr>
          <w:color w:val="000000"/>
          <w:lang w:val="el-GR" w:eastAsia="el-GR" w:bidi="el-GR"/>
        </w:rPr>
        <w:t xml:space="preserve">Υπάρχει η δυνατότητα επιλογής επαναφοράς των προστατευμένων υποδομών είτε τοπικά </w:t>
      </w:r>
      <w:r w:rsidRPr="00B938D5">
        <w:rPr>
          <w:color w:val="000000"/>
          <w:lang w:val="el-GR" w:eastAsia="en-US" w:bidi="en-US"/>
        </w:rPr>
        <w:t>(</w:t>
      </w:r>
      <w:r w:rsidRPr="00B938D5">
        <w:rPr>
          <w:color w:val="000000"/>
          <w:lang w:val="en-US" w:eastAsia="en-US" w:bidi="en-US"/>
        </w:rPr>
        <w:t>On</w:t>
      </w:r>
      <w:r w:rsidRPr="00B938D5">
        <w:rPr>
          <w:color w:val="000000"/>
          <w:lang w:val="el-GR" w:eastAsia="en-US" w:bidi="en-US"/>
        </w:rPr>
        <w:t>-</w:t>
      </w:r>
      <w:r w:rsidRPr="00B938D5">
        <w:rPr>
          <w:color w:val="000000"/>
          <w:lang w:val="en-US" w:eastAsia="en-US" w:bidi="en-US"/>
        </w:rPr>
        <w:t>premises</w:t>
      </w:r>
      <w:r w:rsidRPr="00B938D5">
        <w:rPr>
          <w:color w:val="000000"/>
          <w:lang w:val="el-GR" w:eastAsia="en-US" w:bidi="en-US"/>
        </w:rPr>
        <w:t xml:space="preserve">) </w:t>
      </w:r>
      <w:r w:rsidRPr="00B938D5">
        <w:rPr>
          <w:color w:val="000000"/>
          <w:lang w:val="el-GR" w:eastAsia="el-GR" w:bidi="el-GR"/>
        </w:rPr>
        <w:t>είτε στο περιβάλλον υπολογιστικού νέφους.</w:t>
      </w:r>
    </w:p>
    <w:p w14:paraId="0DAA95A3" w14:textId="77777777" w:rsidR="003459CD" w:rsidRPr="00B938D5" w:rsidRDefault="003459CD" w:rsidP="00F66DE9">
      <w:pPr>
        <w:widowControl w:val="0"/>
        <w:numPr>
          <w:ilvl w:val="0"/>
          <w:numId w:val="333"/>
        </w:numPr>
        <w:tabs>
          <w:tab w:val="left" w:pos="385"/>
        </w:tabs>
        <w:suppressAutoHyphens w:val="0"/>
        <w:spacing w:line="360" w:lineRule="auto"/>
        <w:ind w:left="397" w:hanging="397"/>
        <w:rPr>
          <w:rFonts w:eastAsia="Calibri"/>
          <w:color w:val="000000"/>
          <w:lang w:val="el-GR" w:eastAsia="el-GR" w:bidi="el-GR"/>
        </w:rPr>
      </w:pPr>
      <w:bookmarkStart w:id="518" w:name="bookmark3"/>
      <w:r w:rsidRPr="00B938D5">
        <w:rPr>
          <w:rFonts w:eastAsia="Calibri"/>
          <w:b/>
          <w:bCs/>
          <w:color w:val="000000"/>
          <w:lang w:val="el-GR" w:eastAsia="el-GR" w:bidi="el-GR"/>
        </w:rPr>
        <w:t>Υπηρεσίες πλατφόρμας εικονικού περιβάλλοντος εργασίας χρήστη (Virtual Desktop Environment)</w:t>
      </w:r>
      <w:bookmarkEnd w:id="518"/>
      <w:r w:rsidRPr="00B938D5">
        <w:rPr>
          <w:rFonts w:eastAsia="Calibri"/>
          <w:b/>
          <w:bCs/>
          <w:color w:val="000000"/>
          <w:lang w:val="el-GR" w:eastAsia="el-GR" w:bidi="el-GR"/>
        </w:rPr>
        <w:t xml:space="preserve"> </w:t>
      </w:r>
      <w:r w:rsidRPr="00F66DE9">
        <w:rPr>
          <w:rFonts w:eastAsia="Calibri"/>
          <w:color w:val="000000"/>
          <w:lang w:val="el-GR" w:eastAsia="el-GR" w:bidi="el-GR"/>
        </w:rPr>
        <w:t xml:space="preserve">με δυνατότητα επιλογής των υπολογιστικών πόρων cores, memory, storage, δημιουργώντας ένα εικονικό περιβάλλον εργασίας για κάθε χρήστη. Με βάση το είδος χρήσης, </w:t>
      </w:r>
      <w:r w:rsidRPr="00F66DE9">
        <w:rPr>
          <w:rFonts w:eastAsia="Calibri"/>
          <w:color w:val="000000"/>
          <w:lang w:val="el-GR" w:eastAsia="el-GR" w:bidi="el-GR"/>
        </w:rPr>
        <w:lastRenderedPageBreak/>
        <w:t>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643B43B6" w14:textId="77777777" w:rsidR="003459CD" w:rsidRPr="00F66DE9" w:rsidRDefault="003459CD" w:rsidP="00F66DE9">
      <w:pPr>
        <w:widowControl w:val="0"/>
        <w:numPr>
          <w:ilvl w:val="0"/>
          <w:numId w:val="333"/>
        </w:numPr>
        <w:tabs>
          <w:tab w:val="left" w:pos="385"/>
        </w:tabs>
        <w:suppressAutoHyphens w:val="0"/>
        <w:spacing w:before="240" w:line="360" w:lineRule="auto"/>
        <w:ind w:left="397" w:hanging="397"/>
        <w:rPr>
          <w:rFonts w:eastAsia="Calibri"/>
          <w:color w:val="000000"/>
          <w:lang w:val="el-GR" w:eastAsia="el-GR" w:bidi="el-GR"/>
        </w:rPr>
      </w:pPr>
      <w:r w:rsidRPr="00B938D5">
        <w:rPr>
          <w:rFonts w:eastAsia="Calibri"/>
          <w:b/>
          <w:bCs/>
          <w:color w:val="000000"/>
          <w:lang w:val="el-GR" w:eastAsia="el-GR" w:bidi="el-GR"/>
        </w:rPr>
        <w:t xml:space="preserve">Υπηρεσίες πλατφόρμας ολοκλήρωσης συστημάτων με ανταλλαγή events και messages μεταξύ τους. </w:t>
      </w:r>
      <w:r w:rsidRPr="00F66DE9">
        <w:rPr>
          <w:rFonts w:eastAsia="Calibri"/>
          <w:color w:val="000000"/>
          <w:lang w:val="el-GR" w:eastAsia="el-GR" w:bidi="el-GR"/>
        </w:rPr>
        <w:t>Δίνεται η δυνατότητα επιλογών μεταξύ διαφορετικών προφίλ χρήσης με βάση στοιχεία όπως αριθμός operations/events/messages.</w:t>
      </w:r>
    </w:p>
    <w:p w14:paraId="50A1917B" w14:textId="77777777" w:rsidR="003459CD" w:rsidRPr="00F66DE9" w:rsidRDefault="003459CD" w:rsidP="00F66DE9">
      <w:pPr>
        <w:widowControl w:val="0"/>
        <w:numPr>
          <w:ilvl w:val="0"/>
          <w:numId w:val="333"/>
        </w:numPr>
        <w:tabs>
          <w:tab w:val="left" w:pos="385"/>
        </w:tabs>
        <w:suppressAutoHyphens w:val="0"/>
        <w:spacing w:before="240" w:after="0" w:line="360" w:lineRule="auto"/>
        <w:ind w:left="397" w:hanging="397"/>
        <w:rPr>
          <w:rFonts w:eastAsia="Calibri"/>
          <w:color w:val="000000"/>
          <w:lang w:val="el-GR" w:eastAsia="el-GR" w:bidi="el-GR"/>
        </w:rPr>
      </w:pPr>
      <w:bookmarkStart w:id="519" w:name="bookmark4"/>
      <w:r w:rsidRPr="00B938D5">
        <w:rPr>
          <w:rFonts w:eastAsia="Calibri"/>
          <w:b/>
          <w:bCs/>
          <w:color w:val="000000"/>
          <w:lang w:val="el-GR" w:eastAsia="el-GR" w:bidi="el-GR"/>
        </w:rPr>
        <w:t xml:space="preserve">Υπηρεσίες πλατφόρμας Προστασίας/Ασφάλειας έναντι επιθέσεων Άρνησης Υπηρεσίας (DDoS) </w:t>
      </w:r>
      <w:r w:rsidRPr="00F66DE9">
        <w:rPr>
          <w:rFonts w:eastAsia="Calibri"/>
          <w:color w:val="000000"/>
          <w:lang w:val="el-GR" w:eastAsia="el-GR" w:bidi="el-GR"/>
        </w:rPr>
        <w:t>για</w:t>
      </w:r>
      <w:bookmarkEnd w:id="519"/>
      <w:r w:rsidRPr="00F66DE9">
        <w:rPr>
          <w:rFonts w:eastAsia="Calibri"/>
          <w:color w:val="000000"/>
          <w:lang w:val="el-GR" w:eastAsia="el-GR" w:bidi="el-GR"/>
        </w:rPr>
        <w:t xml:space="preserve"> την προστασία συστημάτων και υπηρεσιών έναντι DDoS επιθέσεων.</w:t>
      </w:r>
    </w:p>
    <w:p w14:paraId="6156F8E5" w14:textId="77777777" w:rsidR="003459CD" w:rsidRPr="00B938D5" w:rsidRDefault="003459CD" w:rsidP="00F66DE9">
      <w:pPr>
        <w:widowControl w:val="0"/>
        <w:numPr>
          <w:ilvl w:val="0"/>
          <w:numId w:val="333"/>
        </w:numPr>
        <w:tabs>
          <w:tab w:val="left" w:pos="385"/>
        </w:tabs>
        <w:suppressAutoHyphens w:val="0"/>
        <w:spacing w:before="240" w:line="360" w:lineRule="auto"/>
        <w:ind w:left="397" w:hanging="397"/>
        <w:rPr>
          <w:lang w:val="el-GR"/>
        </w:rPr>
      </w:pPr>
      <w:r w:rsidRPr="00B938D5">
        <w:rPr>
          <w:rFonts w:eastAsia="Calibri"/>
          <w:b/>
          <w:bCs/>
          <w:color w:val="000000"/>
          <w:lang w:val="el-GR" w:eastAsia="el-GR" w:bidi="el-GR"/>
        </w:rPr>
        <w:t xml:space="preserve">Υπηρεσίες πλατφόρμας Συστημάτων Ασφαλείας και Ανάλυσης Δεδομένων </w:t>
      </w:r>
      <w:r w:rsidRPr="00B938D5">
        <w:rPr>
          <w:color w:val="000000"/>
          <w:lang w:val="el-GR" w:eastAsia="el-GR" w:bidi="el-GR"/>
        </w:rPr>
        <w:t xml:space="preserve">(ενδεικτικά αναφέρονται υπηρεσίες </w:t>
      </w:r>
      <w:r w:rsidRPr="00B938D5">
        <w:rPr>
          <w:color w:val="000000"/>
          <w:lang w:val="en-US" w:eastAsia="en-US" w:bidi="en-US"/>
        </w:rPr>
        <w:t>Security</w:t>
      </w:r>
      <w:r w:rsidRPr="00B938D5">
        <w:rPr>
          <w:color w:val="000000"/>
          <w:lang w:val="el-GR" w:eastAsia="en-US" w:bidi="en-US"/>
        </w:rPr>
        <w:t xml:space="preserve"> </w:t>
      </w:r>
      <w:r w:rsidRPr="00B938D5">
        <w:rPr>
          <w:color w:val="000000"/>
          <w:lang w:val="en-US" w:eastAsia="en-US" w:bidi="en-US"/>
        </w:rPr>
        <w:t>Information</w:t>
      </w:r>
      <w:r w:rsidRPr="00B938D5">
        <w:rPr>
          <w:color w:val="000000"/>
          <w:lang w:val="el-GR" w:eastAsia="en-US" w:bidi="en-US"/>
        </w:rPr>
        <w:t xml:space="preserve"> </w:t>
      </w:r>
      <w:r w:rsidRPr="00B938D5">
        <w:rPr>
          <w:color w:val="000000"/>
          <w:lang w:val="en-US" w:eastAsia="en-US" w:bidi="en-US"/>
        </w:rPr>
        <w:t>and</w:t>
      </w:r>
      <w:r w:rsidRPr="00B938D5">
        <w:rPr>
          <w:color w:val="000000"/>
          <w:lang w:val="el-GR" w:eastAsia="en-US" w:bidi="en-US"/>
        </w:rPr>
        <w:t xml:space="preserve"> </w:t>
      </w:r>
      <w:r w:rsidRPr="00B938D5">
        <w:rPr>
          <w:color w:val="000000"/>
          <w:lang w:val="en-US" w:eastAsia="en-US" w:bidi="en-US"/>
        </w:rPr>
        <w:t>Event</w:t>
      </w:r>
      <w:r w:rsidRPr="00B938D5">
        <w:rPr>
          <w:color w:val="000000"/>
          <w:lang w:val="el-GR" w:eastAsia="en-US" w:bidi="en-US"/>
        </w:rPr>
        <w:t xml:space="preserve"> </w:t>
      </w:r>
      <w:r w:rsidRPr="00B938D5">
        <w:rPr>
          <w:color w:val="000000"/>
          <w:lang w:val="en-US" w:eastAsia="en-US" w:bidi="en-US"/>
        </w:rPr>
        <w:t>Management</w:t>
      </w:r>
      <w:r w:rsidRPr="00B938D5">
        <w:rPr>
          <w:color w:val="000000"/>
          <w:lang w:val="el-GR" w:eastAsia="en-US" w:bidi="en-US"/>
        </w:rPr>
        <w:t xml:space="preserve">), </w:t>
      </w:r>
      <w:r w:rsidRPr="00B938D5">
        <w:rPr>
          <w:color w:val="000000"/>
          <w:lang w:val="el-GR" w:eastAsia="el-GR" w:bidi="el-GR"/>
        </w:rPr>
        <w:t>όπου δίνεται η δυνατότητα κλιμάκωσης και επιλογών με βάση στοιχεία όπως όγκος των αναλυόμενων δεδομένων/αρχείων καταγραφής.</w:t>
      </w:r>
    </w:p>
    <w:p w14:paraId="60974188" w14:textId="77777777" w:rsidR="003459CD" w:rsidRPr="00B938D5" w:rsidRDefault="003459CD" w:rsidP="00F66DE9">
      <w:pPr>
        <w:widowControl w:val="0"/>
        <w:numPr>
          <w:ilvl w:val="0"/>
          <w:numId w:val="333"/>
        </w:numPr>
        <w:tabs>
          <w:tab w:val="left" w:pos="385"/>
        </w:tabs>
        <w:suppressAutoHyphens w:val="0"/>
        <w:spacing w:line="360" w:lineRule="auto"/>
        <w:ind w:left="397" w:hanging="397"/>
        <w:rPr>
          <w:lang w:val="el-GR"/>
        </w:rPr>
      </w:pPr>
      <w:r w:rsidRPr="00B938D5">
        <w:rPr>
          <w:rFonts w:eastAsia="Calibri"/>
          <w:b/>
          <w:bCs/>
          <w:color w:val="000000"/>
          <w:lang w:val="el-GR" w:eastAsia="el-GR" w:bidi="el-GR"/>
        </w:rPr>
        <w:t xml:space="preserve">Υπηρεσίες πλατφόρμας φιλοξενίας διαχείρισης και υποστήριξης εφαρμογών </w:t>
      </w:r>
      <w:r w:rsidRPr="00B938D5">
        <w:rPr>
          <w:rFonts w:eastAsia="Calibri"/>
          <w:b/>
          <w:bCs/>
          <w:color w:val="000000"/>
          <w:lang w:val="en-US" w:eastAsia="en-US" w:bidi="en-US"/>
        </w:rPr>
        <w:t>Internet</w:t>
      </w:r>
      <w:r w:rsidRPr="00B938D5">
        <w:rPr>
          <w:rFonts w:eastAsia="Calibri"/>
          <w:b/>
          <w:bCs/>
          <w:color w:val="000000"/>
          <w:lang w:val="el-GR" w:eastAsia="en-US" w:bidi="en-US"/>
        </w:rPr>
        <w:t xml:space="preserve"> </w:t>
      </w:r>
      <w:r w:rsidRPr="00B938D5">
        <w:rPr>
          <w:rFonts w:eastAsia="Calibri"/>
          <w:b/>
          <w:bCs/>
          <w:color w:val="000000"/>
          <w:lang w:val="en-US" w:eastAsia="en-US" w:bidi="en-US"/>
        </w:rPr>
        <w:t>of</w:t>
      </w:r>
      <w:r w:rsidRPr="00B938D5">
        <w:rPr>
          <w:rFonts w:eastAsia="Calibri"/>
          <w:b/>
          <w:bCs/>
          <w:color w:val="000000"/>
          <w:lang w:val="el-GR" w:eastAsia="en-US" w:bidi="en-US"/>
        </w:rPr>
        <w:t xml:space="preserve"> </w:t>
      </w:r>
      <w:r w:rsidRPr="00B938D5">
        <w:rPr>
          <w:rFonts w:eastAsia="Calibri"/>
          <w:b/>
          <w:bCs/>
          <w:color w:val="000000"/>
          <w:lang w:val="en-US" w:eastAsia="en-US" w:bidi="en-US"/>
        </w:rPr>
        <w:t>Things</w:t>
      </w:r>
      <w:r w:rsidRPr="00B938D5">
        <w:rPr>
          <w:rFonts w:eastAsia="Calibri"/>
          <w:b/>
          <w:bCs/>
          <w:color w:val="000000"/>
          <w:lang w:val="el-GR" w:eastAsia="en-US" w:bidi="en-US"/>
        </w:rPr>
        <w:t xml:space="preserve"> (</w:t>
      </w:r>
      <w:r w:rsidRPr="00B938D5">
        <w:rPr>
          <w:rFonts w:eastAsia="Calibri"/>
          <w:b/>
          <w:bCs/>
          <w:color w:val="000000"/>
          <w:lang w:val="en-US" w:eastAsia="en-US" w:bidi="en-US"/>
        </w:rPr>
        <w:t>IoT</w:t>
      </w:r>
      <w:r w:rsidRPr="00B938D5">
        <w:rPr>
          <w:rFonts w:eastAsia="Calibri"/>
          <w:b/>
          <w:bCs/>
          <w:color w:val="000000"/>
          <w:lang w:val="el-GR" w:eastAsia="en-US" w:bidi="en-US"/>
        </w:rPr>
        <w:t xml:space="preserve">) </w:t>
      </w:r>
      <w:r w:rsidRPr="00B938D5">
        <w:rPr>
          <w:color w:val="000000"/>
          <w:lang w:val="el-GR" w:eastAsia="el-GR" w:bidi="el-GR"/>
        </w:rPr>
        <w:t>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25B9DE2B" w14:textId="77777777" w:rsidR="003459CD" w:rsidRPr="00B938D5" w:rsidRDefault="003459CD" w:rsidP="00F66DE9">
      <w:pPr>
        <w:widowControl w:val="0"/>
        <w:numPr>
          <w:ilvl w:val="0"/>
          <w:numId w:val="333"/>
        </w:numPr>
        <w:tabs>
          <w:tab w:val="left" w:pos="385"/>
        </w:tabs>
        <w:suppressAutoHyphens w:val="0"/>
        <w:spacing w:after="190" w:line="360" w:lineRule="auto"/>
        <w:ind w:left="397" w:hanging="397"/>
        <w:rPr>
          <w:lang w:val="el-GR"/>
        </w:rPr>
      </w:pPr>
      <w:r w:rsidRPr="00B938D5">
        <w:rPr>
          <w:rFonts w:eastAsia="Calibri"/>
          <w:b/>
          <w:bCs/>
          <w:color w:val="000000"/>
          <w:lang w:val="el-GR" w:eastAsia="el-GR" w:bidi="el-GR"/>
        </w:rPr>
        <w:t xml:space="preserve">Υπηρεσίες πλατφόρμας παρακολούθησης του κόστους χρήσης όλων των ανωτέρωπροσφερόμενων νεφοϋπολογιστικών υπηρεσιών </w:t>
      </w:r>
      <w:r w:rsidRPr="00B938D5">
        <w:rPr>
          <w:color w:val="000000"/>
          <w:lang w:val="el-GR" w:eastAsia="el-GR" w:bidi="el-GR"/>
        </w:rPr>
        <w:t xml:space="preserve">με χρήση έτοιμων και εξειδικευμένων εργαλείων λογισμικού, με δυνατότητες διαβαθμισμένης πρόσβασης και ελέγχου δικαιωμάτων </w:t>
      </w:r>
      <w:r w:rsidRPr="00B938D5">
        <w:rPr>
          <w:color w:val="000000"/>
          <w:lang w:val="el-GR" w:eastAsia="en-US" w:bidi="en-US"/>
        </w:rPr>
        <w:t>(</w:t>
      </w:r>
      <w:r w:rsidRPr="00B938D5">
        <w:rPr>
          <w:color w:val="000000"/>
          <w:lang w:val="en-US" w:eastAsia="en-US" w:bidi="en-US"/>
        </w:rPr>
        <w:t>role</w:t>
      </w:r>
      <w:r w:rsidRPr="00B938D5">
        <w:rPr>
          <w:color w:val="000000"/>
          <w:lang w:val="el-GR" w:eastAsia="en-US" w:bidi="en-US"/>
        </w:rPr>
        <w:t>-</w:t>
      </w:r>
      <w:r w:rsidRPr="00B938D5">
        <w:rPr>
          <w:color w:val="000000"/>
          <w:lang w:val="en-US" w:eastAsia="en-US" w:bidi="en-US"/>
        </w:rPr>
        <w:t>based</w:t>
      </w:r>
      <w:r w:rsidRPr="00B938D5">
        <w:rPr>
          <w:color w:val="000000"/>
          <w:lang w:val="el-GR" w:eastAsia="en-US" w:bidi="en-US"/>
        </w:rPr>
        <w:t xml:space="preserve"> </w:t>
      </w:r>
      <w:r w:rsidRPr="00B938D5">
        <w:rPr>
          <w:color w:val="000000"/>
          <w:lang w:val="en-US" w:eastAsia="en-US" w:bidi="en-US"/>
        </w:rPr>
        <w:t>security</w:t>
      </w:r>
      <w:r w:rsidRPr="00B938D5">
        <w:rPr>
          <w:color w:val="000000"/>
          <w:lang w:val="el-GR" w:eastAsia="en-US" w:bidi="en-US"/>
        </w:rPr>
        <w:t xml:space="preserve">) </w:t>
      </w:r>
      <w:r w:rsidRPr="00B938D5">
        <w:rPr>
          <w:color w:val="000000"/>
          <w:lang w:val="el-GR" w:eastAsia="el-GR" w:bidi="el-GR"/>
        </w:rPr>
        <w:t>σε χρήστες ή/και ομάδες χρηστών, ώστε η ΓΓΠΣΔΔ να παρακολουθεί το κόστος χρήσης των υποδομών Νέφους που κατανέμονται στους Φορείς/Οργανισμούς του Δημοσίου Τομέα.</w:t>
      </w:r>
    </w:p>
    <w:p w14:paraId="668CD057" w14:textId="77777777" w:rsidR="003459CD" w:rsidRPr="00B938D5" w:rsidRDefault="003459CD" w:rsidP="00F66DE9">
      <w:pPr>
        <w:keepNext/>
        <w:keepLines/>
        <w:spacing w:before="240" w:after="0" w:line="220" w:lineRule="exact"/>
        <w:rPr>
          <w:lang w:val="el-GR"/>
        </w:rPr>
      </w:pPr>
      <w:bookmarkStart w:id="520" w:name="bookmark5"/>
      <w:r w:rsidRPr="00B938D5">
        <w:rPr>
          <w:rFonts w:eastAsia="Calibri"/>
          <w:b/>
          <w:bCs/>
          <w:color w:val="000000"/>
          <w:u w:val="single"/>
          <w:lang w:val="el-GR" w:eastAsia="el-GR" w:bidi="el-GR"/>
        </w:rPr>
        <w:t xml:space="preserve">Γ) Αδειοδότηση Προϊόντων Λογισμικού </w:t>
      </w:r>
      <w:r w:rsidRPr="00B938D5">
        <w:rPr>
          <w:rFonts w:eastAsia="Calibri"/>
          <w:b/>
          <w:bCs/>
          <w:color w:val="000000"/>
          <w:u w:val="single"/>
          <w:lang w:val="en-US" w:eastAsia="en-US" w:bidi="en-US"/>
        </w:rPr>
        <w:t>Microsoft</w:t>
      </w:r>
      <w:bookmarkEnd w:id="520"/>
    </w:p>
    <w:p w14:paraId="432186B4" w14:textId="5DD41D0E" w:rsidR="003459CD" w:rsidRPr="00B938D5" w:rsidRDefault="003459CD" w:rsidP="00F66DE9">
      <w:pPr>
        <w:spacing w:before="240" w:after="275" w:line="307" w:lineRule="exact"/>
        <w:rPr>
          <w:lang w:val="el-GR"/>
        </w:rPr>
      </w:pPr>
      <w:r w:rsidRPr="00B938D5">
        <w:rPr>
          <w:color w:val="000000"/>
          <w:lang w:val="el-GR" w:eastAsia="el-GR" w:bidi="el-GR"/>
        </w:rPr>
        <w:t xml:space="preserve">Παρέχονται άδειες χρήσης προϊόντων που περιλαμβάνονται στον κατάλογο τιμολόγησης </w:t>
      </w:r>
      <w:r w:rsidRPr="00B938D5">
        <w:rPr>
          <w:color w:val="000000"/>
          <w:lang w:val="el-GR" w:eastAsia="en-US" w:bidi="en-US"/>
        </w:rPr>
        <w:t>(</w:t>
      </w:r>
      <w:r w:rsidRPr="00B938D5">
        <w:rPr>
          <w:color w:val="000000"/>
          <w:lang w:val="en-US" w:eastAsia="en-US" w:bidi="en-US"/>
        </w:rPr>
        <w:t>pricing</w:t>
      </w:r>
      <w:r w:rsidRPr="00B938D5">
        <w:rPr>
          <w:color w:val="000000"/>
          <w:lang w:val="el-GR" w:eastAsia="en-US" w:bidi="en-US"/>
        </w:rPr>
        <w:t xml:space="preserve"> </w:t>
      </w:r>
      <w:r w:rsidRPr="00B938D5">
        <w:rPr>
          <w:color w:val="000000"/>
          <w:lang w:val="en-US" w:eastAsia="en-US" w:bidi="en-US"/>
        </w:rPr>
        <w:t>calculator</w:t>
      </w:r>
      <w:r w:rsidRPr="00B938D5">
        <w:rPr>
          <w:color w:val="000000"/>
          <w:lang w:val="el-GR" w:eastAsia="en-US" w:bidi="en-US"/>
        </w:rPr>
        <w:t>,</w:t>
      </w:r>
      <w:hyperlink r:id="rId41" w:history="1">
        <w:r w:rsidRPr="00B938D5">
          <w:rPr>
            <w:color w:val="0000FF"/>
            <w:u w:val="single"/>
            <w:lang w:val="el-GR" w:eastAsia="en-US" w:bidi="en-US"/>
          </w:rPr>
          <w:t xml:space="preserve"> </w:t>
        </w:r>
        <w:r w:rsidRPr="00B938D5">
          <w:rPr>
            <w:color w:val="0000FF"/>
            <w:u w:val="single"/>
          </w:rPr>
          <w:t>https</w:t>
        </w:r>
        <w:r w:rsidRPr="00B938D5">
          <w:rPr>
            <w:color w:val="0000FF"/>
            <w:u w:val="single"/>
            <w:lang w:val="el-GR"/>
          </w:rPr>
          <w:t>://</w:t>
        </w:r>
        <w:r w:rsidRPr="00B938D5">
          <w:rPr>
            <w:color w:val="0000FF"/>
            <w:u w:val="single"/>
          </w:rPr>
          <w:t>azure</w:t>
        </w:r>
        <w:r w:rsidRPr="00B938D5">
          <w:rPr>
            <w:color w:val="0000FF"/>
            <w:u w:val="single"/>
            <w:lang w:val="el-GR"/>
          </w:rPr>
          <w:t>.</w:t>
        </w:r>
        <w:r w:rsidRPr="00B938D5">
          <w:rPr>
            <w:color w:val="0000FF"/>
            <w:u w:val="single"/>
          </w:rPr>
          <w:t>microsoft</w:t>
        </w:r>
        <w:r w:rsidRPr="00B938D5">
          <w:rPr>
            <w:color w:val="0000FF"/>
            <w:u w:val="single"/>
            <w:lang w:val="el-GR"/>
          </w:rPr>
          <w:t>.</w:t>
        </w:r>
        <w:r w:rsidRPr="00B938D5">
          <w:rPr>
            <w:color w:val="0000FF"/>
            <w:u w:val="single"/>
          </w:rPr>
          <w:t>com</w:t>
        </w:r>
        <w:r w:rsidRPr="00B938D5">
          <w:rPr>
            <w:color w:val="0000FF"/>
            <w:u w:val="single"/>
            <w:lang w:val="el-GR"/>
          </w:rPr>
          <w:t>/</w:t>
        </w:r>
        <w:r w:rsidRPr="00B938D5">
          <w:rPr>
            <w:color w:val="0000FF"/>
            <w:u w:val="single"/>
          </w:rPr>
          <w:t>en</w:t>
        </w:r>
        <w:r w:rsidRPr="00B938D5">
          <w:rPr>
            <w:color w:val="0000FF"/>
            <w:u w:val="single"/>
            <w:lang w:val="el-GR"/>
          </w:rPr>
          <w:t>-</w:t>
        </w:r>
        <w:r w:rsidRPr="00B938D5">
          <w:rPr>
            <w:color w:val="0000FF"/>
            <w:u w:val="single"/>
          </w:rPr>
          <w:t>us</w:t>
        </w:r>
        <w:r w:rsidRPr="00B938D5">
          <w:rPr>
            <w:color w:val="0000FF"/>
            <w:u w:val="single"/>
            <w:lang w:val="el-GR"/>
          </w:rPr>
          <w:t>/</w:t>
        </w:r>
        <w:r w:rsidRPr="00B938D5">
          <w:rPr>
            <w:color w:val="0000FF"/>
            <w:u w:val="single"/>
          </w:rPr>
          <w:t>pricing</w:t>
        </w:r>
        <w:r w:rsidRPr="00B938D5">
          <w:rPr>
            <w:color w:val="0000FF"/>
            <w:u w:val="single"/>
            <w:lang w:val="el-GR"/>
          </w:rPr>
          <w:t>/</w:t>
        </w:r>
        <w:r w:rsidRPr="00B938D5">
          <w:rPr>
            <w:color w:val="0000FF"/>
            <w:u w:val="single"/>
          </w:rPr>
          <w:t>calculator</w:t>
        </w:r>
        <w:r w:rsidRPr="00B938D5">
          <w:rPr>
            <w:color w:val="0000FF"/>
            <w:u w:val="single"/>
            <w:lang w:val="el-GR"/>
          </w:rPr>
          <w:t xml:space="preserve"> </w:t>
        </w:r>
      </w:hyperlink>
      <w:r w:rsidRPr="00B938D5">
        <w:rPr>
          <w:color w:val="000000"/>
          <w:lang w:val="el-GR" w:eastAsia="el-GR" w:bidi="el-GR"/>
        </w:rPr>
        <w:t xml:space="preserve">) της </w:t>
      </w:r>
      <w:r w:rsidRPr="00B938D5">
        <w:rPr>
          <w:color w:val="000000"/>
          <w:lang w:val="en-US" w:eastAsia="en-US" w:bidi="en-US"/>
        </w:rPr>
        <w:t>Microsoft</w:t>
      </w:r>
      <w:r w:rsidRPr="00B938D5">
        <w:rPr>
          <w:color w:val="000000"/>
          <w:lang w:val="el-GR" w:eastAsia="en-US" w:bidi="en-US"/>
        </w:rPr>
        <w:t xml:space="preserve"> </w:t>
      </w:r>
      <w:r w:rsidRPr="00B938D5">
        <w:rPr>
          <w:color w:val="000000"/>
          <w:lang w:val="el-GR" w:eastAsia="el-GR" w:bidi="el-GR"/>
        </w:rPr>
        <w:t>οι οποίες ταξινομούνται στις ακόλουθες ενότητες:</w:t>
      </w:r>
    </w:p>
    <w:p w14:paraId="78396CD9" w14:textId="77777777" w:rsidR="003459CD" w:rsidRPr="00B938D5" w:rsidRDefault="003459CD" w:rsidP="00F66DE9">
      <w:pPr>
        <w:numPr>
          <w:ilvl w:val="0"/>
          <w:numId w:val="335"/>
        </w:numPr>
        <w:spacing w:line="360" w:lineRule="auto"/>
        <w:contextualSpacing/>
        <w:rPr>
          <w:lang w:val="el-GR" w:eastAsia="el-GR" w:bidi="el-GR"/>
        </w:rPr>
      </w:pPr>
      <w:bookmarkStart w:id="521" w:name="bookmark6"/>
      <w:r w:rsidRPr="00B938D5">
        <w:rPr>
          <w:lang w:val="el-GR" w:eastAsia="el-GR" w:bidi="el-GR"/>
        </w:rPr>
        <w:t>Υποδομές διαφόρων υπολογιστικών προφίλ, μεγεθών και επεξεργαστικών δυνατοτήτων και δυνατότητα επιλογής λειτουργικών συστημάτων (Compute).</w:t>
      </w:r>
      <w:bookmarkEnd w:id="521"/>
    </w:p>
    <w:p w14:paraId="4E11A948" w14:textId="77777777" w:rsidR="003459CD" w:rsidRPr="00B938D5" w:rsidRDefault="003459CD" w:rsidP="00F66DE9">
      <w:pPr>
        <w:numPr>
          <w:ilvl w:val="0"/>
          <w:numId w:val="335"/>
        </w:numPr>
        <w:spacing w:line="360" w:lineRule="auto"/>
        <w:contextualSpacing/>
        <w:rPr>
          <w:lang w:val="el-GR" w:eastAsia="el-GR" w:bidi="el-GR"/>
        </w:rPr>
      </w:pPr>
      <w:bookmarkStart w:id="522" w:name="bookmark7"/>
      <w:r w:rsidRPr="00B938D5">
        <w:rPr>
          <w:lang w:val="el-GR" w:eastAsia="el-GR" w:bidi="el-GR"/>
        </w:rPr>
        <w:t>Υποδομές εικονικών δικτυακών πόρων (Networking).</w:t>
      </w:r>
      <w:bookmarkEnd w:id="522"/>
    </w:p>
    <w:p w14:paraId="16981117" w14:textId="77777777" w:rsidR="003459CD" w:rsidRPr="00B938D5" w:rsidRDefault="003459CD" w:rsidP="00F66DE9">
      <w:pPr>
        <w:numPr>
          <w:ilvl w:val="0"/>
          <w:numId w:val="335"/>
        </w:numPr>
        <w:spacing w:line="360" w:lineRule="auto"/>
        <w:contextualSpacing/>
        <w:rPr>
          <w:lang w:val="el-GR" w:eastAsia="el-GR" w:bidi="el-GR"/>
        </w:rPr>
      </w:pPr>
      <w:bookmarkStart w:id="523" w:name="bookmark8"/>
      <w:r w:rsidRPr="00B938D5">
        <w:rPr>
          <w:lang w:val="el-GR" w:eastAsia="el-GR" w:bidi="el-GR"/>
        </w:rPr>
        <w:t>Υποδομές Αποθήκευσης δεδομένων (Storage).</w:t>
      </w:r>
      <w:bookmarkEnd w:id="523"/>
    </w:p>
    <w:p w14:paraId="62D46257" w14:textId="77777777" w:rsidR="003459CD" w:rsidRPr="00B938D5" w:rsidRDefault="003459CD" w:rsidP="00F66DE9">
      <w:pPr>
        <w:numPr>
          <w:ilvl w:val="0"/>
          <w:numId w:val="335"/>
        </w:numPr>
        <w:spacing w:line="360" w:lineRule="auto"/>
        <w:contextualSpacing/>
        <w:rPr>
          <w:lang w:val="el-GR" w:eastAsia="el-GR" w:bidi="el-GR"/>
        </w:rPr>
      </w:pPr>
      <w:bookmarkStart w:id="524" w:name="bookmark9"/>
      <w:r w:rsidRPr="00B938D5">
        <w:rPr>
          <w:lang w:val="el-GR" w:eastAsia="el-GR" w:bidi="el-GR"/>
        </w:rPr>
        <w:t>Υπηρεσίες φιλοξενίας Διαδικτυακών και Mobile εφαρμογών</w:t>
      </w:r>
      <w:bookmarkEnd w:id="524"/>
    </w:p>
    <w:p w14:paraId="08CD8C49" w14:textId="77777777" w:rsidR="003459CD" w:rsidRPr="00B938D5" w:rsidRDefault="003459CD" w:rsidP="00F66DE9">
      <w:pPr>
        <w:numPr>
          <w:ilvl w:val="0"/>
          <w:numId w:val="335"/>
        </w:numPr>
        <w:spacing w:line="360" w:lineRule="auto"/>
        <w:contextualSpacing/>
        <w:rPr>
          <w:lang w:val="el-GR" w:eastAsia="el-GR" w:bidi="el-GR"/>
        </w:rPr>
      </w:pPr>
      <w:bookmarkStart w:id="525" w:name="bookmark10"/>
      <w:r w:rsidRPr="00B938D5">
        <w:rPr>
          <w:lang w:val="el-GR" w:eastAsia="el-GR" w:bidi="el-GR"/>
        </w:rPr>
        <w:lastRenderedPageBreak/>
        <w:t>Υπηρεσίες Containers</w:t>
      </w:r>
      <w:bookmarkEnd w:id="525"/>
    </w:p>
    <w:p w14:paraId="508B767B" w14:textId="77777777" w:rsidR="003459CD" w:rsidRPr="00B938D5" w:rsidRDefault="003459CD" w:rsidP="00F66DE9">
      <w:pPr>
        <w:numPr>
          <w:ilvl w:val="0"/>
          <w:numId w:val="335"/>
        </w:numPr>
        <w:spacing w:line="360" w:lineRule="auto"/>
        <w:contextualSpacing/>
        <w:rPr>
          <w:lang w:val="en-US" w:eastAsia="el-GR" w:bidi="el-GR"/>
        </w:rPr>
      </w:pPr>
      <w:bookmarkStart w:id="526" w:name="bookmark11"/>
      <w:r w:rsidRPr="00B938D5">
        <w:rPr>
          <w:lang w:val="el-GR" w:eastAsia="el-GR" w:bidi="el-GR"/>
        </w:rPr>
        <w:t>Υπηρεσίες</w:t>
      </w:r>
      <w:r w:rsidRPr="00B938D5">
        <w:rPr>
          <w:lang w:val="en-US" w:eastAsia="el-GR" w:bidi="el-GR"/>
        </w:rPr>
        <w:t xml:space="preserve"> Database as a Service (DBaaS)</w:t>
      </w:r>
      <w:bookmarkEnd w:id="526"/>
    </w:p>
    <w:p w14:paraId="114D1BBC" w14:textId="77777777" w:rsidR="003459CD" w:rsidRPr="00B938D5" w:rsidRDefault="003459CD" w:rsidP="00F66DE9">
      <w:pPr>
        <w:numPr>
          <w:ilvl w:val="0"/>
          <w:numId w:val="335"/>
        </w:numPr>
        <w:spacing w:line="360" w:lineRule="auto"/>
        <w:contextualSpacing/>
        <w:rPr>
          <w:lang w:val="el-GR" w:eastAsia="el-GR" w:bidi="el-GR"/>
        </w:rPr>
      </w:pPr>
      <w:bookmarkStart w:id="527" w:name="bookmark12"/>
      <w:r w:rsidRPr="00B938D5">
        <w:rPr>
          <w:lang w:val="el-GR" w:eastAsia="el-GR" w:bidi="el-GR"/>
        </w:rPr>
        <w:t>Υπηρεσίες Analytics</w:t>
      </w:r>
      <w:bookmarkEnd w:id="527"/>
    </w:p>
    <w:p w14:paraId="562DC6F9" w14:textId="77777777" w:rsidR="003459CD" w:rsidRPr="00B938D5" w:rsidRDefault="003459CD" w:rsidP="00F66DE9">
      <w:pPr>
        <w:numPr>
          <w:ilvl w:val="0"/>
          <w:numId w:val="335"/>
        </w:numPr>
        <w:spacing w:line="360" w:lineRule="auto"/>
        <w:contextualSpacing/>
        <w:rPr>
          <w:lang w:val="el-GR" w:eastAsia="el-GR" w:bidi="el-GR"/>
        </w:rPr>
      </w:pPr>
      <w:bookmarkStart w:id="528" w:name="bookmark13"/>
      <w:r w:rsidRPr="00B938D5">
        <w:rPr>
          <w:lang w:val="el-GR" w:eastAsia="el-GR" w:bidi="el-GR"/>
        </w:rPr>
        <w:t>Υπηρεσίες AI &amp; Machine Learning</w:t>
      </w:r>
      <w:bookmarkEnd w:id="528"/>
    </w:p>
    <w:p w14:paraId="353729D5" w14:textId="77777777" w:rsidR="003459CD" w:rsidRPr="00B938D5" w:rsidRDefault="003459CD" w:rsidP="00F66DE9">
      <w:pPr>
        <w:numPr>
          <w:ilvl w:val="0"/>
          <w:numId w:val="335"/>
        </w:numPr>
        <w:spacing w:line="360" w:lineRule="auto"/>
        <w:contextualSpacing/>
        <w:rPr>
          <w:lang w:val="el-GR" w:eastAsia="el-GR" w:bidi="el-GR"/>
        </w:rPr>
      </w:pPr>
      <w:bookmarkStart w:id="529" w:name="bookmark14"/>
      <w:r w:rsidRPr="00B938D5">
        <w:rPr>
          <w:lang w:val="el-GR" w:eastAsia="el-GR" w:bidi="el-GR"/>
        </w:rPr>
        <w:t>Υπηρεσίες Internet of Things</w:t>
      </w:r>
      <w:bookmarkEnd w:id="529"/>
    </w:p>
    <w:p w14:paraId="204C8F05" w14:textId="77777777" w:rsidR="003459CD" w:rsidRPr="00B938D5" w:rsidRDefault="003459CD" w:rsidP="00F66DE9">
      <w:pPr>
        <w:numPr>
          <w:ilvl w:val="0"/>
          <w:numId w:val="335"/>
        </w:numPr>
        <w:spacing w:line="360" w:lineRule="auto"/>
        <w:contextualSpacing/>
        <w:rPr>
          <w:lang w:val="el-GR" w:eastAsia="el-GR" w:bidi="el-GR"/>
        </w:rPr>
      </w:pPr>
      <w:bookmarkStart w:id="530" w:name="bookmark15"/>
      <w:r w:rsidRPr="00B938D5">
        <w:rPr>
          <w:lang w:val="el-GR" w:eastAsia="el-GR" w:bidi="el-GR"/>
        </w:rPr>
        <w:t>Υπηρεσίες Integration</w:t>
      </w:r>
      <w:bookmarkEnd w:id="530"/>
    </w:p>
    <w:p w14:paraId="341786F6" w14:textId="77777777" w:rsidR="003459CD" w:rsidRPr="00B938D5" w:rsidRDefault="003459CD" w:rsidP="00F66DE9">
      <w:pPr>
        <w:numPr>
          <w:ilvl w:val="0"/>
          <w:numId w:val="335"/>
        </w:numPr>
        <w:spacing w:line="360" w:lineRule="auto"/>
        <w:contextualSpacing/>
        <w:rPr>
          <w:lang w:val="el-GR" w:eastAsia="el-GR" w:bidi="el-GR"/>
        </w:rPr>
      </w:pPr>
      <w:bookmarkStart w:id="531" w:name="bookmark16"/>
      <w:r w:rsidRPr="00B938D5">
        <w:rPr>
          <w:lang w:val="el-GR" w:eastAsia="el-GR" w:bidi="el-GR"/>
        </w:rPr>
        <w:t>Υπηρεσίες Identity</w:t>
      </w:r>
      <w:bookmarkEnd w:id="531"/>
    </w:p>
    <w:p w14:paraId="05A16489" w14:textId="77777777" w:rsidR="003459CD" w:rsidRPr="00B938D5" w:rsidRDefault="003459CD" w:rsidP="00F66DE9">
      <w:pPr>
        <w:numPr>
          <w:ilvl w:val="0"/>
          <w:numId w:val="335"/>
        </w:numPr>
        <w:spacing w:line="360" w:lineRule="auto"/>
        <w:contextualSpacing/>
        <w:rPr>
          <w:lang w:val="el-GR" w:eastAsia="el-GR" w:bidi="el-GR"/>
        </w:rPr>
      </w:pPr>
      <w:bookmarkStart w:id="532" w:name="bookmark17"/>
      <w:r w:rsidRPr="00B938D5">
        <w:rPr>
          <w:lang w:val="el-GR" w:eastAsia="el-GR" w:bidi="el-GR"/>
        </w:rPr>
        <w:t>Υπηρεσίες Security</w:t>
      </w:r>
      <w:bookmarkEnd w:id="532"/>
    </w:p>
    <w:p w14:paraId="1B9A9518" w14:textId="77777777" w:rsidR="003459CD" w:rsidRPr="00B938D5" w:rsidRDefault="003459CD" w:rsidP="00F66DE9">
      <w:pPr>
        <w:numPr>
          <w:ilvl w:val="0"/>
          <w:numId w:val="335"/>
        </w:numPr>
        <w:spacing w:line="360" w:lineRule="auto"/>
        <w:contextualSpacing/>
        <w:rPr>
          <w:lang w:val="el-GR" w:eastAsia="el-GR" w:bidi="el-GR"/>
        </w:rPr>
      </w:pPr>
      <w:bookmarkStart w:id="533" w:name="bookmark18"/>
      <w:r w:rsidRPr="00B938D5">
        <w:rPr>
          <w:lang w:val="el-GR" w:eastAsia="el-GR" w:bidi="el-GR"/>
        </w:rPr>
        <w:t>Υπηρεσίες Developer tools &amp; DevOps</w:t>
      </w:r>
      <w:bookmarkEnd w:id="533"/>
    </w:p>
    <w:p w14:paraId="14566B79" w14:textId="77777777" w:rsidR="003459CD" w:rsidRPr="00B938D5" w:rsidRDefault="003459CD" w:rsidP="00F66DE9">
      <w:pPr>
        <w:numPr>
          <w:ilvl w:val="0"/>
          <w:numId w:val="335"/>
        </w:numPr>
        <w:spacing w:line="360" w:lineRule="auto"/>
        <w:contextualSpacing/>
        <w:rPr>
          <w:lang w:val="el-GR" w:eastAsia="el-GR" w:bidi="el-GR"/>
        </w:rPr>
      </w:pPr>
      <w:bookmarkStart w:id="534" w:name="bookmark19"/>
      <w:r w:rsidRPr="00B938D5">
        <w:rPr>
          <w:lang w:val="el-GR" w:eastAsia="el-GR" w:bidi="el-GR"/>
        </w:rPr>
        <w:t>Υπηρεσίες Management &amp; Governance</w:t>
      </w:r>
      <w:bookmarkEnd w:id="534"/>
    </w:p>
    <w:p w14:paraId="5265CBCF" w14:textId="77777777" w:rsidR="003459CD" w:rsidRPr="00B938D5" w:rsidRDefault="003459CD" w:rsidP="00F66DE9">
      <w:pPr>
        <w:numPr>
          <w:ilvl w:val="0"/>
          <w:numId w:val="335"/>
        </w:numPr>
        <w:spacing w:line="360" w:lineRule="auto"/>
        <w:contextualSpacing/>
        <w:rPr>
          <w:lang w:val="el-GR" w:eastAsia="el-GR" w:bidi="el-GR"/>
        </w:rPr>
      </w:pPr>
      <w:bookmarkStart w:id="535" w:name="bookmark20"/>
      <w:r w:rsidRPr="00B938D5">
        <w:rPr>
          <w:lang w:val="el-GR" w:eastAsia="el-GR" w:bidi="el-GR"/>
        </w:rPr>
        <w:t>Υπηρεσίες Media</w:t>
      </w:r>
      <w:bookmarkEnd w:id="535"/>
    </w:p>
    <w:p w14:paraId="2648AFA6" w14:textId="77777777" w:rsidR="003459CD" w:rsidRPr="00B938D5" w:rsidRDefault="003459CD" w:rsidP="00F66DE9">
      <w:pPr>
        <w:numPr>
          <w:ilvl w:val="0"/>
          <w:numId w:val="335"/>
        </w:numPr>
        <w:spacing w:line="360" w:lineRule="auto"/>
        <w:contextualSpacing/>
        <w:rPr>
          <w:lang w:val="el-GR" w:eastAsia="el-GR" w:bidi="el-GR"/>
        </w:rPr>
      </w:pPr>
      <w:bookmarkStart w:id="536" w:name="bookmark21"/>
      <w:r w:rsidRPr="00B938D5">
        <w:rPr>
          <w:lang w:val="el-GR" w:eastAsia="el-GR" w:bidi="el-GR"/>
        </w:rPr>
        <w:t>Υπηρεσίες Migration</w:t>
      </w:r>
      <w:bookmarkEnd w:id="536"/>
    </w:p>
    <w:p w14:paraId="4D8738EA" w14:textId="77777777" w:rsidR="003459CD" w:rsidRPr="00B938D5" w:rsidRDefault="003459CD" w:rsidP="00F66DE9">
      <w:pPr>
        <w:numPr>
          <w:ilvl w:val="0"/>
          <w:numId w:val="335"/>
        </w:numPr>
        <w:spacing w:line="360" w:lineRule="auto"/>
        <w:contextualSpacing/>
        <w:rPr>
          <w:lang w:val="el-GR" w:eastAsia="el-GR" w:bidi="el-GR"/>
        </w:rPr>
      </w:pPr>
      <w:r w:rsidRPr="00B938D5">
        <w:rPr>
          <w:lang w:val="el-GR" w:eastAsia="el-GR" w:bidi="el-GR"/>
        </w:rPr>
        <w:t>Υπηρεσίες ΒΙ</w:t>
      </w:r>
    </w:p>
    <w:p w14:paraId="579F3908" w14:textId="77777777" w:rsidR="003459CD" w:rsidRPr="003459CD" w:rsidRDefault="003459CD" w:rsidP="00F66DE9">
      <w:pPr>
        <w:spacing w:after="271" w:line="360" w:lineRule="auto"/>
        <w:rPr>
          <w:lang w:val="el-GR"/>
        </w:rPr>
      </w:pPr>
      <w:r w:rsidRPr="003459CD">
        <w:rPr>
          <w:color w:val="000000"/>
          <w:lang w:val="el-GR" w:eastAsia="el-GR" w:bidi="el-GR"/>
        </w:rPr>
        <w:t xml:space="preserve">Αν υπάρξει ανάγκη για χρήση προϊόντων τρίτων κατασκευαστών που δεν υπάρχουν στο κατάλογο τιμολόγησης του </w:t>
      </w:r>
      <w:r w:rsidRPr="003459CD">
        <w:rPr>
          <w:color w:val="000000"/>
          <w:lang w:val="en-US" w:eastAsia="en-US" w:bidi="en-US"/>
        </w:rPr>
        <w:t>Microsoft</w:t>
      </w:r>
      <w:r w:rsidRPr="003459CD">
        <w:rPr>
          <w:color w:val="000000"/>
          <w:lang w:val="el-GR" w:eastAsia="en-US" w:bidi="en-US"/>
        </w:rPr>
        <w:t xml:space="preserve"> </w:t>
      </w:r>
      <w:r w:rsidRPr="003459CD">
        <w:rPr>
          <w:color w:val="000000"/>
          <w:lang w:val="en-US" w:eastAsia="en-US" w:bidi="en-US"/>
        </w:rPr>
        <w:t>Azure</w:t>
      </w:r>
      <w:r w:rsidRPr="003459CD">
        <w:rPr>
          <w:color w:val="000000"/>
          <w:lang w:val="el-GR" w:eastAsia="en-US" w:bidi="en-US"/>
        </w:rPr>
        <w:t xml:space="preserve">, </w:t>
      </w:r>
      <w:r w:rsidRPr="003459CD">
        <w:rPr>
          <w:color w:val="000000"/>
          <w:lang w:val="el-GR" w:eastAsia="el-GR" w:bidi="el-GR"/>
        </w:rPr>
        <w:t>αυτές βαρύνουν τον ανάδοχο, οπότε η αντίστοιχη αδειοδότηση θα πρέπει να συμπεριληφθεί στην προσφορά του.</w:t>
      </w:r>
    </w:p>
    <w:p w14:paraId="125BC173" w14:textId="77777777" w:rsidR="003459CD" w:rsidRPr="003459CD" w:rsidRDefault="003459CD" w:rsidP="00F66DE9">
      <w:pPr>
        <w:spacing w:after="244" w:line="360" w:lineRule="auto"/>
      </w:pPr>
      <w:r w:rsidRPr="003459CD">
        <w:rPr>
          <w:color w:val="000000"/>
          <w:lang w:val="el-GR" w:eastAsia="el-GR" w:bidi="el-GR"/>
        </w:rPr>
        <w:t xml:space="preserve">Η προτεινόμενη λύση του αναδόχου, θα πρέπει να είναι κατάλληλα προσαρμοσμένη στις υποδομές και στο περιβάλλον λειτουργίας του </w:t>
      </w:r>
      <w:r w:rsidRPr="003459CD">
        <w:rPr>
          <w:color w:val="000000"/>
          <w:lang w:val="en-US" w:eastAsia="en-US" w:bidi="en-US"/>
        </w:rPr>
        <w:t>G</w:t>
      </w:r>
      <w:r w:rsidRPr="003459CD">
        <w:rPr>
          <w:color w:val="000000"/>
          <w:lang w:val="el-GR" w:eastAsia="en-US" w:bidi="en-US"/>
        </w:rPr>
        <w:t>-</w:t>
      </w:r>
      <w:r w:rsidRPr="003459CD">
        <w:rPr>
          <w:color w:val="000000"/>
          <w:lang w:val="en-US" w:eastAsia="en-US" w:bidi="en-US"/>
        </w:rPr>
        <w:t>Cloud</w:t>
      </w:r>
      <w:r w:rsidRPr="003459CD">
        <w:rPr>
          <w:color w:val="000000"/>
          <w:lang w:val="el-GR" w:eastAsia="en-US" w:bidi="en-US"/>
        </w:rPr>
        <w:t xml:space="preserve"> (</w:t>
      </w:r>
      <w:r w:rsidRPr="003459CD">
        <w:rPr>
          <w:color w:val="000000"/>
          <w:lang w:val="en-US" w:eastAsia="en-US" w:bidi="en-US"/>
        </w:rPr>
        <w:t>Public</w:t>
      </w:r>
      <w:r w:rsidRPr="003459CD">
        <w:rPr>
          <w:color w:val="000000"/>
          <w:lang w:val="el-GR" w:eastAsia="en-US" w:bidi="en-US"/>
        </w:rPr>
        <w:t xml:space="preserve"> </w:t>
      </w:r>
      <w:r w:rsidRPr="003459CD">
        <w:rPr>
          <w:color w:val="000000"/>
          <w:lang w:val="en-US" w:eastAsia="en-US" w:bidi="en-US"/>
        </w:rPr>
        <w:t>Cloud</w:t>
      </w:r>
      <w:r w:rsidRPr="003459CD">
        <w:rPr>
          <w:color w:val="000000"/>
          <w:lang w:val="el-GR" w:eastAsia="en-US" w:bidi="en-US"/>
        </w:rPr>
        <w:t xml:space="preserve">) </w:t>
      </w:r>
      <w:r w:rsidRPr="003459CD">
        <w:rPr>
          <w:color w:val="000000"/>
          <w:lang w:val="el-GR" w:eastAsia="el-GR" w:bidi="el-GR"/>
        </w:rPr>
        <w:t>και να συμμορφώνεται με τις τεχνικο- επιχειρησιακές προδιαγραφές που διέπουν τη λειτουργία του. Η λύση θα πρέπει:</w:t>
      </w:r>
    </w:p>
    <w:p w14:paraId="65190E93" w14:textId="77777777" w:rsidR="003459CD" w:rsidRPr="003459CD" w:rsidRDefault="003459CD" w:rsidP="00F66DE9">
      <w:pPr>
        <w:widowControl w:val="0"/>
        <w:numPr>
          <w:ilvl w:val="0"/>
          <w:numId w:val="334"/>
        </w:numPr>
        <w:tabs>
          <w:tab w:val="left" w:pos="749"/>
        </w:tabs>
        <w:suppressAutoHyphens w:val="0"/>
        <w:spacing w:after="0" w:line="360" w:lineRule="auto"/>
        <w:ind w:left="720" w:hanging="360"/>
        <w:rPr>
          <w:lang w:val="el-GR"/>
        </w:rPr>
      </w:pPr>
      <w:r w:rsidRPr="003459CD">
        <w:rPr>
          <w:color w:val="000000"/>
          <w:lang w:val="el-GR" w:eastAsia="el-GR" w:bidi="el-GR"/>
        </w:rPr>
        <w:t xml:space="preserve">να είναι </w:t>
      </w:r>
      <w:r w:rsidRPr="003459CD">
        <w:rPr>
          <w:color w:val="000000"/>
          <w:lang w:val="en-US" w:eastAsia="en-US" w:bidi="en-US"/>
        </w:rPr>
        <w:t>Cloud</w:t>
      </w:r>
      <w:r w:rsidRPr="003459CD">
        <w:rPr>
          <w:color w:val="000000"/>
          <w:lang w:val="el-GR" w:eastAsia="en-US" w:bidi="en-US"/>
        </w:rPr>
        <w:t xml:space="preserve"> </w:t>
      </w:r>
      <w:r w:rsidRPr="003459CD">
        <w:rPr>
          <w:color w:val="000000"/>
          <w:lang w:val="en-US" w:eastAsia="en-US" w:bidi="en-US"/>
        </w:rPr>
        <w:t>Enabled</w:t>
      </w:r>
      <w:r w:rsidRPr="003459CD">
        <w:rPr>
          <w:color w:val="000000"/>
          <w:lang w:val="el-GR" w:eastAsia="en-US" w:bidi="en-US"/>
        </w:rPr>
        <w:t xml:space="preserve">, </w:t>
      </w:r>
      <w:r w:rsidRPr="003459CD">
        <w:rPr>
          <w:color w:val="000000"/>
          <w:lang w:val="el-GR" w:eastAsia="el-GR" w:bidi="el-GR"/>
        </w:rPr>
        <w:t>δηλαδή να λειτουργεί ή να σχεδιάζεται να λειτουργήσει σε περιβάλλον υπολογιστικού νέφους</w:t>
      </w:r>
    </w:p>
    <w:p w14:paraId="0D510748" w14:textId="77777777" w:rsidR="003459CD" w:rsidRPr="003459CD" w:rsidRDefault="003459CD" w:rsidP="00F66DE9">
      <w:pPr>
        <w:widowControl w:val="0"/>
        <w:numPr>
          <w:ilvl w:val="0"/>
          <w:numId w:val="334"/>
        </w:numPr>
        <w:tabs>
          <w:tab w:val="left" w:pos="749"/>
        </w:tabs>
        <w:suppressAutoHyphens w:val="0"/>
        <w:spacing w:after="0" w:line="360" w:lineRule="auto"/>
        <w:ind w:left="720" w:hanging="360"/>
        <w:rPr>
          <w:lang w:val="el-GR"/>
        </w:rPr>
      </w:pPr>
      <w:r w:rsidRPr="003459CD">
        <w:rPr>
          <w:color w:val="000000"/>
          <w:lang w:val="el-GR" w:eastAsia="el-GR" w:bidi="el-GR"/>
        </w:rPr>
        <w:t xml:space="preserve">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κ.λπ.), Ασφάλειας </w:t>
      </w:r>
      <w:r w:rsidRPr="003459CD">
        <w:rPr>
          <w:color w:val="000000"/>
          <w:lang w:val="el-GR" w:eastAsia="en-US" w:bidi="en-US"/>
        </w:rPr>
        <w:t>(</w:t>
      </w:r>
      <w:r w:rsidRPr="003459CD">
        <w:rPr>
          <w:color w:val="000000"/>
          <w:lang w:val="en-US" w:eastAsia="en-US" w:bidi="en-US"/>
        </w:rPr>
        <w:t>hardening</w:t>
      </w:r>
      <w:r w:rsidRPr="003459CD">
        <w:rPr>
          <w:color w:val="000000"/>
          <w:lang w:val="el-GR" w:eastAsia="en-US" w:bidi="en-US"/>
        </w:rPr>
        <w:t xml:space="preserve">, </w:t>
      </w:r>
      <w:r w:rsidRPr="003459CD">
        <w:rPr>
          <w:color w:val="000000"/>
          <w:lang w:val="en-US" w:eastAsia="en-US" w:bidi="en-US"/>
        </w:rPr>
        <w:t>encryption</w:t>
      </w:r>
      <w:r w:rsidRPr="003459CD">
        <w:rPr>
          <w:color w:val="000000"/>
          <w:lang w:val="el-GR" w:eastAsia="en-US" w:bidi="en-US"/>
        </w:rPr>
        <w:t xml:space="preserve">, </w:t>
      </w:r>
      <w:r w:rsidRPr="003459CD">
        <w:rPr>
          <w:color w:val="000000"/>
          <w:lang w:val="en-US" w:eastAsia="en-US" w:bidi="en-US"/>
        </w:rPr>
        <w:t>classification</w:t>
      </w:r>
      <w:r w:rsidRPr="003459CD">
        <w:rPr>
          <w:color w:val="000000"/>
          <w:lang w:val="el-GR" w:eastAsia="en-US" w:bidi="en-US"/>
        </w:rPr>
        <w:t xml:space="preserve"> </w:t>
      </w:r>
      <w:r w:rsidRPr="003459CD">
        <w:rPr>
          <w:color w:val="000000"/>
          <w:lang w:val="el-GR" w:eastAsia="el-GR" w:bidi="el-GR"/>
        </w:rPr>
        <w:t xml:space="preserve">κ.λπ.), Βελτιστοποίησης κόστους (δυναμικό </w:t>
      </w:r>
      <w:r w:rsidRPr="003459CD">
        <w:rPr>
          <w:color w:val="000000"/>
          <w:lang w:val="en-US" w:eastAsia="en-US" w:bidi="en-US"/>
        </w:rPr>
        <w:t>scaling</w:t>
      </w:r>
      <w:r w:rsidRPr="003459CD">
        <w:rPr>
          <w:color w:val="000000"/>
          <w:lang w:val="el-GR" w:eastAsia="en-US" w:bidi="en-US"/>
        </w:rPr>
        <w:t xml:space="preserve"> </w:t>
      </w:r>
      <w:r w:rsidRPr="003459CD">
        <w:rPr>
          <w:color w:val="000000"/>
          <w:lang w:val="en-US" w:eastAsia="en-US" w:bidi="en-US"/>
        </w:rPr>
        <w:t>in</w:t>
      </w:r>
      <w:r w:rsidRPr="003459CD">
        <w:rPr>
          <w:color w:val="000000"/>
          <w:lang w:val="el-GR" w:eastAsia="en-US" w:bidi="en-US"/>
        </w:rPr>
        <w:t xml:space="preserve"> </w:t>
      </w:r>
      <w:r w:rsidRPr="003459CD">
        <w:rPr>
          <w:color w:val="000000"/>
          <w:lang w:val="el-GR" w:eastAsia="el-GR" w:bidi="el-GR"/>
        </w:rPr>
        <w:t xml:space="preserve">&amp; </w:t>
      </w:r>
      <w:r w:rsidRPr="003459CD">
        <w:rPr>
          <w:color w:val="000000"/>
          <w:lang w:val="en-US" w:eastAsia="en-US" w:bidi="en-US"/>
        </w:rPr>
        <w:t>out</w:t>
      </w:r>
      <w:r w:rsidRPr="003459CD">
        <w:rPr>
          <w:color w:val="000000"/>
          <w:lang w:val="el-GR" w:eastAsia="en-US" w:bidi="en-US"/>
        </w:rPr>
        <w:t xml:space="preserve">, </w:t>
      </w:r>
      <w:r w:rsidRPr="003459CD">
        <w:rPr>
          <w:color w:val="000000"/>
          <w:lang w:val="el-GR" w:eastAsia="el-GR" w:bidi="el-GR"/>
        </w:rPr>
        <w:t xml:space="preserve">τεχνικές εξοικονόμησης κόστους κ.λπ.), Λειτουργικής αρτιότητας </w:t>
      </w:r>
      <w:r w:rsidRPr="003459CD">
        <w:rPr>
          <w:color w:val="000000"/>
          <w:lang w:val="el-GR" w:eastAsia="en-US" w:bidi="en-US"/>
        </w:rPr>
        <w:t>(</w:t>
      </w:r>
      <w:r w:rsidRPr="003459CD">
        <w:rPr>
          <w:color w:val="000000"/>
          <w:lang w:val="en-US" w:eastAsia="en-US" w:bidi="en-US"/>
        </w:rPr>
        <w:t>monitoring</w:t>
      </w:r>
      <w:r w:rsidRPr="003459CD">
        <w:rPr>
          <w:color w:val="000000"/>
          <w:lang w:val="el-GR" w:eastAsia="en-US" w:bidi="en-US"/>
        </w:rPr>
        <w:t xml:space="preserve">, </w:t>
      </w:r>
      <w:r w:rsidRPr="003459CD">
        <w:rPr>
          <w:color w:val="000000"/>
          <w:lang w:val="en-US" w:eastAsia="en-US" w:bidi="en-US"/>
        </w:rPr>
        <w:t>CI</w:t>
      </w:r>
      <w:r w:rsidRPr="003459CD">
        <w:rPr>
          <w:color w:val="000000"/>
          <w:lang w:val="el-GR" w:eastAsia="en-US" w:bidi="en-US"/>
        </w:rPr>
        <w:t>/</w:t>
      </w:r>
      <w:r w:rsidRPr="003459CD">
        <w:rPr>
          <w:color w:val="000000"/>
          <w:lang w:val="en-US" w:eastAsia="en-US" w:bidi="en-US"/>
        </w:rPr>
        <w:t>CD</w:t>
      </w:r>
      <w:r w:rsidRPr="003459CD">
        <w:rPr>
          <w:color w:val="000000"/>
          <w:lang w:val="el-GR" w:eastAsia="en-US" w:bidi="en-US"/>
        </w:rPr>
        <w:t xml:space="preserve">, </w:t>
      </w:r>
      <w:r w:rsidRPr="003459CD">
        <w:rPr>
          <w:color w:val="000000"/>
          <w:lang w:val="en-US" w:eastAsia="en-US" w:bidi="en-US"/>
        </w:rPr>
        <w:t>load</w:t>
      </w:r>
      <w:r w:rsidRPr="003459CD">
        <w:rPr>
          <w:color w:val="000000"/>
          <w:lang w:val="el-GR" w:eastAsia="en-US" w:bidi="en-US"/>
        </w:rPr>
        <w:t xml:space="preserve"> </w:t>
      </w:r>
      <w:r w:rsidRPr="003459CD">
        <w:rPr>
          <w:color w:val="000000"/>
          <w:lang w:val="en-US" w:eastAsia="en-US" w:bidi="en-US"/>
        </w:rPr>
        <w:t>testing</w:t>
      </w:r>
      <w:r w:rsidRPr="003459CD">
        <w:rPr>
          <w:color w:val="000000"/>
          <w:lang w:val="el-GR" w:eastAsia="en-US" w:bidi="en-US"/>
        </w:rPr>
        <w:t xml:space="preserve"> </w:t>
      </w:r>
      <w:r w:rsidRPr="003459CD">
        <w:rPr>
          <w:color w:val="000000"/>
          <w:lang w:val="el-GR" w:eastAsia="el-GR" w:bidi="el-GR"/>
        </w:rPr>
        <w:t xml:space="preserve">κ.λπ.) και Αποτελεσματικής απόδοσης </w:t>
      </w:r>
      <w:r w:rsidRPr="003459CD">
        <w:rPr>
          <w:color w:val="000000"/>
          <w:lang w:val="el-GR" w:eastAsia="en-US" w:bidi="en-US"/>
        </w:rPr>
        <w:t>(</w:t>
      </w:r>
      <w:r w:rsidRPr="003459CD">
        <w:rPr>
          <w:color w:val="000000"/>
          <w:lang w:val="en-US" w:eastAsia="en-US" w:bidi="en-US"/>
        </w:rPr>
        <w:t>elasticity</w:t>
      </w:r>
      <w:r w:rsidRPr="003459CD">
        <w:rPr>
          <w:color w:val="000000"/>
          <w:lang w:val="el-GR" w:eastAsia="en-US" w:bidi="en-US"/>
        </w:rPr>
        <w:t xml:space="preserve">, </w:t>
      </w:r>
      <w:r w:rsidRPr="003459CD">
        <w:rPr>
          <w:color w:val="000000"/>
          <w:lang w:val="en-US" w:eastAsia="en-US" w:bidi="en-US"/>
        </w:rPr>
        <w:t>scalability</w:t>
      </w:r>
      <w:r w:rsidRPr="003459CD">
        <w:rPr>
          <w:color w:val="000000"/>
          <w:lang w:val="el-GR" w:eastAsia="en-US" w:bidi="en-US"/>
        </w:rPr>
        <w:t xml:space="preserve">, </w:t>
      </w:r>
      <w:r w:rsidRPr="003459CD">
        <w:rPr>
          <w:color w:val="000000"/>
          <w:lang w:val="el-GR" w:eastAsia="el-GR" w:bidi="el-GR"/>
        </w:rPr>
        <w:t>αποδοτικότητα εφαρμογής κ.λπ.)</w:t>
      </w:r>
    </w:p>
    <w:p w14:paraId="7890FB84" w14:textId="77777777" w:rsidR="003459CD" w:rsidRPr="003459CD" w:rsidRDefault="003459CD" w:rsidP="00F66DE9">
      <w:pPr>
        <w:widowControl w:val="0"/>
        <w:numPr>
          <w:ilvl w:val="0"/>
          <w:numId w:val="334"/>
        </w:numPr>
        <w:tabs>
          <w:tab w:val="left" w:pos="749"/>
        </w:tabs>
        <w:suppressAutoHyphens w:val="0"/>
        <w:spacing w:after="0" w:line="360" w:lineRule="auto"/>
        <w:ind w:left="720" w:hanging="360"/>
        <w:rPr>
          <w:lang w:val="el-GR"/>
        </w:rPr>
      </w:pPr>
      <w:r w:rsidRPr="003459CD">
        <w:rPr>
          <w:color w:val="000000"/>
          <w:lang w:val="el-GR" w:eastAsia="el-GR" w:bidi="el-GR"/>
        </w:rPr>
        <w:t xml:space="preserve">να έχει ρυθμισμένα τα θέματα αδειοδότησης των εφαρμογών και των δομικών της στοιχείων ((π.χ. λειτουργικά συστήματα και </w:t>
      </w:r>
      <w:r w:rsidRPr="003459CD">
        <w:rPr>
          <w:color w:val="000000"/>
          <w:lang w:val="en-US" w:eastAsia="en-US" w:bidi="en-US"/>
        </w:rPr>
        <w:t>antivirus</w:t>
      </w:r>
      <w:r w:rsidRPr="003459CD">
        <w:rPr>
          <w:color w:val="000000"/>
          <w:lang w:val="el-GR" w:eastAsia="en-US" w:bidi="en-US"/>
        </w:rPr>
        <w:t xml:space="preserve"> </w:t>
      </w:r>
      <w:r w:rsidRPr="003459CD">
        <w:rPr>
          <w:color w:val="000000"/>
          <w:lang w:val="el-GR" w:eastAsia="el-GR" w:bidi="el-GR"/>
        </w:rPr>
        <w:t xml:space="preserve">για όλα τα </w:t>
      </w:r>
      <w:r w:rsidRPr="003459CD">
        <w:rPr>
          <w:color w:val="000000"/>
          <w:lang w:val="en-US" w:eastAsia="en-US" w:bidi="en-US"/>
        </w:rPr>
        <w:t>VMs</w:t>
      </w:r>
      <w:r w:rsidRPr="003459CD">
        <w:rPr>
          <w:color w:val="000000"/>
          <w:lang w:val="el-GR" w:eastAsia="en-US" w:bidi="en-US"/>
        </w:rPr>
        <w:t xml:space="preserve">, </w:t>
      </w:r>
      <w:r w:rsidRPr="003459CD">
        <w:rPr>
          <w:color w:val="000000"/>
          <w:lang w:val="el-GR" w:eastAsia="el-GR" w:bidi="el-GR"/>
        </w:rPr>
        <w:t xml:space="preserve">άδειες για </w:t>
      </w:r>
      <w:r w:rsidRPr="003459CD">
        <w:rPr>
          <w:color w:val="000000"/>
          <w:lang w:val="en-US" w:eastAsia="en-US" w:bidi="en-US"/>
        </w:rPr>
        <w:t>database</w:t>
      </w:r>
      <w:r w:rsidRPr="003459CD">
        <w:rPr>
          <w:color w:val="000000"/>
          <w:lang w:val="el-GR" w:eastAsia="en-US" w:bidi="en-US"/>
        </w:rPr>
        <w:t xml:space="preserve"> </w:t>
      </w:r>
      <w:r w:rsidRPr="003459CD">
        <w:rPr>
          <w:color w:val="000000"/>
          <w:lang w:val="en-US" w:eastAsia="en-US" w:bidi="en-US"/>
        </w:rPr>
        <w:t>cluster</w:t>
      </w:r>
      <w:r w:rsidRPr="003459CD">
        <w:rPr>
          <w:color w:val="000000"/>
          <w:lang w:val="el-GR" w:eastAsia="en-US" w:bidi="en-US"/>
        </w:rPr>
        <w:t xml:space="preserve">, </w:t>
      </w:r>
      <w:r w:rsidRPr="003459CD">
        <w:rPr>
          <w:color w:val="000000"/>
          <w:lang w:val="el-GR" w:eastAsia="el-GR" w:bidi="el-GR"/>
        </w:rPr>
        <w:t xml:space="preserve">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w:t>
      </w:r>
      <w:r w:rsidRPr="003459CD">
        <w:rPr>
          <w:color w:val="000000"/>
          <w:lang w:val="el-GR" w:eastAsia="el-GR" w:bidi="el-GR"/>
        </w:rPr>
        <w:lastRenderedPageBreak/>
        <w:t xml:space="preserve">Υπολογιστικού Νέφους </w:t>
      </w:r>
      <w:r w:rsidRPr="003459CD">
        <w:rPr>
          <w:color w:val="000000"/>
          <w:lang w:val="en-US" w:eastAsia="en-US" w:bidi="en-US"/>
        </w:rPr>
        <w:t>G</w:t>
      </w:r>
      <w:r w:rsidRPr="003459CD">
        <w:rPr>
          <w:color w:val="000000"/>
          <w:lang w:val="el-GR" w:eastAsia="en-US" w:bidi="en-US"/>
        </w:rPr>
        <w:t>-</w:t>
      </w:r>
      <w:r w:rsidRPr="003459CD">
        <w:rPr>
          <w:color w:val="000000"/>
          <w:lang w:val="en-US" w:eastAsia="en-US" w:bidi="en-US"/>
        </w:rPr>
        <w:t>Cloud</w:t>
      </w:r>
      <w:r w:rsidRPr="003459CD">
        <w:rPr>
          <w:color w:val="000000"/>
          <w:lang w:val="el-GR" w:eastAsia="en-US" w:bidi="en-US"/>
        </w:rPr>
        <w:t>.</w:t>
      </w:r>
    </w:p>
    <w:p w14:paraId="6D0DF727" w14:textId="77777777" w:rsidR="003459CD" w:rsidRPr="003459CD" w:rsidRDefault="003459CD" w:rsidP="003459CD">
      <w:pPr>
        <w:rPr>
          <w:color w:val="000000"/>
          <w:lang w:val="el-GR" w:eastAsia="el-GR" w:bidi="el-GR"/>
        </w:rPr>
      </w:pPr>
    </w:p>
    <w:p w14:paraId="4BCF8B47" w14:textId="77777777" w:rsidR="003459CD" w:rsidRPr="003459CD" w:rsidRDefault="003459CD" w:rsidP="00F66DE9">
      <w:pPr>
        <w:spacing w:line="360" w:lineRule="auto"/>
        <w:rPr>
          <w:rFonts w:eastAsia="SimSun"/>
          <w:lang w:val="el-GR"/>
        </w:rPr>
      </w:pPr>
      <w:r w:rsidRPr="003459CD">
        <w:rPr>
          <w:color w:val="000000"/>
          <w:lang w:val="el-GR" w:eastAsia="el-GR" w:bidi="el-GR"/>
        </w:rPr>
        <w:t xml:space="preserve">Σε περίπτωση που απαιτούνται πιστοποιητικά </w:t>
      </w:r>
      <w:r w:rsidRPr="003459CD">
        <w:rPr>
          <w:color w:val="000000"/>
          <w:lang w:eastAsia="en-US" w:bidi="en-US"/>
        </w:rPr>
        <w:t>SSL</w:t>
      </w:r>
      <w:r w:rsidRPr="003459CD">
        <w:rPr>
          <w:color w:val="000000"/>
          <w:lang w:val="el-GR" w:eastAsia="en-US" w:bidi="en-US"/>
        </w:rPr>
        <w:t xml:space="preserve"> </w:t>
      </w:r>
      <w:r w:rsidRPr="003459CD">
        <w:rPr>
          <w:color w:val="000000"/>
          <w:lang w:val="el-GR" w:eastAsia="el-GR" w:bidi="el-GR"/>
        </w:rPr>
        <w:t>για την λειτουργία του Συστήματος ή την επικοινωνία με τρίτα, θα πρέπει να προσφερθούν από τον υποψήφιο Ανάδοχο.</w:t>
      </w:r>
    </w:p>
    <w:p w14:paraId="741F0339" w14:textId="77777777" w:rsidR="003459CD" w:rsidRPr="003459CD" w:rsidRDefault="003459CD" w:rsidP="00F66DE9">
      <w:pPr>
        <w:spacing w:line="360" w:lineRule="auto"/>
        <w:rPr>
          <w:color w:val="000000"/>
          <w:lang w:val="el-GR" w:eastAsia="el-GR" w:bidi="el-GR"/>
        </w:rPr>
      </w:pPr>
      <w:r w:rsidRPr="003459CD">
        <w:rPr>
          <w:color w:val="000000"/>
          <w:lang w:val="el-GR" w:eastAsia="el-GR" w:bidi="el-GR"/>
        </w:rPr>
        <w:t>Στο πλαίσιο του έργου ο υποψήφιος ανάδοχος για την παροχή των ζητούμενων υπηρεσιών που περιγράφονται στο κεφάλαιο 3, θα κάνει χρήση των λογισμικών και υποδομών που παρέχονται στο περιβάλλον του public cloud.</w:t>
      </w:r>
    </w:p>
    <w:p w14:paraId="4A2F4E45" w14:textId="77777777" w:rsidR="00BD0298" w:rsidRPr="00EA6B87" w:rsidRDefault="00BD0298" w:rsidP="00F73DE9">
      <w:pPr>
        <w:spacing w:line="360" w:lineRule="auto"/>
        <w:rPr>
          <w:rFonts w:eastAsia="SimSun"/>
          <w:lang w:val="el-GR"/>
        </w:rPr>
      </w:pPr>
    </w:p>
    <w:p w14:paraId="13DA97C4" w14:textId="77777777" w:rsidR="00556A23" w:rsidRPr="00EA6B87" w:rsidRDefault="00556A23" w:rsidP="00F73DE9">
      <w:pPr>
        <w:pStyle w:val="3"/>
        <w:numPr>
          <w:ilvl w:val="0"/>
          <w:numId w:val="65"/>
        </w:numPr>
        <w:spacing w:line="360" w:lineRule="auto"/>
        <w:rPr>
          <w:rFonts w:cs="Tahoma"/>
          <w:lang w:val="el-GR"/>
        </w:rPr>
      </w:pPr>
      <w:bookmarkStart w:id="537" w:name="_Περιγραφή_Φυσικού_Αντικειμένου"/>
      <w:bookmarkStart w:id="538" w:name="_Ref40953149"/>
      <w:bookmarkStart w:id="539" w:name="_Toc97194338"/>
      <w:bookmarkStart w:id="540" w:name="_Toc97194472"/>
      <w:bookmarkStart w:id="541" w:name="_Ref172196163"/>
      <w:bookmarkStart w:id="542" w:name="_Toc177459257"/>
      <w:bookmarkEnd w:id="537"/>
      <w:r w:rsidRPr="00EA6B87">
        <w:rPr>
          <w:rFonts w:cs="Tahoma"/>
          <w:lang w:val="el-GR"/>
        </w:rPr>
        <w:t>Π</w:t>
      </w:r>
      <w:r w:rsidR="00A22261" w:rsidRPr="00EA6B87">
        <w:rPr>
          <w:rFonts w:cs="Tahoma"/>
          <w:lang w:val="el-GR"/>
        </w:rPr>
        <w:t xml:space="preserve">εριγραφή </w:t>
      </w:r>
      <w:r w:rsidRPr="00EA6B87">
        <w:rPr>
          <w:rFonts w:cs="Tahoma"/>
          <w:lang w:val="el-GR"/>
        </w:rPr>
        <w:t>Φ</w:t>
      </w:r>
      <w:r w:rsidR="00A22261" w:rsidRPr="00EA6B87">
        <w:rPr>
          <w:rFonts w:cs="Tahoma"/>
          <w:lang w:val="el-GR"/>
        </w:rPr>
        <w:t xml:space="preserve">υσικού Αντικειμένου της </w:t>
      </w:r>
      <w:r w:rsidRPr="00EA6B87">
        <w:rPr>
          <w:rFonts w:cs="Tahoma"/>
          <w:lang w:val="el-GR"/>
        </w:rPr>
        <w:t>Σ</w:t>
      </w:r>
      <w:bookmarkEnd w:id="538"/>
      <w:r w:rsidR="00A22261" w:rsidRPr="00EA6B87">
        <w:rPr>
          <w:rFonts w:cs="Tahoma"/>
          <w:lang w:val="el-GR"/>
        </w:rPr>
        <w:t>ύμβασης</w:t>
      </w:r>
      <w:bookmarkEnd w:id="539"/>
      <w:bookmarkEnd w:id="540"/>
      <w:bookmarkEnd w:id="541"/>
      <w:bookmarkEnd w:id="542"/>
    </w:p>
    <w:p w14:paraId="6A219BC0" w14:textId="5F300B07" w:rsidR="00BD0298" w:rsidRPr="00EA6B87" w:rsidRDefault="00BD0298" w:rsidP="00F66DE9">
      <w:pPr>
        <w:pStyle w:val="4"/>
        <w:numPr>
          <w:ilvl w:val="1"/>
          <w:numId w:val="65"/>
        </w:numPr>
        <w:spacing w:line="360" w:lineRule="auto"/>
        <w:ind w:left="709" w:firstLine="0"/>
        <w:rPr>
          <w:rFonts w:cs="Tahoma"/>
          <w:szCs w:val="22"/>
          <w:lang w:val="el-GR"/>
        </w:rPr>
      </w:pPr>
      <w:bookmarkStart w:id="543" w:name="_Toc97195373"/>
      <w:bookmarkStart w:id="544" w:name="_Toc97195542"/>
      <w:bookmarkStart w:id="545" w:name="_Toc97195374"/>
      <w:bookmarkStart w:id="546" w:name="_Toc97195543"/>
      <w:bookmarkStart w:id="547" w:name="_Αντικείμενο_της_Σύμβασης"/>
      <w:bookmarkStart w:id="548" w:name="_Toc97194339"/>
      <w:bookmarkStart w:id="549" w:name="_Ref97199271"/>
      <w:bookmarkStart w:id="550" w:name="_Toc177459258"/>
      <w:bookmarkEnd w:id="543"/>
      <w:bookmarkEnd w:id="544"/>
      <w:bookmarkEnd w:id="545"/>
      <w:bookmarkEnd w:id="546"/>
      <w:bookmarkEnd w:id="547"/>
      <w:r w:rsidRPr="00EA6B87">
        <w:rPr>
          <w:rFonts w:cs="Tahoma"/>
          <w:szCs w:val="22"/>
          <w:lang w:val="el-GR"/>
        </w:rPr>
        <w:t>Α</w:t>
      </w:r>
      <w:r w:rsidR="00B256BC" w:rsidRPr="00EA6B87">
        <w:rPr>
          <w:rFonts w:cs="Tahoma"/>
          <w:szCs w:val="22"/>
          <w:lang w:val="el-GR"/>
        </w:rPr>
        <w:t xml:space="preserve">ντικείμενο της </w:t>
      </w:r>
      <w:r w:rsidRPr="00EA6B87">
        <w:rPr>
          <w:rFonts w:cs="Tahoma"/>
          <w:szCs w:val="22"/>
          <w:lang w:val="el-GR"/>
        </w:rPr>
        <w:t>Σ</w:t>
      </w:r>
      <w:r w:rsidR="00B256BC" w:rsidRPr="00EA6B87">
        <w:rPr>
          <w:rFonts w:cs="Tahoma"/>
          <w:szCs w:val="22"/>
          <w:lang w:val="el-GR"/>
        </w:rPr>
        <w:t>ύμβασης</w:t>
      </w:r>
      <w:bookmarkEnd w:id="548"/>
      <w:bookmarkEnd w:id="549"/>
      <w:bookmarkEnd w:id="550"/>
      <w:r w:rsidR="00B256BC" w:rsidRPr="00EA6B87">
        <w:rPr>
          <w:rFonts w:cs="Tahoma"/>
          <w:szCs w:val="22"/>
          <w:lang w:val="el-GR"/>
        </w:rPr>
        <w:t xml:space="preserve"> </w:t>
      </w:r>
    </w:p>
    <w:p w14:paraId="735A8F1A" w14:textId="4A58968F" w:rsidR="00DC5A57" w:rsidRPr="00EA6B87" w:rsidRDefault="00F52735" w:rsidP="00F73DE9">
      <w:pPr>
        <w:spacing w:line="360" w:lineRule="auto"/>
        <w:rPr>
          <w:rFonts w:eastAsia="SimSun"/>
          <w:lang w:val="el-GR"/>
        </w:rPr>
      </w:pPr>
      <w:r>
        <w:rPr>
          <w:rFonts w:eastAsia="SimSun"/>
          <w:lang w:val="el-GR"/>
        </w:rPr>
        <w:t>Αντικείμενο</w:t>
      </w:r>
      <w:r w:rsidR="00DC5A57" w:rsidRPr="00EA6B87">
        <w:rPr>
          <w:rFonts w:eastAsia="SimSun"/>
          <w:lang w:val="el-GR"/>
        </w:rPr>
        <w:t xml:space="preserve"> του παρόντος έργου </w:t>
      </w:r>
      <w:r>
        <w:rPr>
          <w:rFonts w:eastAsia="SimSun"/>
          <w:lang w:val="el-GR"/>
        </w:rPr>
        <w:t xml:space="preserve">είναι </w:t>
      </w:r>
      <w:r w:rsidR="00DC5A57" w:rsidRPr="00EA6B87">
        <w:rPr>
          <w:rFonts w:eastAsia="SimSun"/>
          <w:lang w:val="el-GR"/>
        </w:rPr>
        <w:t>αφενός η ανάλυση, σχεδιασμός και υλοποίηση ενός συστήματος υποστήριξης ηλεκτρονικών προμηθειών, αφετέρου η επέκταση του υφιστάμενου συστήματος της Ε.Κ.Α.Π.Υ. μέσω της ενσωμάτωσης νέων λειτουργιών για τη κάλυψη των αναγκών της νέας διαδικασίας, όπως αυτή θα προκύψει τόσο κατά τη φάση εκπόνησης της μελέτης εφαρμογής του έργου, όσο και τη συμβατική διάρκεια αυτού, εφόσον κριθεί απαραίτητο.</w:t>
      </w:r>
    </w:p>
    <w:p w14:paraId="7430DA85" w14:textId="12677ED3" w:rsidR="00DC5A57" w:rsidRPr="0071213F" w:rsidRDefault="00DC5A57" w:rsidP="00F73DE9">
      <w:pPr>
        <w:spacing w:line="360" w:lineRule="auto"/>
        <w:rPr>
          <w:lang w:val="el-GR"/>
        </w:rPr>
      </w:pPr>
      <w:r w:rsidRPr="0071213F">
        <w:rPr>
          <w:lang w:val="el-GR"/>
        </w:rPr>
        <w:t>O ανάδοχος του παρόντος έργου θα κληθεί να προμηθεύσει την Ε.Κ.Α.Π.Υ. με σύγχρονα λογισμικά συστήματα</w:t>
      </w:r>
      <w:r w:rsidR="007C0FEE">
        <w:rPr>
          <w:lang w:val="el-GR"/>
        </w:rPr>
        <w:t>,</w:t>
      </w:r>
      <w:r w:rsidRPr="0071213F">
        <w:rPr>
          <w:lang w:val="el-GR"/>
        </w:rPr>
        <w:t xml:space="preserve"> καθώς και να παρέχει μια σειρά υπηρεσιών που άπτονται της βέλτιστης </w:t>
      </w:r>
      <w:r w:rsidR="00D145FA">
        <w:rPr>
          <w:lang w:val="el-GR"/>
        </w:rPr>
        <w:t>δοκιμαστικής</w:t>
      </w:r>
      <w:r w:rsidRPr="0071213F">
        <w:rPr>
          <w:lang w:val="el-GR"/>
        </w:rPr>
        <w:t xml:space="preserve"> λειτουργίας των προσφερόμενων συστημάτων.</w:t>
      </w:r>
    </w:p>
    <w:p w14:paraId="4D8B97A7" w14:textId="4394BEBF" w:rsidR="00BD0298" w:rsidRDefault="00DC5A57" w:rsidP="00F73DE9">
      <w:pPr>
        <w:spacing w:line="360" w:lineRule="auto"/>
        <w:rPr>
          <w:rFonts w:eastAsia="SimSun"/>
          <w:lang w:val="el-GR"/>
        </w:rPr>
      </w:pPr>
      <w:r w:rsidRPr="00EA6B87">
        <w:rPr>
          <w:rFonts w:eastAsia="SimSun"/>
          <w:lang w:val="el-GR"/>
        </w:rPr>
        <w:t>Κατ’ ελάχιστο, οι νέες προσφερόμενες λειτουργίες θα πρέπει να καλύπτουν τις κάτωθι επιχειρησιακές ανάγκες για το σύνολο των δομών που εξυπηρετεί η Ε.Κ.Α.Π.Υ. και διακρίνονται σε συγκεκριμένες κατηγορίες, ανάλογα με τη φύση τους και το πεδίο εφαρμογής τους εντός του περιβάλλοντος του φορέα</w:t>
      </w:r>
      <w:r w:rsidR="00502330">
        <w:rPr>
          <w:rFonts w:eastAsia="SimSun"/>
          <w:lang w:val="el-GR"/>
        </w:rPr>
        <w:t xml:space="preserve">: </w:t>
      </w:r>
    </w:p>
    <w:p w14:paraId="1F266AF9" w14:textId="77777777" w:rsidR="00502330" w:rsidRPr="00502330" w:rsidRDefault="00502330" w:rsidP="00160200">
      <w:pPr>
        <w:pStyle w:val="aff"/>
        <w:numPr>
          <w:ilvl w:val="0"/>
          <w:numId w:val="339"/>
        </w:numPr>
        <w:spacing w:line="360" w:lineRule="auto"/>
        <w:rPr>
          <w:rFonts w:eastAsia="SimSun"/>
          <w:lang w:val="el-GR"/>
        </w:rPr>
      </w:pPr>
      <w:r w:rsidRPr="00502330">
        <w:rPr>
          <w:rFonts w:eastAsia="SimSun"/>
          <w:lang w:val="el-GR"/>
        </w:rPr>
        <w:t>Υποσύστημα Ηλεκτρονικών Προμηθειών (e-marketplace)</w:t>
      </w:r>
    </w:p>
    <w:p w14:paraId="1FE2A7CD" w14:textId="77777777" w:rsidR="00502330" w:rsidRPr="00502330" w:rsidRDefault="00502330" w:rsidP="00160200">
      <w:pPr>
        <w:pStyle w:val="aff"/>
        <w:numPr>
          <w:ilvl w:val="0"/>
          <w:numId w:val="339"/>
        </w:numPr>
        <w:spacing w:line="360" w:lineRule="auto"/>
        <w:rPr>
          <w:rFonts w:eastAsia="SimSun"/>
          <w:lang w:val="el-GR"/>
        </w:rPr>
      </w:pPr>
      <w:r w:rsidRPr="00502330">
        <w:rPr>
          <w:rFonts w:eastAsia="SimSun"/>
          <w:lang w:val="el-GR"/>
        </w:rPr>
        <w:t>Υποσύστημα Ηλεκτρονικής Διαπραγμάτευσης</w:t>
      </w:r>
    </w:p>
    <w:p w14:paraId="554C390A" w14:textId="77777777" w:rsidR="00502330" w:rsidRPr="00502330" w:rsidRDefault="00502330" w:rsidP="00160200">
      <w:pPr>
        <w:pStyle w:val="aff"/>
        <w:numPr>
          <w:ilvl w:val="0"/>
          <w:numId w:val="339"/>
        </w:numPr>
        <w:spacing w:line="360" w:lineRule="auto"/>
        <w:rPr>
          <w:rFonts w:eastAsia="SimSun"/>
          <w:lang w:val="el-GR"/>
        </w:rPr>
      </w:pPr>
      <w:r w:rsidRPr="00502330">
        <w:rPr>
          <w:rFonts w:eastAsia="SimSun"/>
          <w:lang w:val="el-GR"/>
        </w:rPr>
        <w:t>Υποσύστημα Διαδικτυακής Πύλης</w:t>
      </w:r>
    </w:p>
    <w:p w14:paraId="68351F1B" w14:textId="77777777" w:rsidR="00502330" w:rsidRPr="00502330" w:rsidRDefault="00502330" w:rsidP="00160200">
      <w:pPr>
        <w:pStyle w:val="aff"/>
        <w:numPr>
          <w:ilvl w:val="0"/>
          <w:numId w:val="339"/>
        </w:numPr>
        <w:spacing w:line="360" w:lineRule="auto"/>
        <w:rPr>
          <w:rFonts w:eastAsia="SimSun"/>
          <w:lang w:val="el-GR"/>
        </w:rPr>
      </w:pPr>
      <w:r w:rsidRPr="00502330">
        <w:rPr>
          <w:rFonts w:eastAsia="SimSun"/>
          <w:lang w:val="el-GR"/>
        </w:rPr>
        <w:t>Υποσύστημα Δημιουργίας Αναφορών</w:t>
      </w:r>
    </w:p>
    <w:p w14:paraId="58F72CEB" w14:textId="77777777" w:rsidR="00502330" w:rsidRPr="00502330" w:rsidRDefault="00502330" w:rsidP="00160200">
      <w:pPr>
        <w:pStyle w:val="aff"/>
        <w:numPr>
          <w:ilvl w:val="0"/>
          <w:numId w:val="339"/>
        </w:numPr>
        <w:spacing w:line="360" w:lineRule="auto"/>
        <w:rPr>
          <w:rFonts w:eastAsia="SimSun"/>
          <w:lang w:val="el-GR"/>
        </w:rPr>
      </w:pPr>
      <w:r w:rsidRPr="00502330">
        <w:rPr>
          <w:rFonts w:eastAsia="SimSun"/>
          <w:lang w:val="el-GR"/>
        </w:rPr>
        <w:t>Υποσύστημα Διαχείρισης Χρηστών</w:t>
      </w:r>
    </w:p>
    <w:p w14:paraId="014680EE" w14:textId="1D83129B" w:rsidR="00502330" w:rsidRPr="00502330" w:rsidRDefault="00502330" w:rsidP="00160200">
      <w:pPr>
        <w:pStyle w:val="aff"/>
        <w:numPr>
          <w:ilvl w:val="0"/>
          <w:numId w:val="339"/>
        </w:numPr>
        <w:spacing w:line="360" w:lineRule="auto"/>
        <w:rPr>
          <w:rFonts w:eastAsia="SimSun"/>
          <w:lang w:val="el-GR"/>
        </w:rPr>
      </w:pPr>
      <w:r w:rsidRPr="00502330">
        <w:rPr>
          <w:rFonts w:eastAsia="SimSun"/>
          <w:lang w:val="el-GR"/>
        </w:rPr>
        <w:t>Υποσύστημα Διαλειτουργικότητας με τρίτα συστήματα</w:t>
      </w:r>
    </w:p>
    <w:p w14:paraId="21C7C42F" w14:textId="5D6908DA" w:rsidR="004B162A" w:rsidRPr="00B95CCD" w:rsidRDefault="00A22261" w:rsidP="00F73DE9">
      <w:pPr>
        <w:pStyle w:val="3"/>
        <w:numPr>
          <w:ilvl w:val="0"/>
          <w:numId w:val="65"/>
        </w:numPr>
        <w:spacing w:line="360" w:lineRule="auto"/>
        <w:rPr>
          <w:rFonts w:cs="Tahoma"/>
          <w:lang w:val="el-GR"/>
        </w:rPr>
      </w:pPr>
      <w:bookmarkStart w:id="551" w:name="_Αρχιτεκτονική"/>
      <w:bookmarkStart w:id="552" w:name="_Toc97194342"/>
      <w:bookmarkStart w:id="553" w:name="_Toc97194473"/>
      <w:bookmarkStart w:id="554" w:name="_Ref172196206"/>
      <w:bookmarkStart w:id="555" w:name="_Ref172196986"/>
      <w:bookmarkStart w:id="556" w:name="_Toc177459259"/>
      <w:bookmarkEnd w:id="551"/>
      <w:r w:rsidRPr="00EA6B87">
        <w:rPr>
          <w:rFonts w:cs="Tahoma"/>
          <w:lang w:val="el-GR"/>
        </w:rPr>
        <w:lastRenderedPageBreak/>
        <w:t>Αρχιτεκτονική</w:t>
      </w:r>
      <w:bookmarkEnd w:id="552"/>
      <w:bookmarkEnd w:id="553"/>
      <w:bookmarkEnd w:id="554"/>
      <w:bookmarkEnd w:id="555"/>
      <w:bookmarkEnd w:id="556"/>
      <w:r w:rsidRPr="00EA6B87">
        <w:rPr>
          <w:rFonts w:cs="Tahoma"/>
          <w:lang w:val="el-GR"/>
        </w:rPr>
        <w:t xml:space="preserve"> </w:t>
      </w:r>
      <w:bookmarkStart w:id="557" w:name="_Toc97195379"/>
      <w:bookmarkStart w:id="558" w:name="_Toc97195548"/>
      <w:bookmarkEnd w:id="557"/>
      <w:bookmarkEnd w:id="558"/>
    </w:p>
    <w:p w14:paraId="07BDFD45" w14:textId="77777777" w:rsidR="00B50C47" w:rsidRPr="00EA6B87" w:rsidRDefault="004B162A" w:rsidP="00F73DE9">
      <w:pPr>
        <w:pStyle w:val="4"/>
        <w:numPr>
          <w:ilvl w:val="1"/>
          <w:numId w:val="65"/>
        </w:numPr>
        <w:spacing w:line="360" w:lineRule="auto"/>
        <w:ind w:hanging="306"/>
        <w:rPr>
          <w:rFonts w:cs="Tahoma"/>
          <w:szCs w:val="22"/>
          <w:lang w:val="el-GR"/>
        </w:rPr>
      </w:pPr>
      <w:r w:rsidRPr="00EA6B87">
        <w:rPr>
          <w:rFonts w:cs="Tahoma"/>
          <w:szCs w:val="22"/>
          <w:lang w:val="el-GR"/>
        </w:rPr>
        <w:t xml:space="preserve"> </w:t>
      </w:r>
      <w:bookmarkStart w:id="559" w:name="_Toc97194343"/>
      <w:bookmarkStart w:id="560" w:name="_Ref172638667"/>
      <w:bookmarkStart w:id="561" w:name="_Toc177459260"/>
      <w:r w:rsidRPr="00EA6B87">
        <w:rPr>
          <w:rFonts w:cs="Tahoma"/>
          <w:szCs w:val="22"/>
          <w:lang w:val="el-GR"/>
        </w:rPr>
        <w:t>Γενικές Αρχές Σχεδιασμού Συστήματος</w:t>
      </w:r>
      <w:bookmarkEnd w:id="559"/>
      <w:bookmarkEnd w:id="560"/>
      <w:bookmarkEnd w:id="561"/>
    </w:p>
    <w:p w14:paraId="484F79F7" w14:textId="77777777" w:rsidR="00B15D1E" w:rsidRPr="00EA6B87" w:rsidRDefault="00B15D1E" w:rsidP="00F73DE9">
      <w:pPr>
        <w:spacing w:line="360" w:lineRule="auto"/>
        <w:rPr>
          <w:lang w:val="el-GR" w:eastAsia="en-US"/>
        </w:rPr>
      </w:pPr>
      <w:r w:rsidRPr="00EA6B87">
        <w:rPr>
          <w:lang w:val="el-GR"/>
        </w:rPr>
        <w:t xml:space="preserve">Οι γενικές αρχές, σε λειτουργικό και τεχνολογικό επίπεδο, που θα διέπουν το σύνολο των Υποσυστημάτων που θα </w:t>
      </w:r>
      <w:r w:rsidRPr="00EA6B87">
        <w:rPr>
          <w:b/>
          <w:lang w:val="el-GR"/>
        </w:rPr>
        <w:t>αναπτυχθούν</w:t>
      </w:r>
      <w:r w:rsidRPr="00EA6B87">
        <w:rPr>
          <w:lang w:val="el-GR"/>
        </w:rPr>
        <w:t xml:space="preserve"> ή θα </w:t>
      </w:r>
      <w:r w:rsidRPr="00EA6B87">
        <w:rPr>
          <w:b/>
          <w:lang w:val="el-GR"/>
        </w:rPr>
        <w:t>προσαρμοστούν</w:t>
      </w:r>
      <w:r w:rsidRPr="00EA6B87">
        <w:rPr>
          <w:lang w:val="el-GR"/>
        </w:rPr>
        <w:t xml:space="preserve"> είναι:</w:t>
      </w:r>
    </w:p>
    <w:p w14:paraId="2C06CDA0" w14:textId="77777777" w:rsidR="00B15D1E" w:rsidRPr="00EA6B87" w:rsidRDefault="00B15D1E" w:rsidP="00F73DE9">
      <w:pPr>
        <w:numPr>
          <w:ilvl w:val="0"/>
          <w:numId w:val="260"/>
        </w:numPr>
        <w:suppressAutoHyphens w:val="0"/>
        <w:spacing w:after="0" w:line="360" w:lineRule="auto"/>
        <w:rPr>
          <w:lang w:val="el-GR"/>
        </w:rPr>
      </w:pPr>
      <w:r w:rsidRPr="00EA6B87">
        <w:rPr>
          <w:b/>
          <w:lang w:val="el-GR"/>
        </w:rPr>
        <w:t>Αρχιτεκτονική N-</w:t>
      </w:r>
      <w:r w:rsidRPr="00EA6B87">
        <w:rPr>
          <w:b/>
          <w:lang w:val="en-US"/>
        </w:rPr>
        <w:t>tier</w:t>
      </w:r>
      <w:r w:rsidRPr="00EA6B87">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1C0B4540" w14:textId="77777777" w:rsidR="00B15D1E" w:rsidRPr="00EA6B87" w:rsidRDefault="00B15D1E" w:rsidP="00F73DE9">
      <w:pPr>
        <w:numPr>
          <w:ilvl w:val="0"/>
          <w:numId w:val="261"/>
        </w:numPr>
        <w:tabs>
          <w:tab w:val="num" w:pos="993"/>
        </w:tabs>
        <w:suppressAutoHyphens w:val="0"/>
        <w:spacing w:after="0" w:line="360" w:lineRule="auto"/>
        <w:rPr>
          <w:lang w:val="el-GR"/>
        </w:rPr>
      </w:pPr>
      <w:r w:rsidRPr="00EA6B87">
        <w:rPr>
          <w:lang w:val="el-GR"/>
        </w:rPr>
        <w:t>ομαλή συνεργασία και λειτουργία μεταξύ των επιμέρους Υποσυστημάτων του πληροφοριακού συστήματος,</w:t>
      </w:r>
    </w:p>
    <w:p w14:paraId="776C5EB8" w14:textId="77777777" w:rsidR="00B15D1E" w:rsidRPr="00EA6B87" w:rsidRDefault="00B15D1E" w:rsidP="00F73DE9">
      <w:pPr>
        <w:numPr>
          <w:ilvl w:val="0"/>
          <w:numId w:val="261"/>
        </w:numPr>
        <w:tabs>
          <w:tab w:val="num" w:pos="993"/>
        </w:tabs>
        <w:suppressAutoHyphens w:val="0"/>
        <w:spacing w:after="0" w:line="360" w:lineRule="auto"/>
        <w:rPr>
          <w:lang w:val="el-GR"/>
        </w:rPr>
      </w:pPr>
      <w:r w:rsidRPr="00EA6B87">
        <w:rPr>
          <w:lang w:val="el-GR"/>
        </w:rPr>
        <w:t>δικτυακή συνεργασία μεταξύ εφαρμογών ή/και συστημάτων τα οποία βρίσκονται σε διαφορετικά υπολογιστικά συστήματα,</w:t>
      </w:r>
    </w:p>
    <w:p w14:paraId="137ABB12" w14:textId="77777777" w:rsidR="00B15D1E" w:rsidRPr="00EA6B87" w:rsidRDefault="00B15D1E" w:rsidP="00F73DE9">
      <w:pPr>
        <w:numPr>
          <w:ilvl w:val="0"/>
          <w:numId w:val="261"/>
        </w:numPr>
        <w:tabs>
          <w:tab w:val="num" w:pos="993"/>
        </w:tabs>
        <w:suppressAutoHyphens w:val="0"/>
        <w:spacing w:after="0" w:line="360" w:lineRule="auto"/>
        <w:rPr>
          <w:lang w:val="el-GR"/>
        </w:rPr>
      </w:pPr>
      <w:r w:rsidRPr="00EA6B87">
        <w:rPr>
          <w:lang w:val="el-GR"/>
        </w:rPr>
        <w:t xml:space="preserve">εύκολη επέμβαση στη λειτουργικότητα των Υποσυστημάτων (συντηρισιμότητα – </w:t>
      </w:r>
      <w:r w:rsidRPr="00EA6B87">
        <w:t>maintainability</w:t>
      </w:r>
      <w:r w:rsidRPr="00EA6B87">
        <w:rPr>
          <w:lang w:val="el-GR"/>
        </w:rPr>
        <w:t>),</w:t>
      </w:r>
    </w:p>
    <w:p w14:paraId="66676FB0" w14:textId="77777777" w:rsidR="00B15D1E" w:rsidRPr="00EA6B87" w:rsidRDefault="00B15D1E" w:rsidP="00F73DE9">
      <w:pPr>
        <w:numPr>
          <w:ilvl w:val="0"/>
          <w:numId w:val="261"/>
        </w:numPr>
        <w:tabs>
          <w:tab w:val="num" w:pos="993"/>
        </w:tabs>
        <w:suppressAutoHyphens w:val="0"/>
        <w:spacing w:after="0" w:line="360" w:lineRule="auto"/>
        <w:rPr>
          <w:lang w:val="el-GR"/>
        </w:rPr>
      </w:pPr>
      <w:r w:rsidRPr="00EA6B87">
        <w:rPr>
          <w:lang w:val="el-GR"/>
        </w:rPr>
        <w:t>ύψιστη διασφάλιση των δεδομένων των συναλλασσόμενων.</w:t>
      </w:r>
    </w:p>
    <w:p w14:paraId="29349E16" w14:textId="3B99064D" w:rsidR="00B15D1E" w:rsidRPr="00EA6B87" w:rsidRDefault="00B15D1E" w:rsidP="00F73DE9">
      <w:pPr>
        <w:numPr>
          <w:ilvl w:val="0"/>
          <w:numId w:val="260"/>
        </w:numPr>
        <w:suppressAutoHyphens w:val="0"/>
        <w:spacing w:after="0" w:line="360" w:lineRule="auto"/>
        <w:rPr>
          <w:lang w:val="el-GR"/>
        </w:rPr>
      </w:pPr>
      <w:r w:rsidRPr="00EA6B87">
        <w:rPr>
          <w:b/>
          <w:lang w:val="el-GR"/>
        </w:rPr>
        <w:t>Αρθρωτή (</w:t>
      </w:r>
      <w:r w:rsidRPr="00EA6B87">
        <w:rPr>
          <w:b/>
          <w:lang w:val="en-US"/>
        </w:rPr>
        <w:t>modular</w:t>
      </w:r>
      <w:r w:rsidRPr="00EA6B87">
        <w:rPr>
          <w:b/>
          <w:lang w:val="el-GR"/>
        </w:rPr>
        <w:t>) αρχιτεκτονική</w:t>
      </w:r>
      <w:r w:rsidRPr="00EA6B87">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EA6B87">
        <w:rPr>
          <w:lang w:val="en-US"/>
        </w:rPr>
        <w:t>scale</w:t>
      </w:r>
      <w:r w:rsidRPr="00EA6B87">
        <w:rPr>
          <w:lang w:val="el-GR"/>
        </w:rPr>
        <w:t xml:space="preserve"> </w:t>
      </w:r>
      <w:r w:rsidRPr="00EA6B87">
        <w:rPr>
          <w:lang w:val="en-US"/>
        </w:rPr>
        <w:t>up</w:t>
      </w:r>
      <w:r w:rsidRPr="00EA6B87">
        <w:rPr>
          <w:lang w:val="el-GR"/>
        </w:rPr>
        <w:t xml:space="preserve"> – </w:t>
      </w:r>
      <w:r w:rsidRPr="00EA6B87">
        <w:rPr>
          <w:lang w:val="en-US"/>
        </w:rPr>
        <w:t>scale</w:t>
      </w:r>
      <w:r w:rsidRPr="00EA6B87">
        <w:rPr>
          <w:lang w:val="el-GR"/>
        </w:rPr>
        <w:t xml:space="preserve"> </w:t>
      </w:r>
      <w:r w:rsidRPr="00EA6B87">
        <w:rPr>
          <w:lang w:val="en-US"/>
        </w:rPr>
        <w:t>out</w:t>
      </w:r>
      <w:r w:rsidRPr="00EA6B87">
        <w:rPr>
          <w:lang w:val="el-GR"/>
        </w:rPr>
        <w:t>) για την άμεση αντιμετώπιση αυξανόμενων αναγκών. Όπου είναι εφικτό, είναι ισχυρά επιθυμητό η αρχιτεκτονική να βασίζεται σε</w:t>
      </w:r>
      <w:r w:rsidR="00E91C99">
        <w:rPr>
          <w:lang w:val="el-GR"/>
        </w:rPr>
        <w:t xml:space="preserve"> </w:t>
      </w:r>
      <w:r w:rsidR="00E91C99">
        <w:rPr>
          <w:lang w:val="en-US"/>
        </w:rPr>
        <w:t>loosely</w:t>
      </w:r>
      <w:r w:rsidRPr="00EA6B87">
        <w:rPr>
          <w:lang w:val="el-GR"/>
        </w:rPr>
        <w:t xml:space="preserve"> </w:t>
      </w:r>
      <w:r w:rsidRPr="00EA6B87">
        <w:rPr>
          <w:lang w:val="en-US"/>
        </w:rPr>
        <w:t>coupled</w:t>
      </w:r>
      <w:r w:rsidRPr="00EA6B87">
        <w:rPr>
          <w:lang w:val="el-GR"/>
        </w:rPr>
        <w:t xml:space="preserve"> Containers για βέλτιστη αξιοποίηση του περιβάλλοντος εικονικοποίησης που θα φιλοξενήσει το πληροφοριακό σύστημα.</w:t>
      </w:r>
    </w:p>
    <w:p w14:paraId="62A18217" w14:textId="77777777" w:rsidR="00B15D1E" w:rsidRPr="00EA6B87" w:rsidRDefault="00B15D1E" w:rsidP="00F73DE9">
      <w:pPr>
        <w:numPr>
          <w:ilvl w:val="0"/>
          <w:numId w:val="260"/>
        </w:numPr>
        <w:suppressAutoHyphens w:val="0"/>
        <w:spacing w:after="0" w:line="360" w:lineRule="auto"/>
        <w:rPr>
          <w:lang w:val="el-GR"/>
        </w:rPr>
      </w:pPr>
      <w:r w:rsidRPr="00EA6B87">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EA6B87">
        <w:rPr>
          <w:b/>
        </w:rPr>
        <w:t>web</w:t>
      </w:r>
      <w:r w:rsidRPr="00EA6B87">
        <w:rPr>
          <w:b/>
          <w:lang w:val="el-GR"/>
        </w:rPr>
        <w:t>-</w:t>
      </w:r>
      <w:r w:rsidRPr="00EA6B87">
        <w:rPr>
          <w:b/>
        </w:rPr>
        <w:t>based</w:t>
      </w:r>
      <w:r w:rsidRPr="00EA6B87">
        <w:rPr>
          <w:b/>
          <w:lang w:val="el-GR"/>
        </w:rPr>
        <w:t xml:space="preserve"> περιβάλλον</w:t>
      </w:r>
      <w:r w:rsidRPr="00EA6B87">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69088CDC" w14:textId="77777777" w:rsidR="00B15D1E" w:rsidRPr="00EA6B87" w:rsidRDefault="00B15D1E" w:rsidP="00F73DE9">
      <w:pPr>
        <w:numPr>
          <w:ilvl w:val="0"/>
          <w:numId w:val="261"/>
        </w:numPr>
        <w:tabs>
          <w:tab w:val="num" w:pos="993"/>
        </w:tabs>
        <w:suppressAutoHyphens w:val="0"/>
        <w:spacing w:after="0" w:line="360" w:lineRule="auto"/>
        <w:rPr>
          <w:lang w:val="el-GR"/>
        </w:rPr>
      </w:pPr>
      <w:r w:rsidRPr="00EA6B87">
        <w:rPr>
          <w:lang w:val="el-GR"/>
        </w:rPr>
        <w:t>επίτευξη της μεγαλύτερης δυνατής ομοιομορφίας στις διεπαφές μεταξύ των διαφόρων υποσυστημάτων και στον τρόπο εργασίας τους,</w:t>
      </w:r>
    </w:p>
    <w:p w14:paraId="0810D254" w14:textId="77777777" w:rsidR="00B15D1E" w:rsidRPr="00EA6B87" w:rsidRDefault="00B15D1E" w:rsidP="00F73DE9">
      <w:pPr>
        <w:numPr>
          <w:ilvl w:val="0"/>
          <w:numId w:val="261"/>
        </w:numPr>
        <w:tabs>
          <w:tab w:val="num" w:pos="993"/>
        </w:tabs>
        <w:suppressAutoHyphens w:val="0"/>
        <w:spacing w:after="0" w:line="360" w:lineRule="auto"/>
        <w:rPr>
          <w:lang w:val="el-GR"/>
        </w:rPr>
      </w:pPr>
      <w:r w:rsidRPr="00EA6B87">
        <w:rPr>
          <w:lang w:val="el-GR"/>
        </w:rPr>
        <w:t>επιλογή κοινών και φιλικών τρόπων παρουσίασης, όσον αφορά στις διεπαφές των χρηστών με τις εφαρμογές.</w:t>
      </w:r>
    </w:p>
    <w:p w14:paraId="0861A468" w14:textId="5595A13E" w:rsidR="00B15D1E" w:rsidRPr="00EA6B87" w:rsidRDefault="00B15D1E" w:rsidP="00F73DE9">
      <w:pPr>
        <w:numPr>
          <w:ilvl w:val="0"/>
          <w:numId w:val="260"/>
        </w:numPr>
        <w:suppressAutoHyphens w:val="0"/>
        <w:spacing w:after="0" w:line="360" w:lineRule="auto"/>
        <w:rPr>
          <w:lang w:val="el-GR"/>
        </w:rPr>
      </w:pPr>
      <w:r w:rsidRPr="00EA6B87">
        <w:rPr>
          <w:lang w:val="el-GR"/>
        </w:rPr>
        <w:t xml:space="preserve">Εξασφάλιση </w:t>
      </w:r>
      <w:r w:rsidRPr="00EA6B87">
        <w:rPr>
          <w:b/>
          <w:lang w:val="el-GR"/>
        </w:rPr>
        <w:t>πλήρους</w:t>
      </w:r>
      <w:r w:rsidRPr="00EA6B87">
        <w:rPr>
          <w:lang w:val="el-GR"/>
        </w:rPr>
        <w:t xml:space="preserve"> </w:t>
      </w:r>
      <w:r w:rsidRPr="00EA6B87">
        <w:rPr>
          <w:b/>
          <w:lang w:val="el-GR"/>
        </w:rPr>
        <w:t>λειτουργικότητας</w:t>
      </w:r>
      <w:r w:rsidRPr="00EA6B87">
        <w:rPr>
          <w:lang w:val="el-GR"/>
        </w:rPr>
        <w:t xml:space="preserve"> μέσω Διαδικτύου (</w:t>
      </w:r>
      <w:r w:rsidRPr="00EA6B87">
        <w:t>Internet</w:t>
      </w:r>
      <w:r w:rsidRPr="00EA6B87">
        <w:rPr>
          <w:lang w:val="el-GR"/>
        </w:rPr>
        <w:t>) κάνοντας χρήση των καθιερωμένων εφαρμογών πλοήγησης (</w:t>
      </w:r>
      <w:r w:rsidRPr="00EA6B87">
        <w:rPr>
          <w:lang w:val="en-US"/>
        </w:rPr>
        <w:t>Web</w:t>
      </w:r>
      <w:r w:rsidRPr="00EA6B87">
        <w:rPr>
          <w:lang w:val="el-GR"/>
        </w:rPr>
        <w:t xml:space="preserve"> </w:t>
      </w:r>
      <w:r w:rsidRPr="00EA6B87">
        <w:rPr>
          <w:lang w:val="en-US"/>
        </w:rPr>
        <w:t>Browsers</w:t>
      </w:r>
      <w:r w:rsidRPr="00EA6B87">
        <w:rPr>
          <w:lang w:val="el-GR"/>
        </w:rPr>
        <w:t>) χωρίς να απαιτείται επιπλέον εγκατάσταση λογισμικού ή τρίτων συσκευών από τους τελικούς χρήστες.</w:t>
      </w:r>
    </w:p>
    <w:p w14:paraId="24ECCCA0" w14:textId="77777777" w:rsidR="00B15D1E" w:rsidRPr="00EA6B87" w:rsidRDefault="00B15D1E" w:rsidP="00F73DE9">
      <w:pPr>
        <w:numPr>
          <w:ilvl w:val="0"/>
          <w:numId w:val="260"/>
        </w:numPr>
        <w:suppressAutoHyphens w:val="0"/>
        <w:spacing w:after="0" w:line="360" w:lineRule="auto"/>
        <w:rPr>
          <w:lang w:val="el-GR"/>
        </w:rPr>
      </w:pPr>
      <w:r w:rsidRPr="00EA6B87">
        <w:rPr>
          <w:lang w:val="el-GR"/>
        </w:rPr>
        <w:lastRenderedPageBreak/>
        <w:t xml:space="preserve">Χρήση </w:t>
      </w:r>
      <w:r w:rsidRPr="00EA6B87">
        <w:rPr>
          <w:b/>
          <w:lang w:val="el-GR"/>
        </w:rPr>
        <w:t>συστημάτων</w:t>
      </w:r>
      <w:r w:rsidRPr="00EA6B87">
        <w:rPr>
          <w:lang w:val="el-GR"/>
        </w:rPr>
        <w:t xml:space="preserve"> </w:t>
      </w:r>
      <w:r w:rsidRPr="00EA6B87">
        <w:rPr>
          <w:b/>
          <w:lang w:val="el-GR"/>
        </w:rPr>
        <w:t>διαχείρισης</w:t>
      </w:r>
      <w:r w:rsidRPr="00EA6B87">
        <w:rPr>
          <w:lang w:val="el-GR"/>
        </w:rPr>
        <w:t xml:space="preserve"> </w:t>
      </w:r>
      <w:r w:rsidRPr="00EA6B87">
        <w:rPr>
          <w:b/>
          <w:lang w:val="el-GR"/>
        </w:rPr>
        <w:t>σχεσιακών</w:t>
      </w:r>
      <w:r w:rsidRPr="00EA6B87">
        <w:rPr>
          <w:lang w:val="el-GR"/>
        </w:rPr>
        <w:t xml:space="preserve"> </w:t>
      </w:r>
      <w:r w:rsidRPr="00EA6B87">
        <w:rPr>
          <w:b/>
          <w:lang w:val="el-GR"/>
        </w:rPr>
        <w:t>βάσεων</w:t>
      </w:r>
      <w:r w:rsidRPr="00EA6B87">
        <w:rPr>
          <w:lang w:val="el-GR"/>
        </w:rPr>
        <w:t xml:space="preserve"> </w:t>
      </w:r>
      <w:r w:rsidRPr="00EA6B87">
        <w:rPr>
          <w:b/>
          <w:lang w:val="el-GR"/>
        </w:rPr>
        <w:t>δεδομένων</w:t>
      </w:r>
      <w:r w:rsidRPr="00EA6B87">
        <w:rPr>
          <w:lang w:val="el-GR"/>
        </w:rPr>
        <w:t xml:space="preserve"> (</w:t>
      </w:r>
      <w:r w:rsidRPr="00EA6B87">
        <w:t>RDBMS</w:t>
      </w:r>
      <w:r w:rsidRPr="00EA6B87">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2B72DB5C" w14:textId="77777777" w:rsidR="00B15D1E" w:rsidRPr="00EA6B87" w:rsidRDefault="00B15D1E" w:rsidP="00F73DE9">
      <w:pPr>
        <w:numPr>
          <w:ilvl w:val="0"/>
          <w:numId w:val="260"/>
        </w:numPr>
        <w:suppressAutoHyphens w:val="0"/>
        <w:spacing w:after="0" w:line="360" w:lineRule="auto"/>
        <w:rPr>
          <w:lang w:val="el-GR"/>
        </w:rPr>
      </w:pPr>
      <w:r w:rsidRPr="00EA6B87">
        <w:rPr>
          <w:lang w:val="el-GR"/>
        </w:rPr>
        <w:t xml:space="preserve">Τα </w:t>
      </w:r>
      <w:r w:rsidRPr="00EA6B87">
        <w:rPr>
          <w:b/>
          <w:lang w:val="el-GR"/>
        </w:rPr>
        <w:t xml:space="preserve">εργαλεία ανάπτυξης, συντήρησης και διαχείρισης των εφαρμογών </w:t>
      </w:r>
      <w:r w:rsidRPr="00EA6B87">
        <w:rPr>
          <w:lang w:val="el-GR"/>
        </w:rPr>
        <w:t>που θα χρησιμοποιηθούν</w:t>
      </w:r>
      <w:r w:rsidRPr="00EA6B87">
        <w:rPr>
          <w:b/>
          <w:lang w:val="el-GR"/>
        </w:rPr>
        <w:t xml:space="preserve"> </w:t>
      </w:r>
      <w:r w:rsidRPr="00EA6B87">
        <w:rPr>
          <w:lang w:val="el-GR"/>
        </w:rPr>
        <w:t>θα πρέπει να είναι συμβατά με το σύνολο του λογισμικού υποδομής που θα προσφερθεί από τον Ανάδοχο (</w:t>
      </w:r>
      <w:r w:rsidRPr="00EA6B87">
        <w:t>Web</w:t>
      </w:r>
      <w:r w:rsidRPr="00EA6B87">
        <w:rPr>
          <w:lang w:val="el-GR"/>
        </w:rPr>
        <w:t xml:space="preserve">, </w:t>
      </w:r>
      <w:r w:rsidRPr="00EA6B87">
        <w:t>application</w:t>
      </w:r>
      <w:r w:rsidRPr="00EA6B87">
        <w:rPr>
          <w:lang w:val="el-GR"/>
        </w:rPr>
        <w:t xml:space="preserve"> και </w:t>
      </w:r>
      <w:r w:rsidRPr="00EA6B87">
        <w:t>database</w:t>
      </w:r>
      <w:r w:rsidRPr="00EA6B87">
        <w:rPr>
          <w:lang w:val="el-GR"/>
        </w:rPr>
        <w:t xml:space="preserve"> </w:t>
      </w:r>
      <w:r w:rsidRPr="00EA6B87">
        <w:t>servers</w:t>
      </w:r>
      <w:r w:rsidRPr="00EA6B87">
        <w:rPr>
          <w:lang w:val="el-GR"/>
        </w:rPr>
        <w:t>).</w:t>
      </w:r>
    </w:p>
    <w:p w14:paraId="70562BF7" w14:textId="77777777" w:rsidR="00B15D1E" w:rsidRPr="00EA6B87" w:rsidRDefault="00B15D1E" w:rsidP="00F73DE9">
      <w:pPr>
        <w:numPr>
          <w:ilvl w:val="0"/>
          <w:numId w:val="260"/>
        </w:numPr>
        <w:suppressAutoHyphens w:val="0"/>
        <w:spacing w:after="0" w:line="360" w:lineRule="auto"/>
        <w:rPr>
          <w:lang w:val="el-GR"/>
        </w:rPr>
      </w:pPr>
      <w:r w:rsidRPr="00EA6B87">
        <w:rPr>
          <w:lang w:val="el-GR"/>
        </w:rPr>
        <w:t xml:space="preserve">Χρήση </w:t>
      </w:r>
      <w:r w:rsidRPr="00EA6B87">
        <w:rPr>
          <w:b/>
          <w:bCs/>
          <w:lang w:val="el-GR"/>
        </w:rPr>
        <w:t xml:space="preserve">γραφικού περιβάλλοντος επικοινωνίας </w:t>
      </w:r>
      <w:r w:rsidRPr="00EA6B87">
        <w:rPr>
          <w:lang w:val="el-GR"/>
        </w:rPr>
        <w:t>(</w:t>
      </w:r>
      <w:r w:rsidRPr="00EA6B87">
        <w:t>GUI</w:t>
      </w:r>
      <w:r w:rsidRPr="00EA6B87">
        <w:rPr>
          <w:lang w:val="el-GR"/>
        </w:rPr>
        <w:t xml:space="preserve">) </w:t>
      </w:r>
      <w:r w:rsidRPr="00EA6B87">
        <w:rPr>
          <w:bCs/>
          <w:lang w:val="el-GR"/>
        </w:rPr>
        <w:t>του χρήστη</w:t>
      </w:r>
      <w:r w:rsidRPr="00EA6B87">
        <w:rPr>
          <w:lang w:val="el-GR"/>
        </w:rPr>
        <w:t xml:space="preserve"> για την αποδοτική διαχείριση και χρήση των Υποσυστημάτων και την ευκολία εκμάθησής τους.</w:t>
      </w:r>
    </w:p>
    <w:p w14:paraId="34E190E0" w14:textId="77777777" w:rsidR="00B15D1E" w:rsidRPr="00EA6B87" w:rsidRDefault="00B15D1E" w:rsidP="00F73DE9">
      <w:pPr>
        <w:numPr>
          <w:ilvl w:val="0"/>
          <w:numId w:val="260"/>
        </w:numPr>
        <w:suppressAutoHyphens w:val="0"/>
        <w:spacing w:after="0" w:line="360" w:lineRule="auto"/>
        <w:rPr>
          <w:lang w:val="el-GR"/>
        </w:rPr>
      </w:pPr>
      <w:r w:rsidRPr="00EA6B87">
        <w:rPr>
          <w:lang w:val="el-GR"/>
        </w:rPr>
        <w:t xml:space="preserve">Ενσωμάτωση στα Υποσυστήματα </w:t>
      </w:r>
      <w:r w:rsidRPr="00EA6B87">
        <w:rPr>
          <w:b/>
          <w:bCs/>
          <w:lang w:val="el-GR"/>
        </w:rPr>
        <w:t>άμεσης υποστήριξης βοήθειας</w:t>
      </w:r>
      <w:r w:rsidRPr="00EA6B87">
        <w:rPr>
          <w:lang w:val="el-GR"/>
        </w:rPr>
        <w:t xml:space="preserve"> (</w:t>
      </w:r>
      <w:r w:rsidRPr="00EA6B87">
        <w:t>online</w:t>
      </w:r>
      <w:r w:rsidRPr="00EA6B87">
        <w:rPr>
          <w:lang w:val="el-GR"/>
        </w:rPr>
        <w:t xml:space="preserve"> </w:t>
      </w:r>
      <w:r w:rsidRPr="00EA6B87">
        <w:t>help</w:t>
      </w:r>
      <w:r w:rsidRPr="00EA6B87">
        <w:rPr>
          <w:lang w:val="el-GR"/>
        </w:rPr>
        <w:t>) και οδηγιών στην ελληνική γλώσσα, προς τους χρήστες ανά διαδικασία ή και οθόνη.</w:t>
      </w:r>
    </w:p>
    <w:p w14:paraId="4C7FBBD0" w14:textId="77777777" w:rsidR="00B15D1E" w:rsidRPr="00EA6B87" w:rsidRDefault="00B15D1E" w:rsidP="00F73DE9">
      <w:pPr>
        <w:numPr>
          <w:ilvl w:val="0"/>
          <w:numId w:val="260"/>
        </w:numPr>
        <w:suppressAutoHyphens w:val="0"/>
        <w:spacing w:after="0" w:line="360" w:lineRule="auto"/>
        <w:rPr>
          <w:lang w:val="el-GR"/>
        </w:rPr>
      </w:pPr>
      <w:r w:rsidRPr="00EA6B87">
        <w:rPr>
          <w:b/>
          <w:bCs/>
          <w:lang w:val="el-GR"/>
        </w:rPr>
        <w:t>Μηνύματα λαθών</w:t>
      </w:r>
      <w:r w:rsidRPr="00EA6B87">
        <w:rPr>
          <w:lang w:val="el-GR"/>
        </w:rPr>
        <w:t xml:space="preserve"> (</w:t>
      </w:r>
      <w:r w:rsidRPr="00EA6B87">
        <w:t>error</w:t>
      </w:r>
      <w:r w:rsidRPr="00EA6B87">
        <w:rPr>
          <w:lang w:val="el-GR"/>
        </w:rPr>
        <w:t xml:space="preserve"> </w:t>
      </w:r>
      <w:r w:rsidRPr="00EA6B87">
        <w:t>messages</w:t>
      </w:r>
      <w:r w:rsidRPr="00EA6B87">
        <w:rPr>
          <w:lang w:val="el-GR"/>
        </w:rPr>
        <w:t>) στην ελληνική γλώσσα και ειδοποίηση των χρηστών με όρους οικείους προς αυτούς.</w:t>
      </w:r>
    </w:p>
    <w:p w14:paraId="5B54FD9E" w14:textId="77777777" w:rsidR="00B15D1E" w:rsidRPr="00EA6B87" w:rsidRDefault="00B15D1E" w:rsidP="00F73DE9">
      <w:pPr>
        <w:numPr>
          <w:ilvl w:val="0"/>
          <w:numId w:val="260"/>
        </w:numPr>
        <w:suppressAutoHyphens w:val="0"/>
        <w:spacing w:after="0" w:line="360" w:lineRule="auto"/>
        <w:rPr>
          <w:lang w:val="el-GR"/>
        </w:rPr>
      </w:pPr>
      <w:r w:rsidRPr="00EA6B87">
        <w:rPr>
          <w:lang w:val="el-GR"/>
        </w:rPr>
        <w:t xml:space="preserve">Τήρηση από όλα τα Υποσυστήματα στοιχείων </w:t>
      </w:r>
      <w:r w:rsidRPr="00EA6B87">
        <w:t>auditing</w:t>
      </w:r>
      <w:r w:rsidRPr="00EA6B87">
        <w:rPr>
          <w:lang w:val="el-GR"/>
        </w:rPr>
        <w:t xml:space="preserve"> για </w:t>
      </w:r>
      <w:r w:rsidRPr="00EA6B87">
        <w:rPr>
          <w:b/>
          <w:lang w:val="el-GR"/>
        </w:rPr>
        <w:t>ιχνηλάτηση</w:t>
      </w:r>
      <w:r w:rsidRPr="00EA6B87">
        <w:rPr>
          <w:lang w:val="el-GR"/>
        </w:rPr>
        <w:t xml:space="preserve"> ενεργειών χρηστών.</w:t>
      </w:r>
    </w:p>
    <w:p w14:paraId="6692752E" w14:textId="77777777" w:rsidR="00B15D1E" w:rsidRPr="00EA6B87" w:rsidRDefault="00B15D1E" w:rsidP="00F73DE9">
      <w:pPr>
        <w:numPr>
          <w:ilvl w:val="0"/>
          <w:numId w:val="260"/>
        </w:numPr>
        <w:suppressAutoHyphens w:val="0"/>
        <w:spacing w:after="0" w:line="360" w:lineRule="auto"/>
        <w:rPr>
          <w:lang w:val="el-GR"/>
        </w:rPr>
      </w:pPr>
      <w:r w:rsidRPr="00EA6B87">
        <w:rPr>
          <w:lang w:val="el-GR"/>
        </w:rPr>
        <w:t>Διαβαθμισμένη πρόσβαση στα Υποσυστήματα, ανάλογα με το είδος των υπηρεσιών και την ταυτότητα των χρηστών.</w:t>
      </w:r>
    </w:p>
    <w:p w14:paraId="1BA65D4D" w14:textId="77777777" w:rsidR="00B15D1E" w:rsidRPr="00EA6B87" w:rsidRDefault="00B15D1E" w:rsidP="00F73DE9">
      <w:pPr>
        <w:numPr>
          <w:ilvl w:val="0"/>
          <w:numId w:val="260"/>
        </w:numPr>
        <w:suppressAutoHyphens w:val="0"/>
        <w:spacing w:after="0" w:line="360" w:lineRule="auto"/>
        <w:rPr>
          <w:lang w:val="el-GR"/>
        </w:rPr>
      </w:pPr>
      <w:r w:rsidRPr="00EA6B87">
        <w:rPr>
          <w:lang w:val="el-GR"/>
        </w:rPr>
        <w:t xml:space="preserve">Διασφάλιση της </w:t>
      </w:r>
      <w:r w:rsidRPr="00EA6B87">
        <w:rPr>
          <w:b/>
          <w:lang w:val="el-GR"/>
        </w:rPr>
        <w:t>π</w:t>
      </w:r>
      <w:r w:rsidRPr="00EA6B87">
        <w:rPr>
          <w:b/>
          <w:bCs/>
          <w:lang w:val="el-GR"/>
        </w:rPr>
        <w:t>ληρότητας, ακεραιότητας, εμπιστευτικότητας</w:t>
      </w:r>
      <w:r w:rsidRPr="00EA6B87">
        <w:rPr>
          <w:lang w:val="el-GR"/>
        </w:rPr>
        <w:t xml:space="preserve"> και </w:t>
      </w:r>
      <w:r w:rsidRPr="00EA6B87">
        <w:rPr>
          <w:b/>
          <w:bCs/>
          <w:lang w:val="el-GR"/>
        </w:rPr>
        <w:t>ασφάλειας</w:t>
      </w:r>
      <w:r w:rsidRPr="00EA6B87">
        <w:rPr>
          <w:lang w:val="el-GR"/>
        </w:rPr>
        <w:t xml:space="preserve"> των δεδομένων των Υποσυστημάτων κατά τη χρήση και τη δικτυακή διακίνησή τους.</w:t>
      </w:r>
    </w:p>
    <w:p w14:paraId="5856028D" w14:textId="77777777" w:rsidR="00B15D1E" w:rsidRPr="00EA6B87" w:rsidRDefault="00B15D1E" w:rsidP="00F73DE9">
      <w:pPr>
        <w:numPr>
          <w:ilvl w:val="0"/>
          <w:numId w:val="260"/>
        </w:numPr>
        <w:suppressAutoHyphens w:val="0"/>
        <w:spacing w:after="0" w:line="360" w:lineRule="auto"/>
        <w:rPr>
          <w:lang w:val="el-GR"/>
        </w:rPr>
      </w:pPr>
      <w:r w:rsidRPr="00EA6B87">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76ACC22C" w14:textId="77777777" w:rsidR="00B15D1E" w:rsidRPr="00EA6B87" w:rsidRDefault="00B15D1E" w:rsidP="00F73DE9">
      <w:pPr>
        <w:numPr>
          <w:ilvl w:val="0"/>
          <w:numId w:val="260"/>
        </w:numPr>
        <w:suppressAutoHyphens w:val="0"/>
        <w:spacing w:after="0" w:line="360" w:lineRule="auto"/>
        <w:rPr>
          <w:lang w:val="el-GR"/>
        </w:rPr>
      </w:pPr>
      <w:r w:rsidRPr="00EA6B87">
        <w:rPr>
          <w:lang w:val="el-GR"/>
        </w:rPr>
        <w:t>Πλήρης συμμόρφωση του Πληροφοριακού Συστήματος που θα αναπτυχθεί με τα αποτελέσματα του Πλαισίου Διαλειτουργικότητας, που υλοποιήθηκε για λογαριασμό του ΥΠΕΣ στο πλαίσιο του έργου «Ελληνικό Πλαίσιο Παροχής Υπηρεσιών Ηλεκτρονικής Διακυβέρνησης και Πρότυπα Διαλειτουργικότητας».</w:t>
      </w:r>
    </w:p>
    <w:p w14:paraId="5CA201DA" w14:textId="77777777" w:rsidR="00B15D1E" w:rsidRPr="00EA6B87" w:rsidRDefault="00B15D1E" w:rsidP="00F73DE9">
      <w:pPr>
        <w:numPr>
          <w:ilvl w:val="0"/>
          <w:numId w:val="260"/>
        </w:numPr>
        <w:suppressAutoHyphens w:val="0"/>
        <w:spacing w:after="0" w:line="360" w:lineRule="auto"/>
        <w:rPr>
          <w:lang w:val="el-GR"/>
        </w:rPr>
      </w:pPr>
      <w:r w:rsidRPr="00EA6B87">
        <w:rPr>
          <w:b/>
          <w:bCs/>
          <w:lang w:val="el-GR"/>
        </w:rPr>
        <w:t>Τεκμηρίωση</w:t>
      </w:r>
      <w:r w:rsidRPr="00EA6B87">
        <w:rPr>
          <w:lang w:val="el-GR"/>
        </w:rPr>
        <w:t xml:space="preserve"> του συστήματος μέσω της αναλυτικής περιγραφής της βάσης δεδομένων και των Υποσυστημάτων. Σύνταξη </w:t>
      </w:r>
      <w:r w:rsidRPr="00EA6B87">
        <w:rPr>
          <w:b/>
          <w:bCs/>
          <w:lang w:val="el-GR"/>
        </w:rPr>
        <w:t>τεχνικών εγχειριδίων</w:t>
      </w:r>
      <w:r w:rsidRPr="00EA6B87">
        <w:rPr>
          <w:lang w:val="el-GR"/>
        </w:rPr>
        <w:t xml:space="preserve"> του συστήματος και των εργαλείων διαχείρισης (</w:t>
      </w:r>
      <w:r w:rsidRPr="00EA6B87">
        <w:t>system</w:t>
      </w:r>
      <w:r w:rsidRPr="00EA6B87">
        <w:rPr>
          <w:lang w:val="el-GR"/>
        </w:rPr>
        <w:t xml:space="preserve"> </w:t>
      </w:r>
      <w:r w:rsidRPr="00EA6B87">
        <w:t>manuals</w:t>
      </w:r>
      <w:r w:rsidRPr="00EA6B87">
        <w:rPr>
          <w:lang w:val="el-GR"/>
        </w:rPr>
        <w:t xml:space="preserve">), καθώς και λεπτομερή </w:t>
      </w:r>
      <w:r w:rsidRPr="00EA6B87">
        <w:rPr>
          <w:b/>
          <w:bCs/>
          <w:lang w:val="el-GR"/>
        </w:rPr>
        <w:t>εγχειρίδια λειτουργίας</w:t>
      </w:r>
      <w:r w:rsidRPr="00EA6B87">
        <w:rPr>
          <w:lang w:val="el-GR"/>
        </w:rPr>
        <w:t xml:space="preserve"> του συστήματος (</w:t>
      </w:r>
      <w:r w:rsidRPr="00EA6B87">
        <w:t>operation</w:t>
      </w:r>
      <w:r w:rsidRPr="00EA6B87">
        <w:rPr>
          <w:lang w:val="el-GR"/>
        </w:rPr>
        <w:t xml:space="preserve"> </w:t>
      </w:r>
      <w:r w:rsidRPr="00EA6B87">
        <w:t>manuals</w:t>
      </w:r>
      <w:r w:rsidRPr="00EA6B87">
        <w:rPr>
          <w:lang w:val="el-GR"/>
        </w:rPr>
        <w:t>) και υποστήριξης των χρηστών (</w:t>
      </w:r>
      <w:r w:rsidRPr="00EA6B87">
        <w:t>user</w:t>
      </w:r>
      <w:r w:rsidRPr="00EA6B87">
        <w:rPr>
          <w:lang w:val="el-GR"/>
        </w:rPr>
        <w:t xml:space="preserve"> </w:t>
      </w:r>
      <w:r w:rsidRPr="00EA6B87">
        <w:t>manuals</w:t>
      </w:r>
      <w:r w:rsidRPr="00EA6B87">
        <w:rPr>
          <w:lang w:val="el-GR"/>
        </w:rPr>
        <w:t>).</w:t>
      </w:r>
    </w:p>
    <w:p w14:paraId="4E2DE960" w14:textId="77777777" w:rsidR="00B15D1E" w:rsidRPr="00EA6B87" w:rsidRDefault="00B15D1E" w:rsidP="00F73DE9">
      <w:pPr>
        <w:numPr>
          <w:ilvl w:val="0"/>
          <w:numId w:val="260"/>
        </w:numPr>
        <w:suppressAutoHyphens w:val="0"/>
        <w:spacing w:after="0" w:line="360" w:lineRule="auto"/>
        <w:rPr>
          <w:bCs/>
          <w:lang w:val="el-GR"/>
        </w:rPr>
      </w:pPr>
      <w:r w:rsidRPr="00EA6B87">
        <w:rPr>
          <w:bCs/>
          <w:lang w:val="el-GR"/>
        </w:rPr>
        <w:t xml:space="preserve">Αξιοποίηση των τεχνολογιών </w:t>
      </w:r>
      <w:r w:rsidRPr="00EA6B87">
        <w:rPr>
          <w:bCs/>
        </w:rPr>
        <w:t>server</w:t>
      </w:r>
      <w:r w:rsidRPr="00EA6B87">
        <w:rPr>
          <w:bCs/>
          <w:lang w:val="el-GR"/>
        </w:rPr>
        <w:t xml:space="preserve"> </w:t>
      </w:r>
      <w:r w:rsidRPr="00EA6B87">
        <w:rPr>
          <w:bCs/>
        </w:rPr>
        <w:t>consolidation</w:t>
      </w:r>
      <w:r w:rsidRPr="00EA6B87">
        <w:rPr>
          <w:bCs/>
          <w:lang w:val="el-GR"/>
        </w:rPr>
        <w:t xml:space="preserve"> και </w:t>
      </w:r>
      <w:r w:rsidRPr="00EA6B87">
        <w:rPr>
          <w:bCs/>
        </w:rPr>
        <w:t>virtualization</w:t>
      </w:r>
      <w:r w:rsidRPr="00EA6B87">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EA6B87">
        <w:rPr>
          <w:bCs/>
        </w:rPr>
        <w:t>virtual</w:t>
      </w:r>
      <w:r w:rsidRPr="00EA6B87">
        <w:rPr>
          <w:bCs/>
          <w:lang w:val="el-GR"/>
        </w:rPr>
        <w:t xml:space="preserve"> </w:t>
      </w:r>
      <w:r w:rsidRPr="00EA6B87">
        <w:rPr>
          <w:bCs/>
        </w:rPr>
        <w:t>machines</w:t>
      </w:r>
      <w:r w:rsidRPr="00EA6B87">
        <w:rPr>
          <w:bCs/>
          <w:lang w:val="el-GR"/>
        </w:rPr>
        <w:t>)</w:t>
      </w:r>
      <w:r w:rsidRPr="00EA6B87">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525EF844" w14:textId="77777777" w:rsidR="00B15D1E" w:rsidRPr="00EA6B87" w:rsidRDefault="00B15D1E" w:rsidP="00F73DE9">
      <w:pPr>
        <w:numPr>
          <w:ilvl w:val="0"/>
          <w:numId w:val="260"/>
        </w:numPr>
        <w:suppressAutoHyphens w:val="0"/>
        <w:spacing w:after="0" w:line="360" w:lineRule="auto"/>
        <w:rPr>
          <w:bCs/>
          <w:lang w:val="el-GR"/>
        </w:rPr>
      </w:pPr>
      <w:r w:rsidRPr="00EA6B87">
        <w:rPr>
          <w:lang w:val="el-GR"/>
        </w:rPr>
        <w:lastRenderedPageBreak/>
        <w:t>Δυνατότητα εξαγωγής του συνόλου ή μέρους των στοιχείων των Υποσυστημάτων από τη βάση δεδομένων σε ανοικτά πρότυπα (</w:t>
      </w:r>
      <w:r w:rsidRPr="00EA6B87">
        <w:rPr>
          <w:lang w:val="en-US"/>
        </w:rPr>
        <w:t>XML</w:t>
      </w:r>
      <w:r w:rsidRPr="00EA6B87">
        <w:rPr>
          <w:lang w:val="el-GR"/>
        </w:rPr>
        <w:t xml:space="preserve">, </w:t>
      </w:r>
      <w:r w:rsidRPr="00EA6B87">
        <w:rPr>
          <w:lang w:val="en-US"/>
        </w:rPr>
        <w:t>JSON</w:t>
      </w:r>
      <w:r w:rsidRPr="00EA6B87">
        <w:rPr>
          <w:lang w:val="el-GR"/>
        </w:rPr>
        <w:t xml:space="preserve">, </w:t>
      </w:r>
      <w:r w:rsidRPr="00EA6B87">
        <w:rPr>
          <w:lang w:val="en-US"/>
        </w:rPr>
        <w:t>CSV</w:t>
      </w:r>
      <w:r w:rsidRPr="00EA6B87">
        <w:rPr>
          <w:lang w:val="el-GR"/>
        </w:rPr>
        <w:t>) και την εισαγωγή εξωτερικών στοιχείων συγκεκριμένης δομής.</w:t>
      </w:r>
    </w:p>
    <w:p w14:paraId="2067343A" w14:textId="44BA2503" w:rsidR="00B15D1E" w:rsidRPr="00EA6B87" w:rsidRDefault="00B15D1E" w:rsidP="00F73DE9">
      <w:pPr>
        <w:numPr>
          <w:ilvl w:val="0"/>
          <w:numId w:val="260"/>
        </w:numPr>
        <w:suppressAutoHyphens w:val="0"/>
        <w:spacing w:after="0" w:line="360" w:lineRule="auto"/>
        <w:rPr>
          <w:lang w:val="el-GR"/>
        </w:rPr>
      </w:pPr>
      <w:r w:rsidRPr="00EA6B87">
        <w:rPr>
          <w:lang w:val="el-GR"/>
        </w:rPr>
        <w:t xml:space="preserve">Χρήση </w:t>
      </w:r>
      <w:r w:rsidRPr="00EA6B87">
        <w:t>resource</w:t>
      </w:r>
      <w:r w:rsidRPr="00EA6B87">
        <w:rPr>
          <w:lang w:val="el-GR"/>
        </w:rPr>
        <w:t xml:space="preserve"> </w:t>
      </w:r>
      <w:r w:rsidRPr="00EA6B87">
        <w:t>files</w:t>
      </w:r>
      <w:r w:rsidRPr="00EA6B87">
        <w:rPr>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w:t>
      </w:r>
    </w:p>
    <w:p w14:paraId="1EA9EA67" w14:textId="77777777" w:rsidR="004B162A" w:rsidRPr="00EA6B87" w:rsidRDefault="004B162A" w:rsidP="00F73DE9">
      <w:pPr>
        <w:spacing w:line="360" w:lineRule="auto"/>
        <w:rPr>
          <w:lang w:val="el-GR"/>
        </w:rPr>
      </w:pPr>
    </w:p>
    <w:p w14:paraId="77923CF1" w14:textId="77777777" w:rsidR="004B162A" w:rsidRPr="00EA6B87" w:rsidRDefault="004B162A" w:rsidP="00F73DE9">
      <w:pPr>
        <w:pStyle w:val="4"/>
        <w:numPr>
          <w:ilvl w:val="1"/>
          <w:numId w:val="65"/>
        </w:numPr>
        <w:spacing w:line="360" w:lineRule="auto"/>
        <w:ind w:hanging="306"/>
        <w:rPr>
          <w:rFonts w:cs="Tahoma"/>
          <w:szCs w:val="22"/>
          <w:lang w:val="el-GR"/>
        </w:rPr>
      </w:pPr>
      <w:bookmarkStart w:id="562" w:name="_Toc97194344"/>
      <w:bookmarkStart w:id="563" w:name="_Ref172638676"/>
      <w:bookmarkStart w:id="564" w:name="_Toc177459261"/>
      <w:r w:rsidRPr="00EA6B87">
        <w:rPr>
          <w:rFonts w:cs="Tahoma"/>
          <w:szCs w:val="22"/>
          <w:lang w:val="el-GR"/>
        </w:rPr>
        <w:t>Λογική Αρχιτεκτονική</w:t>
      </w:r>
      <w:bookmarkEnd w:id="562"/>
      <w:bookmarkEnd w:id="563"/>
      <w:bookmarkEnd w:id="564"/>
    </w:p>
    <w:p w14:paraId="6AB39966" w14:textId="72EF59D1" w:rsidR="00A7122E" w:rsidRPr="00EA6B87" w:rsidRDefault="00A7122E" w:rsidP="00F73DE9">
      <w:pPr>
        <w:spacing w:line="360" w:lineRule="auto"/>
        <w:rPr>
          <w:lang w:val="el-GR"/>
        </w:rPr>
      </w:pPr>
      <w:r w:rsidRPr="00EA6B87">
        <w:rPr>
          <w:lang w:val="el-GR"/>
        </w:rPr>
        <w:t>Οι λειτουργικές απαιτήσεις του συστήματος ηλεκτρονικών προμηθειών αναλύονται στις επόμενες παραγράφους ανά υποσύστημα με βάση την κάτωθι λογική αρχιτεκτονική.</w:t>
      </w:r>
    </w:p>
    <w:p w14:paraId="4C328ABF" w14:textId="7CA1B3CF" w:rsidR="00A7122E" w:rsidRPr="00EA6B87" w:rsidRDefault="003A29F9" w:rsidP="00F73DE9">
      <w:pPr>
        <w:spacing w:line="360" w:lineRule="auto"/>
        <w:rPr>
          <w:lang w:val="el-GR"/>
        </w:rPr>
      </w:pPr>
      <w:r w:rsidRPr="00EA6B87">
        <w:rPr>
          <w:noProof/>
          <w:lang w:val="en-US"/>
        </w:rPr>
        <w:drawing>
          <wp:anchor distT="0" distB="0" distL="114300" distR="114300" simplePos="0" relativeHeight="251664384" behindDoc="1" locked="0" layoutInCell="1" allowOverlap="1" wp14:anchorId="601FC989" wp14:editId="4ED003AB">
            <wp:simplePos x="0" y="0"/>
            <wp:positionH relativeFrom="margin">
              <wp:posOffset>-24765</wp:posOffset>
            </wp:positionH>
            <wp:positionV relativeFrom="paragraph">
              <wp:posOffset>401955</wp:posOffset>
            </wp:positionV>
            <wp:extent cx="6060440" cy="3009900"/>
            <wp:effectExtent l="0" t="0" r="0" b="0"/>
            <wp:wrapTight wrapText="bothSides">
              <wp:wrapPolygon edited="0">
                <wp:start x="0" y="0"/>
                <wp:lineTo x="0" y="21463"/>
                <wp:lineTo x="21523" y="21463"/>
                <wp:lineTo x="21523" y="0"/>
                <wp:lineTo x="0" y="0"/>
              </wp:wrapPolygon>
            </wp:wrapTight>
            <wp:docPr id="1007396417" name="Picture 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96417" name="Picture 1" descr="A diagram of a diagram&#10;&#10;Description automatically generated with medium confidenc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6060440" cy="3009900"/>
                    </a:xfrm>
                    <a:prstGeom prst="rect">
                      <a:avLst/>
                    </a:prstGeom>
                  </pic:spPr>
                </pic:pic>
              </a:graphicData>
            </a:graphic>
            <wp14:sizeRelH relativeFrom="page">
              <wp14:pctWidth>0</wp14:pctWidth>
            </wp14:sizeRelH>
            <wp14:sizeRelV relativeFrom="page">
              <wp14:pctHeight>0</wp14:pctHeight>
            </wp14:sizeRelV>
          </wp:anchor>
        </w:drawing>
      </w:r>
      <w:bookmarkStart w:id="565" w:name="_Toc97194345"/>
      <w:bookmarkStart w:id="566" w:name="_Toc97194474"/>
      <w:r w:rsidR="00A7122E" w:rsidRPr="00EA6B87">
        <w:rPr>
          <w:lang w:val="el-GR"/>
        </w:rPr>
        <w:t>Η παροχή των διαφόρων λειτουργιών του συστήματος στους χρήστες του γίνεται από μια</w:t>
      </w:r>
      <w:r w:rsidR="00A7122E" w:rsidRPr="00EA6B87">
        <w:rPr>
          <w:b/>
          <w:lang w:val="el-GR"/>
        </w:rPr>
        <w:t xml:space="preserve"> </w:t>
      </w:r>
      <w:r w:rsidR="00A7122E" w:rsidRPr="00EA6B87">
        <w:rPr>
          <w:lang w:val="el-GR"/>
        </w:rPr>
        <w:t>ενιαία διεπαφή χρήστη (</w:t>
      </w:r>
      <w:r w:rsidR="00A7122E" w:rsidRPr="00EA6B87">
        <w:rPr>
          <w:lang w:val="en-US"/>
        </w:rPr>
        <w:t>User</w:t>
      </w:r>
      <w:r w:rsidR="00A7122E" w:rsidRPr="00EA6B87">
        <w:rPr>
          <w:lang w:val="el-GR"/>
        </w:rPr>
        <w:t xml:space="preserve"> </w:t>
      </w:r>
      <w:r w:rsidR="00A7122E" w:rsidRPr="00EA6B87">
        <w:rPr>
          <w:lang w:val="en-US"/>
        </w:rPr>
        <w:t>Interface</w:t>
      </w:r>
      <w:r w:rsidR="00A7122E" w:rsidRPr="00EA6B87">
        <w:rPr>
          <w:lang w:val="el-GR"/>
        </w:rPr>
        <w:t xml:space="preserve">), μέσω του </w:t>
      </w:r>
      <w:r w:rsidR="00A7122E" w:rsidRPr="00EA6B87">
        <w:rPr>
          <w:b/>
          <w:bCs/>
          <w:lang w:val="el-GR"/>
        </w:rPr>
        <w:t xml:space="preserve">Υποσυστήματος Διαδικτυακής Πύλης, </w:t>
      </w:r>
      <w:r w:rsidR="00A7122E" w:rsidRPr="00EA6B87">
        <w:rPr>
          <w:lang w:val="el-GR"/>
        </w:rPr>
        <w:t>βασισμένη σε ρόλους, η οποία υποστηρίζεται από τα διάφορα υποσυστήματα.</w:t>
      </w:r>
    </w:p>
    <w:p w14:paraId="4A01B0BB" w14:textId="1EFC0BB9" w:rsidR="00A7122E" w:rsidRPr="00EA6B87" w:rsidRDefault="00A7122E" w:rsidP="00F73DE9">
      <w:pPr>
        <w:spacing w:line="360" w:lineRule="auto"/>
        <w:rPr>
          <w:lang w:val="el-GR"/>
        </w:rPr>
      </w:pPr>
      <w:r w:rsidRPr="00EA6B87">
        <w:rPr>
          <w:lang w:val="el-GR"/>
        </w:rPr>
        <w:t xml:space="preserve">Το </w:t>
      </w:r>
      <w:r w:rsidRPr="00EA6B87">
        <w:rPr>
          <w:b/>
          <w:bCs/>
          <w:lang w:val="el-GR"/>
        </w:rPr>
        <w:t>Υποσύστημα Ηλεκτρονικών Προμηθειών (</w:t>
      </w:r>
      <w:r w:rsidRPr="00EA6B87">
        <w:rPr>
          <w:b/>
          <w:bCs/>
          <w:lang w:val="en-US"/>
        </w:rPr>
        <w:t>e</w:t>
      </w:r>
      <w:r w:rsidR="00E91C99" w:rsidRPr="00E91C99">
        <w:rPr>
          <w:b/>
          <w:bCs/>
          <w:lang w:val="el-GR"/>
        </w:rPr>
        <w:t xml:space="preserve"> </w:t>
      </w:r>
      <w:r w:rsidR="00E91C99">
        <w:rPr>
          <w:b/>
          <w:bCs/>
          <w:lang w:val="el-GR"/>
        </w:rPr>
        <w:t>–</w:t>
      </w:r>
      <w:r w:rsidR="00E91C99" w:rsidRPr="00E91C99">
        <w:rPr>
          <w:b/>
          <w:bCs/>
          <w:lang w:val="el-GR"/>
        </w:rPr>
        <w:t xml:space="preserve"> </w:t>
      </w:r>
      <w:r w:rsidR="00E91C99">
        <w:rPr>
          <w:b/>
          <w:bCs/>
          <w:lang w:val="en-US"/>
        </w:rPr>
        <w:t>marketplace</w:t>
      </w:r>
      <w:r w:rsidRPr="00EA6B87">
        <w:rPr>
          <w:b/>
          <w:bCs/>
          <w:lang w:val="el-GR"/>
        </w:rPr>
        <w:t xml:space="preserve">), </w:t>
      </w:r>
      <w:r w:rsidRPr="00EA6B87">
        <w:rPr>
          <w:lang w:val="el-GR"/>
        </w:rPr>
        <w:t>το</w:t>
      </w:r>
      <w:r w:rsidRPr="00EA6B87">
        <w:rPr>
          <w:b/>
          <w:bCs/>
          <w:lang w:val="el-GR"/>
        </w:rPr>
        <w:t xml:space="preserve"> Υποσύστημα</w:t>
      </w:r>
      <w:r w:rsidRPr="00EA6B87">
        <w:rPr>
          <w:lang w:val="el-GR"/>
        </w:rPr>
        <w:t xml:space="preserve"> </w:t>
      </w:r>
      <w:r w:rsidRPr="00EA6B87">
        <w:rPr>
          <w:b/>
          <w:bCs/>
          <w:lang w:val="el-GR"/>
        </w:rPr>
        <w:t>Διαχείρισης Συναλλαγών</w:t>
      </w:r>
      <w:r w:rsidRPr="00EA6B87">
        <w:rPr>
          <w:lang w:val="el-GR"/>
        </w:rPr>
        <w:t xml:space="preserve"> και το </w:t>
      </w:r>
      <w:r w:rsidRPr="00EA6B87">
        <w:rPr>
          <w:b/>
          <w:bCs/>
          <w:lang w:val="el-GR"/>
        </w:rPr>
        <w:t xml:space="preserve">Υποσύστημα Ηλεκτρονικής Διαπραγμάτευσης </w:t>
      </w:r>
      <w:r w:rsidRPr="00EA6B87">
        <w:rPr>
          <w:lang w:val="el-GR"/>
        </w:rPr>
        <w:t xml:space="preserve">θα πρέπει </w:t>
      </w:r>
      <w:r w:rsidR="00294738">
        <w:rPr>
          <w:lang w:val="el-GR"/>
        </w:rPr>
        <w:t xml:space="preserve">να </w:t>
      </w:r>
      <w:r w:rsidRPr="00EA6B87">
        <w:rPr>
          <w:lang w:val="el-GR"/>
        </w:rPr>
        <w:t xml:space="preserve">επιτρέπουν στους φορείς να κάνουν και παραγγελίες προϊόντων, εφόσον πληρούνται συγκεκριμένα κριτήρια διαδικασιών και </w:t>
      </w:r>
      <w:r w:rsidR="00294738" w:rsidRPr="00EA6B87">
        <w:rPr>
          <w:lang w:val="el-GR"/>
        </w:rPr>
        <w:t>διαθέσιμ</w:t>
      </w:r>
      <w:r w:rsidR="00294738">
        <w:rPr>
          <w:lang w:val="el-GR"/>
        </w:rPr>
        <w:t>ων</w:t>
      </w:r>
      <w:r w:rsidRPr="00EA6B87">
        <w:rPr>
          <w:lang w:val="el-GR"/>
        </w:rPr>
        <w:t xml:space="preserve"> </w:t>
      </w:r>
      <w:r w:rsidR="00294738" w:rsidRPr="00EA6B87">
        <w:rPr>
          <w:lang w:val="el-GR"/>
        </w:rPr>
        <w:t>προϋπολογισμών</w:t>
      </w:r>
      <w:r w:rsidR="00294738">
        <w:rPr>
          <w:lang w:val="el-GR"/>
        </w:rPr>
        <w:t xml:space="preserve"> </w:t>
      </w:r>
      <w:r w:rsidRPr="00EA6B87">
        <w:rPr>
          <w:lang w:val="el-GR"/>
        </w:rPr>
        <w:t>καθώς και τη διαχείριση, διεξαγωγή και παρακολούθηση διαδικασιών ηλεκτρον</w:t>
      </w:r>
      <w:r w:rsidR="00294738">
        <w:rPr>
          <w:lang w:val="el-GR"/>
        </w:rPr>
        <w:t>ικ</w:t>
      </w:r>
      <w:r w:rsidRPr="00EA6B87">
        <w:rPr>
          <w:lang w:val="el-GR"/>
        </w:rPr>
        <w:t>ών διαπραγματεύσεων.</w:t>
      </w:r>
    </w:p>
    <w:p w14:paraId="3DE5CCA0" w14:textId="77777777" w:rsidR="00A7122E" w:rsidRPr="00EA6B87" w:rsidRDefault="00A7122E" w:rsidP="00F73DE9">
      <w:pPr>
        <w:spacing w:line="360" w:lineRule="auto"/>
        <w:rPr>
          <w:lang w:val="el-GR"/>
        </w:rPr>
      </w:pPr>
      <w:r w:rsidRPr="00EA6B87">
        <w:rPr>
          <w:lang w:val="el-GR"/>
        </w:rPr>
        <w:lastRenderedPageBreak/>
        <w:t xml:space="preserve">Το </w:t>
      </w:r>
      <w:r w:rsidRPr="00EA6B87">
        <w:rPr>
          <w:b/>
          <w:lang w:val="el-GR"/>
        </w:rPr>
        <w:t>Υποσύστημα Διαχείρισης χρηστών και ρόλων</w:t>
      </w:r>
      <w:r w:rsidRPr="00EA6B87">
        <w:rPr>
          <w:lang w:val="el-GR"/>
        </w:rPr>
        <w:t xml:space="preserve"> πρέπει να παρέχει τη δυνατότητα αντιστοίχισης κάθε χρήστη του συστήματος σε έναν ή περισσότερους ρόλους με συγκεκριμένα δικαιώματα έτσι ώστε να είναι δυνατή η διαβαθμισμένη πρόσβαση στις λειτουργίες του συστήματος.</w:t>
      </w:r>
    </w:p>
    <w:p w14:paraId="33E7F609" w14:textId="4F220915" w:rsidR="00A7122E" w:rsidRPr="00EA6B87" w:rsidRDefault="00A7122E" w:rsidP="00F73DE9">
      <w:pPr>
        <w:spacing w:line="360" w:lineRule="auto"/>
      </w:pPr>
      <w:r w:rsidRPr="00EA6B87">
        <w:rPr>
          <w:lang w:val="el-GR"/>
        </w:rPr>
        <w:t xml:space="preserve">Το </w:t>
      </w:r>
      <w:r w:rsidRPr="00EA6B87">
        <w:rPr>
          <w:b/>
          <w:bCs/>
          <w:lang w:val="el-GR"/>
        </w:rPr>
        <w:t>Υποσύστημα Δημιουργίας Αναφορών</w:t>
      </w:r>
      <w:r w:rsidRPr="00EA6B87">
        <w:rPr>
          <w:lang w:val="el-GR"/>
        </w:rPr>
        <w:t xml:space="preserve"> πρέπει να υποστηρίζει τη δημιουργία και εκτύπωση αναφορών για όλες τις επιμέρους ομάδες δυνητικών αποδεκτών. </w:t>
      </w:r>
      <w:r w:rsidR="00E91C99">
        <w:rPr>
          <w:lang w:val="el-GR"/>
        </w:rPr>
        <w:t>Ειδικότερα προβλέπεται</w:t>
      </w:r>
      <w:r w:rsidRPr="00EA6B87">
        <w:t xml:space="preserve">, κατ’ </w:t>
      </w:r>
      <w:r w:rsidR="00E91C99">
        <w:rPr>
          <w:lang w:val="el-GR"/>
        </w:rPr>
        <w:t>ελάχιστον η δημιουργία</w:t>
      </w:r>
      <w:r w:rsidRPr="00EA6B87">
        <w:t>:</w:t>
      </w:r>
    </w:p>
    <w:p w14:paraId="64D67DED" w14:textId="3C74A2F4" w:rsidR="00A7122E" w:rsidRPr="00E91C99" w:rsidRDefault="00E91C99" w:rsidP="00F73DE9">
      <w:pPr>
        <w:pStyle w:val="aff"/>
        <w:numPr>
          <w:ilvl w:val="0"/>
          <w:numId w:val="259"/>
        </w:numPr>
        <w:suppressAutoHyphens w:val="0"/>
        <w:spacing w:line="360" w:lineRule="auto"/>
        <w:rPr>
          <w:lang w:val="el-GR"/>
        </w:rPr>
      </w:pPr>
      <w:r>
        <w:rPr>
          <w:lang w:val="el-GR"/>
        </w:rPr>
        <w:t>Αναφορών διοικητικής πληροφόρησης</w:t>
      </w:r>
    </w:p>
    <w:p w14:paraId="13A9D1F4" w14:textId="77777777" w:rsidR="00A7122E" w:rsidRPr="00EA6B87" w:rsidRDefault="00A7122E" w:rsidP="00F73DE9">
      <w:pPr>
        <w:pStyle w:val="aff"/>
        <w:numPr>
          <w:ilvl w:val="0"/>
          <w:numId w:val="259"/>
        </w:numPr>
        <w:suppressAutoHyphens w:val="0"/>
        <w:spacing w:line="360" w:lineRule="auto"/>
        <w:rPr>
          <w:lang w:val="el-GR"/>
        </w:rPr>
      </w:pPr>
      <w:r w:rsidRPr="00EA6B87">
        <w:rPr>
          <w:lang w:val="el-GR"/>
        </w:rPr>
        <w:t>Αναφορών που απευθύνονται στα στελέχη των αρμόδιων φορέων που είναι υπεύθυνα για τη διαχείριση των στοιχείων του συστήματος</w:t>
      </w:r>
    </w:p>
    <w:p w14:paraId="74E843D8" w14:textId="77777777" w:rsidR="00A7122E" w:rsidRPr="00EA6B87" w:rsidRDefault="00A7122E" w:rsidP="00F73DE9">
      <w:pPr>
        <w:pStyle w:val="aff"/>
        <w:numPr>
          <w:ilvl w:val="0"/>
          <w:numId w:val="259"/>
        </w:numPr>
        <w:suppressAutoHyphens w:val="0"/>
        <w:spacing w:line="360" w:lineRule="auto"/>
        <w:rPr>
          <w:lang w:val="el-GR"/>
        </w:rPr>
      </w:pPr>
      <w:r w:rsidRPr="00EA6B87">
        <w:rPr>
          <w:lang w:val="el-GR"/>
        </w:rPr>
        <w:t>Αναφορών που απευθύνονται προς τους συνεργαζόμενους φορείς και τους λοιπούς ενδιαφερόμενους</w:t>
      </w:r>
    </w:p>
    <w:p w14:paraId="0D7FBD3E" w14:textId="77777777" w:rsidR="00A7122E" w:rsidRPr="00EA6B87" w:rsidRDefault="00A7122E" w:rsidP="00F73DE9">
      <w:pPr>
        <w:spacing w:line="360" w:lineRule="auto"/>
        <w:rPr>
          <w:lang w:val="el-GR"/>
        </w:rPr>
      </w:pPr>
    </w:p>
    <w:p w14:paraId="788BAC17" w14:textId="77777777" w:rsidR="00A7122E" w:rsidRPr="00EA6B87" w:rsidRDefault="00A7122E" w:rsidP="00F73DE9">
      <w:pPr>
        <w:spacing w:line="360" w:lineRule="auto"/>
        <w:rPr>
          <w:lang w:val="el-GR"/>
        </w:rPr>
      </w:pPr>
      <w:r w:rsidRPr="00EA6B87">
        <w:rPr>
          <w:lang w:val="el-GR"/>
        </w:rPr>
        <w:t xml:space="preserve">Τα κατά περίπτωση απαιτούμενα δεδομένα στα </w:t>
      </w:r>
      <w:r w:rsidRPr="00EA6B87">
        <w:rPr>
          <w:b/>
          <w:bCs/>
          <w:lang w:val="el-GR"/>
        </w:rPr>
        <w:t>Υποσυστήματα του Πληροφοριακού Συστήματος</w:t>
      </w:r>
      <w:r w:rsidRPr="00EA6B87">
        <w:rPr>
          <w:lang w:val="el-GR"/>
        </w:rPr>
        <w:t xml:space="preserve"> πρέπει να αντλούνται μέσω του </w:t>
      </w:r>
      <w:r w:rsidRPr="00EA6B87">
        <w:rPr>
          <w:b/>
          <w:bCs/>
          <w:lang w:val="el-GR"/>
        </w:rPr>
        <w:t>Υποσυστήματος διασύνδεσης με έτερα συστήματα</w:t>
      </w:r>
      <w:r w:rsidRPr="00EA6B87">
        <w:rPr>
          <w:lang w:val="el-GR"/>
        </w:rPr>
        <w:t>, το οποίο πρέπει να διασφαλίζει τη διαλειτουργικότητα του συστήματος με έτερα πληροφοριακά συστήματα και μητρώα φορέων της Δημόσιας Διοίκησης και του Ιδιωτικού Τομέα.</w:t>
      </w:r>
    </w:p>
    <w:p w14:paraId="1A7009FA" w14:textId="39BFD915" w:rsidR="00A7122E" w:rsidRPr="00EA6B87" w:rsidRDefault="00A7122E" w:rsidP="00F73DE9">
      <w:pPr>
        <w:spacing w:line="360" w:lineRule="auto"/>
        <w:rPr>
          <w:lang w:val="el-GR"/>
        </w:rPr>
      </w:pPr>
      <w:r w:rsidRPr="00EA6B87">
        <w:rPr>
          <w:lang w:val="el-GR"/>
        </w:rPr>
        <w:t xml:space="preserve">Το σύστημα θα πρέπει να διασυνδέεται με το υφιστάμενο </w:t>
      </w:r>
      <w:r w:rsidRPr="00EA6B87">
        <w:rPr>
          <w:b/>
          <w:bCs/>
          <w:lang w:val="el-GR"/>
        </w:rPr>
        <w:t>Εργαλείο Υποστήριξης Χρηστών (</w:t>
      </w:r>
      <w:r w:rsidRPr="00EA6B87">
        <w:rPr>
          <w:b/>
          <w:bCs/>
          <w:lang w:val="en-US"/>
        </w:rPr>
        <w:t>Help</w:t>
      </w:r>
      <w:r w:rsidRPr="00EA6B87">
        <w:rPr>
          <w:b/>
          <w:bCs/>
          <w:lang w:val="el-GR"/>
        </w:rPr>
        <w:t xml:space="preserve"> </w:t>
      </w:r>
      <w:r w:rsidRPr="00EA6B87">
        <w:rPr>
          <w:b/>
          <w:bCs/>
          <w:lang w:val="en-US"/>
        </w:rPr>
        <w:t>Desk</w:t>
      </w:r>
      <w:r w:rsidRPr="00EA6B87">
        <w:rPr>
          <w:b/>
          <w:bCs/>
          <w:lang w:val="el-GR"/>
        </w:rPr>
        <w:t>)</w:t>
      </w:r>
      <w:r w:rsidRPr="00EA6B87">
        <w:rPr>
          <w:lang w:val="el-GR"/>
        </w:rPr>
        <w:t xml:space="preserve"> της Ε.Κ.Α.Π.Υ. και πρέπει να αποτελεί κανάλι επικοινωνίας για τα αιτήματα υποστήριξης των χρηστών για όλα τα θέματα που αφορούν στη λειτουργικότητα των υποσυστημάτων του πληροφοριακού συστήματος. Η υποστήριξη αυτή πρέπει να καλύπτει όλη τη διάρκεια της πιλοτικής και </w:t>
      </w:r>
      <w:r w:rsidR="00D145FA">
        <w:rPr>
          <w:lang w:val="el-GR"/>
        </w:rPr>
        <w:t>δοκιμαστικής</w:t>
      </w:r>
      <w:r w:rsidRPr="00EA6B87">
        <w:rPr>
          <w:lang w:val="el-GR"/>
        </w:rPr>
        <w:t xml:space="preserve"> λειτουργίας, καθώς και τη διάρκεια της περιόδου εγγύησης.</w:t>
      </w:r>
    </w:p>
    <w:p w14:paraId="62F65CA7" w14:textId="1DC05D14" w:rsidR="00A22261" w:rsidRPr="00EA6B87" w:rsidRDefault="00A22261" w:rsidP="00F73DE9">
      <w:pPr>
        <w:pStyle w:val="3"/>
        <w:numPr>
          <w:ilvl w:val="0"/>
          <w:numId w:val="65"/>
        </w:numPr>
        <w:spacing w:line="360" w:lineRule="auto"/>
        <w:rPr>
          <w:rFonts w:cs="Tahoma"/>
          <w:lang w:val="el-GR"/>
        </w:rPr>
      </w:pPr>
      <w:bookmarkStart w:id="567" w:name="_Λειτουργικές_&amp;_Τεχνικές"/>
      <w:bookmarkStart w:id="568" w:name="_Ref172196291"/>
      <w:bookmarkStart w:id="569" w:name="_Toc177459262"/>
      <w:bookmarkEnd w:id="567"/>
      <w:r w:rsidRPr="00EA6B87">
        <w:rPr>
          <w:rFonts w:cs="Tahoma"/>
          <w:lang w:val="el-GR"/>
        </w:rPr>
        <w:t xml:space="preserve">Λειτουργικές </w:t>
      </w:r>
      <w:r w:rsidR="00F46D06" w:rsidRPr="00EA6B87">
        <w:rPr>
          <w:rFonts w:cs="Tahoma"/>
          <w:lang w:val="el-GR"/>
        </w:rPr>
        <w:t xml:space="preserve">&amp; Τεχνικές </w:t>
      </w:r>
      <w:r w:rsidRPr="00EA6B87">
        <w:rPr>
          <w:rFonts w:cs="Tahoma"/>
          <w:lang w:val="el-GR"/>
        </w:rPr>
        <w:t>Απαιτήσεις</w:t>
      </w:r>
      <w:bookmarkEnd w:id="565"/>
      <w:bookmarkEnd w:id="566"/>
      <w:bookmarkEnd w:id="568"/>
      <w:bookmarkEnd w:id="569"/>
      <w:r w:rsidR="00DF776D" w:rsidRPr="00EA6B87">
        <w:rPr>
          <w:rFonts w:cs="Tahoma"/>
          <w:lang w:val="el-GR"/>
        </w:rPr>
        <w:t xml:space="preserve"> </w:t>
      </w:r>
    </w:p>
    <w:p w14:paraId="204D4D09" w14:textId="59BF238C" w:rsidR="00EA3400" w:rsidRPr="00EA6B87" w:rsidRDefault="00F52735" w:rsidP="00F73DE9">
      <w:pPr>
        <w:pStyle w:val="3"/>
        <w:numPr>
          <w:ilvl w:val="1"/>
          <w:numId w:val="65"/>
        </w:numPr>
        <w:spacing w:line="360" w:lineRule="auto"/>
        <w:rPr>
          <w:rFonts w:cs="Tahoma"/>
          <w:lang w:val="el-GR"/>
        </w:rPr>
      </w:pPr>
      <w:bookmarkStart w:id="570" w:name="_Θεματική_Περιοχή_1:"/>
      <w:bookmarkStart w:id="571" w:name="_Toc177459263"/>
      <w:bookmarkEnd w:id="570"/>
      <w:r>
        <w:rPr>
          <w:rFonts w:cs="Tahoma"/>
          <w:lang w:val="el-GR"/>
        </w:rPr>
        <w:t xml:space="preserve">Λειτουργικές Απαιτήσεις </w:t>
      </w:r>
      <w:bookmarkStart w:id="572" w:name="_Toc97195383"/>
      <w:bookmarkStart w:id="573" w:name="_Toc97195552"/>
      <w:bookmarkEnd w:id="572"/>
      <w:bookmarkEnd w:id="573"/>
      <w:r w:rsidR="007C0FEE" w:rsidRPr="007C0FEE">
        <w:rPr>
          <w:rFonts w:cs="Tahoma"/>
          <w:lang w:val="el-GR"/>
        </w:rPr>
        <w:t>Υποσυστημάτων – Εφαρμογών</w:t>
      </w:r>
      <w:bookmarkEnd w:id="571"/>
      <w:r w:rsidR="007C0FEE" w:rsidRPr="007C0FEE">
        <w:rPr>
          <w:rFonts w:cs="Tahoma"/>
          <w:lang w:val="el-GR"/>
        </w:rPr>
        <w:t xml:space="preserve">  </w:t>
      </w:r>
    </w:p>
    <w:p w14:paraId="509107FE" w14:textId="1E203477" w:rsidR="00EA3400" w:rsidRPr="00EA6B87" w:rsidRDefault="00EA3400" w:rsidP="00F73DE9">
      <w:pPr>
        <w:pStyle w:val="4"/>
        <w:numPr>
          <w:ilvl w:val="2"/>
          <w:numId w:val="306"/>
        </w:numPr>
        <w:spacing w:line="360" w:lineRule="auto"/>
        <w:rPr>
          <w:rFonts w:cs="Tahoma"/>
          <w:szCs w:val="22"/>
          <w:lang w:val="el-GR"/>
        </w:rPr>
      </w:pPr>
      <w:bookmarkStart w:id="574" w:name="_Toc97194346"/>
      <w:bookmarkStart w:id="575" w:name="_Ref97199299"/>
      <w:bookmarkStart w:id="576" w:name="_Toc177459264"/>
      <w:r w:rsidRPr="00EA6B87">
        <w:rPr>
          <w:rFonts w:cs="Tahoma"/>
          <w:szCs w:val="22"/>
          <w:lang w:val="el-GR"/>
        </w:rPr>
        <w:t xml:space="preserve">Υποσύστημα </w:t>
      </w:r>
      <w:bookmarkEnd w:id="574"/>
      <w:bookmarkEnd w:id="575"/>
      <w:r w:rsidR="00B15D1E" w:rsidRPr="00EA6B87">
        <w:rPr>
          <w:rFonts w:cs="Tahoma"/>
          <w:szCs w:val="22"/>
          <w:lang w:val="el-GR"/>
        </w:rPr>
        <w:t>Ηλεκτρονικών Προμηθειών (</w:t>
      </w:r>
      <w:r w:rsidR="00E91C99">
        <w:rPr>
          <w:rFonts w:cs="Tahoma"/>
          <w:szCs w:val="22"/>
          <w:lang w:val="en-US"/>
        </w:rPr>
        <w:t>e</w:t>
      </w:r>
      <w:r w:rsidR="00E91C99" w:rsidRPr="00E91C99">
        <w:rPr>
          <w:rFonts w:cs="Tahoma"/>
          <w:szCs w:val="22"/>
          <w:lang w:val="el-GR"/>
        </w:rPr>
        <w:t xml:space="preserve"> – </w:t>
      </w:r>
      <w:r w:rsidR="00E91C99">
        <w:rPr>
          <w:rFonts w:cs="Tahoma"/>
          <w:szCs w:val="22"/>
          <w:lang w:val="en-US"/>
        </w:rPr>
        <w:t>marketplace</w:t>
      </w:r>
      <w:r w:rsidR="00E91C99" w:rsidRPr="00E91C99">
        <w:rPr>
          <w:rFonts w:cs="Tahoma"/>
          <w:szCs w:val="22"/>
          <w:lang w:val="el-GR"/>
        </w:rPr>
        <w:t xml:space="preserve"> </w:t>
      </w:r>
      <w:r w:rsidR="00B15D1E" w:rsidRPr="00EA6B87">
        <w:rPr>
          <w:rFonts w:cs="Tahoma"/>
          <w:szCs w:val="22"/>
          <w:lang w:val="el-GR"/>
        </w:rPr>
        <w:t>)</w:t>
      </w:r>
      <w:bookmarkEnd w:id="576"/>
    </w:p>
    <w:p w14:paraId="3BB225DD" w14:textId="65E97959" w:rsidR="00B15D1E" w:rsidRPr="00EA6B87" w:rsidRDefault="00B15D1E" w:rsidP="00F73DE9">
      <w:pPr>
        <w:spacing w:line="360" w:lineRule="auto"/>
        <w:rPr>
          <w:lang w:val="el-GR"/>
        </w:rPr>
      </w:pPr>
      <w:r w:rsidRPr="00EA6B87">
        <w:rPr>
          <w:lang w:val="el-GR"/>
        </w:rPr>
        <w:t>Η εφαρμογή ηλεκτρονικών αγορών (</w:t>
      </w:r>
      <w:r w:rsidR="00E91C99" w:rsidRPr="00E91C99">
        <w:rPr>
          <w:lang w:val="el-GR"/>
        </w:rPr>
        <w:t xml:space="preserve">e – </w:t>
      </w:r>
      <w:r w:rsidR="00E91C99">
        <w:rPr>
          <w:lang w:val="en-US"/>
        </w:rPr>
        <w:t>marketplace</w:t>
      </w:r>
      <w:r w:rsidRPr="00EA6B87">
        <w:rPr>
          <w:lang w:val="el-GR"/>
        </w:rPr>
        <w:t xml:space="preserve">) θα επιτρέπει σε ομάδες επιχειρήσεων (με βάση τις κατηγορίες των προμηθειών) να παρουσιάζουν το εταιρικό προφίλ τους και τα προϊόντα τους σε μια ειδική για το σκοπό αυτό πλατφόρμα στο διαδίκτυο, προσφέροντας στις μονάδες υγείας τη δυνατότητα να έχουν μια γενική εικόνα της αγοράς, των προϊόντων αλλά και των τιμών. Σε συνδυασμό με τους ηλεκτρονικούς καταλόγους δημιουργούν μια πλατφόρμα που επιτρέπει στους </w:t>
      </w:r>
      <w:r w:rsidRPr="00EA6B87">
        <w:rPr>
          <w:lang w:val="el-GR"/>
        </w:rPr>
        <w:lastRenderedPageBreak/>
        <w:t xml:space="preserve">φορείς να κάνουν και παραγγελίες προϊόντων, εφόσον πληρούνται συγκεκριμένα κριτήρια διαδικασιών και </w:t>
      </w:r>
      <w:r w:rsidR="00294738" w:rsidRPr="00EA6B87">
        <w:rPr>
          <w:lang w:val="el-GR"/>
        </w:rPr>
        <w:t>διαθέσιμων</w:t>
      </w:r>
      <w:r w:rsidRPr="00EA6B87">
        <w:rPr>
          <w:lang w:val="el-GR"/>
        </w:rPr>
        <w:t xml:space="preserve"> </w:t>
      </w:r>
      <w:r w:rsidR="00294738" w:rsidRPr="00EA6B87">
        <w:rPr>
          <w:lang w:val="el-GR"/>
        </w:rPr>
        <w:t>προϋπολογισμών</w:t>
      </w:r>
      <w:r w:rsidRPr="00EA6B87">
        <w:rPr>
          <w:lang w:val="el-GR"/>
        </w:rPr>
        <w:t>.</w:t>
      </w:r>
    </w:p>
    <w:p w14:paraId="3C637530" w14:textId="77777777" w:rsidR="00B15D1E" w:rsidRPr="00EA6B87" w:rsidRDefault="00B15D1E" w:rsidP="00F73DE9">
      <w:pPr>
        <w:spacing w:line="360" w:lineRule="auto"/>
        <w:rPr>
          <w:lang w:val="el-GR"/>
        </w:rPr>
      </w:pPr>
      <w:r w:rsidRPr="00EA6B87">
        <w:rPr>
          <w:lang w:val="el-GR"/>
        </w:rPr>
        <w:t xml:space="preserve">Η λειτουργικότητα της ηλεκτρονικής αγοράς θα πρέπει να περιλαμβάνει κατ’ ελάχιστο τα παρακάτω βασικά χαρακτηριστικά: </w:t>
      </w:r>
    </w:p>
    <w:p w14:paraId="4E938D7A" w14:textId="77777777" w:rsidR="00B15D1E" w:rsidRPr="00EA6B87" w:rsidRDefault="00B15D1E" w:rsidP="00F73DE9">
      <w:pPr>
        <w:pStyle w:val="aff"/>
        <w:numPr>
          <w:ilvl w:val="0"/>
          <w:numId w:val="263"/>
        </w:numPr>
        <w:shd w:val="clear" w:color="auto" w:fill="FDFDFD"/>
        <w:suppressAutoHyphens w:val="0"/>
        <w:spacing w:line="360" w:lineRule="auto"/>
        <w:contextualSpacing w:val="0"/>
        <w:jc w:val="left"/>
        <w:rPr>
          <w:lang w:val="el-GR" w:eastAsia="el-GR"/>
        </w:rPr>
      </w:pPr>
      <w:r w:rsidRPr="00EA6B87">
        <w:rPr>
          <w:b/>
          <w:bCs/>
          <w:lang w:val="el-GR" w:eastAsia="el-GR"/>
        </w:rPr>
        <w:t>Κατάλογοι προϊόντων</w:t>
      </w:r>
      <w:r w:rsidRPr="00EA6B87">
        <w:rPr>
          <w:lang w:val="el-GR" w:eastAsia="el-GR"/>
        </w:rPr>
        <w:t xml:space="preserve">: Οι πωλητές θα πρέπει να μπορούν να δημιουργήσουν προφίλ και να καταχωρίσουν τα προϊόντα ή τις υπηρεσίες τους με λεπτομερείς περιγραφές, εικόνες και πληροφορίες τιμολόγησης. </w:t>
      </w:r>
    </w:p>
    <w:p w14:paraId="0DA74F66" w14:textId="0051F376" w:rsidR="00B15D1E" w:rsidRPr="00EA6B87" w:rsidRDefault="00B15D1E" w:rsidP="00E34B21">
      <w:pPr>
        <w:pStyle w:val="aff"/>
        <w:numPr>
          <w:ilvl w:val="0"/>
          <w:numId w:val="263"/>
        </w:numPr>
        <w:shd w:val="clear" w:color="auto" w:fill="FDFDFD"/>
        <w:suppressAutoHyphens w:val="0"/>
        <w:spacing w:line="360" w:lineRule="auto"/>
        <w:contextualSpacing w:val="0"/>
        <w:rPr>
          <w:lang w:val="el-GR" w:eastAsia="el-GR"/>
        </w:rPr>
      </w:pPr>
      <w:r w:rsidRPr="00EA6B87">
        <w:rPr>
          <w:b/>
          <w:bCs/>
          <w:lang w:val="el-GR" w:eastAsia="el-GR"/>
        </w:rPr>
        <w:t>Αναζήτηση και φιλτράρισμα</w:t>
      </w:r>
      <w:r w:rsidRPr="00EA6B87">
        <w:rPr>
          <w:lang w:val="el-GR" w:eastAsia="el-GR"/>
        </w:rPr>
        <w:t>: Οι αγοραστές θα πρέπει να μπορούν να αναζητήσουν συγκεκριμένα προϊόντα ή υπηρεσίες χρησιμοποιώντας λέξεις-κλειδιά και φίλτρα, όπως εύρος τιμών, επωνυμία, κατηγορία κ.λπ.</w:t>
      </w:r>
    </w:p>
    <w:p w14:paraId="669DB9DE" w14:textId="3B101E93" w:rsidR="00B15D1E" w:rsidRPr="00EA6B87" w:rsidRDefault="00B15D1E" w:rsidP="00E34B21">
      <w:pPr>
        <w:pStyle w:val="aff"/>
        <w:numPr>
          <w:ilvl w:val="0"/>
          <w:numId w:val="263"/>
        </w:numPr>
        <w:shd w:val="clear" w:color="auto" w:fill="FDFDFD"/>
        <w:suppressAutoHyphens w:val="0"/>
        <w:spacing w:line="360" w:lineRule="auto"/>
        <w:contextualSpacing w:val="0"/>
        <w:rPr>
          <w:lang w:val="el-GR" w:eastAsia="el-GR"/>
        </w:rPr>
      </w:pPr>
      <w:r w:rsidRPr="00EA6B87">
        <w:rPr>
          <w:b/>
          <w:bCs/>
          <w:lang w:val="el-GR" w:eastAsia="el-GR"/>
        </w:rPr>
        <w:t>Επεξεργασία συναλλαγών</w:t>
      </w:r>
      <w:r w:rsidRPr="00EA6B87">
        <w:rPr>
          <w:lang w:val="el-GR" w:eastAsia="el-GR"/>
        </w:rPr>
        <w:t xml:space="preserve">: Η αγορά θα πρέπει να διευκολύνει τις συναλλαγές μεταξύ αγοραστών και πωλητών, συμπεριλαμβανομένης της επεξεργασίας πληρωμών και της διαχείρισης παραγγελιών. </w:t>
      </w:r>
      <w:r w:rsidR="00294738" w:rsidRPr="00EA6B87">
        <w:rPr>
          <w:lang w:val="el-GR" w:eastAsia="el-GR"/>
        </w:rPr>
        <w:t>Ειδικό</w:t>
      </w:r>
      <w:r w:rsidRPr="00EA6B87">
        <w:rPr>
          <w:lang w:val="el-GR" w:eastAsia="el-GR"/>
        </w:rPr>
        <w:t xml:space="preserve"> υποσύστημα θα πρέπει να διαχειρίζεται τις παραγγελίες και το συνολικό κύκλο διεκπεραίωσής τους.</w:t>
      </w:r>
    </w:p>
    <w:p w14:paraId="4BF0743B" w14:textId="77777777" w:rsidR="00B15D1E" w:rsidRPr="00EA6B87" w:rsidRDefault="00B15D1E" w:rsidP="00E34B21">
      <w:pPr>
        <w:pStyle w:val="aff"/>
        <w:numPr>
          <w:ilvl w:val="0"/>
          <w:numId w:val="263"/>
        </w:numPr>
        <w:suppressAutoHyphens w:val="0"/>
        <w:spacing w:line="360" w:lineRule="auto"/>
        <w:contextualSpacing w:val="0"/>
        <w:rPr>
          <w:lang w:val="el-GR" w:eastAsia="el-GR"/>
        </w:rPr>
      </w:pPr>
      <w:r w:rsidRPr="00EA6B87">
        <w:rPr>
          <w:b/>
          <w:bCs/>
          <w:lang w:val="el-GR" w:eastAsia="el-GR"/>
        </w:rPr>
        <w:t>Διαχείριση χρηστών (</w:t>
      </w:r>
      <w:r w:rsidRPr="00EA6B87">
        <w:rPr>
          <w:b/>
          <w:bCs/>
          <w:lang w:val="en-US" w:eastAsia="el-GR"/>
        </w:rPr>
        <w:t>profile</w:t>
      </w:r>
      <w:r w:rsidRPr="00EA6B87">
        <w:rPr>
          <w:b/>
          <w:bCs/>
          <w:lang w:val="el-GR" w:eastAsia="el-GR"/>
        </w:rPr>
        <w:t>)</w:t>
      </w:r>
      <w:r w:rsidRPr="00EA6B87">
        <w:rPr>
          <w:lang w:val="el-GR" w:eastAsia="el-GR"/>
        </w:rPr>
        <w:t>: Αυτό το υποσύστημα θα πρέπει να διαχειρίζεται τα προφίλ χρηστών, τον έλεγχο ταυτότητας και την εξουσιοδότηση εντός της αγοράς. Επιτρέπει στους χρήστες (αγοραστές και πωλητές) να δημιουργούν και να διαχειρίζονται τους λογαριασμούς τους, ενώ παράλληλα διευκολύνει το σύστημα αξιολόγησης και αξιολόγησης για την οικοδόμηση εμπιστοσύνης και αξιοπιστίας εντός της πλατφόρμας</w:t>
      </w:r>
    </w:p>
    <w:p w14:paraId="62A7DB91" w14:textId="324012CB" w:rsidR="00B15D1E" w:rsidRPr="00EA6B87" w:rsidRDefault="00B15D1E" w:rsidP="00E34B21">
      <w:pPr>
        <w:pStyle w:val="aff"/>
        <w:numPr>
          <w:ilvl w:val="0"/>
          <w:numId w:val="263"/>
        </w:numPr>
        <w:shd w:val="clear" w:color="auto" w:fill="FDFDFD"/>
        <w:suppressAutoHyphens w:val="0"/>
        <w:spacing w:line="360" w:lineRule="auto"/>
        <w:contextualSpacing w:val="0"/>
        <w:rPr>
          <w:lang w:val="el-GR" w:eastAsia="el-GR"/>
        </w:rPr>
      </w:pPr>
      <w:r w:rsidRPr="00EA6B87">
        <w:rPr>
          <w:b/>
          <w:bCs/>
          <w:lang w:val="el-GR" w:eastAsia="el-GR"/>
        </w:rPr>
        <w:t>Σύστημα αξιολόγησης και κριτικής</w:t>
      </w:r>
      <w:r w:rsidRPr="00EA6B87">
        <w:rPr>
          <w:lang w:val="el-GR" w:eastAsia="el-GR"/>
        </w:rPr>
        <w:t>: Τόσο οι αγοραστές όσο και οι πωλητές θα πρέπει να μπορούν να παρέχουν σχόλια και αξιολογήσεις με βάση τις εμπειρίες τους, συμβάλλοντας στην οικοδόμηση εμπιστοσύνης και αξιοπιστίας στην αγορά.</w:t>
      </w:r>
    </w:p>
    <w:p w14:paraId="5C9F253D" w14:textId="77777777" w:rsidR="00B15D1E" w:rsidRPr="00EA6B87" w:rsidRDefault="00B15D1E" w:rsidP="00E34B21">
      <w:pPr>
        <w:pStyle w:val="aff"/>
        <w:numPr>
          <w:ilvl w:val="0"/>
          <w:numId w:val="263"/>
        </w:numPr>
        <w:shd w:val="clear" w:color="auto" w:fill="FDFDFD"/>
        <w:suppressAutoHyphens w:val="0"/>
        <w:spacing w:line="360" w:lineRule="auto"/>
        <w:contextualSpacing w:val="0"/>
        <w:rPr>
          <w:lang w:val="el-GR" w:eastAsia="el-GR"/>
        </w:rPr>
      </w:pPr>
      <w:r w:rsidRPr="00EA6B87">
        <w:rPr>
          <w:b/>
          <w:bCs/>
          <w:lang w:val="el-GR" w:eastAsia="el-GR"/>
        </w:rPr>
        <w:t>Ασφάλεια</w:t>
      </w:r>
      <w:r w:rsidRPr="00EA6B87">
        <w:rPr>
          <w:lang w:val="el-GR" w:eastAsia="el-GR"/>
        </w:rPr>
        <w:t>: Το σύστημα θα πρέπει να εφαρμόζει μέτρα ασφαλείας για την προστασία των δεδομένων των χρηστών, την ασφάλεια των συναλλαγών και την πρόληψη δόλιων δραστηριοτήτων</w:t>
      </w:r>
    </w:p>
    <w:p w14:paraId="4A550BCA" w14:textId="653816EE" w:rsidR="00B15D1E" w:rsidRPr="00EA6B87" w:rsidRDefault="00B15D1E" w:rsidP="00E34B21">
      <w:pPr>
        <w:spacing w:line="360" w:lineRule="auto"/>
        <w:rPr>
          <w:lang w:val="el-GR"/>
        </w:rPr>
      </w:pPr>
      <w:r w:rsidRPr="00EA6B87">
        <w:rPr>
          <w:lang w:val="el-GR"/>
        </w:rPr>
        <w:t>Συνολικά, η λειτουργικότητα της ηλεκτρονικής αγοράς στοχεύει στη διευκόλυνση αποτελεσματικών συναλλαγών μεταξύ αγοραστών και πωλητών σε ένα ψηφιακό περιβάλλον, προσφέροντας ένα ευρύ φάσμα προϊόντων και υπηρεσιών σε μια ποικιλόμορφη πελατειακή βάση.</w:t>
      </w:r>
    </w:p>
    <w:p w14:paraId="2446E7B5" w14:textId="731C3BAD" w:rsidR="00B15D1E" w:rsidRPr="00EA6B87" w:rsidRDefault="00B15D1E" w:rsidP="00F73DE9">
      <w:pPr>
        <w:pStyle w:val="4"/>
        <w:numPr>
          <w:ilvl w:val="2"/>
          <w:numId w:val="306"/>
        </w:numPr>
        <w:spacing w:line="360" w:lineRule="auto"/>
        <w:rPr>
          <w:rFonts w:cs="Tahoma"/>
          <w:szCs w:val="22"/>
          <w:lang w:val="el-GR"/>
        </w:rPr>
      </w:pPr>
      <w:bookmarkStart w:id="577" w:name="_Toc177459265"/>
      <w:r w:rsidRPr="00EA6B87">
        <w:rPr>
          <w:rFonts w:cs="Tahoma"/>
          <w:szCs w:val="22"/>
          <w:lang w:val="el-GR"/>
        </w:rPr>
        <w:t>Υποσύστημα Ηλεκτρονικής Διαπραγμάτευσης</w:t>
      </w:r>
      <w:bookmarkEnd w:id="577"/>
    </w:p>
    <w:p w14:paraId="1187D511" w14:textId="77777777" w:rsidR="00B15D1E" w:rsidRPr="00EA6B87" w:rsidRDefault="00B15D1E" w:rsidP="00F73DE9">
      <w:pPr>
        <w:spacing w:line="360" w:lineRule="auto"/>
        <w:rPr>
          <w:lang w:val="el-GR"/>
        </w:rPr>
      </w:pPr>
      <w:r w:rsidRPr="00EA6B87">
        <w:rPr>
          <w:lang w:val="el-GR"/>
        </w:rPr>
        <w:t xml:space="preserve">Με δεδομένη την ανάγκη αξιολόγησης και παραγωγής λύσεων, απλούστευσης διαδικασιών, συντονισμού των εμπλεκόμενων υπηρεσιών και αυτοματοποίησης με χρήση σύγχρονων </w:t>
      </w:r>
      <w:r w:rsidRPr="00EA6B87">
        <w:rPr>
          <w:lang w:val="el-GR"/>
        </w:rPr>
        <w:lastRenderedPageBreak/>
        <w:t>πληροφοριακών εργαλείων, το Ηλεκτρονικής Διαπραγμάτευσης έχει σκοπό τη διαχείριση και παρακολούθηση της διαδικασίας διαπραγμάτευσης σε όλα τα στάδια της διαπραγμάτευσης ώστε να έχει την δυνατότητα άμεσης εξαγωγής ποιοτικών και ποσοτικών συμπερασμάτων, την διατήρηση της ιστορικότητας των διαδικασιών διαπραγμάτευσης και την αποφυγή ενδεχόμενων σφαλμάτων λόγω ανθρώπινου λάθους σε κρίσιμα στάδια της διαδικασίας διαπραγμάτευσης (για αυτό τον λόγο έχει ενταχθεί στις περισσότερες διαδικασίες η λειτουργικότητα της αυτοματοποίησης).</w:t>
      </w:r>
    </w:p>
    <w:p w14:paraId="23059BB5" w14:textId="14C384BC" w:rsidR="00B15D1E" w:rsidRPr="00EA6B87" w:rsidRDefault="00B15D1E" w:rsidP="00F73DE9">
      <w:pPr>
        <w:spacing w:line="360" w:lineRule="auto"/>
        <w:rPr>
          <w:lang w:val="el-GR"/>
        </w:rPr>
      </w:pPr>
      <w:r w:rsidRPr="00EA6B87">
        <w:rPr>
          <w:lang w:val="el-GR"/>
        </w:rPr>
        <w:t>Στα πλαίσια της διαδικασίας ηλεκτρονικής διαπραγμάτευσης, οι συμμετέχοντες θα υποχρεούνται να συμπληρώσουν σχετική αίτηση συμμετοχής στην διαπραγμάτευση καθώς και το σχετικό Πληροφοριακό Δελτίο Συμμετέχοντα, το οποίο θα συνοδεύεται από την υποχρεωτική συμπλήρωση ρήτρας εμπιστευτικότητας. Είναι πολύ σημαντική η δυνατότητα</w:t>
      </w:r>
      <w:r w:rsidR="00E91C99" w:rsidRPr="00E91C99">
        <w:rPr>
          <w:lang w:val="el-GR"/>
        </w:rPr>
        <w:t xml:space="preserve"> </w:t>
      </w:r>
      <w:r w:rsidR="00E91C99">
        <w:rPr>
          <w:lang w:val="el-GR"/>
        </w:rPr>
        <w:t>σταδιοποίησης</w:t>
      </w:r>
      <w:r w:rsidRPr="00EA6B87">
        <w:rPr>
          <w:lang w:val="el-GR"/>
        </w:rPr>
        <w:t xml:space="preserve"> της αίτησης και η δυνατότητα πρόσβασης στο σύνολο της πληροφορίας από τα στελέχη του Τμήματος Διαπραγμάτευσης Συμβάσεων.</w:t>
      </w:r>
    </w:p>
    <w:p w14:paraId="293340E1" w14:textId="77777777" w:rsidR="00B15D1E" w:rsidRPr="00EA6B87" w:rsidRDefault="00B15D1E" w:rsidP="00F73DE9">
      <w:pPr>
        <w:spacing w:line="360" w:lineRule="auto"/>
        <w:rPr>
          <w:lang w:val="el-GR"/>
        </w:rPr>
      </w:pPr>
      <w:r w:rsidRPr="00EA6B87">
        <w:rPr>
          <w:lang w:val="el-GR"/>
        </w:rPr>
        <w:t xml:space="preserve">Το ζητούμενο σύστημα θα πρέπει να καλύπτει, κατ’ ελάχιστο, τις παρακάτω λειτουργικές δυνατότητες: </w:t>
      </w:r>
    </w:p>
    <w:p w14:paraId="2E4CAE36" w14:textId="77777777" w:rsidR="00B15D1E" w:rsidRPr="00EA6B87" w:rsidRDefault="00B15D1E" w:rsidP="00F73DE9">
      <w:pPr>
        <w:pStyle w:val="aff"/>
        <w:numPr>
          <w:ilvl w:val="0"/>
          <w:numId w:val="264"/>
        </w:numPr>
        <w:suppressAutoHyphens w:val="0"/>
        <w:spacing w:line="360" w:lineRule="auto"/>
        <w:rPr>
          <w:lang w:val="el-GR"/>
        </w:rPr>
      </w:pPr>
      <w:r w:rsidRPr="00EA6B87">
        <w:rPr>
          <w:lang w:val="el-GR"/>
        </w:rPr>
        <w:t>Η γενική υποστήριξη της διαδικασίας ηλεκτρονικής διαπραγμάτευσης με πληροφοριακά εργαλεία. Πιο συγκεκριμένα, θα πρέπει να προσφερθεί αυτοματοποίηση στο μεγαλύτερο μέρος των διαδικασιών της διαπραγμάτευσης</w:t>
      </w:r>
    </w:p>
    <w:p w14:paraId="4EC4297B" w14:textId="77777777" w:rsidR="00B15D1E" w:rsidRPr="00EA6B87" w:rsidRDefault="00B15D1E" w:rsidP="00F73DE9">
      <w:pPr>
        <w:pStyle w:val="aff"/>
        <w:numPr>
          <w:ilvl w:val="0"/>
          <w:numId w:val="264"/>
        </w:numPr>
        <w:suppressAutoHyphens w:val="0"/>
        <w:spacing w:line="360" w:lineRule="auto"/>
        <w:rPr>
          <w:lang w:val="el-GR"/>
        </w:rPr>
      </w:pPr>
      <w:r w:rsidRPr="00EA6B87">
        <w:rPr>
          <w:lang w:val="el-GR"/>
        </w:rPr>
        <w:t>Η σταδιοποίηση των διαδικασιών της αρμόδιας επιτροπής διαπραγμάτευσης ως προς την διακίνηση εγγράφων και την ροή της διαδικασίας</w:t>
      </w:r>
    </w:p>
    <w:p w14:paraId="567821AF" w14:textId="77777777" w:rsidR="00B15D1E" w:rsidRPr="00EA6B87" w:rsidRDefault="00B15D1E" w:rsidP="00F73DE9">
      <w:pPr>
        <w:pStyle w:val="aff"/>
        <w:numPr>
          <w:ilvl w:val="0"/>
          <w:numId w:val="264"/>
        </w:numPr>
        <w:suppressAutoHyphens w:val="0"/>
        <w:spacing w:line="360" w:lineRule="auto"/>
        <w:rPr>
          <w:lang w:val="el-GR"/>
        </w:rPr>
      </w:pPr>
      <w:r w:rsidRPr="00EA6B87">
        <w:rPr>
          <w:lang w:val="el-GR"/>
        </w:rPr>
        <w:t>Η ενσωμάτωση συστήματος διαχείρισης ηλεκτρονικών αιτήσεων των συμμετεχόντων στην εκάστοτε διαπραγμάτευση. Ενδεικτικά, σημαντικό σημείο της ψηφιοποίησης της διαδικασίας είναι η διαχείριση των στοιχείων των συμμετεχόντων και των Πληροφοριακών Δελτίων Συμμετεχόντων.</w:t>
      </w:r>
    </w:p>
    <w:p w14:paraId="59B113C9" w14:textId="6AC1D35D" w:rsidR="00B15D1E" w:rsidRPr="00EA6B87" w:rsidRDefault="00B15D1E" w:rsidP="00F73DE9">
      <w:pPr>
        <w:pStyle w:val="aff"/>
        <w:numPr>
          <w:ilvl w:val="0"/>
          <w:numId w:val="264"/>
        </w:numPr>
        <w:suppressAutoHyphens w:val="0"/>
        <w:spacing w:line="360" w:lineRule="auto"/>
        <w:rPr>
          <w:lang w:val="el-GR"/>
        </w:rPr>
      </w:pPr>
      <w:r w:rsidRPr="00EA6B87">
        <w:rPr>
          <w:lang w:val="el-GR"/>
        </w:rPr>
        <w:t>Η ενσωμάτωση συστήματος ανάλυσης και εξαγωγής αναφορών από την διαδικασία διαπραγμάτευσης. Σκοπός του συγκεκριμένου συστήματος είναι η εξοικονόμηση χρόνου, η αποφυγή αστοχιών και η δυνατότητα εξαγωγής ποιοτικών συμπερασμάτων από τα στελέχη της Ε.Κ.Α.Π.Υ..</w:t>
      </w:r>
    </w:p>
    <w:p w14:paraId="7950DE5B" w14:textId="77777777" w:rsidR="00B15D1E" w:rsidRPr="00EA6B87" w:rsidRDefault="00B15D1E" w:rsidP="00F73DE9">
      <w:pPr>
        <w:pStyle w:val="aff"/>
        <w:numPr>
          <w:ilvl w:val="0"/>
          <w:numId w:val="264"/>
        </w:numPr>
        <w:suppressAutoHyphens w:val="0"/>
        <w:spacing w:line="360" w:lineRule="auto"/>
        <w:rPr>
          <w:lang w:val="el-GR"/>
        </w:rPr>
      </w:pPr>
      <w:r w:rsidRPr="00EA6B87">
        <w:rPr>
          <w:lang w:val="el-GR"/>
        </w:rPr>
        <w:t>Η ενεργοποίηση των ψηφιακών διαπραγματεύσεων. Πιο συγκεκριμένα, θα πρέπει να δημιουργηθεί ένα ενιαίο περιβάλλον στο οποίο θα έχουν πρόσβαση τα μέλη των επιτροπών διαπραγμάτευσης, με αντίστοιχα δικαιώματα και ρόλους καθώς και οι πάροχοι υπηρεσιών υγείας ή/και ιατροτεχνολογικού υλικού.</w:t>
      </w:r>
    </w:p>
    <w:p w14:paraId="2E6F4F2F" w14:textId="58A40516" w:rsidR="00B15D1E" w:rsidRPr="00EA6B87" w:rsidRDefault="00B15D1E" w:rsidP="00F73DE9">
      <w:pPr>
        <w:spacing w:line="360" w:lineRule="auto"/>
        <w:rPr>
          <w:lang w:val="el-GR"/>
        </w:rPr>
      </w:pPr>
      <w:r w:rsidRPr="00EA6B87">
        <w:rPr>
          <w:lang w:val="el-GR"/>
        </w:rPr>
        <w:t xml:space="preserve">Το Υποσύστημα Ηλεκτρονικής Διαπραγμάτευσης θα πρέπει να δίνει τη δυνατότητα εισαγωγής και ελέγχου των στοιχείων των συμμετεχόντων στην διαδικασία διαπραγμάτευσης, την δυνατότητα </w:t>
      </w:r>
      <w:r w:rsidRPr="00EA6B87">
        <w:rPr>
          <w:lang w:val="el-GR"/>
        </w:rPr>
        <w:lastRenderedPageBreak/>
        <w:t>ηλεκτρονικής συμπλήρωσης και υποβολής της σχετικής αίτησης (πάροχοι υπηρεσιών υγείας ή/και ιατροτεχνολογικού υλικού) και τη δυνατότητα ηλεκτρονικής συμπλήρωσης και υποβολής των Πληροφοριακών Δελτίων Συμμετεχόντων, τα οποία συνοδεύονται από την υποχρεωτική συμπλήρωση ρήτρας εμπιστευτικότητας.</w:t>
      </w:r>
    </w:p>
    <w:p w14:paraId="7408F695" w14:textId="2BCB0586" w:rsidR="00B15D1E" w:rsidRPr="00EA6B87" w:rsidRDefault="00B15D1E" w:rsidP="00F73DE9">
      <w:pPr>
        <w:spacing w:line="360" w:lineRule="auto"/>
        <w:rPr>
          <w:lang w:val="el-GR"/>
        </w:rPr>
      </w:pPr>
      <w:r w:rsidRPr="00EA6B87">
        <w:rPr>
          <w:lang w:val="el-GR"/>
        </w:rPr>
        <w:t xml:space="preserve">Πιο συγκεκριμένα, το σύστημα πρωτίστως θα πρέπει να παρέχει την δυνατότητα της αυτόματης πρωτοκόλλησης των αιτήσεων (με διασύνδεση με το υφιστάμενο σύστημα ηλεκτρονικού πρωτοκόλλου της Ε.Κ.Α.Π.Υ. </w:t>
      </w:r>
      <w:r w:rsidRPr="0071213F">
        <w:rPr>
          <w:lang w:val="el-GR"/>
        </w:rPr>
        <w:t>OpenText</w:t>
      </w:r>
      <w:r w:rsidRPr="00EA6B87">
        <w:rPr>
          <w:lang w:val="el-GR"/>
        </w:rPr>
        <w:t xml:space="preserve"> </w:t>
      </w:r>
      <w:r w:rsidRPr="0071213F">
        <w:rPr>
          <w:lang w:val="el-GR"/>
        </w:rPr>
        <w:t>eDocs</w:t>
      </w:r>
      <w:r w:rsidRPr="00EA6B87">
        <w:rPr>
          <w:lang w:val="el-GR"/>
        </w:rPr>
        <w:t>) των συμμετεχόντων προκειμένου να επιτευχθεί εξοικονόμηση χρόνου για την συγκεκριμένη διαδικασία η οποία διενεργείται χειροκίνητα επί του παρόντος. Ο αριθμός πρωτοκόλλου αίτησης δημιουργείται με την καταχώριση της αίτησης και αποτελεί το μοναδικό αναγνωριστικό του συγκεκριμένου εγγράφου. Προς τούτο, ο ανάδοχος, καλείται να υλοποιήσει την απαραίτητη διαλειτουργικότητα μεταξύ του προσφερόμενου συστήματος διαχείρισης υποβολών και του υφιστάμενου συστήματος διαχείρισης εγγράφων της ΕΚΑΠΥ.</w:t>
      </w:r>
    </w:p>
    <w:p w14:paraId="6746C9D3" w14:textId="4A8C5A9F" w:rsidR="00B15D1E" w:rsidRPr="00EA6B87" w:rsidRDefault="00B15D1E" w:rsidP="00F73DE9">
      <w:pPr>
        <w:spacing w:line="360" w:lineRule="auto"/>
        <w:rPr>
          <w:lang w:val="el-GR"/>
        </w:rPr>
      </w:pPr>
      <w:r w:rsidRPr="00EA6B87">
        <w:rPr>
          <w:lang w:val="el-GR"/>
        </w:rPr>
        <w:t>Επίσης, το ζητούμενο πληροφοριακό θα πρέπει να παρέχει την δυνατότητα δημιουργίας και παραμετροποίησης όλων των πεδίων και του περιεχομένου των Πληροφοριακών Δελτίων Συμμετεχόντων στην εκάστοτε διαπραγμάτευση από τα στελέχη της Ε.Κ.Α.Π.Υ.. Τα Πληροφοριακά Δελτία Συμμετέχοντα θα πρέπει να συμπληρώνονται από τους παρόχους υπηρεσιών υγείας ή/και ιατροτεχνολογικού υλικού οι οποίοι θα λαμβάνουν μέρος στην διαπραγμάτευση. Τέλος, το σύστημα θα πρέπει να παρέχει την δυνατότητα σταδιοποίησης της συνολικής διαδικασίας και την δυνατότητα διαχείρισης της κατάστασης των αιτήσεων στην διαδικασία διαπραγμάτευσης (διαχείριση καταστάσεων ΕΚΡΙΣΗ, ΑΠΟΡΡΙΨΗ, ΑΝΑΣΤΟΛΗ, ΕΠΙΣΤΡΟΦΗ).</w:t>
      </w:r>
    </w:p>
    <w:p w14:paraId="7B5404E6" w14:textId="1A7271CA" w:rsidR="00B15D1E" w:rsidRPr="00EA6B87" w:rsidRDefault="00B15D1E" w:rsidP="00F73DE9">
      <w:pPr>
        <w:pStyle w:val="4"/>
        <w:numPr>
          <w:ilvl w:val="2"/>
          <w:numId w:val="306"/>
        </w:numPr>
        <w:spacing w:line="360" w:lineRule="auto"/>
        <w:rPr>
          <w:rFonts w:cs="Tahoma"/>
          <w:szCs w:val="22"/>
          <w:lang w:val="el-GR"/>
        </w:rPr>
      </w:pPr>
      <w:bookmarkStart w:id="578" w:name="_Toc177459266"/>
      <w:r w:rsidRPr="00EA6B87">
        <w:rPr>
          <w:rFonts w:cs="Tahoma"/>
          <w:szCs w:val="22"/>
          <w:lang w:val="el-GR"/>
        </w:rPr>
        <w:t>Υποσύστημα Διαδικτυακής Πύλης</w:t>
      </w:r>
      <w:bookmarkEnd w:id="578"/>
    </w:p>
    <w:p w14:paraId="3B722072" w14:textId="77777777" w:rsidR="00B15D1E" w:rsidRPr="00EA6B87" w:rsidRDefault="00B15D1E" w:rsidP="00F73DE9">
      <w:pPr>
        <w:spacing w:line="360" w:lineRule="auto"/>
        <w:rPr>
          <w:lang w:val="el-GR"/>
        </w:rPr>
      </w:pPr>
      <w:r w:rsidRPr="00EA6B87">
        <w:rPr>
          <w:lang w:val="el-GR"/>
        </w:rPr>
        <w:t xml:space="preserve">Η διαδικτυακή πύλη θα αποτελεί το σημείο επαφής της Ε.Κ.Α.Π.Υ. με τους συνεργαζόμενους με αυτήν φορείς. Θα διαθέτει σύγχρονα τεχνολογικά χαρακτηριστικά καθώς και την απαραίτητη λειτουργικότητα προκειμένου να υποστηρίξει το σύνολο των νέων εφαρμογών και εξωστρεφών υπηρεσιών. </w:t>
      </w:r>
    </w:p>
    <w:p w14:paraId="24538B35" w14:textId="77777777" w:rsidR="00B15D1E" w:rsidRPr="00EA6B87" w:rsidRDefault="00B15D1E" w:rsidP="00F73DE9">
      <w:pPr>
        <w:spacing w:line="360" w:lineRule="auto"/>
        <w:rPr>
          <w:lang w:val="el-GR"/>
        </w:rPr>
      </w:pPr>
      <w:r w:rsidRPr="00EA6B87">
        <w:rPr>
          <w:lang w:val="el-GR"/>
        </w:rPr>
        <w:t xml:space="preserve">Μέσω της πύλης θα έχουν διαβαθμισμένη πρόσβαση στο σύστημα τόσο τα στελέχη της Ε.Κ.Α.Π.Υ. όσο και οι συνεργαζόμενοι με αυτή φορείς (Υπουργείο Υγείας, Νοσοκομεία, Υ.Π.Ε. κλπ). Επιπλέον, θα δημιουργηθούν οι κατάλληλες διεπαφές με συστήματα συνεργαζόμενων φορέων (π.χ. Υπουργείο Ψηφιακής Διακυβέρνησης, </w:t>
      </w:r>
      <w:r w:rsidRPr="0071213F">
        <w:rPr>
          <w:lang w:val="el-GR"/>
        </w:rPr>
        <w:t>gov</w:t>
      </w:r>
      <w:r w:rsidRPr="00EA6B87">
        <w:rPr>
          <w:lang w:val="el-GR"/>
        </w:rPr>
        <w:t>.</w:t>
      </w:r>
      <w:r w:rsidRPr="0071213F">
        <w:rPr>
          <w:lang w:val="el-GR"/>
        </w:rPr>
        <w:t>gr</w:t>
      </w:r>
      <w:r w:rsidRPr="00EA6B87">
        <w:rPr>
          <w:lang w:val="el-GR"/>
        </w:rPr>
        <w:t>) με στόχο την ομογενοποίηση των παρεχόμενων ηλεκτρονικών υπηρεσιών προς επιχειρήσεις, όπου αυτό είναι εφικτό.</w:t>
      </w:r>
    </w:p>
    <w:p w14:paraId="34104945" w14:textId="77777777" w:rsidR="00B15D1E" w:rsidRPr="00EA6B87" w:rsidRDefault="00B15D1E" w:rsidP="00F73DE9">
      <w:pPr>
        <w:spacing w:line="360" w:lineRule="auto"/>
        <w:rPr>
          <w:lang w:val="el-GR"/>
        </w:rPr>
      </w:pPr>
      <w:r w:rsidRPr="00EA6B87">
        <w:rPr>
          <w:lang w:val="el-GR"/>
        </w:rPr>
        <w:t xml:space="preserve">Η προτεινόμενη πύλη θα αποτελεί το κεντρικό σημείο διεπαφής των χρηστών με τις εφαρμογές και τα λοιπά υποσυστήματα και το βασικό κανάλι για την παροχή των ψηφιακών υπηρεσιών που θα </w:t>
      </w:r>
      <w:r w:rsidRPr="00EA6B87">
        <w:rPr>
          <w:lang w:val="el-GR"/>
        </w:rPr>
        <w:lastRenderedPageBreak/>
        <w:t>υλοποιηθούν στο εν λόγω έργο. Η πλατφόρμα θα ολοκληρώνει σε ένα ενιαίο λειτουργικό περιβάλλον το σύνολο των υπόλοιπων υποσυστημάτων του πληροφοριακού συστήματος. Η πρόσβαση συγκεκριμένης ομάδας χρηστών στην πλατφόρμα θα πραγματοποιείται μέσω κατάλληλου μηχανισμού πιστοποίησης και κάθε χρήστης έχει πρόσβαση στις εφαρμογές των αρμοδιοτήτων του και στις υπηρεσίες που τον αφορούν.</w:t>
      </w:r>
    </w:p>
    <w:p w14:paraId="6FD7ADD0" w14:textId="77777777" w:rsidR="00B15D1E" w:rsidRPr="00EA6B87" w:rsidRDefault="00B15D1E" w:rsidP="00F73DE9">
      <w:pPr>
        <w:spacing w:line="360" w:lineRule="auto"/>
        <w:rPr>
          <w:lang w:val="el-GR"/>
        </w:rPr>
      </w:pPr>
      <w:r w:rsidRPr="00EA6B87">
        <w:rPr>
          <w:lang w:val="el-GR"/>
        </w:rPr>
        <w:t>Η πλατφόρμα θα διαθέτει χαρακτηριστικά και λειτουργίες που επιτρέπουν:</w:t>
      </w:r>
    </w:p>
    <w:p w14:paraId="4033E4EC" w14:textId="001B71F8" w:rsidR="00B15D1E" w:rsidRPr="00EA6B87" w:rsidRDefault="00B15D1E" w:rsidP="00F73DE9">
      <w:pPr>
        <w:pStyle w:val="aff"/>
        <w:numPr>
          <w:ilvl w:val="0"/>
          <w:numId w:val="266"/>
        </w:numPr>
        <w:suppressAutoHyphens w:val="0"/>
        <w:spacing w:line="360" w:lineRule="auto"/>
        <w:contextualSpacing w:val="0"/>
      </w:pPr>
      <w:r w:rsidRPr="00EA6B87">
        <w:rPr>
          <w:u w:val="single"/>
          <w:lang w:val="el-GR"/>
        </w:rPr>
        <w:t>Τη διαχείριση χρηστών</w:t>
      </w:r>
      <w:r w:rsidRPr="00EA6B87">
        <w:rPr>
          <w:lang w:val="el-GR"/>
        </w:rPr>
        <w:t xml:space="preserve">. Μέσω της διαχείρισης χρηστών, παρέχεται ομοιογενής και ενοποιημένος μηχανισμός διαχείρισης των χρηστών και των ρόλων. Οι χρήστες της πλατφόρμας θα  έχουν τη δυνατότητα εισόδου μέσω κατάλληλης διάταξης πιστοποίησης (καταχώρηση προσωπικών στοιχείων ή όνομα χρήστη/μυστικός κωδικός). Οι χρήστες διακρίνονται σε τρεις μεγάλες κατηγορίες οι οποίες μπορεί και να διακρίνονται σε υποκατηγορίες (ή ρόλους). </w:t>
      </w:r>
      <w:r w:rsidR="00E91C99">
        <w:rPr>
          <w:lang w:val="el-GR"/>
        </w:rPr>
        <w:t>Αυτές είναι</w:t>
      </w:r>
      <w:r w:rsidRPr="00EA6B87">
        <w:t>:</w:t>
      </w:r>
    </w:p>
    <w:p w14:paraId="21E1FBFE" w14:textId="77777777" w:rsidR="00B15D1E" w:rsidRPr="00EA6B87" w:rsidRDefault="00B15D1E" w:rsidP="00F73DE9">
      <w:pPr>
        <w:pStyle w:val="aff"/>
        <w:numPr>
          <w:ilvl w:val="1"/>
          <w:numId w:val="266"/>
        </w:numPr>
        <w:suppressAutoHyphens w:val="0"/>
        <w:spacing w:line="360" w:lineRule="auto"/>
        <w:contextualSpacing w:val="0"/>
        <w:rPr>
          <w:lang w:val="el-GR"/>
        </w:rPr>
      </w:pPr>
      <w:r w:rsidRPr="00EA6B87">
        <w:rPr>
          <w:lang w:val="el-GR"/>
        </w:rPr>
        <w:t>Ανώνυμοι Χρήστες με πρόσβαση στο πληροφοριακό υλικό</w:t>
      </w:r>
    </w:p>
    <w:p w14:paraId="758CF2F9" w14:textId="77777777" w:rsidR="00B15D1E" w:rsidRPr="00EA6B87" w:rsidRDefault="00B15D1E" w:rsidP="00F73DE9">
      <w:pPr>
        <w:pStyle w:val="aff"/>
        <w:numPr>
          <w:ilvl w:val="1"/>
          <w:numId w:val="266"/>
        </w:numPr>
        <w:suppressAutoHyphens w:val="0"/>
        <w:spacing w:line="360" w:lineRule="auto"/>
        <w:contextualSpacing w:val="0"/>
        <w:rPr>
          <w:lang w:val="el-GR"/>
        </w:rPr>
      </w:pPr>
      <w:r w:rsidRPr="00EA6B87">
        <w:rPr>
          <w:lang w:val="el-GR"/>
        </w:rPr>
        <w:t>Εγγεγραμμένοι Χρήστες με πρόσβαση στις ειδικές υπηρεσίες του συστήματος (εφαρμογές, πληροφόρηση, ηλεκτρονικές υπηρεσίες κλπ.)</w:t>
      </w:r>
    </w:p>
    <w:p w14:paraId="3B522109" w14:textId="77777777" w:rsidR="00B15D1E" w:rsidRPr="00EA6B87" w:rsidRDefault="00B15D1E" w:rsidP="00F73DE9">
      <w:pPr>
        <w:pStyle w:val="aff"/>
        <w:numPr>
          <w:ilvl w:val="1"/>
          <w:numId w:val="266"/>
        </w:numPr>
        <w:suppressAutoHyphens w:val="0"/>
        <w:spacing w:line="360" w:lineRule="auto"/>
        <w:contextualSpacing w:val="0"/>
        <w:rPr>
          <w:lang w:val="el-GR"/>
        </w:rPr>
      </w:pPr>
      <w:r w:rsidRPr="00EA6B87">
        <w:rPr>
          <w:lang w:val="el-GR"/>
        </w:rPr>
        <w:t>Διαχειριστές με πρόσβαση στο υποσύστημα διαχείρισης</w:t>
      </w:r>
    </w:p>
    <w:p w14:paraId="58CA235F" w14:textId="77777777" w:rsidR="00B15D1E" w:rsidRPr="00EA6B87" w:rsidRDefault="00B15D1E" w:rsidP="00F73DE9">
      <w:pPr>
        <w:pStyle w:val="aff"/>
        <w:numPr>
          <w:ilvl w:val="0"/>
          <w:numId w:val="266"/>
        </w:numPr>
        <w:suppressAutoHyphens w:val="0"/>
        <w:spacing w:line="360" w:lineRule="auto"/>
        <w:contextualSpacing w:val="0"/>
        <w:rPr>
          <w:lang w:val="el-GR"/>
        </w:rPr>
      </w:pPr>
      <w:r w:rsidRPr="00EA6B87">
        <w:rPr>
          <w:u w:val="single"/>
          <w:lang w:val="el-GR"/>
        </w:rPr>
        <w:t>Τη διαχείριση και δημοσίευση περιεχομένου</w:t>
      </w:r>
      <w:r w:rsidRPr="00EA6B87">
        <w:rPr>
          <w:lang w:val="el-GR"/>
        </w:rPr>
        <w:t>. Είναι σημαντικό η πλατφόρμα να διαθέτει ένα εύχρηστο περιβάλλον διαχείρισης περιεχομένου και εγγράφων το οποίο θα επιτρέπει τη γρήγορη και αξιόπιστη ενημέρωση της πλατφόρμα σε καθημερινή βάση. Επιπλέον θα παρέχει τη δυνατότητα ενημέρωσης του περιεχομένου και στα υπόλοιπα κανάλια παροχής πληροφόρησης όπως την εφαρμογή κινητών συσκευών.</w:t>
      </w:r>
    </w:p>
    <w:p w14:paraId="5DBBC9D4" w14:textId="2A35C974" w:rsidR="00B15D1E" w:rsidRPr="00EA6B87" w:rsidRDefault="00B15D1E" w:rsidP="00F73DE9">
      <w:pPr>
        <w:pStyle w:val="aff"/>
        <w:numPr>
          <w:ilvl w:val="0"/>
          <w:numId w:val="266"/>
        </w:numPr>
        <w:suppressAutoHyphens w:val="0"/>
        <w:spacing w:line="360" w:lineRule="auto"/>
        <w:contextualSpacing w:val="0"/>
        <w:rPr>
          <w:lang w:val="el-GR"/>
        </w:rPr>
      </w:pPr>
      <w:r w:rsidRPr="00EA6B87">
        <w:rPr>
          <w:u w:val="single"/>
          <w:lang w:val="el-GR"/>
        </w:rPr>
        <w:t>Τη διαχείριση και ενοποίηση εφαρμογών</w:t>
      </w:r>
      <w:r w:rsidRPr="00EA6B87">
        <w:rPr>
          <w:lang w:val="el-GR"/>
        </w:rPr>
        <w:t xml:space="preserve">. Η πλατφόρμα θα διαθέτει τη κατάλληλη αρχιτεκτονική, τεχνικά και λειτουργικά χαρακτηριστικά που επιτρέπουν τη λειτουργία των επιμέρους εφαρμογών, υποσυστημάτων και λύσεων που θα αποτελέσουν διακριτά τμήματα του πληροφοριακού συστήματος, σε ένα ενιαίο </w:t>
      </w:r>
      <w:r w:rsidRPr="00EA6B87">
        <w:t>web</w:t>
      </w:r>
      <w:r w:rsidRPr="00EA6B87">
        <w:rPr>
          <w:lang w:val="el-GR"/>
        </w:rPr>
        <w:t>-</w:t>
      </w:r>
      <w:r w:rsidRPr="00EA6B87">
        <w:t>based</w:t>
      </w:r>
      <w:r w:rsidRPr="00EA6B87">
        <w:rPr>
          <w:lang w:val="el-GR"/>
        </w:rPr>
        <w:t xml:space="preserve"> περιβάλλον, το οποίο θα αποτελέσει το βασικό «χώρο εργασίας» για τους «διαχειριστές» και τους εξουσιοδοτημένους χρήστες των εφαρμογών του με στόχο την:</w:t>
      </w:r>
    </w:p>
    <w:p w14:paraId="083AAD73" w14:textId="77777777" w:rsidR="00B15D1E" w:rsidRPr="00EA6B87" w:rsidRDefault="00B15D1E" w:rsidP="00F73DE9">
      <w:pPr>
        <w:pStyle w:val="aff"/>
        <w:numPr>
          <w:ilvl w:val="1"/>
          <w:numId w:val="266"/>
        </w:numPr>
        <w:suppressAutoHyphens w:val="0"/>
        <w:spacing w:line="360" w:lineRule="auto"/>
        <w:contextualSpacing w:val="0"/>
        <w:rPr>
          <w:lang w:val="el-GR"/>
        </w:rPr>
      </w:pPr>
      <w:r w:rsidRPr="00EA6B87">
        <w:rPr>
          <w:lang w:val="el-GR"/>
        </w:rPr>
        <w:t>Επίτευξη της μεγαλύτερης δυνατής ομοιομορφίας στις διεπαφές μεταξύ των διαφόρων υποσυστημάτων και στον τρόπο εργασίας των χρηστών</w:t>
      </w:r>
    </w:p>
    <w:p w14:paraId="4E1CC9AD" w14:textId="77777777" w:rsidR="00B15D1E" w:rsidRPr="00EA6B87" w:rsidRDefault="00B15D1E" w:rsidP="00F73DE9">
      <w:pPr>
        <w:pStyle w:val="aff"/>
        <w:numPr>
          <w:ilvl w:val="1"/>
          <w:numId w:val="266"/>
        </w:numPr>
        <w:suppressAutoHyphens w:val="0"/>
        <w:spacing w:line="360" w:lineRule="auto"/>
        <w:contextualSpacing w:val="0"/>
        <w:rPr>
          <w:lang w:val="el-GR"/>
        </w:rPr>
      </w:pPr>
      <w:r w:rsidRPr="00EA6B87">
        <w:rPr>
          <w:lang w:val="el-GR"/>
        </w:rPr>
        <w:t>Επιλογή κοινών και φιλικών τρόπων παρουσίασης, όσον αφορά τις διεπαφές των χρηστών με τις εφαρμογές</w:t>
      </w:r>
    </w:p>
    <w:p w14:paraId="4171D4D4" w14:textId="77777777" w:rsidR="00B15D1E" w:rsidRPr="00EA6B87" w:rsidRDefault="00B15D1E" w:rsidP="00F73DE9">
      <w:pPr>
        <w:spacing w:line="360" w:lineRule="auto"/>
        <w:rPr>
          <w:lang w:val="el-GR"/>
        </w:rPr>
      </w:pPr>
      <w:bookmarkStart w:id="579" w:name="_Ref280556333"/>
      <w:r w:rsidRPr="00EA6B87">
        <w:rPr>
          <w:lang w:val="el-GR"/>
        </w:rPr>
        <w:lastRenderedPageBreak/>
        <w:t>Στα πλαίσια υλοποίησης του εκσυγχρονισμού της ηλεκτρονικής πύλης θα πρέπει να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όπως :</w:t>
      </w:r>
    </w:p>
    <w:p w14:paraId="46FEA0D5" w14:textId="3EF60C67" w:rsidR="00B15D1E" w:rsidRPr="00EA6B87" w:rsidRDefault="00B15D1E" w:rsidP="00F73DE9">
      <w:pPr>
        <w:pStyle w:val="Bullet1"/>
        <w:tabs>
          <w:tab w:val="num" w:pos="0"/>
        </w:tabs>
        <w:spacing w:before="0" w:after="120" w:line="360" w:lineRule="auto"/>
        <w:contextualSpacing w:val="0"/>
        <w:jc w:val="both"/>
        <w:rPr>
          <w:rFonts w:ascii="Tahoma" w:hAnsi="Tahoma" w:cs="Tahoma"/>
          <w:b/>
          <w:szCs w:val="22"/>
        </w:rPr>
      </w:pPr>
      <w:r w:rsidRPr="00EA6B87">
        <w:rPr>
          <w:rFonts w:ascii="Tahoma" w:hAnsi="Tahoma" w:cs="Tahoma"/>
          <w:b/>
          <w:szCs w:val="22"/>
        </w:rPr>
        <w:t>Χρήση</w:t>
      </w:r>
      <w:r w:rsidRPr="00E91C99">
        <w:rPr>
          <w:rFonts w:ascii="Tahoma" w:hAnsi="Tahoma" w:cs="Tahoma"/>
          <w:b/>
          <w:szCs w:val="22"/>
        </w:rPr>
        <w:t xml:space="preserve"> </w:t>
      </w:r>
      <w:r w:rsidRPr="00EA6B87">
        <w:rPr>
          <w:rFonts w:ascii="Tahoma" w:hAnsi="Tahoma" w:cs="Tahoma"/>
          <w:b/>
          <w:szCs w:val="22"/>
        </w:rPr>
        <w:t>Τεχνολογικών</w:t>
      </w:r>
      <w:r w:rsidR="00E91C99" w:rsidRPr="00E91C99">
        <w:rPr>
          <w:rFonts w:ascii="Tahoma" w:hAnsi="Tahoma" w:cs="Tahoma"/>
          <w:b/>
          <w:szCs w:val="22"/>
        </w:rPr>
        <w:t xml:space="preserve"> </w:t>
      </w:r>
      <w:r w:rsidR="00E91C99">
        <w:rPr>
          <w:rFonts w:ascii="Tahoma" w:hAnsi="Tahoma" w:cs="Tahoma"/>
          <w:b/>
          <w:szCs w:val="22"/>
          <w:lang w:val="en-US"/>
        </w:rPr>
        <w:t>Standards</w:t>
      </w:r>
      <w:r w:rsidR="00E91C99" w:rsidRPr="00E91C99">
        <w:rPr>
          <w:rFonts w:ascii="Tahoma" w:hAnsi="Tahoma" w:cs="Tahoma"/>
          <w:b/>
          <w:szCs w:val="22"/>
        </w:rPr>
        <w:t xml:space="preserve"> – </w:t>
      </w:r>
      <w:r w:rsidR="00E91C99">
        <w:rPr>
          <w:rFonts w:ascii="Tahoma" w:hAnsi="Tahoma" w:cs="Tahoma"/>
          <w:b/>
          <w:szCs w:val="22"/>
          <w:lang w:val="en-US"/>
        </w:rPr>
        <w:t>Portability</w:t>
      </w:r>
      <w:r w:rsidRPr="00E91C99">
        <w:rPr>
          <w:rFonts w:ascii="Tahoma" w:hAnsi="Tahoma" w:cs="Tahoma"/>
          <w:b/>
          <w:szCs w:val="22"/>
        </w:rPr>
        <w:t xml:space="preserve">. </w:t>
      </w:r>
      <w:r w:rsidRPr="00EA6B87">
        <w:rPr>
          <w:rFonts w:ascii="Tahoma" w:hAnsi="Tahoma" w:cs="Tahoma"/>
          <w:szCs w:val="22"/>
        </w:rPr>
        <w:t xml:space="preserve">Οι τεχνολογίες που θα χρησιμοποιηθούν για την υλοποίηση των υποσυστημάτων, θα πρέπει να είναι συμβατές με διεθνώς αναγνωρισμένα </w:t>
      </w:r>
      <w:r w:rsidR="00E91C99">
        <w:rPr>
          <w:rFonts w:ascii="Tahoma" w:hAnsi="Tahoma" w:cs="Tahoma"/>
          <w:szCs w:val="22"/>
          <w:lang w:val="en-US"/>
        </w:rPr>
        <w:t>standards</w:t>
      </w:r>
      <w:r w:rsidRPr="00EA6B87">
        <w:rPr>
          <w:rFonts w:ascii="Tahoma" w:hAnsi="Tahoma" w:cs="Tahoma"/>
          <w:szCs w:val="22"/>
        </w:rPr>
        <w:t xml:space="preserve"> (όπως HTML, XML, LDAP κλπ).</w:t>
      </w:r>
    </w:p>
    <w:p w14:paraId="316CE0B9" w14:textId="6114B42E" w:rsidR="00B15D1E" w:rsidRPr="00EA6B87" w:rsidRDefault="00B15D1E" w:rsidP="00F73DE9">
      <w:pPr>
        <w:pStyle w:val="Bullet1"/>
        <w:tabs>
          <w:tab w:val="num" w:pos="0"/>
        </w:tabs>
        <w:spacing w:before="0" w:after="120" w:line="360" w:lineRule="auto"/>
        <w:contextualSpacing w:val="0"/>
        <w:jc w:val="both"/>
        <w:rPr>
          <w:rFonts w:ascii="Tahoma" w:hAnsi="Tahoma" w:cs="Tahoma"/>
          <w:b/>
          <w:szCs w:val="22"/>
        </w:rPr>
      </w:pPr>
      <w:r w:rsidRPr="00EA6B87">
        <w:rPr>
          <w:rFonts w:ascii="Tahoma" w:hAnsi="Tahoma" w:cs="Tahoma"/>
          <w:b/>
          <w:szCs w:val="22"/>
        </w:rPr>
        <w:t xml:space="preserve">Χρήση σύγχρονων/Δοκιμασμένων Τεχνολογιών. </w:t>
      </w:r>
      <w:r w:rsidRPr="00EA6B87">
        <w:rPr>
          <w:rFonts w:ascii="Tahoma" w:hAnsi="Tahoma" w:cs="Tahoma"/>
          <w:szCs w:val="22"/>
        </w:rPr>
        <w:t>Η υλοποίηση των υποσυστημάτων θα πρέπει να βασιστεί σε σύγχρονες και δοκιμασμένες τεχνολογίες, εξασφαλίζοντας με αυτόν τον τρόπο, ανθεκτικότητα στο χρόνο, αξιοπιστία και επεκτασιμότητα.</w:t>
      </w:r>
    </w:p>
    <w:p w14:paraId="54F9D73C" w14:textId="7325DF6D" w:rsidR="00B15D1E" w:rsidRPr="00EA6B87" w:rsidRDefault="00B15D1E" w:rsidP="00F73DE9">
      <w:pPr>
        <w:spacing w:line="360" w:lineRule="auto"/>
        <w:rPr>
          <w:lang w:val="el-GR"/>
        </w:rPr>
      </w:pPr>
      <w:r w:rsidRPr="00EA6B87">
        <w:rPr>
          <w:lang w:val="el-GR"/>
        </w:rPr>
        <w:t>Ο Ανάδοχος υποχρεούται να παρουσιάσει αναλυτικά στην προσφορά του, τις χρησιμοποιούμενες τεχνολογίες.</w:t>
      </w:r>
      <w:bookmarkEnd w:id="579"/>
    </w:p>
    <w:p w14:paraId="66EC7E2D" w14:textId="35A19261" w:rsidR="00EA3400" w:rsidRPr="00EA6B87" w:rsidRDefault="00B15D1E" w:rsidP="00F73DE9">
      <w:pPr>
        <w:pStyle w:val="4"/>
        <w:numPr>
          <w:ilvl w:val="2"/>
          <w:numId w:val="306"/>
        </w:numPr>
        <w:spacing w:line="360" w:lineRule="auto"/>
        <w:rPr>
          <w:rFonts w:cs="Tahoma"/>
          <w:szCs w:val="22"/>
          <w:lang w:val="el-GR"/>
        </w:rPr>
      </w:pPr>
      <w:bookmarkStart w:id="580" w:name="_Toc177459267"/>
      <w:r w:rsidRPr="00EA6B87">
        <w:rPr>
          <w:rFonts w:cs="Tahoma"/>
          <w:szCs w:val="22"/>
          <w:lang w:val="el-GR"/>
        </w:rPr>
        <w:t>Υποσύστημα Δημιουργίας Αναφορών</w:t>
      </w:r>
      <w:bookmarkEnd w:id="580"/>
    </w:p>
    <w:p w14:paraId="216D46AF" w14:textId="788B2E11" w:rsidR="00B15D1E" w:rsidRPr="0071213F" w:rsidRDefault="00B15D1E" w:rsidP="00F73DE9">
      <w:pPr>
        <w:spacing w:line="360" w:lineRule="auto"/>
        <w:rPr>
          <w:lang w:val="el-GR"/>
        </w:rPr>
      </w:pPr>
      <w:r w:rsidRPr="0071213F">
        <w:rPr>
          <w:lang w:val="el-GR"/>
        </w:rPr>
        <w:t>Το ζητούμενο σύστημα διοικητικής πληροφόρησης στοχεύει στη δημιουργία κεντρικής βάσης δεδομένων με δυνατότητα οπτικοποίησης των αποτελεσμάτων αυτών και υποστήριξης της ομάδας του φορέα καθώς και διαδικασιών διακυβέρνησης δεδομένων και αναλύσεων .</w:t>
      </w:r>
    </w:p>
    <w:p w14:paraId="783D69F5" w14:textId="77777777" w:rsidR="00B15D1E" w:rsidRPr="0071213F" w:rsidRDefault="00B15D1E" w:rsidP="00F73DE9">
      <w:pPr>
        <w:spacing w:line="360" w:lineRule="auto"/>
        <w:rPr>
          <w:lang w:val="el-GR"/>
        </w:rPr>
      </w:pPr>
      <w:r w:rsidRPr="0071213F">
        <w:rPr>
          <w:lang w:val="el-GR"/>
        </w:rPr>
        <w:t xml:space="preserve">Ειδικότερα στα πλαίσια του εν λόγω υποσυστήματος απαιτείται  η παροχή των ακόλουθων υπηρεσιών και λειτουργιών: </w:t>
      </w:r>
    </w:p>
    <w:p w14:paraId="6716D9A8" w14:textId="77777777" w:rsidR="00B15D1E" w:rsidRPr="00EA6B87" w:rsidRDefault="00B15D1E" w:rsidP="00F73DE9">
      <w:pPr>
        <w:numPr>
          <w:ilvl w:val="0"/>
          <w:numId w:val="267"/>
        </w:numPr>
        <w:pBdr>
          <w:top w:val="nil"/>
          <w:left w:val="nil"/>
          <w:bottom w:val="nil"/>
          <w:right w:val="nil"/>
          <w:between w:val="nil"/>
        </w:pBdr>
        <w:suppressAutoHyphens w:val="0"/>
        <w:spacing w:line="360" w:lineRule="auto"/>
        <w:ind w:left="717"/>
        <w:rPr>
          <w:rFonts w:eastAsia="Calibri"/>
          <w:lang w:val="el-GR"/>
        </w:rPr>
      </w:pPr>
      <w:r w:rsidRPr="00EA6B87">
        <w:rPr>
          <w:rFonts w:eastAsia="Calibri"/>
          <w:lang w:val="el-GR"/>
        </w:rPr>
        <w:t xml:space="preserve">Σχεδιασμός και υλοποίηση προηγμένης υποδομής βάσης επιχειρησιακών δεδομένων με τεχνολογίες υπηρεσιών φιλοξενίας ιδανικό για επεξεργασία, ανάλυση, μοντελοποίηση και οπτικοποίηση μεγάλου όγκου επιχειρησιακών δεδομένων </w:t>
      </w:r>
    </w:p>
    <w:p w14:paraId="72A8F365" w14:textId="77777777" w:rsidR="00B15D1E" w:rsidRPr="00EA6B87" w:rsidRDefault="00B15D1E" w:rsidP="00F73DE9">
      <w:pPr>
        <w:numPr>
          <w:ilvl w:val="0"/>
          <w:numId w:val="267"/>
        </w:numPr>
        <w:pBdr>
          <w:top w:val="nil"/>
          <w:left w:val="nil"/>
          <w:bottom w:val="nil"/>
          <w:right w:val="nil"/>
          <w:between w:val="nil"/>
        </w:pBdr>
        <w:suppressAutoHyphens w:val="0"/>
        <w:spacing w:line="360" w:lineRule="auto"/>
        <w:ind w:left="717"/>
        <w:rPr>
          <w:rFonts w:eastAsia="Calibri"/>
          <w:lang w:val="el-GR"/>
        </w:rPr>
      </w:pPr>
      <w:r w:rsidRPr="00EA6B87">
        <w:rPr>
          <w:rFonts w:eastAsia="Calibri"/>
          <w:lang w:val="el-GR"/>
        </w:rPr>
        <w:t>Σχεδιασμός στρατηγικής διακυβέρνησης και διαχείρισης κεντρικής βάσης, ανάλυσης και οπτικοποίησης επιχειρησιακών δεδομένων σύμφωνα με διεθνής καλές πρακτικές</w:t>
      </w:r>
    </w:p>
    <w:p w14:paraId="568E6313" w14:textId="7590377A" w:rsidR="00B15D1E" w:rsidRPr="00EA6B87" w:rsidRDefault="00B15D1E" w:rsidP="00F73DE9">
      <w:pPr>
        <w:numPr>
          <w:ilvl w:val="0"/>
          <w:numId w:val="267"/>
        </w:numPr>
        <w:pBdr>
          <w:top w:val="nil"/>
          <w:left w:val="nil"/>
          <w:bottom w:val="nil"/>
          <w:right w:val="nil"/>
          <w:between w:val="nil"/>
        </w:pBdr>
        <w:suppressAutoHyphens w:val="0"/>
        <w:spacing w:line="360" w:lineRule="auto"/>
        <w:ind w:left="717"/>
        <w:rPr>
          <w:rFonts w:eastAsia="Calibri"/>
          <w:lang w:val="el-GR"/>
        </w:rPr>
      </w:pPr>
      <w:r w:rsidRPr="00EA6B87">
        <w:rPr>
          <w:rFonts w:eastAsia="Calibri"/>
          <w:lang w:val="el-GR"/>
        </w:rPr>
        <w:t>Σχεδιασμός επιχειρησιακών δεικτών απόδοσης (</w:t>
      </w:r>
      <w:r w:rsidRPr="00EA6B87">
        <w:rPr>
          <w:rFonts w:eastAsia="Calibri"/>
        </w:rPr>
        <w:t>key</w:t>
      </w:r>
      <w:r w:rsidRPr="00EA6B87">
        <w:rPr>
          <w:rFonts w:eastAsia="Calibri"/>
          <w:lang w:val="el-GR"/>
        </w:rPr>
        <w:t xml:space="preserve"> </w:t>
      </w:r>
      <w:r w:rsidRPr="00EA6B87">
        <w:rPr>
          <w:rFonts w:eastAsia="Calibri"/>
        </w:rPr>
        <w:t>performance</w:t>
      </w:r>
      <w:r w:rsidRPr="00EA6B87">
        <w:rPr>
          <w:rFonts w:eastAsia="Calibri"/>
          <w:lang w:val="el-GR"/>
        </w:rPr>
        <w:t xml:space="preserve"> </w:t>
      </w:r>
      <w:r w:rsidRPr="00EA6B87">
        <w:rPr>
          <w:rFonts w:eastAsia="Calibri"/>
        </w:rPr>
        <w:t>indicator</w:t>
      </w:r>
      <w:r w:rsidRPr="00EA6B87">
        <w:rPr>
          <w:rFonts w:eastAsia="Calibri"/>
          <w:lang w:val="el-GR"/>
        </w:rPr>
        <w:t xml:space="preserve"> – </w:t>
      </w:r>
      <w:r w:rsidRPr="00EA6B87">
        <w:rPr>
          <w:rFonts w:eastAsia="Calibri"/>
        </w:rPr>
        <w:t>KPIs</w:t>
      </w:r>
      <w:r w:rsidRPr="00EA6B87">
        <w:rPr>
          <w:rFonts w:eastAsia="Calibri"/>
          <w:lang w:val="el-GR"/>
        </w:rPr>
        <w:t>), επιχειρησιακών αναφορών, συγκριτικών αναλύσεων απόδοσης (</w:t>
      </w:r>
      <w:r w:rsidRPr="00EA6B87">
        <w:rPr>
          <w:rFonts w:eastAsia="Calibri"/>
        </w:rPr>
        <w:t>benchmarking</w:t>
      </w:r>
      <w:r w:rsidRPr="00EA6B87">
        <w:rPr>
          <w:rFonts w:eastAsia="Calibri"/>
          <w:lang w:val="el-GR"/>
        </w:rPr>
        <w:t xml:space="preserve"> </w:t>
      </w:r>
      <w:r w:rsidRPr="00EA6B87">
        <w:rPr>
          <w:rFonts w:eastAsia="Calibri"/>
        </w:rPr>
        <w:t>performance</w:t>
      </w:r>
      <w:r w:rsidRPr="00EA6B87">
        <w:rPr>
          <w:rFonts w:eastAsia="Calibri"/>
          <w:lang w:val="el-GR"/>
        </w:rPr>
        <w:t xml:space="preserve"> </w:t>
      </w:r>
      <w:r w:rsidRPr="00EA6B87">
        <w:rPr>
          <w:rFonts w:eastAsia="Calibri"/>
        </w:rPr>
        <w:t>analysis</w:t>
      </w:r>
      <w:r w:rsidRPr="00EA6B87">
        <w:rPr>
          <w:rFonts w:eastAsia="Calibri"/>
          <w:lang w:val="el-GR"/>
        </w:rPr>
        <w:t>)</w:t>
      </w:r>
    </w:p>
    <w:p w14:paraId="2F7BB3A2" w14:textId="77777777" w:rsidR="00B15D1E" w:rsidRPr="00EA6B87" w:rsidRDefault="00B15D1E" w:rsidP="00F73DE9">
      <w:pPr>
        <w:numPr>
          <w:ilvl w:val="0"/>
          <w:numId w:val="267"/>
        </w:numPr>
        <w:pBdr>
          <w:top w:val="nil"/>
          <w:left w:val="nil"/>
          <w:bottom w:val="nil"/>
          <w:right w:val="nil"/>
          <w:between w:val="nil"/>
        </w:pBdr>
        <w:suppressAutoHyphens w:val="0"/>
        <w:spacing w:line="360" w:lineRule="auto"/>
        <w:ind w:left="717"/>
        <w:rPr>
          <w:rFonts w:eastAsia="Calibri"/>
          <w:lang w:val="el-GR"/>
        </w:rPr>
      </w:pPr>
      <w:r w:rsidRPr="00EA6B87">
        <w:rPr>
          <w:rFonts w:eastAsia="Calibri"/>
          <w:lang w:val="el-GR"/>
        </w:rPr>
        <w:t>Υλοποίηση εφαρμογής συλλογής και ανάλυσης επιχειρησιακών δεικτών απόδοσης (ποιοτικών και ποσοτικών) αξιολόγησης</w:t>
      </w:r>
    </w:p>
    <w:p w14:paraId="214EB2A0" w14:textId="25FE767B" w:rsidR="00B15D1E" w:rsidRPr="0071213F" w:rsidRDefault="00B15D1E" w:rsidP="00F73DE9">
      <w:pPr>
        <w:spacing w:line="360" w:lineRule="auto"/>
        <w:rPr>
          <w:lang w:val="el-GR"/>
        </w:rPr>
      </w:pPr>
      <w:r w:rsidRPr="0071213F">
        <w:rPr>
          <w:lang w:val="el-GR"/>
        </w:rPr>
        <w:t xml:space="preserve">Ο Ανάδοχος θα πρέπει να σχεδιάσει και υλοποιήσει αρχιτεκτονική τεχνολογίας υποδομής υπηρεσιών φιλοξενίας όπου πάνω σε αυτήν θα αναπτυχθούν όλες οι ψηφιακές δράσεις της επεξεργασίας, </w:t>
      </w:r>
      <w:r w:rsidRPr="0071213F">
        <w:rPr>
          <w:lang w:val="el-GR"/>
        </w:rPr>
        <w:lastRenderedPageBreak/>
        <w:t>ανάλυσης και οπτικοποίησης των αποτελεσμάτων αυτών. Η προτεινόμενη υποδομή θα πρέπει να καλύπτει κατ</w:t>
      </w:r>
      <w:r w:rsidR="00294738">
        <w:rPr>
          <w:lang w:val="el-GR"/>
        </w:rPr>
        <w:t>’</w:t>
      </w:r>
      <w:r w:rsidRPr="0071213F">
        <w:rPr>
          <w:lang w:val="el-GR"/>
        </w:rPr>
        <w:t xml:space="preserve"> ελάχιστον παρακάτω απαιτήσεις:</w:t>
      </w:r>
    </w:p>
    <w:p w14:paraId="63275713"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Ομαλή διαλειτουργικότητα:</w:t>
      </w:r>
      <w:r w:rsidRPr="00EA6B87">
        <w:rPr>
          <w:rFonts w:eastAsia="Calibri"/>
          <w:lang w:val="el-GR"/>
        </w:rPr>
        <w:t xml:space="preserve"> απρόσκοπτη, ασφαλή και ευέλικτη διαλειτουργικότητα διαφορετικών πληροφοριακών συστημάτων και πηγών πληροφόρησης.</w:t>
      </w:r>
    </w:p>
    <w:p w14:paraId="77446185"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 xml:space="preserve">Αυτόματη προσαρμογή πόρων λογισμικού: </w:t>
      </w:r>
      <w:r w:rsidRPr="00EA6B87">
        <w:rPr>
          <w:rFonts w:eastAsia="Calibri"/>
          <w:lang w:val="el-GR"/>
        </w:rPr>
        <w:t>αυτοματοποιημένη αυξομείωση ρυθμίσεων πόρων λογισμικού, κυκλοφορίας δικτύου και συμβάντων βάσει των απαιτήσεων χρήσης.</w:t>
      </w:r>
    </w:p>
    <w:p w14:paraId="155E218E"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Ενισχυμένη ασφάλεια και διαφάνεια χρήσης δεδομένων</w:t>
      </w:r>
      <w:r w:rsidRPr="00EA6B87">
        <w:rPr>
          <w:rFonts w:eastAsia="Calibri"/>
          <w:lang w:val="el-GR"/>
        </w:rPr>
        <w:t>: ασφάλεια και απόρρητο χρήσης δεδομένων προσφέροντας τα υψηλότερα επίπεδα εμπιστοσύνης σύμφωνα με τα διεθνή πρότυπα και κανονισμούς διαφάνειας δεδομένων.</w:t>
      </w:r>
    </w:p>
    <w:p w14:paraId="573A1056"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Προηγμένη διαχείριση δεδομένων</w:t>
      </w:r>
      <w:r w:rsidRPr="00EA6B87">
        <w:rPr>
          <w:rFonts w:eastAsia="Calibri"/>
          <w:lang w:val="el-GR"/>
        </w:rPr>
        <w:t>: ενοποίηση πολλαπλών πηγών δεδομένων ανεξαρτήτου όγκου δεδομένων.</w:t>
      </w:r>
    </w:p>
    <w:p w14:paraId="6991A595"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rPr>
        <w:t>Agile</w:t>
      </w:r>
      <w:r w:rsidRPr="00EA6B87">
        <w:rPr>
          <w:rFonts w:eastAsia="Calibri"/>
          <w:b/>
          <w:lang w:val="el-GR"/>
        </w:rPr>
        <w:t xml:space="preserve"> μοντέλο δεδομένων</w:t>
      </w:r>
      <w:r w:rsidRPr="00EA6B87">
        <w:rPr>
          <w:rFonts w:eastAsia="Calibri"/>
          <w:lang w:val="el-GR"/>
        </w:rPr>
        <w:t>: ικανό να υποστηρίζει κάθε είδους πηγές δεδομένων.</w:t>
      </w:r>
    </w:p>
    <w:p w14:paraId="138A2604"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Ανεξάρτητη διαχείριση δεδομένων</w:t>
      </w:r>
      <w:r w:rsidRPr="00EA6B87">
        <w:rPr>
          <w:rFonts w:eastAsia="Calibri"/>
          <w:lang w:val="el-GR"/>
        </w:rPr>
        <w:t>: διανέμονται σύμφωνα με τις επιχειρηματικές ανάγκες (π.χ. τμήμα, επιχειρησιακή λειτουργία).</w:t>
      </w:r>
    </w:p>
    <w:p w14:paraId="35E1159C"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Δικαιώματα ελεγχόμενης πρόσβασης</w:t>
      </w:r>
      <w:r w:rsidRPr="00EA6B87">
        <w:rPr>
          <w:rFonts w:eastAsia="Calibri"/>
          <w:lang w:val="el-GR"/>
        </w:rPr>
        <w:t>: μόνο εξουσιοδοτημένο προσωπικό και εφαρμογή ισχυρών μεθόδων ελέγχου ταυτότητας.</w:t>
      </w:r>
    </w:p>
    <w:p w14:paraId="1706D751"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Αποτελεσματική παρακολούθηση κόστους</w:t>
      </w:r>
      <w:r w:rsidRPr="00EA6B87">
        <w:rPr>
          <w:rFonts w:eastAsia="Calibri"/>
          <w:lang w:val="el-GR"/>
        </w:rPr>
        <w:t>: μηχανισμός παρακολούθησης κόστους κατανάλωσης σχετικά με τη χωρητικότητα, την απόδοση, τη διαθεσιμότητα και τη συγκέντρωση αρχείων καταγραφής υποστήριξης, την αρχειοθέτηση και δυνατότητα ελέγχου χρήσης (</w:t>
      </w:r>
      <w:r w:rsidRPr="00EA6B87">
        <w:rPr>
          <w:rFonts w:eastAsia="Calibri"/>
        </w:rPr>
        <w:t>usage</w:t>
      </w:r>
      <w:r w:rsidRPr="00EA6B87">
        <w:rPr>
          <w:rFonts w:eastAsia="Calibri"/>
          <w:lang w:val="el-GR"/>
        </w:rPr>
        <w:t xml:space="preserve"> </w:t>
      </w:r>
      <w:r w:rsidRPr="00EA6B87">
        <w:rPr>
          <w:rFonts w:eastAsia="Calibri"/>
        </w:rPr>
        <w:t>auditability</w:t>
      </w:r>
      <w:r w:rsidRPr="00EA6B87">
        <w:rPr>
          <w:rFonts w:eastAsia="Calibri"/>
          <w:lang w:val="el-GR"/>
        </w:rPr>
        <w:t>).</w:t>
      </w:r>
    </w:p>
    <w:p w14:paraId="7C7F0980" w14:textId="77777777" w:rsidR="00B15D1E" w:rsidRPr="00EA6B87" w:rsidRDefault="00B15D1E" w:rsidP="00F73DE9">
      <w:pPr>
        <w:numPr>
          <w:ilvl w:val="0"/>
          <w:numId w:val="268"/>
        </w:numPr>
        <w:suppressAutoHyphens w:val="0"/>
        <w:spacing w:line="360" w:lineRule="auto"/>
        <w:ind w:left="717"/>
        <w:rPr>
          <w:rFonts w:eastAsia="Calibri"/>
          <w:lang w:val="el-GR"/>
        </w:rPr>
      </w:pPr>
      <w:r w:rsidRPr="00EA6B87">
        <w:rPr>
          <w:rFonts w:eastAsia="Calibri"/>
          <w:b/>
          <w:lang w:val="el-GR"/>
        </w:rPr>
        <w:t>Υψηλή ταχύτητα υλοποίησης αναφορών</w:t>
      </w:r>
      <w:r w:rsidRPr="00EA6B87">
        <w:rPr>
          <w:rFonts w:eastAsia="Calibri"/>
          <w:lang w:val="el-GR"/>
        </w:rPr>
        <w:t xml:space="preserve">: ευέλικτη υλοποίηση, οπτικοποίηση και διανομή αποτελεσμάτων αναφορών και αποτελεσμάτων μοντέλων πρόβλεψης σε μικρό χρόνο σε διάφορα ψηφιακά κανάλια περιλαμβάνοντας ιστοσελίδες και δυνατότητα πρόσβασης από κινητές συσκευές (δηλ. </w:t>
      </w:r>
      <w:r w:rsidRPr="00EA6B87">
        <w:rPr>
          <w:rFonts w:eastAsia="Calibri"/>
        </w:rPr>
        <w:t>desktop</w:t>
      </w:r>
      <w:r w:rsidRPr="00EA6B87">
        <w:rPr>
          <w:rFonts w:eastAsia="Calibri"/>
          <w:lang w:val="el-GR"/>
        </w:rPr>
        <w:t xml:space="preserve">, </w:t>
      </w:r>
      <w:r w:rsidRPr="00EA6B87">
        <w:rPr>
          <w:rFonts w:eastAsia="Calibri"/>
        </w:rPr>
        <w:t>tablet</w:t>
      </w:r>
      <w:r w:rsidRPr="00EA6B87">
        <w:rPr>
          <w:rFonts w:eastAsia="Calibri"/>
          <w:lang w:val="el-GR"/>
        </w:rPr>
        <w:t xml:space="preserve"> και κινητό).</w:t>
      </w:r>
    </w:p>
    <w:p w14:paraId="309C73DA" w14:textId="77777777" w:rsidR="00B15D1E" w:rsidRPr="00EA6B87" w:rsidRDefault="00B15D1E" w:rsidP="00F73DE9">
      <w:pPr>
        <w:spacing w:line="360" w:lineRule="auto"/>
        <w:ind w:left="717"/>
        <w:rPr>
          <w:rFonts w:eastAsia="Calibri"/>
          <w:lang w:val="el-GR"/>
        </w:rPr>
      </w:pPr>
    </w:p>
    <w:p w14:paraId="7D1551E0" w14:textId="7F747A11" w:rsidR="00B15D1E" w:rsidRPr="0071213F" w:rsidRDefault="00B15D1E" w:rsidP="00F73DE9">
      <w:pPr>
        <w:spacing w:line="360" w:lineRule="auto"/>
        <w:rPr>
          <w:lang w:val="el-GR"/>
        </w:rPr>
      </w:pPr>
      <w:r w:rsidRPr="0071213F">
        <w:rPr>
          <w:lang w:val="el-GR"/>
        </w:rPr>
        <w:t>Στα πλαίσια του έργου εντάσσεται και ο σχεδιασμός και δημιουργία εξειδικευμένων, δυναμικών αναφορών και βασικών δεικτών μέτρησης Απόδοσης (KPIs) που θα καλύπτουν κύριες περιοχές ενδιαφέροντος επιτρέποντας την απεικόνιση δεδομένων σε μια κατανοητή και φιλική προς το χρήστη μορφή, την αποδοτική επικοινωνία και παρακολούθηση της επιχειρησιακής απόδοσης.</w:t>
      </w:r>
    </w:p>
    <w:p w14:paraId="35F2FCDB" w14:textId="77777777" w:rsidR="00B15D1E" w:rsidRPr="0071213F" w:rsidRDefault="00B15D1E" w:rsidP="00F73DE9">
      <w:pPr>
        <w:spacing w:line="360" w:lineRule="auto"/>
        <w:rPr>
          <w:lang w:val="el-GR"/>
        </w:rPr>
      </w:pPr>
      <w:r w:rsidRPr="0071213F">
        <w:rPr>
          <w:lang w:val="el-GR"/>
        </w:rPr>
        <w:lastRenderedPageBreak/>
        <w:t>Ο Ανάδοχος αναμένεται να σχεδιάσει και να υλοποιήσει μεθοδολογίες με σκοπό να ικανοποιεί τις παρακάτω απαιτήσεις:</w:t>
      </w:r>
    </w:p>
    <w:p w14:paraId="45DB2869" w14:textId="77777777" w:rsidR="00B15D1E" w:rsidRPr="00EA6B87" w:rsidRDefault="00B15D1E" w:rsidP="00F73DE9">
      <w:pPr>
        <w:numPr>
          <w:ilvl w:val="0"/>
          <w:numId w:val="269"/>
        </w:numPr>
        <w:suppressAutoHyphens w:val="0"/>
        <w:spacing w:line="360" w:lineRule="auto"/>
        <w:ind w:left="717"/>
        <w:rPr>
          <w:rFonts w:eastAsia="Calibri"/>
          <w:lang w:val="el-GR"/>
        </w:rPr>
      </w:pPr>
      <w:r w:rsidRPr="00EA6B87">
        <w:rPr>
          <w:rFonts w:eastAsia="Calibri"/>
          <w:lang w:val="el-GR"/>
        </w:rPr>
        <w:t>Επιλογή πληροφορίας προς οπτικοποίηση βάσει κρισιμότητας αυτής στη λήψη αποφάσεων</w:t>
      </w:r>
    </w:p>
    <w:p w14:paraId="03AA2F99" w14:textId="77777777" w:rsidR="00B15D1E" w:rsidRPr="00EA6B87" w:rsidRDefault="00B15D1E" w:rsidP="00F73DE9">
      <w:pPr>
        <w:numPr>
          <w:ilvl w:val="0"/>
          <w:numId w:val="269"/>
        </w:numPr>
        <w:suppressAutoHyphens w:val="0"/>
        <w:spacing w:line="360" w:lineRule="auto"/>
        <w:ind w:left="717"/>
        <w:rPr>
          <w:rFonts w:eastAsia="Calibri"/>
          <w:lang w:val="el-GR"/>
        </w:rPr>
      </w:pPr>
      <w:r w:rsidRPr="00EA6B87">
        <w:rPr>
          <w:rFonts w:eastAsia="Calibri"/>
          <w:lang w:val="el-GR"/>
        </w:rPr>
        <w:t xml:space="preserve">Αποτύπωση βασικών </w:t>
      </w:r>
      <w:r w:rsidRPr="00EA6B87">
        <w:rPr>
          <w:rFonts w:eastAsia="Calibri"/>
        </w:rPr>
        <w:t>KPIs</w:t>
      </w:r>
      <w:r w:rsidRPr="00EA6B87">
        <w:rPr>
          <w:rFonts w:eastAsia="Calibri"/>
          <w:lang w:val="el-GR"/>
        </w:rPr>
        <w:t xml:space="preserve"> που θα υποστηρίζουν τους στρατηγικούς στόχους και το πλάνο δράσεων</w:t>
      </w:r>
    </w:p>
    <w:p w14:paraId="32F09FD4" w14:textId="49D7537E" w:rsidR="00B15D1E" w:rsidRPr="00EA6B87" w:rsidRDefault="00B15D1E" w:rsidP="00F73DE9">
      <w:pPr>
        <w:numPr>
          <w:ilvl w:val="0"/>
          <w:numId w:val="269"/>
        </w:numPr>
        <w:suppressAutoHyphens w:val="0"/>
        <w:spacing w:line="360" w:lineRule="auto"/>
        <w:ind w:left="717"/>
        <w:rPr>
          <w:rFonts w:eastAsia="Calibri"/>
          <w:lang w:val="el-GR"/>
        </w:rPr>
      </w:pPr>
      <w:r w:rsidRPr="00EA6B87">
        <w:rPr>
          <w:rFonts w:eastAsia="Calibri"/>
          <w:lang w:val="el-GR"/>
        </w:rPr>
        <w:t xml:space="preserve">Επιλογή βέλτιστου τύπου οπτικοποίησης δεδομένων προκειμένου να εξάγονται χρήσιμα συμπεράσματα αναφορικά με τα δεδομένα που χρειάζεται </w:t>
      </w:r>
      <w:r w:rsidRPr="00EA6B87">
        <w:rPr>
          <w:rFonts w:eastAsia="Calibri"/>
          <w:lang w:val="en-US"/>
        </w:rPr>
        <w:t>o</w:t>
      </w:r>
      <w:r w:rsidRPr="00EA6B87">
        <w:rPr>
          <w:rFonts w:eastAsia="Calibri"/>
          <w:lang w:val="el-GR"/>
        </w:rPr>
        <w:t xml:space="preserve"> φορέας</w:t>
      </w:r>
    </w:p>
    <w:p w14:paraId="5430580A" w14:textId="77777777" w:rsidR="00B15D1E" w:rsidRPr="00EA6B87" w:rsidRDefault="00B15D1E" w:rsidP="00F73DE9">
      <w:pPr>
        <w:numPr>
          <w:ilvl w:val="0"/>
          <w:numId w:val="269"/>
        </w:numPr>
        <w:suppressAutoHyphens w:val="0"/>
        <w:spacing w:line="360" w:lineRule="auto"/>
        <w:ind w:left="717"/>
        <w:rPr>
          <w:rFonts w:eastAsia="Calibri"/>
          <w:lang w:val="el-GR"/>
        </w:rPr>
      </w:pPr>
      <w:r w:rsidRPr="00EA6B87">
        <w:rPr>
          <w:rFonts w:eastAsia="Calibri"/>
          <w:lang w:val="el-GR"/>
        </w:rPr>
        <w:t>Δυνατότητα μετάβασης από συγκεντρωτικό σε εξειδικευμένο επίπεδο πληροφορίας με δυναμικό και ευέλικτο τρόπο</w:t>
      </w:r>
    </w:p>
    <w:p w14:paraId="5DAE512C" w14:textId="77777777" w:rsidR="00B15D1E" w:rsidRPr="00EA6B87" w:rsidRDefault="00B15D1E" w:rsidP="00F73DE9">
      <w:pPr>
        <w:numPr>
          <w:ilvl w:val="0"/>
          <w:numId w:val="269"/>
        </w:numPr>
        <w:suppressAutoHyphens w:val="0"/>
        <w:spacing w:line="360" w:lineRule="auto"/>
        <w:ind w:left="717"/>
        <w:rPr>
          <w:rFonts w:eastAsia="Calibri"/>
          <w:lang w:val="el-GR"/>
        </w:rPr>
      </w:pPr>
      <w:r w:rsidRPr="00EA6B87">
        <w:rPr>
          <w:rFonts w:eastAsia="Calibri"/>
          <w:lang w:val="el-GR"/>
        </w:rPr>
        <w:t>Δυνατότητα ενοποίησης νέων μεταβλητών ή πηγών δεδομένων</w:t>
      </w:r>
    </w:p>
    <w:p w14:paraId="036CE126" w14:textId="77777777" w:rsidR="00B15D1E" w:rsidRPr="00EA6B87" w:rsidRDefault="00B15D1E" w:rsidP="00F73DE9">
      <w:pPr>
        <w:spacing w:line="360" w:lineRule="auto"/>
        <w:rPr>
          <w:rFonts w:eastAsia="Calibri"/>
          <w:lang w:val="el-GR"/>
        </w:rPr>
      </w:pPr>
      <w:r w:rsidRPr="00EA6B87">
        <w:rPr>
          <w:rFonts w:eastAsia="Calibri"/>
          <w:lang w:val="el-GR"/>
        </w:rPr>
        <w:t>Στο πλαίσιο αυτό, ο Ανάδοχος αναμένεται να εκτελέσει τις ακόλουθες δραστηριότητες:</w:t>
      </w:r>
    </w:p>
    <w:p w14:paraId="03063252" w14:textId="77777777" w:rsidR="00B15D1E" w:rsidRPr="00EA6B87" w:rsidRDefault="00B15D1E" w:rsidP="00F73DE9">
      <w:pPr>
        <w:numPr>
          <w:ilvl w:val="0"/>
          <w:numId w:val="270"/>
        </w:numPr>
        <w:suppressAutoHyphens w:val="0"/>
        <w:spacing w:line="360" w:lineRule="auto"/>
        <w:ind w:left="717"/>
        <w:rPr>
          <w:rFonts w:eastAsia="Calibri"/>
          <w:lang w:val="el-GR"/>
        </w:rPr>
      </w:pPr>
      <w:r w:rsidRPr="00EA6B87">
        <w:rPr>
          <w:rFonts w:eastAsia="Calibri"/>
          <w:lang w:val="el-GR"/>
        </w:rPr>
        <w:t>Συλλογή και καταγραφή απαιτήσεων δημιουργίας αναφορών και σχεδιασμού δεικτών στις κύριες περιοχές ενδιαφέροντος</w:t>
      </w:r>
    </w:p>
    <w:p w14:paraId="1FC51A28" w14:textId="77777777" w:rsidR="00B15D1E" w:rsidRPr="00EA6B87" w:rsidRDefault="00B15D1E" w:rsidP="00F73DE9">
      <w:pPr>
        <w:numPr>
          <w:ilvl w:val="0"/>
          <w:numId w:val="270"/>
        </w:numPr>
        <w:suppressAutoHyphens w:val="0"/>
        <w:spacing w:line="360" w:lineRule="auto"/>
        <w:ind w:left="717"/>
        <w:rPr>
          <w:rFonts w:eastAsia="Calibri"/>
          <w:lang w:val="el-GR"/>
        </w:rPr>
      </w:pPr>
      <w:r w:rsidRPr="00EA6B87">
        <w:rPr>
          <w:rFonts w:eastAsia="Calibri"/>
          <w:lang w:val="el-GR"/>
        </w:rPr>
        <w:t>Αξιολόγηση των υφιστάμενων δυνατοτήτων παραγωγής αναφορών και εντοπισμός κενών σε σχέση με την επιθυμητή κατάσταση</w:t>
      </w:r>
    </w:p>
    <w:p w14:paraId="67892402" w14:textId="77777777" w:rsidR="00B15D1E" w:rsidRPr="00EA6B87" w:rsidRDefault="00B15D1E" w:rsidP="00F73DE9">
      <w:pPr>
        <w:numPr>
          <w:ilvl w:val="0"/>
          <w:numId w:val="270"/>
        </w:numPr>
        <w:suppressAutoHyphens w:val="0"/>
        <w:spacing w:line="360" w:lineRule="auto"/>
        <w:ind w:left="717"/>
        <w:rPr>
          <w:rFonts w:eastAsia="Calibri"/>
          <w:lang w:val="el-GR"/>
        </w:rPr>
      </w:pPr>
      <w:r w:rsidRPr="00EA6B87">
        <w:rPr>
          <w:rFonts w:eastAsia="Calibri"/>
          <w:lang w:val="el-GR"/>
        </w:rPr>
        <w:t>Σχεδιασμός ενοποιημένης και προτυποποιημένης μορφής, δομής και περιεχομένου αναφορών και δεικτών</w:t>
      </w:r>
    </w:p>
    <w:p w14:paraId="13374968" w14:textId="77777777" w:rsidR="00B15D1E" w:rsidRPr="00EA6B87" w:rsidRDefault="00B15D1E" w:rsidP="00F73DE9">
      <w:pPr>
        <w:numPr>
          <w:ilvl w:val="0"/>
          <w:numId w:val="270"/>
        </w:numPr>
        <w:suppressAutoHyphens w:val="0"/>
        <w:spacing w:line="360" w:lineRule="auto"/>
        <w:ind w:left="717"/>
        <w:rPr>
          <w:rFonts w:eastAsia="Calibri"/>
          <w:lang w:val="el-GR"/>
        </w:rPr>
      </w:pPr>
      <w:r w:rsidRPr="00EA6B87">
        <w:rPr>
          <w:rFonts w:eastAsia="Calibri"/>
          <w:lang w:val="el-GR"/>
        </w:rPr>
        <w:t>Υλοποίηση αναφορών που θα συμπεριλαμβάνουν δείκτες, γραφήματα, φίλτρα, ιεραρχίες, δυναμικά κριτήρια, δυνατότητες πλήρους σχεδιαστικής παραμετροποίησης, με ενεργοποίηση ενδεικτικών δικαιωμάτων σε χρήστες του συστήματος, προκειμένου να μπορούν να αξιοποιούν τα δεδομένα για την εξαγωγή συμπερασμάτων</w:t>
      </w:r>
    </w:p>
    <w:p w14:paraId="4B07C4BE" w14:textId="77777777" w:rsidR="00B15D1E" w:rsidRPr="0071213F" w:rsidRDefault="00B15D1E" w:rsidP="00F73DE9">
      <w:pPr>
        <w:spacing w:line="360" w:lineRule="auto"/>
        <w:rPr>
          <w:lang w:val="el-GR"/>
        </w:rPr>
      </w:pPr>
      <w:r w:rsidRPr="0071213F">
        <w:rPr>
          <w:lang w:val="el-GR"/>
        </w:rPr>
        <w:t>H προσέγγιση που αναμένεται να ακολουθήσει ο Ανάδοχος για τη διεξαγωγή συγκριτικών αναλύσεων συνοψίζεται στις παρακάτω δραστηριότητες:</w:t>
      </w:r>
    </w:p>
    <w:p w14:paraId="04137C14" w14:textId="77777777" w:rsidR="00B15D1E" w:rsidRPr="00EA6B87" w:rsidRDefault="00B15D1E" w:rsidP="00F73DE9">
      <w:pPr>
        <w:numPr>
          <w:ilvl w:val="0"/>
          <w:numId w:val="271"/>
        </w:numPr>
        <w:suppressAutoHyphens w:val="0"/>
        <w:spacing w:line="360" w:lineRule="auto"/>
        <w:rPr>
          <w:rFonts w:eastAsia="Calibri"/>
          <w:lang w:val="el-GR"/>
        </w:rPr>
      </w:pPr>
      <w:r w:rsidRPr="00EA6B87">
        <w:rPr>
          <w:rFonts w:eastAsia="Calibri"/>
          <w:lang w:val="el-GR"/>
        </w:rPr>
        <w:t>Προετοιμασία απαιτήσεων ανάλυσης, καθορισμός πηγών δεδομένων, χαρακτηριστικών και διαδικασίας συλλογής δεδομένων για τη συγκριτική αξιολόγηση</w:t>
      </w:r>
    </w:p>
    <w:p w14:paraId="7A8BB094" w14:textId="77777777" w:rsidR="00B15D1E" w:rsidRPr="00EA6B87" w:rsidRDefault="00B15D1E" w:rsidP="00F73DE9">
      <w:pPr>
        <w:numPr>
          <w:ilvl w:val="0"/>
          <w:numId w:val="271"/>
        </w:numPr>
        <w:suppressAutoHyphens w:val="0"/>
        <w:spacing w:line="360" w:lineRule="auto"/>
        <w:rPr>
          <w:rFonts w:eastAsia="Calibri"/>
          <w:lang w:val="el-GR"/>
        </w:rPr>
      </w:pPr>
      <w:r w:rsidRPr="00EA6B87">
        <w:rPr>
          <w:rFonts w:eastAsia="Calibri"/>
          <w:lang w:val="el-GR"/>
        </w:rPr>
        <w:t>Συλλογή και αξιολόγηση ποιότητας συγκριτικών δεδομένων</w:t>
      </w:r>
    </w:p>
    <w:p w14:paraId="5C020923" w14:textId="77777777" w:rsidR="00B15D1E" w:rsidRPr="00EA6B87" w:rsidRDefault="00B15D1E" w:rsidP="00F73DE9">
      <w:pPr>
        <w:numPr>
          <w:ilvl w:val="0"/>
          <w:numId w:val="271"/>
        </w:numPr>
        <w:suppressAutoHyphens w:val="0"/>
        <w:spacing w:line="360" w:lineRule="auto"/>
        <w:rPr>
          <w:rFonts w:eastAsia="Calibri"/>
          <w:lang w:val="el-GR"/>
        </w:rPr>
      </w:pPr>
      <w:r w:rsidRPr="00EA6B87">
        <w:rPr>
          <w:rFonts w:eastAsia="Calibri"/>
          <w:lang w:val="el-GR"/>
        </w:rPr>
        <w:t>Δημιουργία συγκριτικών αναφορών και αξιολόγηση δυνατοτήτων βελτίωσης απόδοσης</w:t>
      </w:r>
    </w:p>
    <w:p w14:paraId="552568CB" w14:textId="15ED6594" w:rsidR="00B15D1E" w:rsidRPr="00E91C99" w:rsidRDefault="00E91C99" w:rsidP="00F73DE9">
      <w:pPr>
        <w:numPr>
          <w:ilvl w:val="0"/>
          <w:numId w:val="271"/>
        </w:numPr>
        <w:suppressAutoHyphens w:val="0"/>
        <w:spacing w:line="360" w:lineRule="auto"/>
        <w:rPr>
          <w:rFonts w:eastAsia="Calibri"/>
          <w:lang w:val="el-GR"/>
        </w:rPr>
      </w:pPr>
      <w:r>
        <w:rPr>
          <w:rFonts w:eastAsia="Calibri"/>
          <w:lang w:val="el-GR"/>
        </w:rPr>
        <w:t>Ανάδειξη περιοχών προς βελτίωσης απόδοσης</w:t>
      </w:r>
    </w:p>
    <w:p w14:paraId="04AAA449" w14:textId="77777777" w:rsidR="00B15D1E" w:rsidRPr="00EA6B87" w:rsidRDefault="00B15D1E" w:rsidP="00F73DE9">
      <w:pPr>
        <w:spacing w:line="360" w:lineRule="auto"/>
        <w:rPr>
          <w:lang w:val="el-GR"/>
        </w:rPr>
      </w:pPr>
    </w:p>
    <w:p w14:paraId="558E7EA1" w14:textId="4EF7735E" w:rsidR="00B15D1E" w:rsidRPr="00EA6B87" w:rsidRDefault="00B15D1E" w:rsidP="00F73DE9">
      <w:pPr>
        <w:pStyle w:val="4"/>
        <w:numPr>
          <w:ilvl w:val="2"/>
          <w:numId w:val="306"/>
        </w:numPr>
        <w:spacing w:line="360" w:lineRule="auto"/>
        <w:rPr>
          <w:rFonts w:cs="Tahoma"/>
          <w:szCs w:val="22"/>
          <w:lang w:val="el-GR"/>
        </w:rPr>
      </w:pPr>
      <w:bookmarkStart w:id="581" w:name="_Toc177459268"/>
      <w:r w:rsidRPr="00EA6B87">
        <w:rPr>
          <w:rFonts w:cs="Tahoma"/>
          <w:szCs w:val="22"/>
          <w:lang w:val="el-GR"/>
        </w:rPr>
        <w:lastRenderedPageBreak/>
        <w:t>Υποσύστημα Διαχείρισης Χρηστών</w:t>
      </w:r>
      <w:bookmarkEnd w:id="581"/>
    </w:p>
    <w:p w14:paraId="73C97D61" w14:textId="77777777" w:rsidR="00B15D1E" w:rsidRPr="00EA6B87" w:rsidRDefault="00B15D1E" w:rsidP="00F73DE9">
      <w:pPr>
        <w:spacing w:line="360" w:lineRule="auto"/>
        <w:rPr>
          <w:lang w:val="el-GR"/>
        </w:rPr>
      </w:pPr>
      <w:r w:rsidRPr="00EA6B87">
        <w:rPr>
          <w:lang w:val="el-GR"/>
        </w:rPr>
        <w:t>Το υποσύστημα διαχείρισης χρηστών θα δίνει τη δυνατότητα διαχείρισης όλων των χρηστών με ενιαίο τρόπο για όλα τα επιμέρους υποσυστήματα.</w:t>
      </w:r>
    </w:p>
    <w:p w14:paraId="13DBEC00" w14:textId="77777777" w:rsidR="00B15D1E" w:rsidRPr="00EA6B87" w:rsidRDefault="00B15D1E" w:rsidP="00F73DE9">
      <w:pPr>
        <w:spacing w:line="360" w:lineRule="auto"/>
        <w:rPr>
          <w:lang w:val="el-GR"/>
        </w:rPr>
      </w:pPr>
      <w:r w:rsidRPr="00EA6B87">
        <w:rPr>
          <w:lang w:val="el-GR"/>
        </w:rPr>
        <w:t>Θα υποστηρίζονται τα είδη χρηστών:</w:t>
      </w:r>
    </w:p>
    <w:p w14:paraId="76F975EB" w14:textId="77777777" w:rsidR="00B15D1E" w:rsidRPr="00EA6B87" w:rsidRDefault="00B15D1E" w:rsidP="00F73DE9">
      <w:pPr>
        <w:pStyle w:val="aff"/>
        <w:numPr>
          <w:ilvl w:val="0"/>
          <w:numId w:val="272"/>
        </w:numPr>
        <w:spacing w:line="360" w:lineRule="auto"/>
        <w:contextualSpacing w:val="0"/>
        <w:rPr>
          <w:lang w:val="el-GR"/>
        </w:rPr>
      </w:pPr>
      <w:r w:rsidRPr="00EA6B87">
        <w:rPr>
          <w:lang w:val="el-GR"/>
        </w:rPr>
        <w:t>Οι κεντρικοί διαχειριστές, υπεύθυνοι για την καλή λειτουργία του συστήματος και των επιμέρους υποσυστημάτων (διαχείριση, συντήρηση, ανάπτυξη, κ.λπ).</w:t>
      </w:r>
    </w:p>
    <w:p w14:paraId="5B2DA1DE" w14:textId="77777777" w:rsidR="00B15D1E" w:rsidRPr="00EA6B87" w:rsidRDefault="00B15D1E" w:rsidP="00F73DE9">
      <w:pPr>
        <w:pStyle w:val="aff"/>
        <w:numPr>
          <w:ilvl w:val="0"/>
          <w:numId w:val="272"/>
        </w:numPr>
        <w:spacing w:line="360" w:lineRule="auto"/>
        <w:contextualSpacing w:val="0"/>
        <w:rPr>
          <w:lang w:val="el-GR"/>
        </w:rPr>
      </w:pPr>
      <w:r w:rsidRPr="00EA6B87">
        <w:rPr>
          <w:lang w:val="el-GR"/>
        </w:rPr>
        <w:t>Τα στελέχη της Ε.Κ.Α.Π.Υ., που είναι υπεύθυνα για τη συνεχή ενημέρωση και επικαιροποίηση των παραμέτρων του συστήματος, που αφορούν τις προσφερόμενες ηλεκτρονικές υπηρεσίες, καθώς και τη διεκπεραίωση των αιτημάτων του συστήματος.</w:t>
      </w:r>
    </w:p>
    <w:p w14:paraId="00A7B844" w14:textId="77777777" w:rsidR="00B15D1E" w:rsidRPr="00EA6B87" w:rsidRDefault="00B15D1E" w:rsidP="00F73DE9">
      <w:pPr>
        <w:pStyle w:val="aff"/>
        <w:numPr>
          <w:ilvl w:val="0"/>
          <w:numId w:val="272"/>
        </w:numPr>
        <w:spacing w:line="360" w:lineRule="auto"/>
        <w:contextualSpacing w:val="0"/>
        <w:rPr>
          <w:lang w:val="el-GR"/>
        </w:rPr>
      </w:pPr>
      <w:r w:rsidRPr="00EA6B87">
        <w:rPr>
          <w:lang w:val="el-GR"/>
        </w:rPr>
        <w:t>Οι επισκέπτες / ενδιαφερόμενοι, που θα χρησιμοποιούν το σύστημα</w:t>
      </w:r>
    </w:p>
    <w:p w14:paraId="3D54AA6C" w14:textId="77777777" w:rsidR="00B15D1E" w:rsidRPr="00EA6B87" w:rsidRDefault="00B15D1E" w:rsidP="00F73DE9">
      <w:pPr>
        <w:spacing w:line="360" w:lineRule="auto"/>
        <w:rPr>
          <w:lang w:val="el-GR"/>
        </w:rPr>
      </w:pPr>
      <w:r w:rsidRPr="00EA6B87">
        <w:rPr>
          <w:lang w:val="el-GR"/>
        </w:rPr>
        <w:t>Το υποσύστημα θα πρέπει να προσφέρει, τουλάχιστον, τις εξής δυνατότητες:</w:t>
      </w:r>
    </w:p>
    <w:p w14:paraId="741AC108" w14:textId="77777777" w:rsidR="00B15D1E" w:rsidRPr="00EA6B87" w:rsidRDefault="00B15D1E" w:rsidP="00F73DE9">
      <w:pPr>
        <w:pStyle w:val="aff"/>
        <w:numPr>
          <w:ilvl w:val="0"/>
          <w:numId w:val="273"/>
        </w:numPr>
        <w:spacing w:line="360" w:lineRule="auto"/>
        <w:contextualSpacing w:val="0"/>
        <w:rPr>
          <w:lang w:val="el-GR"/>
        </w:rPr>
      </w:pPr>
      <w:r w:rsidRPr="00EA6B87">
        <w:rPr>
          <w:lang w:val="el-GR"/>
        </w:rPr>
        <w:t>Δημιουργίας/διαγραφής χρήστη</w:t>
      </w:r>
    </w:p>
    <w:p w14:paraId="416C465E" w14:textId="77777777" w:rsidR="00B15D1E" w:rsidRPr="00EA6B87" w:rsidRDefault="00B15D1E" w:rsidP="00F73DE9">
      <w:pPr>
        <w:pStyle w:val="aff"/>
        <w:numPr>
          <w:ilvl w:val="0"/>
          <w:numId w:val="273"/>
        </w:numPr>
        <w:spacing w:line="360" w:lineRule="auto"/>
        <w:contextualSpacing w:val="0"/>
        <w:rPr>
          <w:lang w:val="el-GR"/>
        </w:rPr>
      </w:pPr>
      <w:r w:rsidRPr="00EA6B87">
        <w:rPr>
          <w:lang w:val="el-GR"/>
        </w:rPr>
        <w:t>Τροποποίησης στοιχείων χρήστη</w:t>
      </w:r>
    </w:p>
    <w:p w14:paraId="71D464BA" w14:textId="77777777" w:rsidR="00B15D1E" w:rsidRPr="00EA6B87" w:rsidRDefault="00B15D1E" w:rsidP="00F73DE9">
      <w:pPr>
        <w:pStyle w:val="aff"/>
        <w:numPr>
          <w:ilvl w:val="0"/>
          <w:numId w:val="273"/>
        </w:numPr>
        <w:spacing w:line="360" w:lineRule="auto"/>
        <w:contextualSpacing w:val="0"/>
        <w:rPr>
          <w:lang w:val="el-GR"/>
        </w:rPr>
      </w:pPr>
      <w:r w:rsidRPr="00EA6B87">
        <w:rPr>
          <w:lang w:val="el-GR"/>
        </w:rPr>
        <w:t>Διαχείριση πρόσβασης/ρόλων χρηστών</w:t>
      </w:r>
    </w:p>
    <w:p w14:paraId="7C2938F0" w14:textId="77777777" w:rsidR="00B15D1E" w:rsidRPr="00EA6B87" w:rsidRDefault="00B15D1E" w:rsidP="00F73DE9">
      <w:pPr>
        <w:pStyle w:val="aff"/>
        <w:numPr>
          <w:ilvl w:val="0"/>
          <w:numId w:val="273"/>
        </w:numPr>
        <w:spacing w:line="360" w:lineRule="auto"/>
        <w:contextualSpacing w:val="0"/>
        <w:rPr>
          <w:lang w:val="el-GR"/>
        </w:rPr>
      </w:pPr>
      <w:r w:rsidRPr="00EA6B87">
        <w:rPr>
          <w:lang w:val="el-GR"/>
        </w:rPr>
        <w:t>Ενεργοποίησης/ απενεργοποίησης χρήστη για συγκεκριμένο χρονικό διάστημα</w:t>
      </w:r>
    </w:p>
    <w:p w14:paraId="547A5BAD" w14:textId="77777777" w:rsidR="00B15D1E" w:rsidRPr="00EA6B87" w:rsidRDefault="00B15D1E" w:rsidP="00F73DE9">
      <w:pPr>
        <w:pStyle w:val="aff"/>
        <w:numPr>
          <w:ilvl w:val="0"/>
          <w:numId w:val="273"/>
        </w:numPr>
        <w:spacing w:line="360" w:lineRule="auto"/>
        <w:contextualSpacing w:val="0"/>
        <w:rPr>
          <w:lang w:val="el-GR"/>
        </w:rPr>
      </w:pPr>
      <w:r w:rsidRPr="00EA6B87">
        <w:rPr>
          <w:lang w:val="el-GR"/>
        </w:rPr>
        <w:t>Δημιουργίας/διαγραφής ομάδας χρηστών</w:t>
      </w:r>
    </w:p>
    <w:p w14:paraId="751BEBDD" w14:textId="77777777" w:rsidR="00B15D1E" w:rsidRPr="00EA6B87" w:rsidRDefault="00B15D1E" w:rsidP="00F73DE9">
      <w:pPr>
        <w:pStyle w:val="aff"/>
        <w:numPr>
          <w:ilvl w:val="0"/>
          <w:numId w:val="273"/>
        </w:numPr>
        <w:spacing w:line="360" w:lineRule="auto"/>
        <w:contextualSpacing w:val="0"/>
        <w:rPr>
          <w:lang w:val="el-GR"/>
        </w:rPr>
      </w:pPr>
      <w:r w:rsidRPr="00EA6B87">
        <w:rPr>
          <w:lang w:val="el-GR"/>
        </w:rPr>
        <w:t>Καταγραφής ιστορικού κινήσεων χρηστών</w:t>
      </w:r>
    </w:p>
    <w:p w14:paraId="4B346C54" w14:textId="6D10A53F" w:rsidR="00B15D1E" w:rsidRPr="00EA6B87" w:rsidRDefault="00B15D1E" w:rsidP="00F73DE9">
      <w:pPr>
        <w:spacing w:line="360" w:lineRule="auto"/>
        <w:rPr>
          <w:lang w:val="el-GR"/>
        </w:rPr>
      </w:pPr>
      <w:r w:rsidRPr="00EA6B87">
        <w:rPr>
          <w:lang w:val="el-GR"/>
        </w:rPr>
        <w:t>Για να μπορέσει το σύστημα να παράσχει υπηρεσίες στους χρήστες του, που αφορούν σε προσωπικά δεδομένα ή σε υπηρεσίες που έχουν σχέση με διαδικασίες συντήρησης και διαχείρισης (</w:t>
      </w:r>
      <w:r w:rsidR="00F5532D">
        <w:rPr>
          <w:lang w:val="en-US"/>
        </w:rPr>
        <w:t>administration</w:t>
      </w:r>
      <w:r w:rsidRPr="00EA6B87">
        <w:rPr>
          <w:lang w:val="el-GR"/>
        </w:rPr>
        <w:t>), θα εφαρμόσει μια διαδικασία πιστοποίησης (</w:t>
      </w:r>
      <w:r w:rsidR="00F5532D">
        <w:rPr>
          <w:lang w:val="en-US"/>
        </w:rPr>
        <w:t>authentication</w:t>
      </w:r>
      <w:r w:rsidRPr="00EA6B87">
        <w:rPr>
          <w:lang w:val="el-GR"/>
        </w:rPr>
        <w:t xml:space="preserve">) και εξουσιοδότησης των χρηστών. </w:t>
      </w:r>
    </w:p>
    <w:p w14:paraId="352CB3D9" w14:textId="483DDF02" w:rsidR="00B15D1E" w:rsidRPr="00EA6B87" w:rsidRDefault="00B15D1E" w:rsidP="00F73DE9">
      <w:pPr>
        <w:spacing w:line="360" w:lineRule="auto"/>
        <w:rPr>
          <w:lang w:val="el-GR"/>
        </w:rPr>
      </w:pPr>
      <w:r w:rsidRPr="0071213F">
        <w:rPr>
          <w:lang w:val="el-GR"/>
        </w:rPr>
        <w:t>Πιστοποίηση (</w:t>
      </w:r>
      <w:r w:rsidR="00F5532D">
        <w:rPr>
          <w:lang w:val="en-US"/>
        </w:rPr>
        <w:t>authentication</w:t>
      </w:r>
      <w:r w:rsidRPr="0071213F">
        <w:rPr>
          <w:lang w:val="el-GR"/>
        </w:rPr>
        <w:t>)</w:t>
      </w:r>
      <w:r w:rsidRPr="00EA6B87">
        <w:rPr>
          <w:lang w:val="el-GR"/>
        </w:rPr>
        <w:t xml:space="preserve"> είναι η διαδικασία με την οποία εξασφαλίζεται η εξακρίβωση της πραγματικής ταυτότητας ενός χρήστη, όταν αυτός επιθυμεί να επικοινωνήσει με το σύστημα.</w:t>
      </w:r>
    </w:p>
    <w:p w14:paraId="0EFC63CD" w14:textId="5F35018E" w:rsidR="00B15D1E" w:rsidRPr="00EA6B87" w:rsidRDefault="00B15D1E" w:rsidP="00F73DE9">
      <w:pPr>
        <w:spacing w:line="360" w:lineRule="auto"/>
        <w:rPr>
          <w:lang w:val="el-GR"/>
        </w:rPr>
      </w:pPr>
      <w:r w:rsidRPr="0071213F">
        <w:rPr>
          <w:lang w:val="el-GR"/>
        </w:rPr>
        <w:t>Εξουσιοδότηση (</w:t>
      </w:r>
      <w:r w:rsidR="00F5532D">
        <w:rPr>
          <w:lang w:val="en-US"/>
        </w:rPr>
        <w:t>authentication</w:t>
      </w:r>
      <w:r w:rsidRPr="0071213F">
        <w:rPr>
          <w:lang w:val="el-GR"/>
        </w:rPr>
        <w:t>)</w:t>
      </w:r>
      <w:r w:rsidRPr="00EA6B87">
        <w:rPr>
          <w:lang w:val="el-GR"/>
        </w:rPr>
        <w:t xml:space="preserve"> είναι η διαδικασία με την οποία διαπιστώνεται αν έχει παραχωρηθεί η εξουσία ή η δυνατότητα σε κάποιο χρήστη για να πραγματοποιήσει μια συγκεκριμένη ενέργεια. Αυτή η διαδικασία πραγματοποιείται μόνο σε πιστοποιημένους χρήστες, ώστε να τους αποδοθούν τα ανάλογα δικαιώματα (</w:t>
      </w:r>
      <w:r w:rsidR="00F5532D">
        <w:rPr>
          <w:lang w:val="en-US"/>
        </w:rPr>
        <w:t>credentials</w:t>
      </w:r>
      <w:r w:rsidRPr="00EA6B87">
        <w:rPr>
          <w:lang w:val="el-GR"/>
        </w:rPr>
        <w:t>) για να χρησιμοποιήσουν μια υπηρεσία ή δυνατότητα της πλατφόρμας.</w:t>
      </w:r>
    </w:p>
    <w:p w14:paraId="038D6C65" w14:textId="77777777" w:rsidR="00B15D1E" w:rsidRPr="00EA6B87" w:rsidRDefault="00B15D1E" w:rsidP="00F73DE9">
      <w:pPr>
        <w:spacing w:line="360" w:lineRule="auto"/>
        <w:rPr>
          <w:lang w:val="el-GR"/>
        </w:rPr>
      </w:pPr>
      <w:r w:rsidRPr="00EA6B87">
        <w:rPr>
          <w:lang w:val="el-GR"/>
        </w:rPr>
        <w:lastRenderedPageBreak/>
        <w:t xml:space="preserve">Όταν ο συναλλασσόμενος έχει χρησιμοποιήσει τα δύο παραπάνω επίπεδα ασφαλείας σωστά (δηλαδή έχει ολοκληρώσει με επιτυχία τη διαδικασία </w:t>
      </w:r>
      <w:r w:rsidRPr="0071213F">
        <w:rPr>
          <w:lang w:val="el-GR"/>
        </w:rPr>
        <w:t>LOGIN</w:t>
      </w:r>
      <w:r w:rsidRPr="00EA6B87">
        <w:rPr>
          <w:lang w:val="el-GR"/>
        </w:rPr>
        <w:t xml:space="preserve">), τότε το σύστημα θα πρέπει να του επιτρέπει να χρησιμοποιεί μόνο τις υπηρεσίες για τις οποίες έχει δικαίωμα, ανάλογα δηλαδή με την κατηγορία χρηστών στην οποία ανήκει.  </w:t>
      </w:r>
    </w:p>
    <w:p w14:paraId="3CA72880" w14:textId="18F92BC0" w:rsidR="00B15D1E" w:rsidRPr="00EA6B87" w:rsidRDefault="00B15D1E" w:rsidP="00F73DE9">
      <w:pPr>
        <w:spacing w:line="360" w:lineRule="auto"/>
        <w:rPr>
          <w:lang w:val="el-GR"/>
        </w:rPr>
      </w:pPr>
      <w:r w:rsidRPr="00EA6B87">
        <w:rPr>
          <w:lang w:val="el-GR"/>
        </w:rPr>
        <w:t>Τέλος αναφέρεται ότι μετά από συγκεκριμένο αριθμό αποτυχημένων προσπαθειών ταυτοποίησης, ο χρήστης θα πρέπει να τίθεται σε κατάσταση «κλειδώματος» (</w:t>
      </w:r>
      <w:r w:rsidR="00F5532D">
        <w:rPr>
          <w:lang w:val="en-US"/>
        </w:rPr>
        <w:t>user</w:t>
      </w:r>
      <w:r w:rsidR="00F5532D" w:rsidRPr="00F5532D">
        <w:rPr>
          <w:lang w:val="el-GR"/>
        </w:rPr>
        <w:t xml:space="preserve"> </w:t>
      </w:r>
      <w:r w:rsidR="00F5532D">
        <w:rPr>
          <w:lang w:val="en-US"/>
        </w:rPr>
        <w:t>locked</w:t>
      </w:r>
      <w:r w:rsidRPr="00EA6B87">
        <w:rPr>
          <w:lang w:val="el-GR"/>
        </w:rPr>
        <w:t>). Η δυνατότητα «ξεκλειδώματος» (</w:t>
      </w:r>
      <w:r w:rsidR="00F5532D">
        <w:rPr>
          <w:lang w:val="en-US"/>
        </w:rPr>
        <w:t>user</w:t>
      </w:r>
      <w:r w:rsidR="00F5532D" w:rsidRPr="00F5532D">
        <w:rPr>
          <w:lang w:val="el-GR"/>
        </w:rPr>
        <w:t xml:space="preserve"> </w:t>
      </w:r>
      <w:r w:rsidR="00F5532D">
        <w:rPr>
          <w:lang w:val="en-US"/>
        </w:rPr>
        <w:t>unlocking</w:t>
      </w:r>
      <w:r w:rsidRPr="00EA6B87">
        <w:rPr>
          <w:lang w:val="el-GR"/>
        </w:rPr>
        <w:t>) θα πρέπει να γίνεται από τους διαχειριστές του Συστήματος και μετά από αίτηση του χρήστη. Μετά την επιτυχημένη ταυτοποίηση και εισαγωγή του χρήστη στις ηλεκτρονικές υπηρεσίες της πλατφόρμας, το σύστημα δεν πρέπει να επιτρέπει την είσοδο στο συγκεκριμένο χρήστη από άλλη απομακρυσμένη μονάδα εισόδου (</w:t>
      </w:r>
      <w:r w:rsidR="00F5532D">
        <w:rPr>
          <w:lang w:val="en-US"/>
        </w:rPr>
        <w:t>single</w:t>
      </w:r>
      <w:r w:rsidR="00F5532D" w:rsidRPr="00F5532D">
        <w:rPr>
          <w:lang w:val="el-GR"/>
        </w:rPr>
        <w:t xml:space="preserve"> </w:t>
      </w:r>
      <w:r w:rsidR="00F5532D">
        <w:rPr>
          <w:lang w:val="en-US"/>
        </w:rPr>
        <w:t>sign</w:t>
      </w:r>
      <w:r w:rsidRPr="00EA6B87">
        <w:rPr>
          <w:lang w:val="el-GR"/>
        </w:rPr>
        <w:t xml:space="preserve"> </w:t>
      </w:r>
      <w:r w:rsidRPr="0071213F">
        <w:rPr>
          <w:lang w:val="el-GR"/>
        </w:rPr>
        <w:t>on</w:t>
      </w:r>
      <w:r w:rsidRPr="00EA6B87">
        <w:rPr>
          <w:lang w:val="el-GR"/>
        </w:rPr>
        <w:t>). Αυτή η ταυτοποίηση δεν είναι διαφανής (</w:t>
      </w:r>
      <w:r w:rsidRPr="0071213F">
        <w:rPr>
          <w:lang w:val="el-GR"/>
        </w:rPr>
        <w:t>non</w:t>
      </w:r>
      <w:r w:rsidR="00F5532D" w:rsidRPr="00F5532D">
        <w:rPr>
          <w:lang w:val="el-GR"/>
        </w:rPr>
        <w:t xml:space="preserve"> </w:t>
      </w:r>
      <w:r w:rsidR="00F5532D">
        <w:rPr>
          <w:lang w:val="en-US"/>
        </w:rPr>
        <w:t>transparent</w:t>
      </w:r>
      <w:r w:rsidRPr="00EA6B87">
        <w:rPr>
          <w:lang w:val="el-GR"/>
        </w:rPr>
        <w:t>) για τον χρήστη.</w:t>
      </w:r>
    </w:p>
    <w:p w14:paraId="712A13A1" w14:textId="7425D077" w:rsidR="00B15D1E" w:rsidRPr="00EA6B87" w:rsidRDefault="00B15D1E" w:rsidP="00F73DE9">
      <w:pPr>
        <w:pStyle w:val="4"/>
        <w:numPr>
          <w:ilvl w:val="2"/>
          <w:numId w:val="306"/>
        </w:numPr>
        <w:spacing w:line="360" w:lineRule="auto"/>
        <w:rPr>
          <w:rFonts w:cs="Tahoma"/>
          <w:szCs w:val="22"/>
          <w:lang w:val="el-GR"/>
        </w:rPr>
      </w:pPr>
      <w:bookmarkStart w:id="582" w:name="_Toc177459269"/>
      <w:r w:rsidRPr="00EA6B87">
        <w:rPr>
          <w:rFonts w:cs="Tahoma"/>
          <w:szCs w:val="22"/>
          <w:lang w:val="el-GR"/>
        </w:rPr>
        <w:t>Υποσύστημα Διαλειτουργικότητας με τρίτα συστήματα</w:t>
      </w:r>
      <w:bookmarkEnd w:id="582"/>
    </w:p>
    <w:p w14:paraId="066C660B" w14:textId="6228482B" w:rsidR="00B15D1E" w:rsidRPr="00EA6B87" w:rsidRDefault="00B15D1E" w:rsidP="00F73DE9">
      <w:pPr>
        <w:spacing w:line="360" w:lineRule="auto"/>
        <w:rPr>
          <w:lang w:val="el-GR"/>
        </w:rPr>
      </w:pPr>
      <w:r w:rsidRPr="00EA6B87">
        <w:rPr>
          <w:lang w:val="el-GR"/>
        </w:rPr>
        <w:t xml:space="preserve">Η Ε.Κ.Α.Π.Υ. θα παρέχει προς τρίτους την δυνατότητα διαβαθμισμένης πρόσβασης σε στοιχεία και δεδομένα που τηρεί βάσει των κείμενων διατάξεων. Μέσω του εν λόγω υποσυστήματος θα δημιουργηθεί ένα ασφαλές και πλήρως ελεγχόμενο περιβάλλον το οποίο θα χρησιμοποιούν οι τρίτοι φορείς (δημόσιοι και ιδιωτικοί) για πρόσβαση στα συστήματα της Ε.Κ.Α.Π.Υ. </w:t>
      </w:r>
    </w:p>
    <w:p w14:paraId="07936CB8" w14:textId="77777777" w:rsidR="00B15D1E" w:rsidRPr="00EA6B87" w:rsidRDefault="00B15D1E" w:rsidP="00F73DE9">
      <w:pPr>
        <w:spacing w:line="360" w:lineRule="auto"/>
        <w:rPr>
          <w:lang w:val="el-GR"/>
        </w:rPr>
      </w:pPr>
      <w:r w:rsidRPr="00EA6B87">
        <w:rPr>
          <w:lang w:val="el-GR"/>
        </w:rPr>
        <w:t>Η λύση θα πρέπει να πλαισιώνεται από μία πλατφόρμα διαλειτουργικότητας η οποία θα διευκολύνει την επικοινωνία των διαφόρων επιμέρους συστημάτων της λύσης, ενσωματώνοντας λειτουργικότητα που θα αναλαμβάνει τη διαχείριση όλων των παραμέτρων που αφορούν τη διασύνδεση των διαφόρων συστημάτων, όπως π.χ. μετασχηματισμό και δρομολόγηση μηνυμάτων, μετατροπή πρωτοκόλλων, δυνατότητα για επανάληψη κλήσεων σε περίπτωση σφάλματος, κλπ.</w:t>
      </w:r>
    </w:p>
    <w:p w14:paraId="3DBE9594" w14:textId="77777777" w:rsidR="00B15D1E" w:rsidRPr="00EA6B87" w:rsidRDefault="00B15D1E" w:rsidP="00F73DE9">
      <w:pPr>
        <w:spacing w:line="360" w:lineRule="auto"/>
        <w:rPr>
          <w:lang w:val="el-GR"/>
        </w:rPr>
      </w:pPr>
      <w:r w:rsidRPr="00EA6B87">
        <w:rPr>
          <w:lang w:val="el-GR"/>
        </w:rPr>
        <w:t>Η πλατφόρμα αυτή θα πρέπει να επιτρέπει την σύγχρονη και ασύγχρονη ανταλλαγή μηνυμάτων υποστηρίζοντας όλα τα γνωστά και καθιερωμένα πρωτόκολλα επικοινωνίας, και θα πρέπει να μπορεί να υποστηρίξει όλα τα βασικά «Πρότυπα Επιχειρησιακής Διαλειτουργικότητας» (“</w:t>
      </w:r>
      <w:r w:rsidRPr="0071213F">
        <w:rPr>
          <w:lang w:val="el-GR"/>
        </w:rPr>
        <w:t>Enterprise</w:t>
      </w:r>
      <w:r w:rsidRPr="00EA6B87">
        <w:rPr>
          <w:lang w:val="el-GR"/>
        </w:rPr>
        <w:t xml:space="preserve"> </w:t>
      </w:r>
      <w:r w:rsidRPr="0071213F">
        <w:rPr>
          <w:lang w:val="el-GR"/>
        </w:rPr>
        <w:t>Integration</w:t>
      </w:r>
      <w:r w:rsidRPr="00EA6B87">
        <w:rPr>
          <w:lang w:val="el-GR"/>
        </w:rPr>
        <w:t xml:space="preserve"> </w:t>
      </w:r>
      <w:r w:rsidRPr="0071213F">
        <w:rPr>
          <w:lang w:val="el-GR"/>
        </w:rPr>
        <w:t>Patterns</w:t>
      </w:r>
      <w:r w:rsidRPr="00EA6B87">
        <w:rPr>
          <w:lang w:val="el-GR"/>
        </w:rPr>
        <w:t>”) που είναι αναγνωρισμένα στη διεθνή βιβλιογραφία.</w:t>
      </w:r>
    </w:p>
    <w:p w14:paraId="537D1439" w14:textId="77777777" w:rsidR="00B15D1E" w:rsidRPr="00EA6B87" w:rsidRDefault="00B15D1E" w:rsidP="00F73DE9">
      <w:pPr>
        <w:spacing w:line="360" w:lineRule="auto"/>
        <w:rPr>
          <w:lang w:val="el-GR"/>
        </w:rPr>
      </w:pPr>
      <w:r w:rsidRPr="00EA6B87">
        <w:rPr>
          <w:lang w:val="el-GR"/>
        </w:rPr>
        <w:t xml:space="preserve">Επίσης, θα πρέπει να είναι επεκτάσιμη επιτρέποντας την ανάπτυξη </w:t>
      </w:r>
      <w:r w:rsidRPr="0071213F">
        <w:rPr>
          <w:lang w:val="el-GR"/>
        </w:rPr>
        <w:t>custom</w:t>
      </w:r>
      <w:r w:rsidRPr="00EA6B87">
        <w:rPr>
          <w:lang w:val="el-GR"/>
        </w:rPr>
        <w:t xml:space="preserve"> λειτουργικότητας, και να υποστηρίζει τη χρήση «Γλωσσών Ειδικού Πεδίου» (“</w:t>
      </w:r>
      <w:r w:rsidRPr="0071213F">
        <w:rPr>
          <w:lang w:val="el-GR"/>
        </w:rPr>
        <w:t>Domain</w:t>
      </w:r>
      <w:r w:rsidRPr="00EA6B87">
        <w:rPr>
          <w:lang w:val="el-GR"/>
        </w:rPr>
        <w:t>-</w:t>
      </w:r>
      <w:r w:rsidRPr="0071213F">
        <w:rPr>
          <w:lang w:val="el-GR"/>
        </w:rPr>
        <w:t>Specific</w:t>
      </w:r>
      <w:r w:rsidRPr="00EA6B87">
        <w:rPr>
          <w:lang w:val="el-GR"/>
        </w:rPr>
        <w:t xml:space="preserve"> </w:t>
      </w:r>
      <w:r w:rsidRPr="0071213F">
        <w:rPr>
          <w:lang w:val="el-GR"/>
        </w:rPr>
        <w:t>Languages</w:t>
      </w:r>
      <w:r w:rsidRPr="00EA6B87">
        <w:rPr>
          <w:lang w:val="el-GR"/>
        </w:rPr>
        <w:t xml:space="preserve">”) για την εύκολη ανάπτυξη ροών διαλειτουργικότητας μέσα στον κώδικα, χωρίς να απαιτείται εξωτερική παραμετροποίηση. Η Πλατφόρμα Διαλειτουργικότητας θα πρέπει να είναι ευθυγραμμισμένη με τις αρχές της </w:t>
      </w:r>
      <w:r w:rsidRPr="0071213F">
        <w:rPr>
          <w:lang w:val="el-GR"/>
        </w:rPr>
        <w:t>cloud</w:t>
      </w:r>
      <w:r w:rsidRPr="00EA6B87">
        <w:rPr>
          <w:lang w:val="el-GR"/>
        </w:rPr>
        <w:t>-</w:t>
      </w:r>
      <w:r w:rsidRPr="0071213F">
        <w:rPr>
          <w:lang w:val="el-GR"/>
        </w:rPr>
        <w:t>native</w:t>
      </w:r>
      <w:r w:rsidRPr="00EA6B87">
        <w:rPr>
          <w:lang w:val="el-GR"/>
        </w:rPr>
        <w:t xml:space="preserve"> ανάπτυξης εφαρμογών, και να επιτρέπει την εύκολη παραμετροποίησή της και την προσαρμογή της σε </w:t>
      </w:r>
      <w:r w:rsidRPr="0071213F">
        <w:rPr>
          <w:lang w:val="el-GR"/>
        </w:rPr>
        <w:t>microservices</w:t>
      </w:r>
      <w:r w:rsidRPr="00EA6B87">
        <w:rPr>
          <w:lang w:val="el-GR"/>
        </w:rPr>
        <w:t>-</w:t>
      </w:r>
      <w:r w:rsidRPr="0071213F">
        <w:rPr>
          <w:lang w:val="el-GR"/>
        </w:rPr>
        <w:t>oriented</w:t>
      </w:r>
      <w:r w:rsidRPr="00EA6B87">
        <w:rPr>
          <w:lang w:val="el-GR"/>
        </w:rPr>
        <w:t xml:space="preserve"> αρχιτεκτονικές.</w:t>
      </w:r>
    </w:p>
    <w:p w14:paraId="007DB729" w14:textId="77777777" w:rsidR="00B15D1E" w:rsidRPr="00EA6B87" w:rsidRDefault="00B15D1E" w:rsidP="00F73DE9">
      <w:pPr>
        <w:spacing w:line="360" w:lineRule="auto"/>
        <w:rPr>
          <w:lang w:val="el-GR"/>
        </w:rPr>
      </w:pPr>
      <w:r w:rsidRPr="00EA6B87">
        <w:rPr>
          <w:lang w:val="el-GR"/>
        </w:rPr>
        <w:t>Στο πλαίσιο του έργου, ο Ανάδοχος, θα αναλάβει:</w:t>
      </w:r>
    </w:p>
    <w:p w14:paraId="71E85B4F" w14:textId="77777777" w:rsidR="00B15D1E" w:rsidRPr="00EA6B87" w:rsidRDefault="00B15D1E" w:rsidP="00F73DE9">
      <w:pPr>
        <w:pStyle w:val="aff"/>
        <w:numPr>
          <w:ilvl w:val="0"/>
          <w:numId w:val="274"/>
        </w:numPr>
        <w:suppressAutoHyphens w:val="0"/>
        <w:spacing w:line="360" w:lineRule="auto"/>
        <w:rPr>
          <w:lang w:val="el-GR"/>
        </w:rPr>
      </w:pPr>
      <w:r w:rsidRPr="00EA6B87">
        <w:rPr>
          <w:lang w:val="el-GR"/>
        </w:rPr>
        <w:lastRenderedPageBreak/>
        <w:t xml:space="preserve">την ανάλυση απαιτήσεων όλων των παραμέτρων και τεχνολογιών που θα χρησιμοποιηθούν για την ανάπτυξη της πλατφόρμας διεπαφής </w:t>
      </w:r>
    </w:p>
    <w:p w14:paraId="7A03E779" w14:textId="77777777" w:rsidR="00B15D1E" w:rsidRPr="00EA6B87" w:rsidRDefault="00B15D1E" w:rsidP="00F73DE9">
      <w:pPr>
        <w:pStyle w:val="aff"/>
        <w:numPr>
          <w:ilvl w:val="0"/>
          <w:numId w:val="274"/>
        </w:numPr>
        <w:suppressAutoHyphens w:val="0"/>
        <w:spacing w:line="360" w:lineRule="auto"/>
        <w:rPr>
          <w:lang w:val="el-GR"/>
        </w:rPr>
      </w:pPr>
      <w:r w:rsidRPr="00EA6B87">
        <w:rPr>
          <w:lang w:val="el-GR"/>
        </w:rPr>
        <w:t>την  προετοιμασία του επιχειρησιακού περιβάλλοντος</w:t>
      </w:r>
    </w:p>
    <w:p w14:paraId="02D4096B" w14:textId="1D3316B0" w:rsidR="00B15D1E" w:rsidRPr="00EA6B87" w:rsidRDefault="00B15D1E" w:rsidP="00F73DE9">
      <w:pPr>
        <w:pStyle w:val="aff"/>
        <w:numPr>
          <w:ilvl w:val="0"/>
          <w:numId w:val="274"/>
        </w:numPr>
        <w:suppressAutoHyphens w:val="0"/>
        <w:spacing w:line="360" w:lineRule="auto"/>
        <w:rPr>
          <w:lang w:val="el-GR"/>
        </w:rPr>
      </w:pPr>
      <w:r w:rsidRPr="00EA6B87">
        <w:rPr>
          <w:lang w:val="el-GR"/>
        </w:rPr>
        <w:t>τον σχεδιασμό και ανάπτυξης  της πλατφόρμας διεπαφής / διαλειτουργικότητας και την υλοποίηση των απαιτούμενων υπηρεσιών διαδικτύου (</w:t>
      </w:r>
      <w:r w:rsidRPr="00EA6B87">
        <w:t>web</w:t>
      </w:r>
      <w:r w:rsidRPr="00EA6B87">
        <w:rPr>
          <w:lang w:val="el-GR"/>
        </w:rPr>
        <w:t xml:space="preserve"> </w:t>
      </w:r>
      <w:r w:rsidRPr="00EA6B87">
        <w:t>services</w:t>
      </w:r>
      <w:r w:rsidRPr="00EA6B87">
        <w:rPr>
          <w:lang w:val="el-GR"/>
        </w:rPr>
        <w:t>)</w:t>
      </w:r>
    </w:p>
    <w:p w14:paraId="1B79F61C" w14:textId="2EB89C98" w:rsidR="00B15D1E" w:rsidRPr="00EA6B87" w:rsidRDefault="00B15D1E" w:rsidP="00F73DE9">
      <w:pPr>
        <w:pStyle w:val="aff"/>
        <w:numPr>
          <w:ilvl w:val="0"/>
          <w:numId w:val="274"/>
        </w:numPr>
        <w:suppressAutoHyphens w:val="0"/>
        <w:spacing w:line="360" w:lineRule="auto"/>
        <w:rPr>
          <w:lang w:val="el-GR"/>
        </w:rPr>
      </w:pPr>
      <w:r w:rsidRPr="00EA6B87">
        <w:rPr>
          <w:lang w:val="el-GR"/>
        </w:rPr>
        <w:t>Την Διασφάλιση Ασφάλειας Συστήματος. Αφορά τον σχεδιασμό και την υλοποίηση όλων των απαραίτητων τεχνικών μέτρων ασφαλείας που απαιτούνται για την προστασία των προς επεξεργασία, διακίνηση και αποθήκευση πληροφοριών, δηλαδή την προστασία της ακεραιότητας, εμπιστευτικότητας και διαθεσιμότητάς τους, και την προστασία της πληροφοριακής</w:t>
      </w:r>
      <w:r w:rsidR="00F5532D" w:rsidRPr="00F5532D">
        <w:rPr>
          <w:lang w:val="el-GR"/>
        </w:rPr>
        <w:t xml:space="preserve"> </w:t>
      </w:r>
      <w:r w:rsidR="00F5532D">
        <w:rPr>
          <w:lang w:val="el-GR"/>
        </w:rPr>
        <w:t>ιδιωτικότητας</w:t>
      </w:r>
    </w:p>
    <w:p w14:paraId="30E35868" w14:textId="77777777" w:rsidR="00B15D1E" w:rsidRPr="00EA6B87" w:rsidRDefault="00B15D1E" w:rsidP="00F73DE9">
      <w:pPr>
        <w:pStyle w:val="aff"/>
        <w:numPr>
          <w:ilvl w:val="0"/>
          <w:numId w:val="274"/>
        </w:numPr>
        <w:suppressAutoHyphens w:val="0"/>
        <w:spacing w:line="360" w:lineRule="auto"/>
        <w:rPr>
          <w:lang w:val="el-GR"/>
        </w:rPr>
      </w:pPr>
      <w:r w:rsidRPr="00EA6B87">
        <w:rPr>
          <w:lang w:val="el-GR"/>
        </w:rPr>
        <w:t>Την Εκτέλεση των απαιτούμενων δοκιμών αποδοχής</w:t>
      </w:r>
    </w:p>
    <w:p w14:paraId="1CC35C29" w14:textId="72DEAE79" w:rsidR="00B15D1E" w:rsidRPr="00EA6B87" w:rsidRDefault="00F5532D" w:rsidP="00F73DE9">
      <w:pPr>
        <w:pStyle w:val="aff"/>
        <w:numPr>
          <w:ilvl w:val="0"/>
          <w:numId w:val="274"/>
        </w:numPr>
        <w:suppressAutoHyphens w:val="0"/>
        <w:spacing w:line="360" w:lineRule="auto"/>
      </w:pPr>
      <w:r>
        <w:rPr>
          <w:lang w:val="el-GR"/>
        </w:rPr>
        <w:t>Τη δοκιμαστική/πιλοτική λειτουργία</w:t>
      </w:r>
    </w:p>
    <w:p w14:paraId="0DB34439" w14:textId="473F7FA5" w:rsidR="00B15D1E" w:rsidRPr="00EA6B87" w:rsidRDefault="00B15D1E" w:rsidP="00F73DE9">
      <w:pPr>
        <w:pStyle w:val="aff"/>
        <w:numPr>
          <w:ilvl w:val="0"/>
          <w:numId w:val="274"/>
        </w:numPr>
        <w:suppressAutoHyphens w:val="0"/>
        <w:spacing w:line="360" w:lineRule="auto"/>
        <w:rPr>
          <w:lang w:val="el-GR"/>
        </w:rPr>
      </w:pPr>
      <w:r w:rsidRPr="00EA6B87">
        <w:rPr>
          <w:lang w:val="el-GR"/>
        </w:rPr>
        <w:t>Την Εκπαίδευση Διαχειριστών. Αφορά την εκπαίδευση εξειδικευμένων στελεχών του Φορέα σε τεχνικό κυρίως επίπεδο με στόχο την απόκτηση της δυνατότητας σχεδιασμού και τεχνικής υλοποίησης των απαραίτητων τροποποιήσεων που θα προκύπτουν από επιχειρησιακές αλλαγές.</w:t>
      </w:r>
    </w:p>
    <w:p w14:paraId="314D0272" w14:textId="79D357F8" w:rsidR="00B15D1E" w:rsidRPr="00EA6B87" w:rsidRDefault="00B15D1E" w:rsidP="00F73DE9">
      <w:pPr>
        <w:pStyle w:val="aff"/>
        <w:numPr>
          <w:ilvl w:val="0"/>
          <w:numId w:val="274"/>
        </w:numPr>
        <w:suppressAutoHyphens w:val="0"/>
        <w:spacing w:line="360" w:lineRule="auto"/>
        <w:rPr>
          <w:lang w:val="el-GR"/>
        </w:rPr>
      </w:pPr>
      <w:r w:rsidRPr="00EA6B87">
        <w:rPr>
          <w:lang w:val="el-GR"/>
        </w:rPr>
        <w:t xml:space="preserve">Τη θέση σε </w:t>
      </w:r>
      <w:r w:rsidR="00D145FA">
        <w:rPr>
          <w:lang w:val="el-GR"/>
        </w:rPr>
        <w:t xml:space="preserve">δοκιμαστική </w:t>
      </w:r>
      <w:r w:rsidRPr="00EA6B87">
        <w:rPr>
          <w:lang w:val="el-GR"/>
        </w:rPr>
        <w:t xml:space="preserve">λειτουργία </w:t>
      </w:r>
    </w:p>
    <w:p w14:paraId="72638AAE" w14:textId="77777777" w:rsidR="00B15D1E" w:rsidRPr="00EA6B87" w:rsidRDefault="00B15D1E" w:rsidP="00F73DE9">
      <w:pPr>
        <w:spacing w:line="360" w:lineRule="auto"/>
        <w:rPr>
          <w:lang w:val="el-GR"/>
        </w:rPr>
      </w:pPr>
      <w:r w:rsidRPr="00EA6B87">
        <w:rPr>
          <w:lang w:val="el-GR"/>
        </w:rPr>
        <w:t>Το αντικείμενο θα εξειδικευτεί περαιτέρω κατά την ανάλυση των απαιτήσεων, σύμφωνα με το ισχύον θεσμικό και κανονιστικό πλαίσιο, τις λειτουργικές και επιχειρησιακές ανάγκες, κ.α..</w:t>
      </w:r>
    </w:p>
    <w:p w14:paraId="6FCC290C" w14:textId="77777777" w:rsidR="00B15D1E" w:rsidRPr="00EA6B87" w:rsidRDefault="00B15D1E" w:rsidP="00F73DE9">
      <w:pPr>
        <w:spacing w:line="360" w:lineRule="auto"/>
        <w:rPr>
          <w:b/>
          <w:bCs/>
          <w:lang w:val="el-GR"/>
        </w:rPr>
      </w:pPr>
      <w:r w:rsidRPr="00EA6B87">
        <w:rPr>
          <w:b/>
          <w:bCs/>
          <w:lang w:val="el-GR"/>
        </w:rPr>
        <w:t>Ο Ανάδοχος καλείται, στο πλαίσιο του έργου, να διασυνδέσει τις εφαρμογές που θα υλοποιηθούν στο παρόν έργο με τα υφιστάμενα συστήματα της Ε.Κ.Α.Π.Υ. και ειδικότερα με τα εξής υφιστάμενα υποσυστήματα:</w:t>
      </w:r>
    </w:p>
    <w:p w14:paraId="064FAAAC" w14:textId="77777777" w:rsidR="00B15D1E" w:rsidRPr="00EA6B87" w:rsidRDefault="00B15D1E" w:rsidP="00F73DE9">
      <w:pPr>
        <w:pStyle w:val="aff"/>
        <w:numPr>
          <w:ilvl w:val="0"/>
          <w:numId w:val="275"/>
        </w:numPr>
        <w:suppressAutoHyphens w:val="0"/>
        <w:spacing w:line="360" w:lineRule="auto"/>
        <w:contextualSpacing w:val="0"/>
        <w:rPr>
          <w:b/>
          <w:bCs/>
          <w:lang w:val="el-GR"/>
        </w:rPr>
      </w:pPr>
      <w:r w:rsidRPr="00EA6B87">
        <w:rPr>
          <w:b/>
          <w:bCs/>
          <w:lang w:val="el-GR"/>
        </w:rPr>
        <w:t>Υποσύστημα Στρατηγικής και Υποστήριξης Κεντρικών Προμηθειών</w:t>
      </w:r>
    </w:p>
    <w:p w14:paraId="39533EF5" w14:textId="77777777" w:rsidR="00B15D1E" w:rsidRPr="00EA6B87" w:rsidRDefault="00B15D1E" w:rsidP="00F73DE9">
      <w:pPr>
        <w:pStyle w:val="aff"/>
        <w:numPr>
          <w:ilvl w:val="0"/>
          <w:numId w:val="275"/>
        </w:numPr>
        <w:suppressAutoHyphens w:val="0"/>
        <w:spacing w:line="360" w:lineRule="auto"/>
        <w:contextualSpacing w:val="0"/>
        <w:rPr>
          <w:b/>
          <w:bCs/>
          <w:lang w:val="el-GR"/>
        </w:rPr>
      </w:pPr>
      <w:r w:rsidRPr="00EA6B87">
        <w:rPr>
          <w:b/>
          <w:bCs/>
          <w:lang w:val="el-GR"/>
        </w:rPr>
        <w:t>Υποσύστημα Ηλεκτρονικών Μητρώων</w:t>
      </w:r>
    </w:p>
    <w:p w14:paraId="49A318DE" w14:textId="0AA891EE" w:rsidR="00B15D1E" w:rsidRPr="00EA6B87" w:rsidRDefault="00B15D1E" w:rsidP="00F73DE9">
      <w:pPr>
        <w:pStyle w:val="aff"/>
        <w:numPr>
          <w:ilvl w:val="1"/>
          <w:numId w:val="275"/>
        </w:numPr>
        <w:suppressAutoHyphens w:val="0"/>
        <w:spacing w:line="360" w:lineRule="auto"/>
        <w:contextualSpacing w:val="0"/>
        <w:rPr>
          <w:b/>
          <w:bCs/>
          <w:lang w:val="el-GR"/>
        </w:rPr>
      </w:pPr>
      <w:r w:rsidRPr="00EA6B87">
        <w:rPr>
          <w:b/>
          <w:bCs/>
          <w:lang w:val="el-GR"/>
        </w:rPr>
        <w:t xml:space="preserve">Μητρώο </w:t>
      </w:r>
      <w:r w:rsidR="00BF3E8B" w:rsidRPr="00EA6B87">
        <w:rPr>
          <w:b/>
          <w:bCs/>
          <w:lang w:val="el-GR"/>
        </w:rPr>
        <w:t>Προϊόντων</w:t>
      </w:r>
      <w:r w:rsidRPr="00EA6B87">
        <w:rPr>
          <w:b/>
          <w:bCs/>
          <w:lang w:val="el-GR"/>
        </w:rPr>
        <w:t xml:space="preserve"> Υπηρεσιών και Προμηθευτών</w:t>
      </w:r>
    </w:p>
    <w:p w14:paraId="10FDCAA7" w14:textId="77777777" w:rsidR="00B15D1E" w:rsidRPr="00EA6B87" w:rsidRDefault="00B15D1E" w:rsidP="00F73DE9">
      <w:pPr>
        <w:pStyle w:val="aff"/>
        <w:numPr>
          <w:ilvl w:val="1"/>
          <w:numId w:val="275"/>
        </w:numPr>
        <w:suppressAutoHyphens w:val="0"/>
        <w:spacing w:line="360" w:lineRule="auto"/>
        <w:contextualSpacing w:val="0"/>
        <w:rPr>
          <w:b/>
          <w:bCs/>
          <w:lang w:val="el-GR"/>
        </w:rPr>
      </w:pPr>
      <w:r w:rsidRPr="00EA6B87">
        <w:rPr>
          <w:b/>
          <w:bCs/>
          <w:lang w:val="el-GR"/>
        </w:rPr>
        <w:t>Μητρώο Κεντρικών Προμηθειών</w:t>
      </w:r>
    </w:p>
    <w:p w14:paraId="73541F83" w14:textId="77777777" w:rsidR="00B15D1E" w:rsidRPr="00EA6B87" w:rsidRDefault="00B15D1E" w:rsidP="00F73DE9">
      <w:pPr>
        <w:pStyle w:val="aff"/>
        <w:numPr>
          <w:ilvl w:val="1"/>
          <w:numId w:val="275"/>
        </w:numPr>
        <w:suppressAutoHyphens w:val="0"/>
        <w:spacing w:line="360" w:lineRule="auto"/>
        <w:contextualSpacing w:val="0"/>
        <w:rPr>
          <w:b/>
          <w:bCs/>
          <w:lang w:val="el-GR"/>
        </w:rPr>
      </w:pPr>
      <w:r w:rsidRPr="00EA6B87">
        <w:rPr>
          <w:b/>
          <w:bCs/>
          <w:lang w:val="el-GR"/>
        </w:rPr>
        <w:t>Μητρώο Κόστους και Αναλώσεων</w:t>
      </w:r>
    </w:p>
    <w:p w14:paraId="7D49E34A" w14:textId="77777777" w:rsidR="00B15D1E" w:rsidRPr="00EA6B87" w:rsidRDefault="00B15D1E" w:rsidP="00F73DE9">
      <w:pPr>
        <w:pStyle w:val="aff"/>
        <w:numPr>
          <w:ilvl w:val="1"/>
          <w:numId w:val="275"/>
        </w:numPr>
        <w:suppressAutoHyphens w:val="0"/>
        <w:spacing w:line="360" w:lineRule="auto"/>
        <w:contextualSpacing w:val="0"/>
        <w:rPr>
          <w:b/>
          <w:bCs/>
          <w:lang w:val="el-GR"/>
        </w:rPr>
      </w:pPr>
      <w:r w:rsidRPr="00EA6B87">
        <w:rPr>
          <w:b/>
          <w:bCs/>
          <w:lang w:val="el-GR"/>
        </w:rPr>
        <w:t>Μητρώο Τεχνικών Προδιαγραφών</w:t>
      </w:r>
    </w:p>
    <w:p w14:paraId="562C19B0" w14:textId="2B115DF6" w:rsidR="00B15D1E" w:rsidRDefault="00B15D1E" w:rsidP="00F73DE9">
      <w:pPr>
        <w:pStyle w:val="aff"/>
        <w:numPr>
          <w:ilvl w:val="0"/>
          <w:numId w:val="275"/>
        </w:numPr>
        <w:suppressAutoHyphens w:val="0"/>
        <w:spacing w:line="360" w:lineRule="auto"/>
        <w:contextualSpacing w:val="0"/>
        <w:rPr>
          <w:b/>
          <w:bCs/>
          <w:lang w:val="el-GR"/>
        </w:rPr>
      </w:pPr>
      <w:r w:rsidRPr="00EA6B87">
        <w:rPr>
          <w:b/>
          <w:bCs/>
          <w:lang w:val="el-GR"/>
        </w:rPr>
        <w:t>Υποσύστημα Παρακολούθησης Συμβάσεων</w:t>
      </w:r>
    </w:p>
    <w:p w14:paraId="4789388F" w14:textId="58F2AB3D" w:rsidR="00246245" w:rsidRPr="00246245" w:rsidRDefault="00246245" w:rsidP="00246245">
      <w:pPr>
        <w:suppressAutoHyphens w:val="0"/>
        <w:spacing w:line="360" w:lineRule="auto"/>
        <w:rPr>
          <w:lang w:val="el-GR"/>
        </w:rPr>
      </w:pPr>
      <w:r w:rsidRPr="00246245">
        <w:rPr>
          <w:lang w:val="el-GR"/>
        </w:rPr>
        <w:t xml:space="preserve">Επιπλέον, οι παρεχόμενες υπηρεσίες του έργου, σε πολλές περιπτώσεις, σχετίζονται σε επίπεδο ροής διαδικασίας με τα υφιστάμενα πληροφοριακά συστήματα της </w:t>
      </w:r>
      <w:r w:rsidR="00CC512E" w:rsidRPr="00EA6B87">
        <w:rPr>
          <w:rFonts w:eastAsia="SimSun"/>
          <w:lang w:val="el-GR"/>
        </w:rPr>
        <w:t>Ε.Κ.Α.Π.Υ.</w:t>
      </w:r>
      <w:r w:rsidRPr="00246245">
        <w:rPr>
          <w:lang w:val="el-GR"/>
        </w:rPr>
        <w:t xml:space="preserve">. Με στόχο τη βέλτιστη </w:t>
      </w:r>
      <w:r w:rsidRPr="00246245">
        <w:rPr>
          <w:lang w:val="el-GR"/>
        </w:rPr>
        <w:lastRenderedPageBreak/>
        <w:t xml:space="preserve">διασύνδεση και ενσωμάτωση των διαδικασιών του παρόντος έργου με τις υφιστάμενες επιχειρησιακές διαδικασίες της </w:t>
      </w:r>
      <w:r w:rsidR="00CC512E" w:rsidRPr="00EA6B87">
        <w:rPr>
          <w:rFonts w:eastAsia="SimSun"/>
          <w:lang w:val="el-GR"/>
        </w:rPr>
        <w:t>Ε.Κ.Α.Π.Υ.</w:t>
      </w:r>
      <w:r w:rsidRPr="00246245">
        <w:rPr>
          <w:lang w:val="el-GR"/>
        </w:rPr>
        <w:t xml:space="preserve">, είναι απαραίτητη η δυνατότητα σχεδιασμού, ανάπτυξης, ελέγχου και θέση σε </w:t>
      </w:r>
      <w:r w:rsidR="00D145FA">
        <w:rPr>
          <w:lang w:val="el-GR"/>
        </w:rPr>
        <w:t>δοκιμαστική</w:t>
      </w:r>
      <w:r w:rsidRPr="00246245">
        <w:rPr>
          <w:lang w:val="el-GR"/>
        </w:rPr>
        <w:t xml:space="preserve"> λειτουργία αυτοματοποιημένων μηχανισμών (</w:t>
      </w:r>
      <w:r w:rsidR="005E0B0E">
        <w:rPr>
          <w:lang w:val="en-US"/>
        </w:rPr>
        <w:t>modules</w:t>
      </w:r>
      <w:r w:rsidR="005E0B0E" w:rsidRPr="005E0B0E">
        <w:rPr>
          <w:lang w:val="el-GR"/>
        </w:rPr>
        <w:t xml:space="preserve">, </w:t>
      </w:r>
      <w:r w:rsidR="005E0B0E">
        <w:rPr>
          <w:lang w:val="en-US"/>
        </w:rPr>
        <w:t>web</w:t>
      </w:r>
      <w:r w:rsidR="005E0B0E" w:rsidRPr="005E0B0E">
        <w:rPr>
          <w:lang w:val="el-GR"/>
        </w:rPr>
        <w:t xml:space="preserve"> </w:t>
      </w:r>
      <w:r w:rsidR="005E0B0E">
        <w:rPr>
          <w:lang w:val="en-US"/>
        </w:rPr>
        <w:t>services</w:t>
      </w:r>
      <w:r w:rsidRPr="00246245">
        <w:rPr>
          <w:lang w:val="el-GR"/>
        </w:rPr>
        <w:t>).</w:t>
      </w:r>
    </w:p>
    <w:p w14:paraId="764BA268" w14:textId="70A02384" w:rsidR="00246245" w:rsidRPr="00246245" w:rsidRDefault="00246245" w:rsidP="00246245">
      <w:pPr>
        <w:suppressAutoHyphens w:val="0"/>
        <w:spacing w:line="360" w:lineRule="auto"/>
        <w:rPr>
          <w:lang w:val="el-GR"/>
        </w:rPr>
      </w:pPr>
      <w:r w:rsidRPr="00246245">
        <w:rPr>
          <w:lang w:val="el-GR"/>
        </w:rPr>
        <w:t xml:space="preserve">Ο Ανάδοχος πρέπει να είναι σε θέση να σχεδιάσει και να αναπτύξει τους ζητούμενους μηχανισμούς, οι οποίοι θα προκύπτουν από την εξέλιξη του έργου αλλά και το ζητούμενο επίπεδο διασύνδεσης και ανταλλαγής δεδομένων με τα υφιστάμενα πληροφοριακά συστήματα </w:t>
      </w:r>
      <w:r w:rsidR="00E837D1">
        <w:rPr>
          <w:lang w:val="el-GR"/>
        </w:rPr>
        <w:t xml:space="preserve">του Φορέα Λειτουργίας </w:t>
      </w:r>
      <w:r w:rsidRPr="00246245">
        <w:rPr>
          <w:lang w:val="el-GR"/>
        </w:rPr>
        <w:t>.</w:t>
      </w:r>
    </w:p>
    <w:p w14:paraId="1D4B4FCA" w14:textId="25E7EE1D" w:rsidR="00246245" w:rsidRPr="00246245" w:rsidRDefault="00246245" w:rsidP="00246245">
      <w:pPr>
        <w:suppressAutoHyphens w:val="0"/>
        <w:spacing w:line="360" w:lineRule="auto"/>
        <w:rPr>
          <w:lang w:val="el-GR"/>
        </w:rPr>
      </w:pPr>
      <w:r w:rsidRPr="00246245">
        <w:rPr>
          <w:lang w:val="el-GR"/>
        </w:rPr>
        <w:t xml:space="preserve">Ειδικά για τη διασύνδεση των ζητούμενων υποσυστημάτων με το υφιστάμενο σύστημα διαχείρισης εγγράφων OpenText eDocs που ήδη διαθέτει </w:t>
      </w:r>
      <w:r w:rsidRPr="004475A7">
        <w:rPr>
          <w:lang w:val="el-GR"/>
        </w:rPr>
        <w:t xml:space="preserve">η </w:t>
      </w:r>
      <w:r w:rsidR="003D1A3E">
        <w:rPr>
          <w:lang w:val="el-GR"/>
        </w:rPr>
        <w:t>ΕΚΑΠΥ</w:t>
      </w:r>
      <w:r w:rsidRPr="004475A7">
        <w:rPr>
          <w:lang w:val="el-GR"/>
        </w:rPr>
        <w:t>,</w:t>
      </w:r>
      <w:r w:rsidRPr="00246245">
        <w:rPr>
          <w:lang w:val="el-GR"/>
        </w:rPr>
        <w:t xml:space="preserve"> ο Ανάδοχος θα πρέπει να προσφέρει επί ποινή αποκλεισμού κατ’ ελάχιστον δύο (2) άδειες χρήσης λογισμικού OpenText eDocs καθώς και τις απαραίτητες υπηρεσίες διασύνδεσης.</w:t>
      </w:r>
    </w:p>
    <w:p w14:paraId="064315B5" w14:textId="6B9696F6" w:rsidR="00947DDB" w:rsidRPr="00EA6B87" w:rsidRDefault="00A22261" w:rsidP="00F73DE9">
      <w:pPr>
        <w:pStyle w:val="3"/>
        <w:numPr>
          <w:ilvl w:val="0"/>
          <w:numId w:val="306"/>
        </w:numPr>
        <w:spacing w:line="360" w:lineRule="auto"/>
        <w:rPr>
          <w:rFonts w:cs="Tahoma"/>
          <w:lang w:val="el-GR"/>
        </w:rPr>
      </w:pPr>
      <w:bookmarkStart w:id="583" w:name="_Υπηρεσίες_Εκπόνησης_Μελετών"/>
      <w:bookmarkStart w:id="584" w:name="_Υπηρεσίες_ανάπτυξης_και"/>
      <w:bookmarkStart w:id="585" w:name="_Toc97194347"/>
      <w:bookmarkStart w:id="586" w:name="_Toc97194475"/>
      <w:bookmarkStart w:id="587" w:name="_Ref172196325"/>
      <w:bookmarkStart w:id="588" w:name="_Toc177459270"/>
      <w:bookmarkEnd w:id="583"/>
      <w:bookmarkEnd w:id="584"/>
      <w:r w:rsidRPr="00EA6B87">
        <w:rPr>
          <w:rFonts w:cs="Tahoma"/>
          <w:lang w:val="el-GR"/>
        </w:rPr>
        <w:t>Οριζόντιες Απαιτήσεις</w:t>
      </w:r>
      <w:bookmarkEnd w:id="585"/>
      <w:bookmarkEnd w:id="586"/>
      <w:bookmarkEnd w:id="587"/>
      <w:bookmarkEnd w:id="588"/>
      <w:r w:rsidRPr="00EA6B87">
        <w:rPr>
          <w:rFonts w:cs="Tahoma"/>
          <w:lang w:val="el-GR"/>
        </w:rPr>
        <w:t xml:space="preserve"> </w:t>
      </w:r>
      <w:bookmarkStart w:id="589" w:name="_Toc97195386"/>
      <w:bookmarkStart w:id="590" w:name="_Toc97195555"/>
      <w:bookmarkEnd w:id="589"/>
      <w:bookmarkEnd w:id="590"/>
    </w:p>
    <w:p w14:paraId="56A46205" w14:textId="170FBC0D" w:rsidR="00947DDB" w:rsidRDefault="00947DDB" w:rsidP="00F73DE9">
      <w:pPr>
        <w:pStyle w:val="4"/>
        <w:numPr>
          <w:ilvl w:val="1"/>
          <w:numId w:val="306"/>
        </w:numPr>
        <w:spacing w:line="360" w:lineRule="auto"/>
        <w:ind w:hanging="306"/>
        <w:rPr>
          <w:rFonts w:cs="Tahoma"/>
          <w:szCs w:val="22"/>
          <w:lang w:val="el-GR"/>
        </w:rPr>
      </w:pPr>
      <w:bookmarkStart w:id="591" w:name="_Toc97194348"/>
      <w:bookmarkStart w:id="592" w:name="_Toc177459271"/>
      <w:r w:rsidRPr="00EA6B87">
        <w:rPr>
          <w:rFonts w:cs="Tahoma"/>
          <w:szCs w:val="22"/>
          <w:lang w:val="el-GR"/>
        </w:rPr>
        <w:t xml:space="preserve">Συμβατότητα με </w:t>
      </w:r>
      <w:bookmarkEnd w:id="591"/>
      <w:r w:rsidR="003258B8">
        <w:rPr>
          <w:rFonts w:cs="Tahoma"/>
          <w:szCs w:val="22"/>
          <w:lang w:val="en-US"/>
        </w:rPr>
        <w:t>G- Cloud</w:t>
      </w:r>
      <w:bookmarkEnd w:id="592"/>
      <w:r w:rsidR="003258B8">
        <w:rPr>
          <w:rFonts w:cs="Tahoma"/>
          <w:szCs w:val="22"/>
          <w:lang w:val="en-US"/>
        </w:rPr>
        <w:t xml:space="preserve"> </w:t>
      </w:r>
    </w:p>
    <w:p w14:paraId="790863FA" w14:textId="77777777" w:rsidR="00071C24" w:rsidRPr="00071C24" w:rsidRDefault="00071C24" w:rsidP="00133768">
      <w:pPr>
        <w:spacing w:line="360" w:lineRule="auto"/>
        <w:rPr>
          <w:lang w:val="el-GR"/>
        </w:rPr>
      </w:pPr>
      <w:r w:rsidRPr="00071C24">
        <w:rPr>
          <w:lang w:val="el-GR"/>
        </w:rPr>
        <w:t>Δεδομένου ότι ο Ανάδοχος θα παρέχει τις ζητούμενες υπηρεσίες αξιοποιώντας τις υβριδικές υπολογιστικές υποδομές G-Cloud της ΓΓΠΣΔΔ,  o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στην ενότητα Υπολογιστικές Υποδομές Κυβερνητικού Νέφους Hybrid G-Cloud.</w:t>
      </w:r>
    </w:p>
    <w:p w14:paraId="51F0752D" w14:textId="77777777" w:rsidR="00071C24" w:rsidRPr="00071C24" w:rsidRDefault="00071C24" w:rsidP="00133768">
      <w:pPr>
        <w:spacing w:line="360" w:lineRule="auto"/>
        <w:rPr>
          <w:lang w:val="el-GR"/>
        </w:rPr>
      </w:pPr>
      <w:r w:rsidRPr="00071C24">
        <w:rPr>
          <w:lang w:val="el-GR"/>
        </w:rPr>
        <w:t xml:space="preserve">Επιπρόσθετα, ανεξάρτητα από την υποδομή που θα φιλοξενηθούν τα πληροφοριακά συστήματα του έργου (on-premise ή Public Cloud) και με σκοπό την όσο το δυνατόν καλύτερη οργάνωση και χρονοπρογραμματισμό για την  διάθεση της απαιτούμενης υποδομής, θα πρέπει στην προσφορά του Αναδόχου να υπάρξει διαστασιολόγηση των απαιτήσεων τόσο σε επίπεδο υλικού όσο και σε επίπεδο αδειοδότησης, στο βαθμό που αυτό είναι εφικτό. </w:t>
      </w:r>
    </w:p>
    <w:p w14:paraId="10CC319E" w14:textId="034FB930" w:rsidR="00071C24" w:rsidRPr="00071C24" w:rsidRDefault="00071C24" w:rsidP="00133768">
      <w:pPr>
        <w:spacing w:line="360" w:lineRule="auto"/>
        <w:rPr>
          <w:lang w:val="el-GR"/>
        </w:rPr>
      </w:pPr>
      <w:r w:rsidRPr="00071C24">
        <w:rPr>
          <w:lang w:val="el-GR"/>
        </w:rPr>
        <w:t xml:space="preserve">Για το σκοπό αυτό, θα πρέπει να συμπληρωθεί ο ακόλουθος πίνακας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w:t>
      </w:r>
      <w:r w:rsidR="00A74BF8">
        <w:rPr>
          <w:lang w:val="el-GR"/>
        </w:rPr>
        <w:t>δοκιμαστική</w:t>
      </w:r>
      <w:r w:rsidRPr="00071C24">
        <w:rPr>
          <w:lang w:val="el-GR"/>
        </w:rPr>
        <w:t xml:space="preserve"> λειτουργίας) σε Virtual Machines (αριθμός VMs και χαρακτηριστικά τους όσον αφορά τους πυρήνες (CPU cores)), Storage (αρχική εκτίμηση για την έναρξη του έργου και ποσοστό επ’ αυτού ετήσιας αύξησης), απαιτούμενη συνολική μνήμη σε GB ή TB και απαιτούμενες άδειες λογισμικού (προϊόν, ποσότητες) έως και το επίπεδο του PaaS (λειτουργικά συστήματα, συστήματα διαχείρισης ΒΔ, middleware και Web layer). </w:t>
      </w:r>
    </w:p>
    <w:p w14:paraId="04982DF4" w14:textId="77777777" w:rsidR="00071C24" w:rsidRPr="00071C24" w:rsidRDefault="00071C24" w:rsidP="00133768">
      <w:pPr>
        <w:pStyle w:val="aff"/>
        <w:ind w:left="360"/>
        <w:rPr>
          <w:lang w:val="el-GR"/>
        </w:rPr>
      </w:pPr>
    </w:p>
    <w:tbl>
      <w:tblPr>
        <w:tblW w:w="893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071C24" w:rsidRPr="00B32624" w14:paraId="23E9712E" w14:textId="77777777" w:rsidTr="002047DA">
        <w:trPr>
          <w:trHeight w:val="676"/>
        </w:trPr>
        <w:tc>
          <w:tcPr>
            <w:tcW w:w="8931" w:type="dxa"/>
            <w:gridSpan w:val="3"/>
            <w:shd w:val="clear" w:color="auto" w:fill="BEBEBE"/>
          </w:tcPr>
          <w:p w14:paraId="5D279BEB" w14:textId="77777777" w:rsidR="00071C24" w:rsidRPr="00C56140" w:rsidRDefault="00071C24" w:rsidP="002047DA">
            <w:pPr>
              <w:spacing w:after="0"/>
              <w:rPr>
                <w:b/>
                <w:lang w:val="el-GR"/>
              </w:rPr>
            </w:pPr>
            <w:r w:rsidRPr="00C56140">
              <w:rPr>
                <w:b/>
                <w:lang w:val="el-GR"/>
              </w:rPr>
              <w:lastRenderedPageBreak/>
              <w:t>ΠΕΡΙΓΡΑΦΗ ΑΠΑΙΤΟΥΜΕΝΗΣ ΥΠΟΔΟΜΗΣ</w:t>
            </w:r>
          </w:p>
          <w:p w14:paraId="53955BA3" w14:textId="77777777" w:rsidR="00071C24" w:rsidRPr="00C56140" w:rsidRDefault="00071C24" w:rsidP="002047DA">
            <w:pPr>
              <w:spacing w:after="0"/>
              <w:rPr>
                <w:i/>
                <w:lang w:val="el-GR"/>
              </w:rPr>
            </w:pPr>
            <w:r w:rsidRPr="00C56140">
              <w:rPr>
                <w:i/>
                <w:lang w:val="el-GR"/>
              </w:rPr>
              <w:t>(αφορά το περιβάλλον ανάπτυξης)</w:t>
            </w:r>
          </w:p>
        </w:tc>
      </w:tr>
      <w:tr w:rsidR="00071C24" w:rsidRPr="00C07997" w14:paraId="146A4347" w14:textId="77777777" w:rsidTr="002047DA">
        <w:trPr>
          <w:trHeight w:val="575"/>
        </w:trPr>
        <w:tc>
          <w:tcPr>
            <w:tcW w:w="8931" w:type="dxa"/>
            <w:gridSpan w:val="3"/>
            <w:shd w:val="clear" w:color="auto" w:fill="D9D9D9"/>
          </w:tcPr>
          <w:p w14:paraId="4DA7B9F1" w14:textId="77777777" w:rsidR="00071C24" w:rsidRPr="00C56140" w:rsidRDefault="00071C24" w:rsidP="002047DA">
            <w:pPr>
              <w:spacing w:after="0"/>
              <w:rPr>
                <w:b/>
                <w:lang w:val="el-GR"/>
              </w:rPr>
            </w:pPr>
            <w:r w:rsidRPr="00C56140">
              <w:rPr>
                <w:b/>
                <w:lang w:val="el-GR"/>
              </w:rPr>
              <w:t>Πληροφοριακή Υποδομή</w:t>
            </w:r>
          </w:p>
          <w:p w14:paraId="36953049" w14:textId="0AEFDB12" w:rsidR="00071C24" w:rsidRPr="00C56140" w:rsidRDefault="00071C24" w:rsidP="002047DA">
            <w:pPr>
              <w:spacing w:after="0"/>
              <w:rPr>
                <w:i/>
                <w:lang w:val="el-GR"/>
              </w:rPr>
            </w:pPr>
            <w:r w:rsidRPr="00C56140">
              <w:rPr>
                <w:i/>
                <w:lang w:val="el-GR"/>
              </w:rPr>
              <w:t>(η οποία διατίθεται από τη Γ.Γ.Π.Σ.Δ.Δ.</w:t>
            </w:r>
            <w:r w:rsidR="00D71003">
              <w:rPr>
                <w:i/>
                <w:lang w:val="el-GR"/>
              </w:rPr>
              <w:t>)</w:t>
            </w:r>
            <w:r w:rsidRPr="00C56140">
              <w:rPr>
                <w:i/>
                <w:lang w:val="el-GR"/>
              </w:rPr>
              <w:t xml:space="preserve"> </w:t>
            </w:r>
            <w:r w:rsidRPr="00C56140">
              <w:rPr>
                <w:i/>
                <w:lang w:val="en-US"/>
              </w:rPr>
              <w:t>I</w:t>
            </w:r>
          </w:p>
        </w:tc>
      </w:tr>
      <w:tr w:rsidR="00071C24" w:rsidRPr="00C56140" w14:paraId="2C258787" w14:textId="77777777" w:rsidTr="002047DA">
        <w:trPr>
          <w:trHeight w:val="287"/>
        </w:trPr>
        <w:tc>
          <w:tcPr>
            <w:tcW w:w="7307" w:type="dxa"/>
            <w:gridSpan w:val="2"/>
          </w:tcPr>
          <w:p w14:paraId="4BA3BDB4" w14:textId="77777777" w:rsidR="00071C24" w:rsidRPr="00C56140" w:rsidRDefault="00071C24" w:rsidP="002047DA">
            <w:pPr>
              <w:spacing w:after="0"/>
              <w:rPr>
                <w:lang w:val="en-US"/>
              </w:rPr>
            </w:pPr>
            <w:r w:rsidRPr="00C56140">
              <w:rPr>
                <w:lang w:val="en-US"/>
              </w:rPr>
              <w:t>Αριθμός Virtual Machines (VMs)</w:t>
            </w:r>
          </w:p>
        </w:tc>
        <w:tc>
          <w:tcPr>
            <w:tcW w:w="1624" w:type="dxa"/>
          </w:tcPr>
          <w:p w14:paraId="63B18418" w14:textId="77777777" w:rsidR="00071C24" w:rsidRPr="00C56140" w:rsidRDefault="00071C24" w:rsidP="002047DA">
            <w:pPr>
              <w:spacing w:after="0"/>
              <w:rPr>
                <w:lang w:val="en-US"/>
              </w:rPr>
            </w:pPr>
          </w:p>
        </w:tc>
      </w:tr>
      <w:tr w:rsidR="00071C24" w:rsidRPr="00B32624" w14:paraId="520ECD9C" w14:textId="77777777" w:rsidTr="002047DA">
        <w:trPr>
          <w:trHeight w:val="287"/>
        </w:trPr>
        <w:tc>
          <w:tcPr>
            <w:tcW w:w="7307" w:type="dxa"/>
            <w:gridSpan w:val="2"/>
          </w:tcPr>
          <w:p w14:paraId="36CD14B8" w14:textId="77777777" w:rsidR="00071C24" w:rsidRPr="00C56140" w:rsidRDefault="00071C24" w:rsidP="002047DA">
            <w:pPr>
              <w:spacing w:after="0"/>
              <w:rPr>
                <w:lang w:val="el-GR"/>
              </w:rPr>
            </w:pPr>
            <w:r w:rsidRPr="00C56140">
              <w:rPr>
                <w:lang w:val="el-GR"/>
              </w:rPr>
              <w:t xml:space="preserve">Συνολικά </w:t>
            </w:r>
            <w:r w:rsidRPr="00C56140">
              <w:rPr>
                <w:lang w:val="en-US"/>
              </w:rPr>
              <w:t>v</w:t>
            </w:r>
            <w:r w:rsidRPr="00C56140">
              <w:rPr>
                <w:lang w:val="el-GR"/>
              </w:rPr>
              <w:t>-</w:t>
            </w:r>
            <w:r w:rsidRPr="00C56140">
              <w:rPr>
                <w:lang w:val="en-US"/>
              </w:rPr>
              <w:t>Cores</w:t>
            </w:r>
            <w:r w:rsidRPr="00C56140">
              <w:rPr>
                <w:lang w:val="el-GR"/>
              </w:rPr>
              <w:t xml:space="preserve"> απαιτούμενων </w:t>
            </w:r>
            <w:r w:rsidRPr="00C56140">
              <w:rPr>
                <w:lang w:val="en-US"/>
              </w:rPr>
              <w:t>VMs</w:t>
            </w:r>
          </w:p>
        </w:tc>
        <w:tc>
          <w:tcPr>
            <w:tcW w:w="1624" w:type="dxa"/>
          </w:tcPr>
          <w:p w14:paraId="74A0A60A" w14:textId="77777777" w:rsidR="00071C24" w:rsidRPr="00C56140" w:rsidRDefault="00071C24" w:rsidP="002047DA">
            <w:pPr>
              <w:spacing w:after="0"/>
              <w:rPr>
                <w:lang w:val="el-GR"/>
              </w:rPr>
            </w:pPr>
          </w:p>
        </w:tc>
      </w:tr>
      <w:tr w:rsidR="00071C24" w:rsidRPr="00C56140" w14:paraId="26C3802C" w14:textId="77777777" w:rsidTr="002047DA">
        <w:trPr>
          <w:trHeight w:val="287"/>
        </w:trPr>
        <w:tc>
          <w:tcPr>
            <w:tcW w:w="7307" w:type="dxa"/>
            <w:gridSpan w:val="2"/>
          </w:tcPr>
          <w:p w14:paraId="1CF2BCCE" w14:textId="77777777" w:rsidR="00071C24" w:rsidRPr="00C56140" w:rsidRDefault="00071C24" w:rsidP="002047DA">
            <w:pPr>
              <w:spacing w:after="0"/>
              <w:rPr>
                <w:lang w:val="en-US"/>
              </w:rPr>
            </w:pPr>
            <w:r w:rsidRPr="00C56140">
              <w:rPr>
                <w:lang w:val="en-US"/>
              </w:rPr>
              <w:t>Συνολική Μνήμη (GB)</w:t>
            </w:r>
          </w:p>
        </w:tc>
        <w:tc>
          <w:tcPr>
            <w:tcW w:w="1624" w:type="dxa"/>
          </w:tcPr>
          <w:p w14:paraId="2741EA3A" w14:textId="77777777" w:rsidR="00071C24" w:rsidRPr="00C56140" w:rsidRDefault="00071C24" w:rsidP="002047DA">
            <w:pPr>
              <w:spacing w:after="0"/>
              <w:rPr>
                <w:lang w:val="en-US"/>
              </w:rPr>
            </w:pPr>
          </w:p>
        </w:tc>
      </w:tr>
      <w:tr w:rsidR="00071C24" w:rsidRPr="00C56140" w14:paraId="3D72C1AE" w14:textId="77777777" w:rsidTr="002047DA">
        <w:trPr>
          <w:trHeight w:val="287"/>
        </w:trPr>
        <w:tc>
          <w:tcPr>
            <w:tcW w:w="7307" w:type="dxa"/>
            <w:gridSpan w:val="2"/>
          </w:tcPr>
          <w:p w14:paraId="3518EE4E" w14:textId="77777777" w:rsidR="00071C24" w:rsidRPr="00C56140" w:rsidRDefault="00071C24" w:rsidP="002047DA">
            <w:pPr>
              <w:spacing w:after="0"/>
              <w:rPr>
                <w:lang w:val="en-US"/>
              </w:rPr>
            </w:pPr>
            <w:r w:rsidRPr="00C56140">
              <w:rPr>
                <w:lang w:val="en-US"/>
              </w:rPr>
              <w:t>Συνολικό Storage (ΤΒ)</w:t>
            </w:r>
          </w:p>
        </w:tc>
        <w:tc>
          <w:tcPr>
            <w:tcW w:w="1624" w:type="dxa"/>
          </w:tcPr>
          <w:p w14:paraId="187AE368" w14:textId="77777777" w:rsidR="00071C24" w:rsidRPr="00C56140" w:rsidRDefault="00071C24" w:rsidP="002047DA">
            <w:pPr>
              <w:spacing w:after="0"/>
              <w:rPr>
                <w:lang w:val="en-US"/>
              </w:rPr>
            </w:pPr>
          </w:p>
        </w:tc>
      </w:tr>
      <w:tr w:rsidR="00071C24" w:rsidRPr="00B32624" w14:paraId="7CAE80BD" w14:textId="77777777" w:rsidTr="002047DA">
        <w:trPr>
          <w:trHeight w:val="575"/>
        </w:trPr>
        <w:tc>
          <w:tcPr>
            <w:tcW w:w="8931" w:type="dxa"/>
            <w:gridSpan w:val="3"/>
            <w:shd w:val="clear" w:color="auto" w:fill="D9D9D9"/>
          </w:tcPr>
          <w:p w14:paraId="767D1330" w14:textId="77777777" w:rsidR="00071C24" w:rsidRPr="00C56140" w:rsidRDefault="00071C24" w:rsidP="002047DA">
            <w:pPr>
              <w:spacing w:after="0"/>
              <w:rPr>
                <w:b/>
                <w:lang w:val="el-GR"/>
              </w:rPr>
            </w:pPr>
            <w:r w:rsidRPr="00C56140">
              <w:rPr>
                <w:b/>
                <w:lang w:val="el-GR"/>
              </w:rPr>
              <w:t>Απαιτούμενες άδειες λογισμικού</w:t>
            </w:r>
          </w:p>
          <w:p w14:paraId="3756169E" w14:textId="32DBD9FE" w:rsidR="00071C24" w:rsidRPr="00C56140" w:rsidRDefault="00071C24" w:rsidP="002047DA">
            <w:pPr>
              <w:spacing w:after="0"/>
              <w:rPr>
                <w:b/>
                <w:i/>
                <w:lang w:val="el-GR"/>
              </w:rPr>
            </w:pPr>
            <w:r w:rsidRPr="00C56140">
              <w:rPr>
                <w:i/>
                <w:lang w:val="el-GR"/>
              </w:rPr>
              <w:t>(οι οποίες διατίθενται από τη Γ.Γ.Π.Σ.Δ.Δ.</w:t>
            </w:r>
            <w:r w:rsidR="00402D33" w:rsidRPr="00160200">
              <w:rPr>
                <w:i/>
                <w:lang w:val="el-GR"/>
              </w:rPr>
              <w:t>)</w:t>
            </w:r>
            <w:r w:rsidRPr="00C56140">
              <w:rPr>
                <w:i/>
                <w:lang w:val="el-GR"/>
              </w:rPr>
              <w:t xml:space="preserve"> </w:t>
            </w:r>
          </w:p>
        </w:tc>
      </w:tr>
      <w:tr w:rsidR="00071C24" w:rsidRPr="00C56140" w14:paraId="0517715F" w14:textId="77777777" w:rsidTr="002047DA">
        <w:trPr>
          <w:trHeight w:val="285"/>
        </w:trPr>
        <w:tc>
          <w:tcPr>
            <w:tcW w:w="6457" w:type="dxa"/>
          </w:tcPr>
          <w:p w14:paraId="4D8DCE97" w14:textId="77777777" w:rsidR="00071C24" w:rsidRPr="00C56140" w:rsidRDefault="00071C24" w:rsidP="002047DA">
            <w:pPr>
              <w:spacing w:after="0"/>
              <w:rPr>
                <w:b/>
                <w:lang w:val="en-US"/>
              </w:rPr>
            </w:pPr>
            <w:r w:rsidRPr="00C56140">
              <w:rPr>
                <w:b/>
                <w:lang w:val="en-US"/>
              </w:rPr>
              <w:t>Κατασκευαστής και όνομα προϊόντος</w:t>
            </w:r>
          </w:p>
        </w:tc>
        <w:tc>
          <w:tcPr>
            <w:tcW w:w="2474" w:type="dxa"/>
            <w:gridSpan w:val="2"/>
          </w:tcPr>
          <w:p w14:paraId="543B617A" w14:textId="77777777" w:rsidR="00071C24" w:rsidRPr="00C56140" w:rsidRDefault="00071C24" w:rsidP="002047DA">
            <w:pPr>
              <w:spacing w:after="0"/>
              <w:rPr>
                <w:b/>
                <w:lang w:val="en-US"/>
              </w:rPr>
            </w:pPr>
            <w:r w:rsidRPr="00C56140">
              <w:rPr>
                <w:b/>
                <w:lang w:val="en-US"/>
              </w:rPr>
              <w:t>Αριθμός αδειών</w:t>
            </w:r>
          </w:p>
        </w:tc>
      </w:tr>
      <w:tr w:rsidR="00071C24" w:rsidRPr="00C56140" w14:paraId="2E3540AD" w14:textId="77777777" w:rsidTr="002047DA">
        <w:trPr>
          <w:trHeight w:val="317"/>
        </w:trPr>
        <w:tc>
          <w:tcPr>
            <w:tcW w:w="6457" w:type="dxa"/>
          </w:tcPr>
          <w:p w14:paraId="6F64FA23" w14:textId="77777777" w:rsidR="00071C24" w:rsidRPr="00C56140" w:rsidRDefault="00071C24" w:rsidP="002047DA">
            <w:pPr>
              <w:spacing w:after="0"/>
              <w:rPr>
                <w:lang w:val="en-US"/>
              </w:rPr>
            </w:pPr>
          </w:p>
        </w:tc>
        <w:tc>
          <w:tcPr>
            <w:tcW w:w="2474" w:type="dxa"/>
            <w:gridSpan w:val="2"/>
          </w:tcPr>
          <w:p w14:paraId="0FDD0C80" w14:textId="77777777" w:rsidR="00071C24" w:rsidRPr="00C56140" w:rsidRDefault="00071C24" w:rsidP="002047DA">
            <w:pPr>
              <w:spacing w:after="0"/>
              <w:rPr>
                <w:lang w:val="en-US"/>
              </w:rPr>
            </w:pPr>
          </w:p>
        </w:tc>
      </w:tr>
      <w:tr w:rsidR="00071C24" w:rsidRPr="00C56140" w14:paraId="196C08C9" w14:textId="77777777" w:rsidTr="002047DA">
        <w:trPr>
          <w:trHeight w:val="285"/>
        </w:trPr>
        <w:tc>
          <w:tcPr>
            <w:tcW w:w="6457" w:type="dxa"/>
          </w:tcPr>
          <w:p w14:paraId="4BFEECD6" w14:textId="77777777" w:rsidR="00071C24" w:rsidRPr="00C56140" w:rsidRDefault="00071C24" w:rsidP="002047DA">
            <w:pPr>
              <w:spacing w:after="0"/>
              <w:rPr>
                <w:lang w:val="en-US"/>
              </w:rPr>
            </w:pPr>
          </w:p>
        </w:tc>
        <w:tc>
          <w:tcPr>
            <w:tcW w:w="2474" w:type="dxa"/>
            <w:gridSpan w:val="2"/>
          </w:tcPr>
          <w:p w14:paraId="0DD0AC3B" w14:textId="77777777" w:rsidR="00071C24" w:rsidRPr="00C56140" w:rsidRDefault="00071C24" w:rsidP="002047DA">
            <w:pPr>
              <w:spacing w:after="0"/>
              <w:rPr>
                <w:lang w:val="en-US"/>
              </w:rPr>
            </w:pPr>
          </w:p>
        </w:tc>
      </w:tr>
      <w:tr w:rsidR="00071C24" w:rsidRPr="00C56140" w14:paraId="2B2E3B39" w14:textId="77777777" w:rsidTr="002047DA">
        <w:trPr>
          <w:trHeight w:val="288"/>
        </w:trPr>
        <w:tc>
          <w:tcPr>
            <w:tcW w:w="6457" w:type="dxa"/>
          </w:tcPr>
          <w:p w14:paraId="6099C715" w14:textId="77777777" w:rsidR="00071C24" w:rsidRPr="00C56140" w:rsidRDefault="00071C24" w:rsidP="002047DA">
            <w:pPr>
              <w:spacing w:after="0"/>
              <w:rPr>
                <w:lang w:val="en-US"/>
              </w:rPr>
            </w:pPr>
          </w:p>
        </w:tc>
        <w:tc>
          <w:tcPr>
            <w:tcW w:w="2474" w:type="dxa"/>
            <w:gridSpan w:val="2"/>
          </w:tcPr>
          <w:p w14:paraId="06775616" w14:textId="77777777" w:rsidR="00071C24" w:rsidRPr="00C56140" w:rsidRDefault="00071C24" w:rsidP="002047DA">
            <w:pPr>
              <w:spacing w:after="0"/>
              <w:rPr>
                <w:lang w:val="en-US"/>
              </w:rPr>
            </w:pPr>
          </w:p>
        </w:tc>
      </w:tr>
      <w:tr w:rsidR="00071C24" w:rsidRPr="00402D33" w14:paraId="3510C8DD" w14:textId="77777777" w:rsidTr="002047DA">
        <w:trPr>
          <w:trHeight w:val="858"/>
        </w:trPr>
        <w:tc>
          <w:tcPr>
            <w:tcW w:w="8931" w:type="dxa"/>
            <w:gridSpan w:val="3"/>
            <w:shd w:val="clear" w:color="auto" w:fill="D9D9D9"/>
          </w:tcPr>
          <w:p w14:paraId="27A2BA26" w14:textId="77777777" w:rsidR="00071C24" w:rsidRPr="00C56140" w:rsidRDefault="00071C24" w:rsidP="002047DA">
            <w:pPr>
              <w:spacing w:after="0"/>
              <w:rPr>
                <w:b/>
                <w:lang w:val="el-GR"/>
              </w:rPr>
            </w:pPr>
            <w:r w:rsidRPr="00C56140">
              <w:rPr>
                <w:b/>
                <w:lang w:val="el-GR"/>
              </w:rPr>
              <w:t>Άλλες απαιτήσεις υποδομής</w:t>
            </w:r>
          </w:p>
          <w:p w14:paraId="28CBFF60" w14:textId="041E336F" w:rsidR="00071C24" w:rsidRPr="00C56140" w:rsidRDefault="00071C24" w:rsidP="002047DA">
            <w:pPr>
              <w:spacing w:after="0"/>
              <w:rPr>
                <w:b/>
                <w:i/>
                <w:lang w:val="el-GR"/>
              </w:rPr>
            </w:pPr>
          </w:p>
        </w:tc>
      </w:tr>
      <w:tr w:rsidR="00071C24" w:rsidRPr="00402D33" w14:paraId="18320455" w14:textId="77777777" w:rsidTr="002047DA">
        <w:trPr>
          <w:trHeight w:val="488"/>
        </w:trPr>
        <w:tc>
          <w:tcPr>
            <w:tcW w:w="8931" w:type="dxa"/>
            <w:gridSpan w:val="3"/>
          </w:tcPr>
          <w:p w14:paraId="5FF68898" w14:textId="77777777" w:rsidR="00071C24" w:rsidRPr="00C56140" w:rsidRDefault="00071C24" w:rsidP="002047DA">
            <w:pPr>
              <w:spacing w:after="0"/>
              <w:rPr>
                <w:b/>
                <w:lang w:val="el-GR"/>
              </w:rPr>
            </w:pPr>
          </w:p>
          <w:p w14:paraId="0FE325E9" w14:textId="77777777" w:rsidR="00071C24" w:rsidRPr="00C56140" w:rsidRDefault="00071C24" w:rsidP="002047DA">
            <w:pPr>
              <w:spacing w:after="0"/>
              <w:rPr>
                <w:b/>
                <w:lang w:val="el-GR"/>
              </w:rPr>
            </w:pPr>
          </w:p>
        </w:tc>
      </w:tr>
      <w:tr w:rsidR="00071C24" w:rsidRPr="00B32624" w14:paraId="262EFADF" w14:textId="77777777" w:rsidTr="002047DA">
        <w:trPr>
          <w:trHeight w:val="1144"/>
        </w:trPr>
        <w:tc>
          <w:tcPr>
            <w:tcW w:w="8931" w:type="dxa"/>
            <w:gridSpan w:val="3"/>
            <w:shd w:val="clear" w:color="auto" w:fill="D9D9D9"/>
          </w:tcPr>
          <w:p w14:paraId="51DCFC8E" w14:textId="77777777" w:rsidR="00071C24" w:rsidRPr="00C56140" w:rsidRDefault="00071C24" w:rsidP="002047DA">
            <w:pPr>
              <w:spacing w:after="0"/>
              <w:rPr>
                <w:b/>
                <w:lang w:val="el-GR"/>
              </w:rPr>
            </w:pPr>
            <w:r w:rsidRPr="00C56140">
              <w:rPr>
                <w:b/>
                <w:lang w:val="el-GR"/>
              </w:rPr>
              <w:t>Δικτυακές απαιτήσεις λειτουργίας</w:t>
            </w:r>
          </w:p>
          <w:p w14:paraId="25D1BEF6" w14:textId="77777777" w:rsidR="00071C24" w:rsidRPr="00C56140" w:rsidRDefault="00071C24" w:rsidP="002047DA">
            <w:pPr>
              <w:spacing w:after="0"/>
              <w:rPr>
                <w:i/>
                <w:lang w:val="el-GR"/>
              </w:rPr>
            </w:pPr>
            <w:r w:rsidRPr="00C56140">
              <w:rPr>
                <w:b/>
                <w:i/>
                <w:lang w:val="el-GR"/>
              </w:rPr>
              <w:t>(διαστασιολόγηση ως προ</w:t>
            </w:r>
            <w:r w:rsidRPr="00C56140">
              <w:rPr>
                <w:i/>
                <w:lang w:val="el-GR"/>
              </w:rPr>
              <w:t xml:space="preserve">ς τις δικτυακές απαιτήσεις των συστημάτων και ειδικότερα σε επίπεδο </w:t>
            </w:r>
            <w:r w:rsidRPr="00C56140">
              <w:rPr>
                <w:i/>
                <w:lang w:val="en-US"/>
              </w:rPr>
              <w:t>bandwidth</w:t>
            </w:r>
            <w:r w:rsidRPr="00C56140">
              <w:rPr>
                <w:i/>
                <w:lang w:val="el-GR"/>
              </w:rPr>
              <w:t xml:space="preserve"> και </w:t>
            </w:r>
            <w:r w:rsidRPr="00C56140">
              <w:rPr>
                <w:i/>
                <w:lang w:val="en-US"/>
              </w:rPr>
              <w:t>QoS</w:t>
            </w:r>
            <w:r w:rsidRPr="00C56140">
              <w:rPr>
                <w:i/>
                <w:lang w:val="el-GR"/>
              </w:rPr>
              <w:t>. Ενδεικτικά: εκτιμώμενος ημερήσιος όγκος</w:t>
            </w:r>
          </w:p>
          <w:p w14:paraId="7A97A201" w14:textId="77777777" w:rsidR="00071C24" w:rsidRPr="00C56140" w:rsidRDefault="00071C24" w:rsidP="002047DA">
            <w:pPr>
              <w:spacing w:after="0"/>
              <w:rPr>
                <w:i/>
                <w:lang w:val="el-GR"/>
              </w:rPr>
            </w:pPr>
            <w:r w:rsidRPr="00C56140">
              <w:rPr>
                <w:i/>
                <w:lang w:val="el-GR"/>
              </w:rPr>
              <w:t>διακινούμενων δεδομένων ή αναφορά άλλης παραμέτρου που κρίνετε αναγκαία)</w:t>
            </w:r>
          </w:p>
        </w:tc>
      </w:tr>
      <w:tr w:rsidR="00071C24" w:rsidRPr="00B32624" w14:paraId="34203BFA" w14:textId="77777777" w:rsidTr="002047DA">
        <w:trPr>
          <w:trHeight w:val="344"/>
        </w:trPr>
        <w:tc>
          <w:tcPr>
            <w:tcW w:w="8931" w:type="dxa"/>
            <w:gridSpan w:val="3"/>
          </w:tcPr>
          <w:p w14:paraId="735B1640" w14:textId="77777777" w:rsidR="00071C24" w:rsidRPr="00C56140" w:rsidRDefault="00071C24" w:rsidP="002047DA">
            <w:pPr>
              <w:spacing w:after="0"/>
              <w:rPr>
                <w:lang w:val="el-GR"/>
              </w:rPr>
            </w:pPr>
          </w:p>
          <w:p w14:paraId="08717BE8" w14:textId="77777777" w:rsidR="00071C24" w:rsidRPr="00C56140" w:rsidRDefault="00071C24" w:rsidP="002047DA">
            <w:pPr>
              <w:spacing w:after="0"/>
              <w:rPr>
                <w:lang w:val="el-GR"/>
              </w:rPr>
            </w:pPr>
          </w:p>
          <w:p w14:paraId="04AB2111" w14:textId="77777777" w:rsidR="00071C24" w:rsidRPr="00C56140" w:rsidRDefault="00071C24" w:rsidP="002047DA">
            <w:pPr>
              <w:spacing w:after="0"/>
              <w:rPr>
                <w:lang w:val="el-GR"/>
              </w:rPr>
            </w:pPr>
          </w:p>
        </w:tc>
      </w:tr>
      <w:tr w:rsidR="00071C24" w:rsidRPr="00B32624" w14:paraId="3E27110A" w14:textId="77777777" w:rsidTr="002047DA">
        <w:trPr>
          <w:trHeight w:val="676"/>
        </w:trPr>
        <w:tc>
          <w:tcPr>
            <w:tcW w:w="8931" w:type="dxa"/>
            <w:gridSpan w:val="3"/>
            <w:shd w:val="clear" w:color="auto" w:fill="BEBEBE"/>
          </w:tcPr>
          <w:p w14:paraId="53A9C581" w14:textId="77777777" w:rsidR="00071C24" w:rsidRPr="00C56140" w:rsidRDefault="00071C24" w:rsidP="002047DA">
            <w:pPr>
              <w:spacing w:after="0"/>
              <w:rPr>
                <w:b/>
                <w:lang w:val="el-GR"/>
              </w:rPr>
            </w:pPr>
            <w:r w:rsidRPr="00C56140">
              <w:rPr>
                <w:b/>
                <w:lang w:val="el-GR"/>
              </w:rPr>
              <w:t>ΠΕΡΙΓΡΑΦΗ ΑΠΑΙΤΟΥΜΕΝΗΣ ΥΠΟΔΟΜΗΣ</w:t>
            </w:r>
          </w:p>
          <w:p w14:paraId="330ABDFB" w14:textId="40E5FDCD" w:rsidR="00071C24" w:rsidRPr="00C56140" w:rsidRDefault="00071C24" w:rsidP="002047DA">
            <w:pPr>
              <w:spacing w:after="0"/>
              <w:rPr>
                <w:i/>
                <w:lang w:val="el-GR"/>
              </w:rPr>
            </w:pPr>
            <w:r w:rsidRPr="00C56140">
              <w:rPr>
                <w:i/>
                <w:lang w:val="el-GR"/>
              </w:rPr>
              <w:t xml:space="preserve">(αφορά το  περιβάλλον </w:t>
            </w:r>
            <w:r w:rsidR="00A74BF8">
              <w:rPr>
                <w:i/>
                <w:lang w:val="el-GR"/>
              </w:rPr>
              <w:t>δοκιμαστικής</w:t>
            </w:r>
            <w:r w:rsidRPr="00C56140">
              <w:rPr>
                <w:i/>
                <w:lang w:val="el-GR"/>
              </w:rPr>
              <w:t xml:space="preserve"> λειτουργίας)</w:t>
            </w:r>
          </w:p>
        </w:tc>
      </w:tr>
      <w:tr w:rsidR="00071C24" w:rsidRPr="00B32624" w14:paraId="3748E33D" w14:textId="77777777" w:rsidTr="002047DA">
        <w:trPr>
          <w:trHeight w:val="573"/>
        </w:trPr>
        <w:tc>
          <w:tcPr>
            <w:tcW w:w="8931" w:type="dxa"/>
            <w:gridSpan w:val="3"/>
            <w:shd w:val="clear" w:color="auto" w:fill="D9D9D9"/>
          </w:tcPr>
          <w:p w14:paraId="7BC571B7" w14:textId="77777777" w:rsidR="00071C24" w:rsidRPr="00C56140" w:rsidRDefault="00071C24" w:rsidP="002047DA">
            <w:pPr>
              <w:spacing w:after="0"/>
              <w:rPr>
                <w:b/>
                <w:lang w:val="el-GR"/>
              </w:rPr>
            </w:pPr>
            <w:r w:rsidRPr="00C56140">
              <w:rPr>
                <w:b/>
                <w:lang w:val="el-GR"/>
              </w:rPr>
              <w:t>Πληροφοριακή Υποδομή</w:t>
            </w:r>
          </w:p>
          <w:p w14:paraId="60A86573" w14:textId="61F70B5A" w:rsidR="00071C24" w:rsidRPr="00C56140" w:rsidRDefault="00071C24" w:rsidP="002047DA">
            <w:pPr>
              <w:spacing w:after="0"/>
              <w:rPr>
                <w:i/>
                <w:lang w:val="el-GR"/>
              </w:rPr>
            </w:pPr>
            <w:r w:rsidRPr="00C56140">
              <w:rPr>
                <w:i/>
                <w:lang w:val="el-GR"/>
              </w:rPr>
              <w:t xml:space="preserve">η οποία διατίθεται από τη Γ.Γ.Π.Σ.Δ.Δ. </w:t>
            </w:r>
          </w:p>
        </w:tc>
      </w:tr>
      <w:tr w:rsidR="00071C24" w:rsidRPr="00C56140" w14:paraId="4DDE3A25" w14:textId="77777777" w:rsidTr="002047DA">
        <w:trPr>
          <w:trHeight w:val="287"/>
        </w:trPr>
        <w:tc>
          <w:tcPr>
            <w:tcW w:w="7307" w:type="dxa"/>
            <w:gridSpan w:val="2"/>
          </w:tcPr>
          <w:p w14:paraId="02427BAC" w14:textId="77777777" w:rsidR="00071C24" w:rsidRPr="00C56140" w:rsidRDefault="00071C24" w:rsidP="002047DA">
            <w:pPr>
              <w:spacing w:after="0"/>
              <w:rPr>
                <w:lang w:val="en-US"/>
              </w:rPr>
            </w:pPr>
            <w:r w:rsidRPr="00C56140">
              <w:rPr>
                <w:lang w:val="en-US"/>
              </w:rPr>
              <w:t>Αριθμός Virtual Machines (VMs)</w:t>
            </w:r>
          </w:p>
        </w:tc>
        <w:tc>
          <w:tcPr>
            <w:tcW w:w="1624" w:type="dxa"/>
          </w:tcPr>
          <w:p w14:paraId="4B8F2729" w14:textId="77777777" w:rsidR="00071C24" w:rsidRPr="00C56140" w:rsidRDefault="00071C24" w:rsidP="002047DA">
            <w:pPr>
              <w:spacing w:after="0"/>
              <w:rPr>
                <w:lang w:val="en-US"/>
              </w:rPr>
            </w:pPr>
          </w:p>
        </w:tc>
      </w:tr>
      <w:tr w:rsidR="00071C24" w:rsidRPr="00B32624" w14:paraId="32CC851D" w14:textId="77777777" w:rsidTr="002047DA">
        <w:trPr>
          <w:trHeight w:val="285"/>
        </w:trPr>
        <w:tc>
          <w:tcPr>
            <w:tcW w:w="7307" w:type="dxa"/>
            <w:gridSpan w:val="2"/>
          </w:tcPr>
          <w:p w14:paraId="61697DA6" w14:textId="77777777" w:rsidR="00071C24" w:rsidRPr="00C56140" w:rsidRDefault="00071C24" w:rsidP="002047DA">
            <w:pPr>
              <w:spacing w:after="0"/>
              <w:rPr>
                <w:lang w:val="el-GR"/>
              </w:rPr>
            </w:pPr>
            <w:r w:rsidRPr="00C56140">
              <w:rPr>
                <w:lang w:val="el-GR"/>
              </w:rPr>
              <w:t xml:space="preserve">Συνολικά </w:t>
            </w:r>
            <w:r w:rsidRPr="00C56140">
              <w:rPr>
                <w:lang w:val="en-US"/>
              </w:rPr>
              <w:t>v</w:t>
            </w:r>
            <w:r w:rsidRPr="00C56140">
              <w:rPr>
                <w:lang w:val="el-GR"/>
              </w:rPr>
              <w:t>-</w:t>
            </w:r>
            <w:r w:rsidRPr="00C56140">
              <w:rPr>
                <w:lang w:val="en-US"/>
              </w:rPr>
              <w:t>Cores</w:t>
            </w:r>
            <w:r w:rsidRPr="00C56140">
              <w:rPr>
                <w:lang w:val="el-GR"/>
              </w:rPr>
              <w:t xml:space="preserve"> απαιτούμενων </w:t>
            </w:r>
            <w:r w:rsidRPr="00C56140">
              <w:rPr>
                <w:lang w:val="en-US"/>
              </w:rPr>
              <w:t>VMs</w:t>
            </w:r>
          </w:p>
        </w:tc>
        <w:tc>
          <w:tcPr>
            <w:tcW w:w="1624" w:type="dxa"/>
          </w:tcPr>
          <w:p w14:paraId="27062BD6" w14:textId="77777777" w:rsidR="00071C24" w:rsidRPr="00C56140" w:rsidRDefault="00071C24" w:rsidP="002047DA">
            <w:pPr>
              <w:spacing w:after="0"/>
              <w:rPr>
                <w:lang w:val="el-GR"/>
              </w:rPr>
            </w:pPr>
          </w:p>
        </w:tc>
      </w:tr>
      <w:tr w:rsidR="00071C24" w:rsidRPr="00C56140" w14:paraId="647C79B5" w14:textId="77777777" w:rsidTr="002047DA">
        <w:trPr>
          <w:trHeight w:val="287"/>
        </w:trPr>
        <w:tc>
          <w:tcPr>
            <w:tcW w:w="7307" w:type="dxa"/>
            <w:gridSpan w:val="2"/>
          </w:tcPr>
          <w:p w14:paraId="6B1B713D" w14:textId="77777777" w:rsidR="00071C24" w:rsidRPr="00C56140" w:rsidRDefault="00071C24" w:rsidP="002047DA">
            <w:pPr>
              <w:spacing w:after="0"/>
              <w:rPr>
                <w:lang w:val="en-US"/>
              </w:rPr>
            </w:pPr>
            <w:r w:rsidRPr="00C56140">
              <w:rPr>
                <w:lang w:val="en-US"/>
              </w:rPr>
              <w:t>Συνολική Μνήμη (GB)</w:t>
            </w:r>
          </w:p>
        </w:tc>
        <w:tc>
          <w:tcPr>
            <w:tcW w:w="1624" w:type="dxa"/>
          </w:tcPr>
          <w:p w14:paraId="16D42AD9" w14:textId="77777777" w:rsidR="00071C24" w:rsidRPr="00C56140" w:rsidRDefault="00071C24" w:rsidP="002047DA">
            <w:pPr>
              <w:spacing w:after="0"/>
              <w:rPr>
                <w:lang w:val="en-US"/>
              </w:rPr>
            </w:pPr>
          </w:p>
        </w:tc>
      </w:tr>
      <w:tr w:rsidR="00071C24" w:rsidRPr="00C56140" w14:paraId="74E3D585" w14:textId="77777777" w:rsidTr="002047DA">
        <w:trPr>
          <w:trHeight w:val="285"/>
        </w:trPr>
        <w:tc>
          <w:tcPr>
            <w:tcW w:w="7307" w:type="dxa"/>
            <w:gridSpan w:val="2"/>
          </w:tcPr>
          <w:p w14:paraId="1655FB69" w14:textId="77777777" w:rsidR="00071C24" w:rsidRPr="00C56140" w:rsidRDefault="00071C24" w:rsidP="002047DA">
            <w:pPr>
              <w:spacing w:after="0"/>
              <w:rPr>
                <w:lang w:val="en-US"/>
              </w:rPr>
            </w:pPr>
            <w:r w:rsidRPr="00C56140">
              <w:rPr>
                <w:lang w:val="en-US"/>
              </w:rPr>
              <w:t>Συνολικό Storage (ΤΒ)</w:t>
            </w:r>
          </w:p>
        </w:tc>
        <w:tc>
          <w:tcPr>
            <w:tcW w:w="1624" w:type="dxa"/>
          </w:tcPr>
          <w:p w14:paraId="7B9A98C6" w14:textId="77777777" w:rsidR="00071C24" w:rsidRPr="00C56140" w:rsidRDefault="00071C24" w:rsidP="002047DA">
            <w:pPr>
              <w:spacing w:after="0"/>
              <w:rPr>
                <w:lang w:val="en-US"/>
              </w:rPr>
            </w:pPr>
          </w:p>
        </w:tc>
      </w:tr>
      <w:tr w:rsidR="00071C24" w:rsidRPr="00B32624" w14:paraId="45C30898" w14:textId="77777777" w:rsidTr="002047DA">
        <w:trPr>
          <w:trHeight w:val="573"/>
        </w:trPr>
        <w:tc>
          <w:tcPr>
            <w:tcW w:w="8931" w:type="dxa"/>
            <w:gridSpan w:val="3"/>
            <w:shd w:val="clear" w:color="auto" w:fill="D9D9D9"/>
          </w:tcPr>
          <w:p w14:paraId="6383373D" w14:textId="77777777" w:rsidR="00071C24" w:rsidRPr="00C56140" w:rsidRDefault="00071C24" w:rsidP="002047DA">
            <w:pPr>
              <w:spacing w:after="0"/>
              <w:rPr>
                <w:b/>
                <w:lang w:val="el-GR"/>
              </w:rPr>
            </w:pPr>
            <w:r w:rsidRPr="00C56140">
              <w:rPr>
                <w:b/>
                <w:lang w:val="el-GR"/>
              </w:rPr>
              <w:t>Απαιτούμενες άδειες λογισμικού</w:t>
            </w:r>
          </w:p>
          <w:p w14:paraId="3BEB1CF7" w14:textId="63085259" w:rsidR="00071C24" w:rsidRPr="00C56140" w:rsidRDefault="00071C24" w:rsidP="002047DA">
            <w:pPr>
              <w:spacing w:after="0"/>
              <w:rPr>
                <w:i/>
                <w:lang w:val="el-GR"/>
              </w:rPr>
            </w:pPr>
            <w:r w:rsidRPr="00C56140">
              <w:rPr>
                <w:i/>
                <w:lang w:val="el-GR"/>
              </w:rPr>
              <w:t xml:space="preserve">οι οποίες διατίθενται από τη Γ.Γ.Π.Σ.Δ.Δ. </w:t>
            </w:r>
          </w:p>
        </w:tc>
      </w:tr>
      <w:tr w:rsidR="00071C24" w:rsidRPr="00C56140" w14:paraId="22EC68D1" w14:textId="77777777" w:rsidTr="002047DA">
        <w:trPr>
          <w:trHeight w:val="287"/>
        </w:trPr>
        <w:tc>
          <w:tcPr>
            <w:tcW w:w="6457" w:type="dxa"/>
          </w:tcPr>
          <w:p w14:paraId="662D9964" w14:textId="77777777" w:rsidR="00071C24" w:rsidRPr="00C56140" w:rsidRDefault="00071C24" w:rsidP="002047DA">
            <w:pPr>
              <w:spacing w:after="0"/>
              <w:rPr>
                <w:b/>
                <w:lang w:val="en-US"/>
              </w:rPr>
            </w:pPr>
            <w:r w:rsidRPr="00C56140">
              <w:rPr>
                <w:b/>
                <w:lang w:val="en-US"/>
              </w:rPr>
              <w:t>Κατασκευαστής και όνομα προϊόντος</w:t>
            </w:r>
          </w:p>
        </w:tc>
        <w:tc>
          <w:tcPr>
            <w:tcW w:w="2474" w:type="dxa"/>
            <w:gridSpan w:val="2"/>
          </w:tcPr>
          <w:p w14:paraId="7E6279ED" w14:textId="77777777" w:rsidR="00071C24" w:rsidRPr="00C56140" w:rsidRDefault="00071C24" w:rsidP="002047DA">
            <w:pPr>
              <w:spacing w:after="0"/>
              <w:rPr>
                <w:b/>
                <w:lang w:val="en-US"/>
              </w:rPr>
            </w:pPr>
            <w:r w:rsidRPr="00C56140">
              <w:rPr>
                <w:b/>
                <w:lang w:val="en-US"/>
              </w:rPr>
              <w:t>Αριθμός αδειών</w:t>
            </w:r>
          </w:p>
        </w:tc>
      </w:tr>
      <w:tr w:rsidR="00071C24" w:rsidRPr="00C56140" w14:paraId="72B83F62" w14:textId="77777777" w:rsidTr="002047DA">
        <w:trPr>
          <w:trHeight w:val="285"/>
        </w:trPr>
        <w:tc>
          <w:tcPr>
            <w:tcW w:w="6457" w:type="dxa"/>
          </w:tcPr>
          <w:p w14:paraId="627DED2B" w14:textId="77777777" w:rsidR="00071C24" w:rsidRPr="00C56140" w:rsidRDefault="00071C24" w:rsidP="002047DA">
            <w:pPr>
              <w:spacing w:after="0"/>
              <w:rPr>
                <w:lang w:val="en-US"/>
              </w:rPr>
            </w:pPr>
          </w:p>
        </w:tc>
        <w:tc>
          <w:tcPr>
            <w:tcW w:w="2474" w:type="dxa"/>
            <w:gridSpan w:val="2"/>
          </w:tcPr>
          <w:p w14:paraId="14008342" w14:textId="77777777" w:rsidR="00071C24" w:rsidRPr="00C56140" w:rsidRDefault="00071C24" w:rsidP="002047DA">
            <w:pPr>
              <w:spacing w:after="0"/>
              <w:rPr>
                <w:lang w:val="en-US"/>
              </w:rPr>
            </w:pPr>
          </w:p>
        </w:tc>
      </w:tr>
      <w:tr w:rsidR="00071C24" w:rsidRPr="00C56140" w14:paraId="1B0B91B2" w14:textId="77777777" w:rsidTr="002047DA">
        <w:trPr>
          <w:trHeight w:val="287"/>
        </w:trPr>
        <w:tc>
          <w:tcPr>
            <w:tcW w:w="6457" w:type="dxa"/>
          </w:tcPr>
          <w:p w14:paraId="21648C96" w14:textId="77777777" w:rsidR="00071C24" w:rsidRPr="00C56140" w:rsidRDefault="00071C24" w:rsidP="002047DA">
            <w:pPr>
              <w:spacing w:after="0"/>
              <w:rPr>
                <w:lang w:val="en-US"/>
              </w:rPr>
            </w:pPr>
          </w:p>
        </w:tc>
        <w:tc>
          <w:tcPr>
            <w:tcW w:w="2474" w:type="dxa"/>
            <w:gridSpan w:val="2"/>
          </w:tcPr>
          <w:p w14:paraId="2972253E" w14:textId="77777777" w:rsidR="00071C24" w:rsidRPr="00C56140" w:rsidRDefault="00071C24" w:rsidP="002047DA">
            <w:pPr>
              <w:spacing w:after="0"/>
              <w:rPr>
                <w:lang w:val="en-US"/>
              </w:rPr>
            </w:pPr>
          </w:p>
        </w:tc>
      </w:tr>
      <w:tr w:rsidR="00071C24" w:rsidRPr="00C56140" w14:paraId="4023747B" w14:textId="77777777" w:rsidTr="002047DA">
        <w:trPr>
          <w:trHeight w:val="287"/>
        </w:trPr>
        <w:tc>
          <w:tcPr>
            <w:tcW w:w="6457" w:type="dxa"/>
          </w:tcPr>
          <w:p w14:paraId="25E108CC" w14:textId="77777777" w:rsidR="00071C24" w:rsidRPr="00C56140" w:rsidRDefault="00071C24" w:rsidP="002047DA">
            <w:pPr>
              <w:spacing w:after="0"/>
              <w:rPr>
                <w:lang w:val="en-US"/>
              </w:rPr>
            </w:pPr>
          </w:p>
        </w:tc>
        <w:tc>
          <w:tcPr>
            <w:tcW w:w="2474" w:type="dxa"/>
            <w:gridSpan w:val="2"/>
          </w:tcPr>
          <w:p w14:paraId="451B3740" w14:textId="77777777" w:rsidR="00071C24" w:rsidRPr="00C56140" w:rsidRDefault="00071C24" w:rsidP="002047DA">
            <w:pPr>
              <w:spacing w:after="0"/>
              <w:rPr>
                <w:lang w:val="en-US"/>
              </w:rPr>
            </w:pPr>
          </w:p>
        </w:tc>
      </w:tr>
      <w:tr w:rsidR="00071C24" w:rsidRPr="00402D33" w14:paraId="5FA866C2" w14:textId="77777777" w:rsidTr="002047DA">
        <w:trPr>
          <w:trHeight w:val="859"/>
        </w:trPr>
        <w:tc>
          <w:tcPr>
            <w:tcW w:w="8931" w:type="dxa"/>
            <w:gridSpan w:val="3"/>
            <w:shd w:val="clear" w:color="auto" w:fill="D9D9D9"/>
          </w:tcPr>
          <w:p w14:paraId="2B38718B" w14:textId="77777777" w:rsidR="00071C24" w:rsidRPr="00C56140" w:rsidRDefault="00071C24" w:rsidP="002047DA">
            <w:pPr>
              <w:spacing w:after="0"/>
              <w:rPr>
                <w:b/>
                <w:lang w:val="el-GR"/>
              </w:rPr>
            </w:pPr>
            <w:r w:rsidRPr="00C56140">
              <w:rPr>
                <w:b/>
                <w:lang w:val="el-GR"/>
              </w:rPr>
              <w:t>Άλλες απαιτήσεις υποδομής</w:t>
            </w:r>
          </w:p>
          <w:p w14:paraId="2F68B9B0" w14:textId="65D40EEF" w:rsidR="00071C24" w:rsidRPr="00C56140" w:rsidRDefault="00071C24" w:rsidP="002047DA">
            <w:pPr>
              <w:spacing w:after="0"/>
              <w:rPr>
                <w:i/>
                <w:lang w:val="el-GR"/>
              </w:rPr>
            </w:pPr>
          </w:p>
        </w:tc>
      </w:tr>
      <w:tr w:rsidR="00071C24" w:rsidRPr="00402D33" w14:paraId="3CE72FD2" w14:textId="77777777" w:rsidTr="002047DA">
        <w:trPr>
          <w:trHeight w:val="811"/>
        </w:trPr>
        <w:tc>
          <w:tcPr>
            <w:tcW w:w="8931" w:type="dxa"/>
            <w:gridSpan w:val="3"/>
          </w:tcPr>
          <w:p w14:paraId="5A7B07CD" w14:textId="77777777" w:rsidR="00071C24" w:rsidRPr="00C56140" w:rsidRDefault="00071C24" w:rsidP="002047DA">
            <w:pPr>
              <w:spacing w:after="0"/>
              <w:rPr>
                <w:lang w:val="el-GR"/>
              </w:rPr>
            </w:pPr>
          </w:p>
        </w:tc>
      </w:tr>
      <w:tr w:rsidR="00071C24" w:rsidRPr="00B32624" w14:paraId="2D28B03F" w14:textId="77777777" w:rsidTr="002047DA">
        <w:trPr>
          <w:trHeight w:val="1144"/>
        </w:trPr>
        <w:tc>
          <w:tcPr>
            <w:tcW w:w="8931" w:type="dxa"/>
            <w:gridSpan w:val="3"/>
            <w:shd w:val="clear" w:color="auto" w:fill="D9D9D9"/>
          </w:tcPr>
          <w:p w14:paraId="0C2257CB" w14:textId="77777777" w:rsidR="00071C24" w:rsidRPr="00C56140" w:rsidRDefault="00071C24" w:rsidP="002047DA">
            <w:pPr>
              <w:spacing w:after="0"/>
              <w:rPr>
                <w:b/>
                <w:lang w:val="el-GR"/>
              </w:rPr>
            </w:pPr>
            <w:r w:rsidRPr="00C56140">
              <w:rPr>
                <w:b/>
                <w:lang w:val="el-GR"/>
              </w:rPr>
              <w:lastRenderedPageBreak/>
              <w:t>Δικτυακές απαιτήσεις λειτουργίας</w:t>
            </w:r>
          </w:p>
          <w:p w14:paraId="1C8ECBAF" w14:textId="77777777" w:rsidR="00071C24" w:rsidRPr="00C56140" w:rsidRDefault="00071C24" w:rsidP="002047DA">
            <w:pPr>
              <w:spacing w:after="0"/>
              <w:rPr>
                <w:i/>
                <w:lang w:val="el-GR"/>
              </w:rPr>
            </w:pPr>
            <w:r w:rsidRPr="00C56140">
              <w:rPr>
                <w:i/>
                <w:lang w:val="el-GR"/>
              </w:rPr>
              <w:t xml:space="preserve">(διαστασιολόγηση ως προς τις δικτυακές απαιτήσεις των συστημάτων και ειδικότερα   σε επίπεδο </w:t>
            </w:r>
            <w:r w:rsidRPr="00C56140">
              <w:rPr>
                <w:i/>
                <w:lang w:val="en-US"/>
              </w:rPr>
              <w:t>bandwidth</w:t>
            </w:r>
            <w:r w:rsidRPr="00C56140">
              <w:rPr>
                <w:i/>
                <w:lang w:val="el-GR"/>
              </w:rPr>
              <w:t xml:space="preserve"> και </w:t>
            </w:r>
            <w:r w:rsidRPr="00C56140">
              <w:rPr>
                <w:i/>
                <w:lang w:val="en-US"/>
              </w:rPr>
              <w:t>QoS</w:t>
            </w:r>
            <w:r w:rsidRPr="00C56140">
              <w:rPr>
                <w:i/>
                <w:lang w:val="el-GR"/>
              </w:rPr>
              <w:t>. Ενδεικτικά: εκτιμώμενος ημερήσιος όγκος διακινούμενων δεδομένων ή αναφορά άλλης παραμέτρου που κρίνετε αναγκαία)</w:t>
            </w:r>
          </w:p>
        </w:tc>
      </w:tr>
      <w:tr w:rsidR="00071C24" w:rsidRPr="00B32624" w14:paraId="0FE365F6" w14:textId="77777777" w:rsidTr="002047DA">
        <w:trPr>
          <w:trHeight w:val="912"/>
        </w:trPr>
        <w:tc>
          <w:tcPr>
            <w:tcW w:w="8931" w:type="dxa"/>
            <w:gridSpan w:val="3"/>
          </w:tcPr>
          <w:p w14:paraId="0CFE3928" w14:textId="77777777" w:rsidR="00071C24" w:rsidRPr="00C56140" w:rsidRDefault="00071C24" w:rsidP="002047DA">
            <w:pPr>
              <w:spacing w:after="0"/>
              <w:rPr>
                <w:lang w:val="el-GR"/>
              </w:rPr>
            </w:pPr>
          </w:p>
        </w:tc>
      </w:tr>
      <w:tr w:rsidR="00071C24" w:rsidRPr="00B32624" w14:paraId="0F111CFA" w14:textId="77777777" w:rsidTr="002047DA">
        <w:trPr>
          <w:trHeight w:val="1146"/>
        </w:trPr>
        <w:tc>
          <w:tcPr>
            <w:tcW w:w="8931" w:type="dxa"/>
            <w:gridSpan w:val="3"/>
          </w:tcPr>
          <w:p w14:paraId="21CB4B36" w14:textId="4995FDF9" w:rsidR="00071C24" w:rsidRPr="00C56140" w:rsidRDefault="00071C24" w:rsidP="002047DA">
            <w:pPr>
              <w:spacing w:after="0"/>
              <w:rPr>
                <w:i/>
                <w:lang w:val="el-GR"/>
              </w:rPr>
            </w:pPr>
            <w:r w:rsidRPr="00C56140">
              <w:rPr>
                <w:b/>
                <w:i/>
                <w:u w:val="single"/>
                <w:lang w:val="el-GR"/>
              </w:rPr>
              <w:t>Σημείωση:</w:t>
            </w:r>
            <w:r w:rsidRPr="00C56140">
              <w:rPr>
                <w:b/>
                <w:i/>
                <w:lang w:val="el-GR"/>
              </w:rPr>
              <w:t xml:space="preserve"> </w:t>
            </w:r>
            <w:r w:rsidRPr="00C56140">
              <w:rPr>
                <w:i/>
                <w:lang w:val="el-GR"/>
              </w:rPr>
              <w:t xml:space="preserve">Οι ανωτέρω απαιτήσεις αφορούν την αρχική </w:t>
            </w:r>
            <w:r w:rsidR="00A74BF8">
              <w:rPr>
                <w:i/>
                <w:lang w:val="el-GR"/>
              </w:rPr>
              <w:t>δοκιμαστική</w:t>
            </w:r>
            <w:r w:rsidRPr="00C56140">
              <w:rPr>
                <w:i/>
                <w:lang w:val="el-GR"/>
              </w:rPr>
              <w:t xml:space="preserve"> λειτουργία του συστήματος. Εάν απαιτείται αύξηση αυτής (για παράδειγμα αύξηση </w:t>
            </w:r>
            <w:r w:rsidRPr="00C56140">
              <w:rPr>
                <w:i/>
                <w:lang w:val="en-US"/>
              </w:rPr>
              <w:t>Storage</w:t>
            </w:r>
            <w:r w:rsidRPr="00C56140">
              <w:rPr>
                <w:i/>
                <w:lang w:val="el-GR"/>
              </w:rPr>
              <w:t>) θα πρέπει  οπωσδήποτε να αναφερθεί το ποσοστό ετήσιας αύξησης (%) σε σχέση με την αρχική υποδομή.</w:t>
            </w:r>
          </w:p>
        </w:tc>
      </w:tr>
    </w:tbl>
    <w:p w14:paraId="1E916BCE" w14:textId="77777777" w:rsidR="00071C24" w:rsidRPr="00071C24" w:rsidRDefault="00071C24" w:rsidP="00133768">
      <w:pPr>
        <w:pStyle w:val="aff"/>
        <w:ind w:left="360"/>
        <w:rPr>
          <w:lang w:val="el-GR"/>
        </w:rPr>
      </w:pPr>
    </w:p>
    <w:p w14:paraId="4BE16E2A" w14:textId="77777777" w:rsidR="00071C24" w:rsidRPr="00071C24" w:rsidRDefault="00071C24" w:rsidP="00133768">
      <w:pPr>
        <w:spacing w:line="360" w:lineRule="auto"/>
        <w:rPr>
          <w:lang w:val="el-GR"/>
        </w:rPr>
      </w:pPr>
      <w:r w:rsidRPr="00071C24">
        <w:rPr>
          <w:lang w:val="el-GR"/>
        </w:rPr>
        <w:t>Τέλος, επισημαίνεται ότι ο Ανάδοχος θα πρέπει να συμμορφώνεται με τους κανόνες της Πολιτικής Ασφάλειας την οποία εφαρμόζει και τηρεί η ΓΓΠΣΨΔ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1η Φάση του Έργου.</w:t>
      </w:r>
    </w:p>
    <w:p w14:paraId="224C212B" w14:textId="77777777" w:rsidR="00071C24" w:rsidRDefault="00071C24" w:rsidP="00133768">
      <w:pPr>
        <w:spacing w:line="360" w:lineRule="auto"/>
        <w:rPr>
          <w:lang w:val="el-GR"/>
        </w:rPr>
      </w:pPr>
      <w:r w:rsidRPr="00071C24">
        <w:rPr>
          <w:lang w:val="el-GR"/>
        </w:rPr>
        <w:t>Η τελική απόφαση για το περιβάλλον που θα εγκατασταθεί το πληροφοριακό σύστημα θα ληφθεί από την ΓΓΠΣΨΔ με την έναρξη υλοποίησης του έργου, προκειμένου να ληφθεί υπόψη κατά την κατάρτιση της μελέτης εφαρμογής και την ανάπτυξη των εφαρμογών του πληροφοριακού συστήματος.</w:t>
      </w:r>
    </w:p>
    <w:p w14:paraId="5A2AA186" w14:textId="77777777" w:rsidR="00071C24" w:rsidRPr="00071C24" w:rsidRDefault="00071C24" w:rsidP="00133768">
      <w:pPr>
        <w:rPr>
          <w:lang w:val="el-GR"/>
        </w:rPr>
      </w:pPr>
    </w:p>
    <w:p w14:paraId="7B514C87" w14:textId="511E742E" w:rsidR="00947DDB" w:rsidRPr="00EA6B87" w:rsidRDefault="00947DDB" w:rsidP="00F73DE9">
      <w:pPr>
        <w:pStyle w:val="4"/>
        <w:numPr>
          <w:ilvl w:val="1"/>
          <w:numId w:val="306"/>
        </w:numPr>
        <w:spacing w:line="360" w:lineRule="auto"/>
        <w:ind w:hanging="306"/>
        <w:rPr>
          <w:rFonts w:cs="Tahoma"/>
          <w:szCs w:val="22"/>
          <w:lang w:val="el-GR"/>
        </w:rPr>
      </w:pPr>
      <w:bookmarkStart w:id="593" w:name="_Διαλειτουργικότητα"/>
      <w:bookmarkStart w:id="594" w:name="_Toc97194349"/>
      <w:bookmarkStart w:id="595" w:name="_Ref97198484"/>
      <w:bookmarkStart w:id="596" w:name="_Ref172125113"/>
      <w:bookmarkStart w:id="597" w:name="_Ref172125238"/>
      <w:bookmarkStart w:id="598" w:name="_Toc177459272"/>
      <w:bookmarkEnd w:id="593"/>
      <w:r w:rsidRPr="00EA6B87">
        <w:rPr>
          <w:rFonts w:cs="Tahoma"/>
          <w:szCs w:val="22"/>
          <w:lang w:val="el-GR"/>
        </w:rPr>
        <w:t>Διαλειτουργικότητα</w:t>
      </w:r>
      <w:bookmarkEnd w:id="594"/>
      <w:bookmarkEnd w:id="595"/>
      <w:bookmarkEnd w:id="596"/>
      <w:bookmarkEnd w:id="597"/>
      <w:bookmarkEnd w:id="598"/>
    </w:p>
    <w:p w14:paraId="37F99A96" w14:textId="77777777" w:rsidR="00B15D1E" w:rsidRPr="00EA6B87" w:rsidRDefault="00B15D1E" w:rsidP="00F73DE9">
      <w:pPr>
        <w:spacing w:line="360" w:lineRule="auto"/>
        <w:rPr>
          <w:lang w:val="el-GR"/>
        </w:rPr>
      </w:pPr>
      <w:r w:rsidRPr="00EA6B87">
        <w:rPr>
          <w:lang w:val="el-GR"/>
        </w:rPr>
        <w:t>Με δεδομένο ότι η αποδοτική επικοινωνία και συνεργασία των εμπλεκόμενων φορέων στον τομέα της πολιτικής προστασίας αποτελεί προϋπόθεση για την αποτελεσματική διαχείριση κρίσεων, καθίσταται σαφές ότι η αμοιβαία πρόσβαση, ανταλλαγή και αξιοποίηση κρίσιμων πληροφοριών και δεδομένων πριν, κατά τη διάρκεια και μετά την κρίση, αποτελεί προτεραιότητα στην κατεύθυνση προστασίας της ανθρώπινης ζωής, των υποδομών και των φυσικών πόρων της χώρας από κινδύνους και καταστροφές.</w:t>
      </w:r>
    </w:p>
    <w:p w14:paraId="7DAC376B" w14:textId="77777777" w:rsidR="00B15D1E" w:rsidRPr="00EA6B87" w:rsidRDefault="00B15D1E" w:rsidP="00F73DE9">
      <w:pPr>
        <w:spacing w:line="360" w:lineRule="auto"/>
        <w:rPr>
          <w:lang w:val="el-GR"/>
        </w:rPr>
      </w:pPr>
      <w:r w:rsidRPr="00EA6B87">
        <w:rPr>
          <w:lang w:val="el-GR"/>
        </w:rPr>
        <w:t>Για τους παραπάνω στόχους, Το έργο θα περιλαμβάνει τις παρακάτω μορφές διαλειτουργικότητας:</w:t>
      </w:r>
    </w:p>
    <w:p w14:paraId="52D6F649" w14:textId="77777777" w:rsidR="00B15D1E" w:rsidRPr="00EA6B87" w:rsidRDefault="00B15D1E" w:rsidP="00F73DE9">
      <w:pPr>
        <w:pStyle w:val="aff"/>
        <w:numPr>
          <w:ilvl w:val="0"/>
          <w:numId w:val="280"/>
        </w:numPr>
        <w:spacing w:line="360" w:lineRule="auto"/>
        <w:rPr>
          <w:lang w:val="el-GR"/>
        </w:rPr>
      </w:pPr>
      <w:r w:rsidRPr="00EA6B87">
        <w:rPr>
          <w:b/>
          <w:lang w:val="el-GR"/>
        </w:rPr>
        <w:t>Οριζόντια</w:t>
      </w:r>
      <w:r w:rsidRPr="00EA6B87">
        <w:rPr>
          <w:lang w:val="el-GR"/>
        </w:rPr>
        <w:t>: διαλειτουργικότητα μεταξύ των υπό προμήθεια υποσυστημάτων.</w:t>
      </w:r>
    </w:p>
    <w:p w14:paraId="1BB33673" w14:textId="77777777" w:rsidR="00B15D1E" w:rsidRPr="00EA6B87" w:rsidRDefault="00B15D1E" w:rsidP="00F73DE9">
      <w:pPr>
        <w:pStyle w:val="aff"/>
        <w:numPr>
          <w:ilvl w:val="0"/>
          <w:numId w:val="280"/>
        </w:numPr>
        <w:spacing w:line="360" w:lineRule="auto"/>
        <w:rPr>
          <w:lang w:val="el-GR"/>
        </w:rPr>
      </w:pPr>
      <w:r w:rsidRPr="00EA6B87">
        <w:rPr>
          <w:b/>
          <w:lang w:val="el-GR"/>
        </w:rPr>
        <w:t>Κάθετη</w:t>
      </w:r>
      <w:r w:rsidRPr="00EA6B87">
        <w:rPr>
          <w:lang w:val="el-GR"/>
        </w:rPr>
        <w:t>: διαλειτουργικότητα μεταξύ των υπό προμήθεια συστημάτων με τα υφιστάμενα συστήματα του Φορέα.</w:t>
      </w:r>
    </w:p>
    <w:p w14:paraId="453C8AC8" w14:textId="77777777" w:rsidR="00B15D1E" w:rsidRPr="00EA6B87" w:rsidRDefault="00B15D1E" w:rsidP="00F73DE9">
      <w:pPr>
        <w:pStyle w:val="aff"/>
        <w:numPr>
          <w:ilvl w:val="0"/>
          <w:numId w:val="280"/>
        </w:numPr>
        <w:spacing w:line="360" w:lineRule="auto"/>
        <w:rPr>
          <w:lang w:val="el-GR"/>
        </w:rPr>
      </w:pPr>
      <w:r w:rsidRPr="00EA6B87">
        <w:rPr>
          <w:b/>
          <w:lang w:val="el-GR"/>
        </w:rPr>
        <w:t>Εξωτερική</w:t>
      </w:r>
      <w:r w:rsidRPr="00EA6B87">
        <w:rPr>
          <w:lang w:val="el-GR"/>
        </w:rPr>
        <w:t>: διαλειτουργικότητα μεταξύ των υπό προμήθεια συστημάτων με εξωτερικά συστήματα τρίτων Φορέων.</w:t>
      </w:r>
    </w:p>
    <w:p w14:paraId="3EA4EC8E" w14:textId="77777777" w:rsidR="00B15D1E" w:rsidRPr="00EA6B87" w:rsidRDefault="00B15D1E" w:rsidP="00F73DE9">
      <w:pPr>
        <w:spacing w:line="360" w:lineRule="auto"/>
        <w:rPr>
          <w:lang w:val="el-GR"/>
        </w:rPr>
      </w:pPr>
      <w:r w:rsidRPr="00EA6B87">
        <w:rPr>
          <w:lang w:val="el-GR"/>
        </w:rPr>
        <w:lastRenderedPageBreak/>
        <w:t>Κατά το σχεδιασμό και την υλοποίηση του Έργου θα πρέπει να ακολουθηθούν τα κάτωθι:</w:t>
      </w:r>
    </w:p>
    <w:p w14:paraId="5813CB84" w14:textId="77777777" w:rsidR="00B15D1E" w:rsidRPr="00EA6B87" w:rsidRDefault="00B15D1E" w:rsidP="00F73DE9">
      <w:pPr>
        <w:numPr>
          <w:ilvl w:val="0"/>
          <w:numId w:val="282"/>
        </w:numPr>
        <w:tabs>
          <w:tab w:val="clear" w:pos="6"/>
          <w:tab w:val="num" w:pos="720"/>
          <w:tab w:val="left" w:pos="1890"/>
        </w:tabs>
        <w:suppressAutoHyphens w:val="0"/>
        <w:spacing w:line="360" w:lineRule="auto"/>
        <w:ind w:left="714" w:hanging="357"/>
        <w:rPr>
          <w:lang w:val="el-GR"/>
        </w:rPr>
      </w:pPr>
      <w:r w:rsidRPr="00EA6B87">
        <w:rPr>
          <w:lang w:val="el-GR"/>
        </w:rPr>
        <w:t>Η εναρμόνιση με τις αρχές σχεδίασης και τα τεχνολογικά πρότυπα του Πλαισίου Διαλειτουργικότητας &amp; Υπηρεσιών Ηλεκτρονικών Συναλλαγών (ΠΔ&amp;ΥΗΣ) (</w:t>
      </w:r>
      <w:r w:rsidRPr="00EA6B87">
        <w:t>http</w:t>
      </w:r>
      <w:r w:rsidRPr="00EA6B87">
        <w:rPr>
          <w:lang w:val="el-GR"/>
        </w:rPr>
        <w:t>://</w:t>
      </w:r>
      <w:r w:rsidRPr="00EA6B87">
        <w:t>www</w:t>
      </w:r>
      <w:r w:rsidRPr="00EA6B87">
        <w:rPr>
          <w:lang w:val="el-GR"/>
        </w:rPr>
        <w:t>.</w:t>
      </w:r>
      <w:r w:rsidRPr="00EA6B87">
        <w:t>e</w:t>
      </w:r>
      <w:r w:rsidRPr="00EA6B87">
        <w:rPr>
          <w:lang w:val="el-GR"/>
        </w:rPr>
        <w:t>-</w:t>
      </w:r>
      <w:r w:rsidRPr="00EA6B87">
        <w:t>gif</w:t>
      </w:r>
      <w:r w:rsidRPr="00EA6B87">
        <w:rPr>
          <w:lang w:val="el-GR"/>
        </w:rPr>
        <w:t>.</w:t>
      </w:r>
      <w:r w:rsidRPr="00EA6B87">
        <w:t>gov</w:t>
      </w:r>
      <w:r w:rsidRPr="00EA6B87">
        <w:rPr>
          <w:lang w:val="el-GR"/>
        </w:rPr>
        <w:t>.</w:t>
      </w:r>
      <w:r w:rsidRPr="00EA6B87">
        <w:t>gr</w:t>
      </w:r>
      <w:r w:rsidRPr="00EA6B87">
        <w:rPr>
          <w:lang w:val="el-GR"/>
        </w:rPr>
        <w:t>).</w:t>
      </w:r>
    </w:p>
    <w:p w14:paraId="0A736F2F" w14:textId="77777777" w:rsidR="00B15D1E" w:rsidRPr="00EA6B87" w:rsidRDefault="00B15D1E" w:rsidP="00F73DE9">
      <w:pPr>
        <w:numPr>
          <w:ilvl w:val="0"/>
          <w:numId w:val="282"/>
        </w:numPr>
        <w:tabs>
          <w:tab w:val="clear" w:pos="6"/>
          <w:tab w:val="num" w:pos="720"/>
          <w:tab w:val="left" w:pos="1890"/>
        </w:tabs>
        <w:suppressAutoHyphens w:val="0"/>
        <w:spacing w:line="360" w:lineRule="auto"/>
        <w:ind w:left="714" w:hanging="357"/>
        <w:rPr>
          <w:lang w:val="el-GR"/>
        </w:rPr>
      </w:pPr>
      <w:r w:rsidRPr="00EA6B87">
        <w:rPr>
          <w:lang w:val="el-GR"/>
        </w:rPr>
        <w:t xml:space="preserve">Θα πρέπει να υλοποιηθεί </w:t>
      </w:r>
      <w:r w:rsidRPr="00EA6B87">
        <w:rPr>
          <w:b/>
          <w:lang w:val="el-GR"/>
        </w:rPr>
        <w:t>σχήμα διαλειτουργικότητας</w:t>
      </w:r>
      <w:r w:rsidRPr="00EA6B87">
        <w:rPr>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χρησιμοποιηθούν οι κάτωθι τεχνολογίες ανοικτών προτύπων (ή άλλες ισοδύναμες κατόπιν σχετικής τεκμηρίωσης) </w:t>
      </w:r>
    </w:p>
    <w:p w14:paraId="097D0497" w14:textId="77777777" w:rsidR="00B15D1E" w:rsidRPr="00EA6B87" w:rsidRDefault="00B15D1E" w:rsidP="00F73DE9">
      <w:pPr>
        <w:tabs>
          <w:tab w:val="left" w:pos="1890"/>
        </w:tabs>
        <w:spacing w:line="360" w:lineRule="auto"/>
        <w:ind w:left="709"/>
        <w:rPr>
          <w:lang w:val="el-GR"/>
        </w:rPr>
      </w:pPr>
      <w:r w:rsidRPr="00EA6B87">
        <w:rPr>
          <w:lang w:val="el-GR"/>
        </w:rPr>
        <w:t xml:space="preserve">Στην περίπτωση </w:t>
      </w:r>
      <w:r w:rsidRPr="00EA6B87">
        <w:t>Web</w:t>
      </w:r>
      <w:r w:rsidRPr="00EA6B87">
        <w:rPr>
          <w:lang w:val="el-GR"/>
        </w:rPr>
        <w:t xml:space="preserve"> </w:t>
      </w:r>
      <w:r w:rsidRPr="00EA6B87">
        <w:t>Services</w:t>
      </w:r>
      <w:r w:rsidRPr="00EA6B87">
        <w:rPr>
          <w:lang w:val="el-GR"/>
        </w:rPr>
        <w:t xml:space="preserve"> βασισμένων σε </w:t>
      </w:r>
      <w:r w:rsidRPr="00EA6B87">
        <w:t>SOAP</w:t>
      </w:r>
      <w:r w:rsidRPr="00EA6B87">
        <w:rPr>
          <w:lang w:val="el-GR"/>
        </w:rPr>
        <w:t>:</w:t>
      </w:r>
    </w:p>
    <w:p w14:paraId="1C25D645" w14:textId="77777777" w:rsidR="00B15D1E" w:rsidRPr="00EA6B87" w:rsidRDefault="00B15D1E" w:rsidP="00F73DE9">
      <w:pPr>
        <w:pStyle w:val="aff"/>
        <w:numPr>
          <w:ilvl w:val="0"/>
          <w:numId w:val="283"/>
        </w:numPr>
        <w:tabs>
          <w:tab w:val="left" w:pos="1350"/>
        </w:tabs>
        <w:suppressAutoHyphens w:val="0"/>
        <w:spacing w:line="360" w:lineRule="auto"/>
        <w:ind w:left="1350" w:hanging="270"/>
        <w:rPr>
          <w:lang w:val="el-GR"/>
        </w:rPr>
      </w:pPr>
      <w:r w:rsidRPr="00EA6B87">
        <w:t>XML</w:t>
      </w:r>
      <w:r w:rsidRPr="00EA6B87">
        <w:rPr>
          <w:lang w:val="el-GR"/>
        </w:rPr>
        <w:t xml:space="preserve">, που περιλαμβάνει βασική </w:t>
      </w:r>
      <w:r w:rsidRPr="00EA6B87">
        <w:t>XML</w:t>
      </w:r>
      <w:r w:rsidRPr="00EA6B87">
        <w:rPr>
          <w:lang w:val="el-GR"/>
        </w:rPr>
        <w:t xml:space="preserve">, </w:t>
      </w:r>
      <w:r w:rsidRPr="00EA6B87">
        <w:t>XML</w:t>
      </w:r>
      <w:r w:rsidRPr="00EA6B87">
        <w:rPr>
          <w:lang w:val="el-GR"/>
        </w:rPr>
        <w:t xml:space="preserve"> </w:t>
      </w:r>
      <w:r w:rsidRPr="00EA6B87">
        <w:t>schemas</w:t>
      </w:r>
      <w:r w:rsidRPr="00EA6B87">
        <w:rPr>
          <w:lang w:val="el-GR"/>
        </w:rPr>
        <w:t xml:space="preserve"> και </w:t>
      </w:r>
      <w:r w:rsidRPr="00EA6B87">
        <w:t>XML</w:t>
      </w:r>
      <w:r w:rsidRPr="00EA6B87">
        <w:rPr>
          <w:lang w:val="el-GR"/>
        </w:rPr>
        <w:t xml:space="preserve"> </w:t>
      </w:r>
      <w:r w:rsidRPr="00EA6B87">
        <w:t>parsers</w:t>
      </w:r>
      <w:r w:rsidRPr="00EA6B87">
        <w:rPr>
          <w:lang w:val="el-GR"/>
        </w:rPr>
        <w:t>, για τη δόμηση/μορφοποίηση ανταλλασσόμενων δεδομένων</w:t>
      </w:r>
    </w:p>
    <w:p w14:paraId="7299DE7E" w14:textId="77777777" w:rsidR="00B15D1E" w:rsidRPr="00EA6B87" w:rsidRDefault="00B15D1E" w:rsidP="00F73DE9">
      <w:pPr>
        <w:pStyle w:val="aff"/>
        <w:numPr>
          <w:ilvl w:val="0"/>
          <w:numId w:val="283"/>
        </w:numPr>
        <w:tabs>
          <w:tab w:val="left" w:pos="1350"/>
        </w:tabs>
        <w:suppressAutoHyphens w:val="0"/>
        <w:spacing w:line="360" w:lineRule="auto"/>
        <w:ind w:left="1350" w:hanging="270"/>
        <w:rPr>
          <w:lang w:val="el-GR"/>
        </w:rPr>
      </w:pPr>
      <w:r w:rsidRPr="00EA6B87">
        <w:t>SOAP</w:t>
      </w:r>
      <w:r w:rsidRPr="00EA6B87">
        <w:rPr>
          <w:lang w:val="el-GR"/>
        </w:rPr>
        <w:t xml:space="preserve"> (</w:t>
      </w:r>
      <w:r w:rsidRPr="00EA6B87">
        <w:t>Simple</w:t>
      </w:r>
      <w:r w:rsidRPr="00EA6B87">
        <w:rPr>
          <w:lang w:val="el-GR"/>
        </w:rPr>
        <w:t xml:space="preserve"> </w:t>
      </w:r>
      <w:r w:rsidRPr="00EA6B87">
        <w:t>Object</w:t>
      </w:r>
      <w:r w:rsidRPr="00EA6B87">
        <w:rPr>
          <w:lang w:val="el-GR"/>
        </w:rPr>
        <w:t xml:space="preserve"> </w:t>
      </w:r>
      <w:r w:rsidRPr="00EA6B87">
        <w:t>Access</w:t>
      </w:r>
      <w:r w:rsidRPr="00EA6B87">
        <w:rPr>
          <w:lang w:val="el-GR"/>
        </w:rPr>
        <w:t xml:space="preserve"> </w:t>
      </w:r>
      <w:r w:rsidRPr="00EA6B87">
        <w:t>Protocol</w:t>
      </w:r>
      <w:r w:rsidRPr="00EA6B87">
        <w:rPr>
          <w:lang w:val="el-GR"/>
        </w:rPr>
        <w:t xml:space="preserve">), που αποτελεί ένα πρωτόκολλο (βασισμένο σε </w:t>
      </w:r>
      <w:r w:rsidRPr="00EA6B87">
        <w:t>XML</w:t>
      </w:r>
      <w:r w:rsidRPr="00EA6B87">
        <w:rPr>
          <w:lang w:val="el-GR"/>
        </w:rPr>
        <w:t xml:space="preserve">) για την ανταλλαγή δομημένης πληροφορίας μεταξύ εφαρμογών μέσω </w:t>
      </w:r>
      <w:r w:rsidRPr="00EA6B87">
        <w:t>web</w:t>
      </w:r>
      <w:r w:rsidRPr="00EA6B87">
        <w:rPr>
          <w:lang w:val="el-GR"/>
        </w:rPr>
        <w:t>-</w:t>
      </w:r>
      <w:r w:rsidRPr="00EA6B87">
        <w:t>services</w:t>
      </w:r>
    </w:p>
    <w:p w14:paraId="13F98847" w14:textId="77777777" w:rsidR="00B15D1E" w:rsidRPr="00EA6B87" w:rsidRDefault="00B15D1E" w:rsidP="00F73DE9">
      <w:pPr>
        <w:pStyle w:val="aff"/>
        <w:numPr>
          <w:ilvl w:val="0"/>
          <w:numId w:val="283"/>
        </w:numPr>
        <w:tabs>
          <w:tab w:val="left" w:pos="1350"/>
        </w:tabs>
        <w:suppressAutoHyphens w:val="0"/>
        <w:spacing w:line="360" w:lineRule="auto"/>
        <w:ind w:left="1350" w:hanging="270"/>
        <w:rPr>
          <w:lang w:val="el-GR"/>
        </w:rPr>
      </w:pPr>
      <w:r w:rsidRPr="00EA6B87">
        <w:t>WSDL</w:t>
      </w:r>
      <w:r w:rsidRPr="00EA6B87">
        <w:rPr>
          <w:lang w:val="el-GR"/>
        </w:rPr>
        <w:t xml:space="preserve"> (</w:t>
      </w:r>
      <w:r w:rsidRPr="00EA6B87">
        <w:t>Web</w:t>
      </w:r>
      <w:r w:rsidRPr="00EA6B87">
        <w:rPr>
          <w:lang w:val="el-GR"/>
        </w:rPr>
        <w:t xml:space="preserve"> </w:t>
      </w:r>
      <w:r w:rsidRPr="00EA6B87">
        <w:t>Services</w:t>
      </w:r>
      <w:r w:rsidRPr="00EA6B87">
        <w:rPr>
          <w:lang w:val="el-GR"/>
        </w:rPr>
        <w:t xml:space="preserve"> </w:t>
      </w:r>
      <w:r w:rsidRPr="00EA6B87">
        <w:t>Description</w:t>
      </w:r>
      <w:r w:rsidRPr="00EA6B87">
        <w:rPr>
          <w:lang w:val="el-GR"/>
        </w:rPr>
        <w:t xml:space="preserve"> </w:t>
      </w:r>
      <w:r w:rsidRPr="00EA6B87">
        <w:t>Languages</w:t>
      </w:r>
      <w:r w:rsidRPr="00EA6B87">
        <w:rPr>
          <w:lang w:val="el-GR"/>
        </w:rPr>
        <w:t xml:space="preserve">) για την περιγραφή των μηνυμάτων, λειτουργιών και τις αντιστοιχήσεις πρωτοκόλλων των </w:t>
      </w:r>
      <w:r w:rsidRPr="00EA6B87">
        <w:t>web</w:t>
      </w:r>
      <w:r w:rsidRPr="00EA6B87">
        <w:rPr>
          <w:lang w:val="el-GR"/>
        </w:rPr>
        <w:t>-</w:t>
      </w:r>
      <w:r w:rsidRPr="00EA6B87">
        <w:t>services</w:t>
      </w:r>
      <w:r w:rsidRPr="00EA6B87">
        <w:rPr>
          <w:lang w:val="el-GR"/>
        </w:rPr>
        <w:t>.</w:t>
      </w:r>
    </w:p>
    <w:p w14:paraId="66EDD30C" w14:textId="77777777" w:rsidR="00B15D1E" w:rsidRPr="00EA6B87" w:rsidRDefault="00B15D1E" w:rsidP="00F73DE9">
      <w:pPr>
        <w:tabs>
          <w:tab w:val="left" w:pos="1890"/>
        </w:tabs>
        <w:spacing w:line="360" w:lineRule="auto"/>
        <w:ind w:left="737"/>
        <w:rPr>
          <w:lang w:val="el-GR"/>
        </w:rPr>
      </w:pPr>
      <w:r w:rsidRPr="00EA6B87">
        <w:rPr>
          <w:lang w:val="el-GR"/>
        </w:rPr>
        <w:t xml:space="preserve">Στην περίπτωση </w:t>
      </w:r>
      <w:r w:rsidRPr="00EA6B87">
        <w:t>Web</w:t>
      </w:r>
      <w:r w:rsidRPr="00EA6B87">
        <w:rPr>
          <w:lang w:val="el-GR"/>
        </w:rPr>
        <w:t xml:space="preserve"> </w:t>
      </w:r>
      <w:r w:rsidRPr="00EA6B87">
        <w:t>Services</w:t>
      </w:r>
      <w:r w:rsidRPr="00EA6B87">
        <w:rPr>
          <w:lang w:val="el-GR"/>
        </w:rPr>
        <w:t xml:space="preserve"> βασισμένων σε </w:t>
      </w:r>
      <w:r w:rsidRPr="00EA6B87">
        <w:t>REST</w:t>
      </w:r>
      <w:r w:rsidRPr="00EA6B87">
        <w:rPr>
          <w:lang w:val="el-GR"/>
        </w:rPr>
        <w:t>:</w:t>
      </w:r>
    </w:p>
    <w:p w14:paraId="4CC66999" w14:textId="77777777" w:rsidR="00B15D1E" w:rsidRPr="00EA6B87" w:rsidRDefault="00B15D1E" w:rsidP="00F73DE9">
      <w:pPr>
        <w:pStyle w:val="aff"/>
        <w:numPr>
          <w:ilvl w:val="0"/>
          <w:numId w:val="283"/>
        </w:numPr>
        <w:tabs>
          <w:tab w:val="left" w:pos="1350"/>
        </w:tabs>
        <w:suppressAutoHyphens w:val="0"/>
        <w:spacing w:line="360" w:lineRule="auto"/>
        <w:ind w:left="1350" w:hanging="270"/>
      </w:pPr>
      <w:r w:rsidRPr="00EA6B87">
        <w:t>JSON over HTTPS</w:t>
      </w:r>
    </w:p>
    <w:p w14:paraId="72CDDE2F" w14:textId="77777777" w:rsidR="00B15D1E" w:rsidRPr="00EA6B87" w:rsidRDefault="00B15D1E" w:rsidP="00F73DE9">
      <w:pPr>
        <w:numPr>
          <w:ilvl w:val="0"/>
          <w:numId w:val="282"/>
        </w:numPr>
        <w:tabs>
          <w:tab w:val="clear" w:pos="6"/>
          <w:tab w:val="num" w:pos="720"/>
          <w:tab w:val="left" w:pos="1890"/>
        </w:tabs>
        <w:suppressAutoHyphens w:val="0"/>
        <w:spacing w:line="360" w:lineRule="auto"/>
        <w:ind w:left="714" w:hanging="357"/>
        <w:rPr>
          <w:lang w:val="el-GR"/>
        </w:rPr>
      </w:pPr>
      <w:r w:rsidRPr="00EA6B87">
        <w:rPr>
          <w:lang w:val="el-GR"/>
        </w:rPr>
        <w:t>Ο Ανάδοχος του έργου, σε συνεργασία με τον Κύριο του Έργου θα καθορίσουν τα δεδομένα που απαιτούνται για ανταλλαγή, καθώς και την μορφή αυτών.</w:t>
      </w:r>
    </w:p>
    <w:p w14:paraId="5ED1957A" w14:textId="77777777" w:rsidR="00B15D1E" w:rsidRPr="00EA6B87" w:rsidRDefault="00B15D1E" w:rsidP="00F73DE9">
      <w:pPr>
        <w:numPr>
          <w:ilvl w:val="0"/>
          <w:numId w:val="282"/>
        </w:numPr>
        <w:tabs>
          <w:tab w:val="clear" w:pos="6"/>
          <w:tab w:val="num" w:pos="720"/>
          <w:tab w:val="left" w:pos="1890"/>
        </w:tabs>
        <w:suppressAutoHyphens w:val="0"/>
        <w:spacing w:line="360" w:lineRule="auto"/>
        <w:ind w:left="720"/>
        <w:rPr>
          <w:lang w:val="el-GR"/>
        </w:rPr>
      </w:pPr>
      <w:r w:rsidRPr="00EA6B87">
        <w:rPr>
          <w:lang w:val="el-GR"/>
        </w:rPr>
        <w:t xml:space="preserve">Ο Ανάδοχος θα δημιουργήσει και θα δοκιμάζει τα σχετικά </w:t>
      </w:r>
      <w:r w:rsidRPr="00EA6B87">
        <w:t>APIs</w:t>
      </w:r>
      <w:r w:rsidRPr="00EA6B87">
        <w:rPr>
          <w:lang w:val="el-GR"/>
        </w:rPr>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29605272" w14:textId="77777777" w:rsidR="00B15D1E" w:rsidRPr="00EA6B87" w:rsidRDefault="00B15D1E" w:rsidP="00F73DE9">
      <w:pPr>
        <w:spacing w:line="360" w:lineRule="auto"/>
        <w:rPr>
          <w:lang w:val="el-GR"/>
        </w:rPr>
      </w:pPr>
      <w:r w:rsidRPr="00EA6B87">
        <w:rPr>
          <w:lang w:val="el-GR"/>
        </w:rPr>
        <w:t>Ειδικότερα, στο πλαίσιο της προσφοράς του ο Ανάδοχος θα πρέπει, κατ’ ελάχιστο, να υλοποιήσει τις παρακάτω διασυνδέσεις:</w:t>
      </w:r>
    </w:p>
    <w:p w14:paraId="6F47B32E" w14:textId="77777777" w:rsidR="00B15D1E" w:rsidRPr="00EA6B87" w:rsidRDefault="00B15D1E" w:rsidP="00F73DE9">
      <w:pPr>
        <w:pStyle w:val="aff"/>
        <w:numPr>
          <w:ilvl w:val="0"/>
          <w:numId w:val="281"/>
        </w:numPr>
        <w:suppressAutoHyphens w:val="0"/>
        <w:spacing w:line="360" w:lineRule="auto"/>
        <w:contextualSpacing w:val="0"/>
        <w:rPr>
          <w:lang w:val="el-GR"/>
        </w:rPr>
      </w:pPr>
      <w:r w:rsidRPr="00EA6B87">
        <w:rPr>
          <w:lang w:val="el-GR"/>
        </w:rPr>
        <w:t>Διασύνδεση με SAP</w:t>
      </w:r>
    </w:p>
    <w:p w14:paraId="2CB1EEC3" w14:textId="1FE510BE" w:rsidR="00B15D1E" w:rsidRPr="00EA6B87" w:rsidRDefault="00B15D1E" w:rsidP="00F73DE9">
      <w:pPr>
        <w:spacing w:line="360" w:lineRule="auto"/>
        <w:ind w:left="630"/>
        <w:rPr>
          <w:lang w:val="el-GR"/>
        </w:rPr>
      </w:pPr>
      <w:r w:rsidRPr="00EA6B87">
        <w:rPr>
          <w:lang w:val="el-GR"/>
        </w:rPr>
        <w:t>Αφορά την ανταλλαγή δεδομένων με το κεντρικό σύστημα οικονομικής διαχείρισης της Ε.Κ.Α.Π.Υ. Το σύστημα θα πρέπει να τροφοδοτεί με το κατάλληλο σύνολο δεδομένων το πληροφοριακό σύστημα SAP με σκοπό την άμεση και χωρίς λάθη έκδοση των σχετικών ενταλμάτων πληρωμής των προμηθευτών.</w:t>
      </w:r>
    </w:p>
    <w:p w14:paraId="41217CD7" w14:textId="77777777" w:rsidR="00B15D1E" w:rsidRPr="00EA6B87" w:rsidRDefault="00B15D1E" w:rsidP="00F73DE9">
      <w:pPr>
        <w:pStyle w:val="aff"/>
        <w:numPr>
          <w:ilvl w:val="0"/>
          <w:numId w:val="281"/>
        </w:numPr>
        <w:suppressAutoHyphens w:val="0"/>
        <w:spacing w:line="360" w:lineRule="auto"/>
        <w:contextualSpacing w:val="0"/>
        <w:rPr>
          <w:lang w:val="el-GR"/>
        </w:rPr>
      </w:pPr>
      <w:r w:rsidRPr="00EA6B87">
        <w:rPr>
          <w:lang w:val="el-GR"/>
        </w:rPr>
        <w:lastRenderedPageBreak/>
        <w:t xml:space="preserve">Διασύνδεση με OpenText eDocs </w:t>
      </w:r>
    </w:p>
    <w:p w14:paraId="3CBF2151" w14:textId="77777777" w:rsidR="00B15D1E" w:rsidRPr="00EA6B87" w:rsidRDefault="00B15D1E" w:rsidP="00F73DE9">
      <w:pPr>
        <w:spacing w:line="360" w:lineRule="auto"/>
        <w:ind w:left="720"/>
        <w:rPr>
          <w:lang w:val="el-GR"/>
        </w:rPr>
      </w:pPr>
      <w:r w:rsidRPr="00EA6B87">
        <w:rPr>
          <w:lang w:val="el-GR"/>
        </w:rPr>
        <w:t xml:space="preserve">Αφορά την ανταλλαγή δεδομένων με το σύστημα διαχείρισης εγγράφων της Ε.Κ.Α.Π.Υ. κατά τις φάσεις Παραλαβής των αιτήσεων των συμμετεχόντων στη διαδικασία ηλεκτρονικής διαπραγμάτευσης. </w:t>
      </w:r>
    </w:p>
    <w:p w14:paraId="5C8F29B1" w14:textId="1D3548B3" w:rsidR="00045DCF" w:rsidRPr="00EA6B87" w:rsidRDefault="00B15D1E" w:rsidP="00F73DE9">
      <w:pPr>
        <w:spacing w:line="360" w:lineRule="auto"/>
        <w:ind w:left="720"/>
        <w:rPr>
          <w:lang w:val="el-GR"/>
        </w:rPr>
      </w:pPr>
      <w:r w:rsidRPr="00EA6B87">
        <w:rPr>
          <w:lang w:val="el-GR"/>
        </w:rPr>
        <w:t xml:space="preserve">Προς τούτο, ο Ανάδοχος θα πρέπει να προσφέρει τις απαραίτητες άδειες χρήσης του υφιστάμενου λογισμικού διαχείρισης εγγράφων (κατ’ ελάχιστον </w:t>
      </w:r>
      <w:r w:rsidR="00521B25">
        <w:rPr>
          <w:lang w:val="el-GR"/>
        </w:rPr>
        <w:t>δυο</w:t>
      </w:r>
      <w:r w:rsidR="00521B25" w:rsidRPr="00EA6B87">
        <w:rPr>
          <w:lang w:val="el-GR"/>
        </w:rPr>
        <w:t xml:space="preserve"> </w:t>
      </w:r>
      <w:r w:rsidRPr="00EA6B87">
        <w:rPr>
          <w:lang w:val="el-GR"/>
        </w:rPr>
        <w:t>(</w:t>
      </w:r>
      <w:r w:rsidR="00521B25">
        <w:rPr>
          <w:lang w:val="el-GR"/>
        </w:rPr>
        <w:t>2</w:t>
      </w:r>
      <w:r w:rsidRPr="00EA6B87">
        <w:rPr>
          <w:lang w:val="el-GR"/>
        </w:rPr>
        <w:t>) άδει</w:t>
      </w:r>
      <w:r w:rsidR="00521B25">
        <w:rPr>
          <w:lang w:val="el-GR"/>
        </w:rPr>
        <w:t>ες</w:t>
      </w:r>
      <w:r w:rsidRPr="00EA6B87">
        <w:rPr>
          <w:lang w:val="el-GR"/>
        </w:rPr>
        <w:t xml:space="preserve"> χρήσης). Για την τεκμηρίωση αυτού απαιτείται έγγραφη βεβαίωση του κατασκευαστικού οίκου του λογισμικού OpenText eDocs, με την οποία να πιστοποιείται η δυνατότητα του υποψηφίου Αναδόχου να διαθέτει και να υποστηρίζει το εν λόγω λογισμικό στην Ελλάδα και η οποία θα πρέπει να περιλαμβάνεται στην Τεχνική Προσφορά του Υποψηφίου.</w:t>
      </w:r>
    </w:p>
    <w:p w14:paraId="78F1DAC4" w14:textId="7B52867C" w:rsidR="00947DDB" w:rsidRPr="00EA6B87" w:rsidRDefault="00B15D1E" w:rsidP="00F73DE9">
      <w:pPr>
        <w:pStyle w:val="4"/>
        <w:numPr>
          <w:ilvl w:val="1"/>
          <w:numId w:val="306"/>
        </w:numPr>
        <w:spacing w:line="360" w:lineRule="auto"/>
        <w:ind w:hanging="306"/>
        <w:rPr>
          <w:rFonts w:cs="Tahoma"/>
          <w:szCs w:val="22"/>
          <w:lang w:val="en-US"/>
        </w:rPr>
      </w:pPr>
      <w:bookmarkStart w:id="599" w:name="_Toc177459273"/>
      <w:r w:rsidRPr="00EA6B87">
        <w:rPr>
          <w:rFonts w:cs="Tahoma"/>
          <w:szCs w:val="22"/>
          <w:lang w:val="el-GR"/>
        </w:rPr>
        <w:t>Μοναδική</w:t>
      </w:r>
      <w:r w:rsidRPr="00EA6B87">
        <w:rPr>
          <w:rFonts w:cs="Tahoma"/>
          <w:szCs w:val="22"/>
          <w:lang w:val="en-US"/>
        </w:rPr>
        <w:t xml:space="preserve"> </w:t>
      </w:r>
      <w:r w:rsidRPr="00EA6B87">
        <w:rPr>
          <w:rFonts w:cs="Tahoma"/>
          <w:szCs w:val="22"/>
          <w:lang w:val="el-GR"/>
        </w:rPr>
        <w:t>Πρόσβαση</w:t>
      </w:r>
      <w:r w:rsidRPr="00EA6B87">
        <w:rPr>
          <w:rFonts w:cs="Tahoma"/>
          <w:szCs w:val="22"/>
          <w:lang w:val="en-US"/>
        </w:rPr>
        <w:t xml:space="preserve"> – Single Sign On</w:t>
      </w:r>
      <w:bookmarkEnd w:id="599"/>
    </w:p>
    <w:p w14:paraId="04C25808" w14:textId="25373E28" w:rsidR="00B15D1E" w:rsidRPr="00EA6B87" w:rsidRDefault="00B15D1E" w:rsidP="00F73DE9">
      <w:pPr>
        <w:spacing w:line="360" w:lineRule="auto"/>
        <w:rPr>
          <w:lang w:val="el-GR"/>
        </w:rPr>
      </w:pPr>
      <w:r w:rsidRPr="00EA6B87">
        <w:rPr>
          <w:lang w:val="el-GR"/>
        </w:rPr>
        <w:t>Η Υπηρεσία Μοναδικής Πρόσβασης (</w:t>
      </w:r>
      <w:r w:rsidR="003258B8">
        <w:rPr>
          <w:lang w:val="en-US"/>
        </w:rPr>
        <w:t>Single</w:t>
      </w:r>
      <w:r w:rsidR="003258B8" w:rsidRPr="003258B8">
        <w:rPr>
          <w:lang w:val="el-GR"/>
        </w:rPr>
        <w:t xml:space="preserve"> </w:t>
      </w:r>
      <w:r w:rsidR="003258B8">
        <w:rPr>
          <w:lang w:val="en-US"/>
        </w:rPr>
        <w:t>Sign</w:t>
      </w:r>
      <w:r w:rsidR="003258B8" w:rsidRPr="003258B8">
        <w:rPr>
          <w:lang w:val="el-GR"/>
        </w:rPr>
        <w:t xml:space="preserve"> </w:t>
      </w:r>
      <w:r w:rsidRPr="00EA6B87">
        <w:rPr>
          <w:lang w:val="el-GR"/>
        </w:rPr>
        <w:t>On – SSO) παρέχει ένα περιβάλλον πιστοποίησης και ελέγχου της πρόσβασης των χρηστών σε διαδικτυακές υπηρεσίες και εφαρμογές. Αντλεί την κατάλληλη πληροφορία από μία Κεντρική Υπηρεσία Καταλόγου και παρέχει ένα ευέλικτο και εύκολο στη χρήση μηχανισμό πιστοποίησης. Οι συνεργαζόμενες υπηρεσίες και εφαρμογές έχουν στη διάθεση τους ένα ασφαλή, σαφώς ορισμένο και εύκολο στην υλοποίηση και διασύνδεση μηχανισμό πιστοποίησης και εξουσιοδότησης των χρηστών, χωρίς την ανάγκη υλοποίησης και συντήρησης αντίστοιχης λειτουργικότητας. Αντίστοιχα, στους χρήστες του συστήματος, παρέχεται ένα φιλικό και ενιαίο περιβάλλον πρόσβασης στις ηλεκτρονικές υπηρεσίες χωρίς την απαίτηση επανα-εισαγωγής των διαπιστευτηρίων κατά την μετάβαση από μία υπηρεσία σε μία άλλη.</w:t>
      </w:r>
    </w:p>
    <w:p w14:paraId="7F7AF0D5" w14:textId="445A8A69" w:rsidR="00045DCF" w:rsidRPr="00EA6B87" w:rsidRDefault="00B15D1E" w:rsidP="00F73DE9">
      <w:pPr>
        <w:spacing w:line="360" w:lineRule="auto"/>
        <w:rPr>
          <w:lang w:val="el-GR"/>
        </w:rPr>
      </w:pPr>
      <w:r w:rsidRPr="00EA6B87">
        <w:rPr>
          <w:lang w:val="el-GR"/>
        </w:rPr>
        <w:t>Στα πλαίσια του έργου ο Ανάδοχος θα εγκαταστήσει και παραμετροποιήσει κατάλληλα το σύστημα ώστε να οι χρήστες του συστήματος να αποκτούν πρόσβαση στο σύνολο των εφαρμογών (</w:t>
      </w:r>
      <w:r w:rsidR="003258B8">
        <w:rPr>
          <w:lang w:val="en-US"/>
        </w:rPr>
        <w:t>single</w:t>
      </w:r>
      <w:r w:rsidR="003258B8" w:rsidRPr="003258B8">
        <w:rPr>
          <w:lang w:val="el-GR"/>
        </w:rPr>
        <w:t xml:space="preserve"> </w:t>
      </w:r>
      <w:r w:rsidR="003258B8">
        <w:rPr>
          <w:lang w:val="en-US"/>
        </w:rPr>
        <w:t>sign</w:t>
      </w:r>
      <w:r w:rsidRPr="00EA6B87">
        <w:rPr>
          <w:lang w:val="el-GR"/>
        </w:rPr>
        <w:t>-on) χωρίς να απαιτείται η πιστοποίηση του χρήστη για κάθε εφαρμογή χωριστά. H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w:t>
      </w:r>
    </w:p>
    <w:p w14:paraId="716277A1" w14:textId="322A567A" w:rsidR="00947DDB" w:rsidRPr="00EA6B87" w:rsidRDefault="00B15D1E" w:rsidP="00F73DE9">
      <w:pPr>
        <w:pStyle w:val="4"/>
        <w:numPr>
          <w:ilvl w:val="1"/>
          <w:numId w:val="306"/>
        </w:numPr>
        <w:spacing w:line="360" w:lineRule="auto"/>
        <w:ind w:hanging="306"/>
        <w:rPr>
          <w:rFonts w:cs="Tahoma"/>
          <w:szCs w:val="22"/>
          <w:lang w:val="el-GR"/>
        </w:rPr>
      </w:pPr>
      <w:bookmarkStart w:id="600" w:name="_Toc177459274"/>
      <w:r w:rsidRPr="00EA6B87">
        <w:rPr>
          <w:rFonts w:cs="Tahoma"/>
          <w:szCs w:val="22"/>
          <w:lang w:val="el-GR"/>
        </w:rPr>
        <w:t>Εμπιστευτικότητα</w:t>
      </w:r>
      <w:bookmarkEnd w:id="600"/>
    </w:p>
    <w:p w14:paraId="5274F471" w14:textId="77777777" w:rsidR="00B15D1E" w:rsidRPr="00EA6B87" w:rsidRDefault="00B15D1E" w:rsidP="00F73DE9">
      <w:pPr>
        <w:spacing w:line="360" w:lineRule="auto"/>
        <w:rPr>
          <w:lang w:val="el-GR"/>
        </w:rPr>
      </w:pPr>
      <w:r w:rsidRPr="00EA6B87">
        <w:rPr>
          <w:lang w:val="el-GR"/>
        </w:rPr>
        <w:t>Κατά το σχεδιασμό του Έργου, ο Ανάδοχος θα πρέπει να λάβει ειδική μέριμνα και να δρομολογήσει τις κατάλληλες δράσεις για:</w:t>
      </w:r>
    </w:p>
    <w:p w14:paraId="6BD26DA3" w14:textId="77777777" w:rsidR="00B15D1E" w:rsidRPr="00EA6B87" w:rsidRDefault="00B15D1E" w:rsidP="00F73DE9">
      <w:pPr>
        <w:pStyle w:val="aff"/>
        <w:widowControl w:val="0"/>
        <w:numPr>
          <w:ilvl w:val="0"/>
          <w:numId w:val="284"/>
        </w:numPr>
        <w:suppressAutoHyphens w:val="0"/>
        <w:autoSpaceDE w:val="0"/>
        <w:autoSpaceDN w:val="0"/>
        <w:spacing w:line="360" w:lineRule="auto"/>
        <w:contextualSpacing w:val="0"/>
        <w:rPr>
          <w:lang w:val="el-GR"/>
        </w:rPr>
      </w:pPr>
      <w:r w:rsidRPr="00EA6B87">
        <w:rPr>
          <w:lang w:val="el-GR"/>
        </w:rPr>
        <w:t>την ασφάλεια του πληροφοριακού συστήματος (έτοιμου λογισμικού, εφαρμογών, μέσων και υποδομών στις οποίες θα λειτουργούν Πληροφοριακών Συστημάτων του έργου (π.χ. εικονικός εξοπλισμός))</w:t>
      </w:r>
    </w:p>
    <w:p w14:paraId="02C4F736" w14:textId="77777777" w:rsidR="00B15D1E" w:rsidRPr="00EA6B87" w:rsidRDefault="00B15D1E" w:rsidP="00F73DE9">
      <w:pPr>
        <w:pStyle w:val="aff"/>
        <w:widowControl w:val="0"/>
        <w:numPr>
          <w:ilvl w:val="0"/>
          <w:numId w:val="284"/>
        </w:numPr>
        <w:suppressAutoHyphens w:val="0"/>
        <w:autoSpaceDE w:val="0"/>
        <w:autoSpaceDN w:val="0"/>
        <w:spacing w:line="360" w:lineRule="auto"/>
        <w:contextualSpacing w:val="0"/>
        <w:rPr>
          <w:lang w:val="el-GR"/>
        </w:rPr>
      </w:pPr>
      <w:r w:rsidRPr="00EA6B87">
        <w:rPr>
          <w:lang w:val="el-GR"/>
        </w:rPr>
        <w:lastRenderedPageBreak/>
        <w:t>την διασφάλιση της ακεραιότητας και της διαθεσιμότητας των υποκείμενων πληροφοριών,</w:t>
      </w:r>
    </w:p>
    <w:p w14:paraId="594C82CB" w14:textId="77777777" w:rsidR="00B15D1E" w:rsidRPr="00EA6B87" w:rsidRDefault="00B15D1E" w:rsidP="00F73DE9">
      <w:pPr>
        <w:spacing w:line="360" w:lineRule="auto"/>
        <w:rPr>
          <w:lang w:val="el-GR"/>
        </w:rPr>
      </w:pPr>
      <w:r w:rsidRPr="00EA6B87">
        <w:rPr>
          <w:lang w:val="el-GR"/>
        </w:rPr>
        <w:t>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οι οποίες θα προκύψουν από τη Φάση 1: Μελέτη Εφαρμογής του Έργου και σχετίζονται με τα ακόλουθα :</w:t>
      </w:r>
    </w:p>
    <w:p w14:paraId="67429E15" w14:textId="77777777" w:rsidR="00B15D1E" w:rsidRPr="00EA6B87" w:rsidRDefault="00B15D1E" w:rsidP="00F73DE9">
      <w:pPr>
        <w:pStyle w:val="aff"/>
        <w:widowControl w:val="0"/>
        <w:numPr>
          <w:ilvl w:val="0"/>
          <w:numId w:val="284"/>
        </w:numPr>
        <w:suppressAutoHyphens w:val="0"/>
        <w:autoSpaceDE w:val="0"/>
        <w:autoSpaceDN w:val="0"/>
        <w:spacing w:line="360" w:lineRule="auto"/>
        <w:contextualSpacing w:val="0"/>
        <w:rPr>
          <w:lang w:val="el-GR"/>
        </w:rPr>
      </w:pPr>
      <w:r w:rsidRPr="00EA6B87">
        <w:rPr>
          <w:lang w:val="el-GR"/>
        </w:rPr>
        <w:t>Καθορισμό της Αρχιτεκτονικής Ασφάλειας και ανάπτυξη σχεδίου διαλειτουργικότητας των λύσεων ασφάλειας πληροφοριών με τις υποδομές και τις εφαρμογές του έργου</w:t>
      </w:r>
    </w:p>
    <w:p w14:paraId="01B77189" w14:textId="77777777" w:rsidR="00B15D1E" w:rsidRPr="00EA6B87" w:rsidRDefault="00B15D1E" w:rsidP="00F73DE9">
      <w:pPr>
        <w:pStyle w:val="aff"/>
        <w:widowControl w:val="0"/>
        <w:numPr>
          <w:ilvl w:val="0"/>
          <w:numId w:val="284"/>
        </w:numPr>
        <w:suppressAutoHyphens w:val="0"/>
        <w:autoSpaceDE w:val="0"/>
        <w:autoSpaceDN w:val="0"/>
        <w:spacing w:line="360" w:lineRule="auto"/>
        <w:contextualSpacing w:val="0"/>
        <w:rPr>
          <w:lang w:val="el-GR"/>
        </w:rPr>
      </w:pPr>
      <w:r w:rsidRPr="00EA6B87">
        <w:rPr>
          <w:lang w:val="el-GR"/>
        </w:rPr>
        <w:t xml:space="preserve">Μελέτη για το τρόπο εφαρμογής των βέλτιστων πρακτικών για εμπιστευτικότητα, ακεραιότητα και διαθεσιμότητα των πληροφοριών στις υποδομές και τις εφαρμογές του έργου </w:t>
      </w:r>
    </w:p>
    <w:p w14:paraId="758B4971" w14:textId="77777777" w:rsidR="00B15D1E" w:rsidRPr="00EA6B87" w:rsidRDefault="00B15D1E" w:rsidP="00F73DE9">
      <w:pPr>
        <w:pStyle w:val="aff"/>
        <w:widowControl w:val="0"/>
        <w:numPr>
          <w:ilvl w:val="0"/>
          <w:numId w:val="284"/>
        </w:numPr>
        <w:suppressAutoHyphens w:val="0"/>
        <w:autoSpaceDE w:val="0"/>
        <w:autoSpaceDN w:val="0"/>
        <w:spacing w:line="360" w:lineRule="auto"/>
        <w:contextualSpacing w:val="0"/>
        <w:rPr>
          <w:lang w:val="el-GR"/>
        </w:rPr>
      </w:pPr>
      <w:r w:rsidRPr="00EA6B87">
        <w:rPr>
          <w:lang w:val="el-GR"/>
        </w:rPr>
        <w:t>Μελέτη μεθόδου αυθεντικοποίησης χρηστών κι διαχειριστών με χρήση πολλαπλών παραγόντων αυθεντικοποίησης</w:t>
      </w:r>
    </w:p>
    <w:p w14:paraId="7B8D687D" w14:textId="1920DC24" w:rsidR="00B15D1E" w:rsidRPr="00EA6B87" w:rsidRDefault="00B15D1E" w:rsidP="00F73DE9">
      <w:pPr>
        <w:pStyle w:val="aff"/>
        <w:widowControl w:val="0"/>
        <w:numPr>
          <w:ilvl w:val="0"/>
          <w:numId w:val="284"/>
        </w:numPr>
        <w:suppressAutoHyphens w:val="0"/>
        <w:autoSpaceDE w:val="0"/>
        <w:autoSpaceDN w:val="0"/>
        <w:spacing w:line="360" w:lineRule="auto"/>
        <w:contextualSpacing w:val="0"/>
        <w:rPr>
          <w:lang w:val="el-GR"/>
        </w:rPr>
      </w:pPr>
      <w:r w:rsidRPr="00EA6B87">
        <w:rPr>
          <w:lang w:val="el-GR"/>
        </w:rPr>
        <w:t>Σχέδιο εργασιών εγκατάστασης και παραμετροποίησης των λύσεων ασφαλείας</w:t>
      </w:r>
    </w:p>
    <w:p w14:paraId="7AEE7EAA" w14:textId="71372044" w:rsidR="00B15D1E" w:rsidRPr="00EA6B87" w:rsidRDefault="00B15D1E" w:rsidP="00F73DE9">
      <w:pPr>
        <w:pStyle w:val="aff"/>
        <w:widowControl w:val="0"/>
        <w:numPr>
          <w:ilvl w:val="0"/>
          <w:numId w:val="284"/>
        </w:numPr>
        <w:suppressAutoHyphens w:val="0"/>
        <w:autoSpaceDE w:val="0"/>
        <w:autoSpaceDN w:val="0"/>
        <w:spacing w:line="360" w:lineRule="auto"/>
        <w:contextualSpacing w:val="0"/>
        <w:rPr>
          <w:lang w:val="el-GR"/>
        </w:rPr>
      </w:pPr>
      <w:r w:rsidRPr="00EA6B87">
        <w:rPr>
          <w:lang w:val="el-GR"/>
        </w:rPr>
        <w:t>Σχέδιο Ανάκαμψης από Καταστροφή (</w:t>
      </w:r>
      <w:r w:rsidRPr="00EA6B87">
        <w:t>DisasterRecoveryPlan</w:t>
      </w:r>
      <w:r w:rsidRPr="00EA6B87">
        <w:rPr>
          <w:lang w:val="el-GR"/>
        </w:rPr>
        <w:t xml:space="preserve">) - Πλήρης Τεκμηρίωση της λειτουργίας του εφεδρικού συστήματος και οδηγός της διαδικασίας μεταφοράς της </w:t>
      </w:r>
      <w:r w:rsidR="00A74BF8">
        <w:rPr>
          <w:lang w:val="el-GR"/>
        </w:rPr>
        <w:t>δοκιμαστικής</w:t>
      </w:r>
      <w:r w:rsidRPr="00EA6B87">
        <w:rPr>
          <w:lang w:val="el-GR"/>
        </w:rPr>
        <w:t xml:space="preserve"> λειτουργίας του συστήματος από το κύριο στο εφεδρικό, καθώς και επαναφοράς της </w:t>
      </w:r>
      <w:r w:rsidR="00A74BF8">
        <w:rPr>
          <w:lang w:val="el-GR"/>
        </w:rPr>
        <w:t>δοκιμαστικής</w:t>
      </w:r>
      <w:r w:rsidRPr="00EA6B87">
        <w:rPr>
          <w:lang w:val="el-GR"/>
        </w:rPr>
        <w:t xml:space="preserve"> λειτουργίας του συστήματος από το εφεδρικό στο κύριο.</w:t>
      </w:r>
    </w:p>
    <w:p w14:paraId="2A7E3852" w14:textId="77777777" w:rsidR="00B15D1E" w:rsidRPr="00EA6B87" w:rsidRDefault="00B15D1E" w:rsidP="00F73DE9">
      <w:pPr>
        <w:spacing w:line="360" w:lineRule="auto"/>
        <w:rPr>
          <w:lang w:val="el-GR"/>
        </w:rPr>
      </w:pPr>
      <w:r w:rsidRPr="00EA6B87">
        <w:rPr>
          <w:lang w:val="el-GR"/>
        </w:rPr>
        <w:t>Για το σχεδιασμό και την υλοποίηση των τεχνικών μέτρων ασφαλείας του Έργου, ο Ανάδοχος πρέπει</w:t>
      </w:r>
    </w:p>
    <w:p w14:paraId="47435F4E" w14:textId="77777777" w:rsidR="00B15D1E" w:rsidRPr="00EA6B87" w:rsidRDefault="00B15D1E" w:rsidP="00F73DE9">
      <w:pPr>
        <w:spacing w:line="360" w:lineRule="auto"/>
        <w:rPr>
          <w:lang w:val="el-GR"/>
        </w:rPr>
      </w:pPr>
      <w:r w:rsidRPr="00EA6B87">
        <w:rPr>
          <w:lang w:val="el-GR"/>
        </w:rPr>
        <w:t>να λάβει υπόψη του και να συμμορφωθεί με:</w:t>
      </w:r>
    </w:p>
    <w:p w14:paraId="7EAC120B" w14:textId="77777777" w:rsidR="00B15D1E" w:rsidRPr="00EA6B87" w:rsidRDefault="00B15D1E" w:rsidP="00F73DE9">
      <w:pPr>
        <w:pStyle w:val="aff"/>
        <w:widowControl w:val="0"/>
        <w:numPr>
          <w:ilvl w:val="0"/>
          <w:numId w:val="285"/>
        </w:numPr>
        <w:suppressAutoHyphens w:val="0"/>
        <w:autoSpaceDE w:val="0"/>
        <w:autoSpaceDN w:val="0"/>
        <w:spacing w:line="360" w:lineRule="auto"/>
        <w:contextualSpacing w:val="0"/>
        <w:rPr>
          <w:lang w:val="el-GR"/>
        </w:rPr>
      </w:pPr>
      <w:r w:rsidRPr="00EA6B87">
        <w:rPr>
          <w:lang w:val="el-GR"/>
        </w:rPr>
        <w:t xml:space="preserve">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w:t>
      </w:r>
      <w:r w:rsidRPr="00EA6B87">
        <w:t>GDPR</w:t>
      </w:r>
      <w:r w:rsidRPr="00EA6B87">
        <w:rPr>
          <w:lang w:val="el-GR"/>
        </w:rPr>
        <w:t xml:space="preserve"> 2016, κλπ.)</w:t>
      </w:r>
    </w:p>
    <w:p w14:paraId="2A3D209D" w14:textId="77777777" w:rsidR="00B15D1E" w:rsidRPr="00EA6B87" w:rsidRDefault="00B15D1E" w:rsidP="00F73DE9">
      <w:pPr>
        <w:pStyle w:val="aff"/>
        <w:widowControl w:val="0"/>
        <w:numPr>
          <w:ilvl w:val="0"/>
          <w:numId w:val="285"/>
        </w:numPr>
        <w:suppressAutoHyphens w:val="0"/>
        <w:autoSpaceDE w:val="0"/>
        <w:autoSpaceDN w:val="0"/>
        <w:spacing w:line="360" w:lineRule="auto"/>
        <w:contextualSpacing w:val="0"/>
        <w:rPr>
          <w:lang w:val="el-GR"/>
        </w:rPr>
      </w:pPr>
      <w:r w:rsidRPr="00EA6B87">
        <w:rPr>
          <w:lang w:val="el-GR"/>
        </w:rPr>
        <w:t>τις βέλτιστες πρακτικές στο χώρο της Ασφάλειας στις ΤΠΕ (</w:t>
      </w:r>
      <w:r w:rsidRPr="00EA6B87">
        <w:t>bestpractices</w:t>
      </w:r>
      <w:r w:rsidRPr="00EA6B87">
        <w:rPr>
          <w:lang w:val="el-GR"/>
        </w:rPr>
        <w:t>)</w:t>
      </w:r>
    </w:p>
    <w:p w14:paraId="0619012E" w14:textId="77777777" w:rsidR="00B15D1E" w:rsidRPr="00EA6B87" w:rsidRDefault="00B15D1E" w:rsidP="00F73DE9">
      <w:pPr>
        <w:pStyle w:val="aff"/>
        <w:widowControl w:val="0"/>
        <w:numPr>
          <w:ilvl w:val="0"/>
          <w:numId w:val="285"/>
        </w:numPr>
        <w:suppressAutoHyphens w:val="0"/>
        <w:autoSpaceDE w:val="0"/>
        <w:autoSpaceDN w:val="0"/>
        <w:spacing w:line="360" w:lineRule="auto"/>
        <w:contextualSpacing w:val="0"/>
        <w:rPr>
          <w:lang w:val="el-GR"/>
        </w:rPr>
      </w:pPr>
      <w:r w:rsidRPr="00EA6B87">
        <w:rPr>
          <w:lang w:val="el-GR"/>
        </w:rPr>
        <w:t xml:space="preserve">τυχόν διεθνή </w:t>
      </w:r>
      <w:r w:rsidRPr="00EA6B87">
        <w:t>defacto</w:t>
      </w:r>
      <w:r w:rsidRPr="00EA6B87">
        <w:rPr>
          <w:lang w:val="el-GR"/>
        </w:rPr>
        <w:t xml:space="preserve"> ή </w:t>
      </w:r>
      <w:r w:rsidRPr="00EA6B87">
        <w:t>dejure</w:t>
      </w:r>
      <w:r w:rsidRPr="00EA6B87">
        <w:rPr>
          <w:lang w:val="el-GR"/>
        </w:rPr>
        <w:t xml:space="preserve"> σχετικά πρότυπα (π.χ. </w:t>
      </w:r>
      <w:r w:rsidRPr="00EA6B87">
        <w:t>ISO</w:t>
      </w:r>
      <w:r w:rsidRPr="00EA6B87">
        <w:rPr>
          <w:lang w:val="el-GR"/>
        </w:rPr>
        <w:t>/</w:t>
      </w:r>
      <w:r w:rsidRPr="00EA6B87">
        <w:t>IEC</w:t>
      </w:r>
      <w:r w:rsidRPr="00EA6B87">
        <w:rPr>
          <w:lang w:val="el-GR"/>
        </w:rPr>
        <w:t xml:space="preserve"> 27001)</w:t>
      </w:r>
    </w:p>
    <w:p w14:paraId="608934D4" w14:textId="70049E46" w:rsidR="00B15D1E" w:rsidRPr="00EA6B87" w:rsidRDefault="00B15D1E" w:rsidP="00F73DE9">
      <w:pPr>
        <w:spacing w:line="360" w:lineRule="auto"/>
        <w:rPr>
          <w:lang w:val="el-GR"/>
        </w:rPr>
      </w:pPr>
      <w:r w:rsidRPr="00EA6B87">
        <w:rPr>
          <w:lang w:val="el-GR"/>
        </w:rPr>
        <w:t>Τα τεχνικά μέτρα ασφάλειας θα υλοποιηθούν από τον Ανάδοχο στο πλαίσιο των προϊόντων και υπηρεσιών που θα προσφέρει για το έργο.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w:t>
      </w:r>
      <w:r w:rsidR="003258B8">
        <w:rPr>
          <w:lang w:val="el-GR"/>
        </w:rPr>
        <w:t xml:space="preserve"> επικαιροποιείται</w:t>
      </w:r>
      <w:r w:rsidRPr="00EA6B87">
        <w:rPr>
          <w:lang w:val="el-GR"/>
        </w:rPr>
        <w:t xml:space="preserve"> σύμφωνα με την παρούσα ή όποτε κρίνεται απαραίτητο από την ΕΠΕ του Έργου, </w:t>
      </w:r>
      <w:r w:rsidRPr="00EA6B87">
        <w:rPr>
          <w:lang w:val="el-GR"/>
        </w:rPr>
        <w:lastRenderedPageBreak/>
        <w:t xml:space="preserve">καθ’ όλη τη διάρκεια των </w:t>
      </w:r>
      <w:r w:rsidR="003258B8">
        <w:rPr>
          <w:lang w:val="el-GR"/>
        </w:rPr>
        <w:t>παρεχόμεων</w:t>
      </w:r>
      <w:r w:rsidRPr="00EA6B87">
        <w:rPr>
          <w:lang w:val="el-GR"/>
        </w:rPr>
        <w:t xml:space="preserve"> από τον Ανάδοχο υπηρεσιών ασφάλειας του έργου.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των Πληροφοριακών Συστημάτων του έργου.</w:t>
      </w:r>
    </w:p>
    <w:p w14:paraId="69944104" w14:textId="7F635B17" w:rsidR="00947DDB" w:rsidRPr="00EA6B87" w:rsidRDefault="00B15D1E" w:rsidP="00F73DE9">
      <w:pPr>
        <w:pStyle w:val="4"/>
        <w:numPr>
          <w:ilvl w:val="1"/>
          <w:numId w:val="306"/>
        </w:numPr>
        <w:spacing w:line="360" w:lineRule="auto"/>
        <w:ind w:hanging="306"/>
        <w:rPr>
          <w:rFonts w:cs="Tahoma"/>
          <w:szCs w:val="22"/>
          <w:lang w:val="el-GR"/>
        </w:rPr>
      </w:pPr>
      <w:bookmarkStart w:id="601" w:name="_Toc177459275"/>
      <w:r w:rsidRPr="00EA6B87">
        <w:rPr>
          <w:rFonts w:cs="Tahoma"/>
          <w:szCs w:val="22"/>
          <w:lang w:val="el-GR"/>
        </w:rPr>
        <w:t>Ακεραιότητα Δεδομένων</w:t>
      </w:r>
      <w:bookmarkEnd w:id="601"/>
    </w:p>
    <w:p w14:paraId="1DFB9EC8" w14:textId="10591BA1" w:rsidR="00B15D1E" w:rsidRPr="00EA6B87" w:rsidRDefault="00B15D1E" w:rsidP="00F73DE9">
      <w:pPr>
        <w:spacing w:line="360" w:lineRule="auto"/>
        <w:rPr>
          <w:lang w:val="el-GR"/>
        </w:rPr>
      </w:pPr>
      <w:r w:rsidRPr="00EA6B87">
        <w:rPr>
          <w:lang w:val="el-GR"/>
        </w:rPr>
        <w:t xml:space="preserve">Η Ακεραιότητα </w:t>
      </w:r>
      <w:r w:rsidR="003258B8" w:rsidRPr="003258B8">
        <w:rPr>
          <w:lang w:val="el-GR"/>
        </w:rPr>
        <w:t>(</w:t>
      </w:r>
      <w:r w:rsidR="003258B8">
        <w:rPr>
          <w:lang w:val="en-US"/>
        </w:rPr>
        <w:t>Integrity</w:t>
      </w:r>
      <w:r w:rsidR="003258B8" w:rsidRPr="003258B8">
        <w:rPr>
          <w:lang w:val="el-GR"/>
        </w:rPr>
        <w:t>)</w:t>
      </w:r>
      <w:r w:rsidRPr="00EA6B87">
        <w:rPr>
          <w:lang w:val="el-GR"/>
        </w:rPr>
        <w:t xml:space="preserve"> Δεδομένων αφορά την προστασία της πληροφορίας από μη εξουσιοδοτημένους χειρισμούς και μη εξουσιοδοτημένη μεταβολή (τροποποίηση ή διαγραφή) της καθώς και την αποτροπή της πρόσβασης σε άτομα χωρίς άδεια.</w:t>
      </w:r>
    </w:p>
    <w:p w14:paraId="59073067" w14:textId="1A41D83A" w:rsidR="00B15D1E" w:rsidRPr="00EA6B87" w:rsidRDefault="00B15D1E" w:rsidP="00F73DE9">
      <w:pPr>
        <w:spacing w:line="360" w:lineRule="auto"/>
        <w:rPr>
          <w:lang w:val="el-GR"/>
        </w:rPr>
      </w:pPr>
      <w:r w:rsidRPr="00EA6B87">
        <w:rPr>
          <w:lang w:val="el-GR"/>
        </w:rPr>
        <w:t>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διαδικασίες, οι οποίες είναι αναγκαίες για την επαρκή ασφάλεια του Συστήματος και των Δεδομένων του. Για τη διαφύλαξη της ακεραιότητας των δεδομένων είναι απαραίτητη η χρήση μηχανισμών εξασφάλισης της ακεραιότητας και συνέπειάς τους (</w:t>
      </w:r>
      <w:r w:rsidR="003258B8">
        <w:rPr>
          <w:lang w:val="en-US"/>
        </w:rPr>
        <w:t>consistency</w:t>
      </w:r>
      <w:r w:rsidRPr="00EA6B87">
        <w:rPr>
          <w:lang w:val="el-GR"/>
        </w:rPr>
        <w:t>) και αποτροπής επιθέσεων δολιοφθοράς δεδομένων.</w:t>
      </w:r>
    </w:p>
    <w:p w14:paraId="3BA169DA" w14:textId="0C17326C" w:rsidR="00045DCF" w:rsidRPr="00EA6B87" w:rsidRDefault="00B15D1E" w:rsidP="00F73DE9">
      <w:pPr>
        <w:spacing w:line="360" w:lineRule="auto"/>
        <w:rPr>
          <w:lang w:val="el-GR"/>
        </w:rPr>
      </w:pPr>
      <w:r w:rsidRPr="00EA6B87">
        <w:rPr>
          <w:lang w:val="el-GR"/>
        </w:rPr>
        <w:t>Ο Ανάδοχος θα πρέπει να διασφαλίζει ότι όλες οι εφαρμογές που δέχονται δεδομένα εισόδου, θα πρέπει να διαθέτουν μηχανισμούς ελέγχου εξυγίανσης, επικύρωσης, εγκυρότητας και ακεραιότητας (</w:t>
      </w:r>
      <w:r w:rsidR="003258B8">
        <w:rPr>
          <w:lang w:val="en-US"/>
        </w:rPr>
        <w:t>input</w:t>
      </w:r>
      <w:r w:rsidR="003258B8" w:rsidRPr="003258B8">
        <w:rPr>
          <w:lang w:val="el-GR"/>
        </w:rPr>
        <w:t xml:space="preserve"> </w:t>
      </w:r>
      <w:r w:rsidR="003258B8">
        <w:rPr>
          <w:lang w:val="en-US"/>
        </w:rPr>
        <w:t>validation</w:t>
      </w:r>
      <w:r w:rsidRPr="00EA6B87">
        <w:rPr>
          <w:lang w:val="el-GR"/>
        </w:rPr>
        <w:t>) αυτών. Κατ’ ελάχιστο θα πρέπει να υπάρχουν μηχανισμοί εξυγίανσης &amp; ελέγχου των δεδομένων / αρχείων εισόδου, ώστε να εντοπίζονται έγκαιρα χαρακτήρες ελέγχου ή/και άλλες μη αποδεκτές τιμές/χαρακτήρες τόσο από το μέρος της εφαρμογής-πελάτη (</w:t>
      </w:r>
      <w:r w:rsidR="003258B8">
        <w:rPr>
          <w:lang w:val="en-US"/>
        </w:rPr>
        <w:t>client</w:t>
      </w:r>
      <w:r w:rsidR="003258B8" w:rsidRPr="003258B8">
        <w:rPr>
          <w:lang w:val="el-GR"/>
        </w:rPr>
        <w:t xml:space="preserve"> </w:t>
      </w:r>
      <w:r w:rsidR="003258B8">
        <w:rPr>
          <w:lang w:val="en-US"/>
        </w:rPr>
        <w:t>side</w:t>
      </w:r>
      <w:r w:rsidRPr="00EA6B87">
        <w:rPr>
          <w:lang w:val="el-GR"/>
        </w:rPr>
        <w:t>) όσο και από την μεριά του εξυπηρετητή (</w:t>
      </w:r>
      <w:r w:rsidR="003258B8">
        <w:rPr>
          <w:lang w:val="en-US"/>
        </w:rPr>
        <w:t>server</w:t>
      </w:r>
      <w:r w:rsidR="003258B8" w:rsidRPr="003258B8">
        <w:rPr>
          <w:lang w:val="el-GR"/>
        </w:rPr>
        <w:t xml:space="preserve"> </w:t>
      </w:r>
      <w:r w:rsidR="003258B8">
        <w:rPr>
          <w:lang w:val="en-US"/>
        </w:rPr>
        <w:t>side</w:t>
      </w:r>
      <w:r w:rsidRPr="00EA6B87">
        <w:rPr>
          <w:lang w:val="el-GR"/>
        </w:rPr>
        <w:t xml:space="preserve">). Θα πρέπει επίσης να διασφαλίζεται ότι τα δεδομένα εισόδου είναι σύμφωνα με την επιχειρησιακή λογική της εκάστοτε εφαρμογής. Ενδεικτικός κατάλογος ελέγχων βρίσκεται στις επίσημες ιστοσελίδες του οργανισμού OWASP (www.owasp.org – </w:t>
      </w:r>
      <w:r w:rsidR="003258B8">
        <w:rPr>
          <w:lang w:val="en-US"/>
        </w:rPr>
        <w:t>Input</w:t>
      </w:r>
      <w:r w:rsidR="003258B8" w:rsidRPr="003258B8">
        <w:rPr>
          <w:lang w:val="el-GR"/>
        </w:rPr>
        <w:t xml:space="preserve"> </w:t>
      </w:r>
      <w:r w:rsidR="003258B8">
        <w:rPr>
          <w:lang w:val="en-US"/>
        </w:rPr>
        <w:t>Validation</w:t>
      </w:r>
      <w:r w:rsidR="003258B8" w:rsidRPr="003258B8">
        <w:rPr>
          <w:lang w:val="el-GR"/>
        </w:rPr>
        <w:t xml:space="preserve"> </w:t>
      </w:r>
      <w:r w:rsidR="003258B8">
        <w:rPr>
          <w:lang w:val="en-US"/>
        </w:rPr>
        <w:t>Cheat</w:t>
      </w:r>
      <w:r w:rsidR="003258B8" w:rsidRPr="003258B8">
        <w:rPr>
          <w:lang w:val="el-GR"/>
        </w:rPr>
        <w:t xml:space="preserve"> </w:t>
      </w:r>
      <w:r w:rsidR="003258B8">
        <w:rPr>
          <w:lang w:val="en-US"/>
        </w:rPr>
        <w:t>Sheet</w:t>
      </w:r>
      <w:r w:rsidRPr="00EA6B87">
        <w:rPr>
          <w:lang w:val="el-GR"/>
        </w:rPr>
        <w:t>).</w:t>
      </w:r>
    </w:p>
    <w:p w14:paraId="778F1516" w14:textId="07DB95F3" w:rsidR="00947DDB" w:rsidRPr="00EA6B87" w:rsidRDefault="00B15D1E" w:rsidP="00F73DE9">
      <w:pPr>
        <w:pStyle w:val="4"/>
        <w:numPr>
          <w:ilvl w:val="1"/>
          <w:numId w:val="306"/>
        </w:numPr>
        <w:spacing w:line="360" w:lineRule="auto"/>
        <w:ind w:hanging="306"/>
        <w:rPr>
          <w:rFonts w:cs="Tahoma"/>
          <w:szCs w:val="22"/>
          <w:lang w:val="el-GR"/>
        </w:rPr>
      </w:pPr>
      <w:bookmarkStart w:id="602" w:name="_Toc177459276"/>
      <w:r w:rsidRPr="00EA6B87">
        <w:rPr>
          <w:rFonts w:cs="Tahoma"/>
          <w:szCs w:val="22"/>
          <w:lang w:val="el-GR"/>
        </w:rPr>
        <w:t>Διαθεσιμότητα Δεδομένων</w:t>
      </w:r>
      <w:bookmarkEnd w:id="602"/>
    </w:p>
    <w:p w14:paraId="44357FDE" w14:textId="6BFBFF63" w:rsidR="00B15D1E" w:rsidRPr="00EA6B87" w:rsidRDefault="00B15D1E" w:rsidP="00F73DE9">
      <w:pPr>
        <w:spacing w:line="360" w:lineRule="auto"/>
        <w:rPr>
          <w:lang w:val="el-GR"/>
        </w:rPr>
      </w:pPr>
      <w:r w:rsidRPr="00EA6B87">
        <w:rPr>
          <w:lang w:val="el-GR"/>
        </w:rPr>
        <w:t>Η Διαθεσιμότητα (</w:t>
      </w:r>
      <w:r w:rsidR="003258B8">
        <w:rPr>
          <w:lang w:val="en-US"/>
        </w:rPr>
        <w:t>Availability</w:t>
      </w:r>
      <w:r w:rsidRPr="00EA6B87">
        <w:rPr>
          <w:lang w:val="el-GR"/>
        </w:rPr>
        <w:t>) Δεδομένων αφορά τη διαφύλαξη της εξουσιοδοτημένης πρόσβασης στα δεδομένα του συστήματος χωρίς εμπόδια ή καθυστέρηση, σε ένα επιθυμητό επίπεδο απόδοσης. . Εάν κάποια στιγμή ζητηθεί μια συγκεκριμένη υπηρεσία από νόμιμο χρήστη και δεν του δοθεί, αυτό ισοδυναμεί με την απώλεια της πληροφορίας που βρίσκεται στο σύστημα.</w:t>
      </w:r>
    </w:p>
    <w:p w14:paraId="5377509F" w14:textId="246B3A24" w:rsidR="00B15D1E" w:rsidRPr="00EA6B87" w:rsidRDefault="00B15D1E" w:rsidP="00F73DE9">
      <w:pPr>
        <w:spacing w:line="360" w:lineRule="auto"/>
        <w:rPr>
          <w:lang w:val="el-GR"/>
        </w:rPr>
      </w:pPr>
      <w:r w:rsidRPr="00EA6B87">
        <w:rPr>
          <w:lang w:val="el-GR"/>
        </w:rPr>
        <w:t>Η προτεινόμενη από πλευράς Αναδόχου αρχιτεκτονική θα πρέπει να εξασφαλίζει την υψηλή διαθεσιμότητα στις υπηρεσίες και τα δεδομένα του συστήματος. Δεν θα πρέπει να παρουσιάζει</w:t>
      </w:r>
      <w:r w:rsidR="003258B8">
        <w:rPr>
          <w:lang w:val="el-GR"/>
        </w:rPr>
        <w:t xml:space="preserve"> μοναδιαίο</w:t>
      </w:r>
      <w:r w:rsidRPr="00EA6B87">
        <w:rPr>
          <w:lang w:val="el-GR"/>
        </w:rPr>
        <w:t xml:space="preserve"> στοιχείο αστοχία (</w:t>
      </w:r>
      <w:r w:rsidR="003258B8">
        <w:rPr>
          <w:lang w:val="en-US"/>
        </w:rPr>
        <w:t>single</w:t>
      </w:r>
      <w:r w:rsidR="003258B8" w:rsidRPr="003258B8">
        <w:rPr>
          <w:lang w:val="el-GR"/>
        </w:rPr>
        <w:t xml:space="preserve"> </w:t>
      </w:r>
      <w:r w:rsidR="003258B8">
        <w:rPr>
          <w:lang w:val="en-US"/>
        </w:rPr>
        <w:t>point</w:t>
      </w:r>
      <w:r w:rsidR="003258B8" w:rsidRPr="003258B8">
        <w:rPr>
          <w:lang w:val="el-GR"/>
        </w:rPr>
        <w:t xml:space="preserve"> </w:t>
      </w:r>
      <w:r w:rsidR="003258B8">
        <w:rPr>
          <w:lang w:val="en-US"/>
        </w:rPr>
        <w:t>of</w:t>
      </w:r>
      <w:r w:rsidR="003258B8" w:rsidRPr="003258B8">
        <w:rPr>
          <w:lang w:val="el-GR"/>
        </w:rPr>
        <w:t xml:space="preserve"> </w:t>
      </w:r>
      <w:r w:rsidR="003258B8">
        <w:rPr>
          <w:lang w:val="en-US"/>
        </w:rPr>
        <w:t>failure</w:t>
      </w:r>
      <w:r w:rsidRPr="00EA6B87">
        <w:rPr>
          <w:lang w:val="el-GR"/>
        </w:rPr>
        <w:t>), Η πρόσβαση των χρηστών στα δεδομένα θα πρέπει να συμμορφώνεται με τις απαιτήσεις απόδοσης του συστήματος.</w:t>
      </w:r>
    </w:p>
    <w:p w14:paraId="5ABF4650" w14:textId="235CCFF6" w:rsidR="00045DCF" w:rsidRPr="00EA6B87" w:rsidRDefault="00B15D1E" w:rsidP="00F73DE9">
      <w:pPr>
        <w:spacing w:line="360" w:lineRule="auto"/>
        <w:rPr>
          <w:lang w:val="el-GR"/>
        </w:rPr>
      </w:pPr>
      <w:r w:rsidRPr="00EA6B87">
        <w:rPr>
          <w:lang w:val="el-GR"/>
        </w:rPr>
        <w:lastRenderedPageBreak/>
        <w:t>Ο Ανάδοχος οφείλει να παρέχει ανεμπόδιστη πρόσβαση σε εξουσιοδοτημένους από τον κύριο του έργου χρήστες/φορείς στα δεδομένα του πληροφοριακού συστήματος με ασφαλείς και συμβατά αποδεκτούς τρόπους.</w:t>
      </w:r>
    </w:p>
    <w:p w14:paraId="4728D6A4" w14:textId="1A3B3E85" w:rsidR="00EA3400" w:rsidRPr="00EA6B87" w:rsidRDefault="00B15D1E" w:rsidP="00F73DE9">
      <w:pPr>
        <w:pStyle w:val="4"/>
        <w:numPr>
          <w:ilvl w:val="1"/>
          <w:numId w:val="306"/>
        </w:numPr>
        <w:spacing w:line="360" w:lineRule="auto"/>
        <w:ind w:hanging="306"/>
        <w:rPr>
          <w:rFonts w:cs="Tahoma"/>
          <w:szCs w:val="22"/>
          <w:lang w:val="el-GR"/>
        </w:rPr>
      </w:pPr>
      <w:bookmarkStart w:id="603" w:name="_Toc177459277"/>
      <w:r w:rsidRPr="00EA6B87">
        <w:rPr>
          <w:rFonts w:cs="Tahoma"/>
          <w:szCs w:val="22"/>
          <w:lang w:val="el-GR"/>
        </w:rPr>
        <w:t>Ευχρηστία</w:t>
      </w:r>
      <w:bookmarkEnd w:id="603"/>
    </w:p>
    <w:p w14:paraId="4695887A" w14:textId="77777777" w:rsidR="00B15D1E" w:rsidRPr="00EA6B87" w:rsidRDefault="00B15D1E" w:rsidP="00F73DE9">
      <w:pPr>
        <w:spacing w:line="360" w:lineRule="auto"/>
        <w:rPr>
          <w:lang w:val="el-GR"/>
        </w:rPr>
      </w:pPr>
      <w:r w:rsidRPr="00EA6B87">
        <w:rPr>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71A180CA" w14:textId="77777777" w:rsidR="00B15D1E" w:rsidRPr="00EA6B87" w:rsidRDefault="00B15D1E" w:rsidP="00F73DE9">
      <w:pPr>
        <w:spacing w:line="360" w:lineRule="auto"/>
        <w:rPr>
          <w:lang w:val="el-GR"/>
        </w:rPr>
      </w:pPr>
      <w:r w:rsidRPr="00EA6B87">
        <w:rPr>
          <w:lang w:val="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5BD6C8BB" w14:textId="77777777" w:rsidR="00B15D1E" w:rsidRPr="00EA6B87" w:rsidRDefault="00B15D1E" w:rsidP="00F73DE9">
      <w:pPr>
        <w:spacing w:line="360" w:lineRule="auto"/>
        <w:rPr>
          <w:lang w:val="el-GR"/>
        </w:rPr>
      </w:pPr>
      <w:r w:rsidRPr="00EA6B87">
        <w:rPr>
          <w:lang w:val="el-GR"/>
        </w:rPr>
        <w:t>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w:t>
      </w:r>
    </w:p>
    <w:p w14:paraId="59DF97CE" w14:textId="77777777" w:rsidR="00B15D1E" w:rsidRPr="00EA6B87" w:rsidRDefault="00B15D1E" w:rsidP="00F73DE9">
      <w:pPr>
        <w:spacing w:line="360" w:lineRule="auto"/>
        <w:rPr>
          <w:lang w:val="el-GR"/>
        </w:rPr>
      </w:pPr>
      <w:r w:rsidRPr="00EA6B87">
        <w:rPr>
          <w:lang w:val="el-GR"/>
        </w:rPr>
        <w:t>Οι κυριότερες αρχές προς την κατεύθυνση της ευχρηστίας περιλαμβάνουν:</w:t>
      </w:r>
    </w:p>
    <w:p w14:paraId="71CFACEC"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4729D9F0" w14:textId="6B5B7A6E"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Μοναδική σύνδεση (</w:t>
      </w:r>
      <w:r w:rsidR="003258B8">
        <w:t>Single</w:t>
      </w:r>
      <w:r w:rsidR="003258B8" w:rsidRPr="003258B8">
        <w:rPr>
          <w:lang w:val="el-GR"/>
        </w:rPr>
        <w:t xml:space="preserve"> </w:t>
      </w:r>
      <w:r w:rsidR="003258B8">
        <w:t>Sign</w:t>
      </w:r>
      <w:r w:rsidR="003258B8" w:rsidRPr="003258B8">
        <w:rPr>
          <w:lang w:val="el-GR"/>
        </w:rPr>
        <w:t xml:space="preserve"> </w:t>
      </w:r>
      <w:r w:rsidRPr="00EA6B87">
        <w:rPr>
          <w:lang w:val="el-GR"/>
        </w:rPr>
        <w:t>-</w:t>
      </w:r>
      <w:r w:rsidRPr="00EA6B87">
        <w:t>on</w:t>
      </w:r>
      <w:r w:rsidRPr="00EA6B87">
        <w:rPr>
          <w:lang w:val="el-GR"/>
        </w:rPr>
        <w:t>): Η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003258B8">
        <w:t>Single</w:t>
      </w:r>
      <w:r w:rsidR="003258B8" w:rsidRPr="003258B8">
        <w:rPr>
          <w:lang w:val="el-GR"/>
        </w:rPr>
        <w:t xml:space="preserve"> </w:t>
      </w:r>
      <w:r w:rsidR="003258B8">
        <w:t>Sign</w:t>
      </w:r>
      <w:r w:rsidR="003258B8" w:rsidRPr="003258B8">
        <w:rPr>
          <w:lang w:val="el-GR"/>
        </w:rPr>
        <w:t xml:space="preserve"> </w:t>
      </w:r>
      <w:r w:rsidR="003258B8" w:rsidRPr="00EA6B87">
        <w:rPr>
          <w:lang w:val="el-GR"/>
        </w:rPr>
        <w:t>-</w:t>
      </w:r>
      <w:r w:rsidR="003258B8" w:rsidRPr="00EA6B87">
        <w:t>on</w:t>
      </w:r>
      <w:r w:rsidRPr="00EA6B87">
        <w:rPr>
          <w:lang w:val="el-GR"/>
        </w:rPr>
        <w:t>) χωρίς να απαιτείται η πιστοποίηση του χρήστη για κάθε εφαρμογή χωριστά.</w:t>
      </w:r>
    </w:p>
    <w:p w14:paraId="2B9A9DF0" w14:textId="0559C495"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 xml:space="preserve">Συμβατότητα: </w:t>
      </w:r>
      <w:r w:rsidRPr="00EA6B87">
        <w:rPr>
          <w:color w:val="000000"/>
          <w:lang w:val="el-GR"/>
        </w:rPr>
        <w:t xml:space="preserve">Επιλεγμένες εξωστρεφείς λειτουργίες του έργου οι οποίες παρέχονται μέσω του </w:t>
      </w:r>
      <w:r w:rsidRPr="00EA6B87">
        <w:rPr>
          <w:color w:val="000000"/>
        </w:rPr>
        <w:t>solon</w:t>
      </w:r>
      <w:r w:rsidRPr="00EA6B87">
        <w:rPr>
          <w:color w:val="000000"/>
          <w:lang w:val="el-GR"/>
        </w:rPr>
        <w:t>.</w:t>
      </w:r>
      <w:r w:rsidRPr="00EA6B87">
        <w:rPr>
          <w:color w:val="000000"/>
        </w:rPr>
        <w:t>gov</w:t>
      </w:r>
      <w:r w:rsidRPr="00EA6B87">
        <w:rPr>
          <w:color w:val="000000"/>
          <w:lang w:val="el-GR"/>
        </w:rPr>
        <w:t>.</w:t>
      </w:r>
      <w:r w:rsidRPr="00EA6B87">
        <w:rPr>
          <w:color w:val="000000"/>
        </w:rPr>
        <w:t>gr</w:t>
      </w:r>
      <w:r w:rsidRPr="00EA6B87">
        <w:rPr>
          <w:lang w:val="el-GR"/>
        </w:rPr>
        <w:t>θα πρέπει να είναι προσβάσιμες με τρεις (3) τουλάχιστον, από τους πιο διαδεδομένους φυλλομετρητές (</w:t>
      </w:r>
      <w:r w:rsidR="002E29F7" w:rsidRPr="00EA6B87">
        <w:t>web</w:t>
      </w:r>
      <w:r w:rsidR="002E29F7" w:rsidRPr="00486DF4">
        <w:rPr>
          <w:lang w:val="el-GR"/>
        </w:rPr>
        <w:t xml:space="preserve"> </w:t>
      </w:r>
      <w:r w:rsidR="002E29F7" w:rsidRPr="00EA6B87">
        <w:t>browsers</w:t>
      </w:r>
      <w:r w:rsidRPr="00EA6B87">
        <w:rPr>
          <w:lang w:val="el-GR"/>
        </w:rPr>
        <w:t>), καθώς και μέσω διαφόρων τερματικών συσκευών, συμπεριλαμβανομένων και των φορητών (</w:t>
      </w:r>
      <w:r w:rsidRPr="00EA6B87">
        <w:t>tablets</w:t>
      </w:r>
      <w:r w:rsidRPr="00EA6B87">
        <w:rPr>
          <w:lang w:val="el-GR"/>
        </w:rPr>
        <w:t xml:space="preserve">, </w:t>
      </w:r>
      <w:r w:rsidRPr="00EA6B87">
        <w:t>smartphones</w:t>
      </w:r>
      <w:r w:rsidRPr="00EA6B87">
        <w:rPr>
          <w:lang w:val="el-GR"/>
        </w:rPr>
        <w:t xml:space="preserve">), επομένως η διεπαφή με το χρήστη θα πρέπει να δημιουργηθεί έτσι ώστε να ανταποκρίνεται σε </w:t>
      </w:r>
      <w:r w:rsidRPr="00EA6B87">
        <w:rPr>
          <w:lang w:val="el-GR"/>
        </w:rPr>
        <w:lastRenderedPageBreak/>
        <w:t>οποιοδήποτε μέγεθος ή τύπο / Λειτουργικό Σύστημα συσκευής (</w:t>
      </w:r>
      <w:r w:rsidR="002E29F7" w:rsidRPr="00EA6B87">
        <w:t>responsive</w:t>
      </w:r>
      <w:r w:rsidR="002E29F7" w:rsidRPr="00486DF4">
        <w:rPr>
          <w:lang w:val="el-GR"/>
        </w:rPr>
        <w:t xml:space="preserve"> </w:t>
      </w:r>
      <w:r w:rsidR="002E29F7" w:rsidRPr="00EA6B87">
        <w:t>design</w:t>
      </w:r>
      <w:r w:rsidR="002E29F7" w:rsidRPr="00486DF4">
        <w:rPr>
          <w:lang w:val="el-GR"/>
        </w:rPr>
        <w:t xml:space="preserve"> </w:t>
      </w:r>
      <w:r w:rsidR="002E29F7" w:rsidRPr="00EA6B87">
        <w:t>techniques</w:t>
      </w:r>
      <w:r w:rsidRPr="00EA6B87">
        <w:rPr>
          <w:lang w:val="el-GR"/>
        </w:rPr>
        <w:t>).</w:t>
      </w:r>
    </w:p>
    <w:p w14:paraId="65A9BA2E"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Συνέπεια: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3B58672E"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Αξιοπιστία: Ο χρήστης πρέπει να έχει σαφείς διαβεβαιώσεις δια μέσου της εμφάνισης και συμπεριφοράς του συστήματος ότι:</w:t>
      </w:r>
    </w:p>
    <w:p w14:paraId="497B1BD6" w14:textId="77777777"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οι συναλλαγές του διεκπεραιώνονται με ασφάλεια,</w:t>
      </w:r>
    </w:p>
    <w:p w14:paraId="12E7CF90" w14:textId="77777777"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62129396" w14:textId="77777777"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οι πληροφορίες που λαμβάνει από το σύστημα είναι ακριβείς και επικαιροποιημένες,</w:t>
      </w:r>
    </w:p>
    <w:p w14:paraId="7DB4DE3F" w14:textId="77777777"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η συμπεριφορά του συστήματος είναι προβλέψιμη,</w:t>
      </w:r>
    </w:p>
    <w:p w14:paraId="1EBF014A" w14:textId="77777777"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EA6B87">
        <w:t>on</w:t>
      </w:r>
      <w:r w:rsidRPr="00EA6B87">
        <w:rPr>
          <w:lang w:val="el-GR"/>
        </w:rPr>
        <w:t>-</w:t>
      </w:r>
      <w:r w:rsidRPr="00EA6B87">
        <w:t>line</w:t>
      </w:r>
      <w:r w:rsidRPr="00EA6B87">
        <w:rPr>
          <w:lang w:val="el-GR"/>
        </w:rPr>
        <w:t xml:space="preserve"> και </w:t>
      </w:r>
      <w:r w:rsidRPr="00EA6B87">
        <w:t>off</w:t>
      </w:r>
      <w:r w:rsidRPr="00EA6B87">
        <w:rPr>
          <w:lang w:val="el-GR"/>
        </w:rPr>
        <w:t>-</w:t>
      </w:r>
      <w:r w:rsidRPr="00EA6B87">
        <w:t>line</w:t>
      </w:r>
      <w:r w:rsidRPr="00EA6B87">
        <w:rPr>
          <w:lang w:val="el-GR"/>
        </w:rPr>
        <w:t>).</w:t>
      </w:r>
    </w:p>
    <w:p w14:paraId="20A124AA"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 xml:space="preserve">Προσανατολισμός: Σε κάθε σημείο της περιήγησής του στην εσωτερική ή εξωτερική δικτυακή Πύλη ή στις </w:t>
      </w:r>
      <w:r w:rsidRPr="00EA6B87">
        <w:t>web</w:t>
      </w:r>
      <w:r w:rsidRPr="00EA6B87">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61084ABF"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 xml:space="preserve">Ελαχιστοποίηση λαθών: Θα πρέπει να αποφεύγονται, στο μέτρο του δυνατού, τα πεδία ελεύθερου κειμένου εφόσον η ίδια λειτουργία μπορεί να γίνει με χρήση </w:t>
      </w:r>
      <w:r w:rsidRPr="00EA6B87">
        <w:t>checkboxes</w:t>
      </w:r>
      <w:r w:rsidRPr="00EA6B87">
        <w:rPr>
          <w:lang w:val="el-GR"/>
        </w:rPr>
        <w:t xml:space="preserve">, </w:t>
      </w:r>
      <w:r w:rsidRPr="00EA6B87">
        <w:t>radio</w:t>
      </w:r>
      <w:r w:rsidRPr="00EA6B87">
        <w:rPr>
          <w:lang w:val="en-US"/>
        </w:rPr>
        <w:t>buttons</w:t>
      </w:r>
      <w:r w:rsidRPr="00EA6B87">
        <w:rPr>
          <w:lang w:val="el-GR"/>
        </w:rPr>
        <w:t xml:space="preserve">, </w:t>
      </w:r>
      <w:r w:rsidRPr="00EA6B87">
        <w:rPr>
          <w:lang w:val="en-US"/>
        </w:rPr>
        <w:t>drop</w:t>
      </w:r>
      <w:r w:rsidRPr="00EA6B87">
        <w:rPr>
          <w:lang w:val="el-GR"/>
        </w:rPr>
        <w:t>-</w:t>
      </w:r>
      <w:r w:rsidRPr="00EA6B87">
        <w:rPr>
          <w:lang w:val="en-US"/>
        </w:rPr>
        <w:t>downlists</w:t>
      </w:r>
      <w:r w:rsidRPr="00EA6B87">
        <w:rPr>
          <w:lang w:val="el-GR"/>
        </w:rPr>
        <w:t xml:space="preserve"> κλπ.</w:t>
      </w:r>
    </w:p>
    <w:p w14:paraId="16287C0C"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 xml:space="preserve">Υποστήριξη Χρηστών: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 </w:t>
      </w:r>
      <w:r w:rsidRPr="00EA6B87">
        <w:rPr>
          <w:color w:val="000000"/>
          <w:lang w:val="el-GR"/>
        </w:rPr>
        <w:t>όποτε και όταν απαιτούνται</w:t>
      </w:r>
      <w:r w:rsidRPr="00EA6B87">
        <w:rPr>
          <w:lang w:val="el-GR"/>
        </w:rPr>
        <w:t>:</w:t>
      </w:r>
    </w:p>
    <w:p w14:paraId="2A2B9919" w14:textId="46E2E07D"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Παροχή βοήθειας βάσει περιεχομένου (</w:t>
      </w:r>
      <w:r w:rsidRPr="00EA6B87">
        <w:t>Context</w:t>
      </w:r>
      <w:r w:rsidR="002E29F7" w:rsidRPr="002E29F7">
        <w:rPr>
          <w:lang w:val="el-GR"/>
        </w:rPr>
        <w:t xml:space="preserve"> </w:t>
      </w:r>
      <w:r w:rsidRPr="00EA6B87">
        <w:t>Sensitive</w:t>
      </w:r>
      <w:r w:rsidR="002E29F7" w:rsidRPr="002E29F7">
        <w:rPr>
          <w:lang w:val="el-GR"/>
        </w:rPr>
        <w:t xml:space="preserve"> </w:t>
      </w:r>
      <w:r w:rsidRPr="00EA6B87">
        <w:t>On</w:t>
      </w:r>
      <w:r w:rsidRPr="00EA6B87">
        <w:rPr>
          <w:lang w:val="el-GR"/>
        </w:rPr>
        <w:t>-</w:t>
      </w:r>
      <w:r w:rsidRPr="00EA6B87">
        <w:t>Line</w:t>
      </w:r>
      <w:r w:rsidR="002E29F7" w:rsidRPr="002E29F7">
        <w:rPr>
          <w:lang w:val="el-GR"/>
        </w:rPr>
        <w:t xml:space="preserve"> </w:t>
      </w:r>
      <w:r w:rsidRPr="00EA6B87">
        <w:t>Help</w:t>
      </w:r>
      <w:r w:rsidRPr="00EA6B87">
        <w:rPr>
          <w:lang w:val="el-GR"/>
        </w:rPr>
        <w:t>), έτσι ώστε να παρέχεται πρόσβαση στην κατάλληλη πληροφορία ανάλογα με τις λειτουργίες και το ρόλο του εκάστοτε χρήστη.</w:t>
      </w:r>
    </w:p>
    <w:p w14:paraId="659D2B85" w14:textId="6B6CB0ED" w:rsidR="00B15D1E" w:rsidRPr="002E29F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lastRenderedPageBreak/>
        <w:t xml:space="preserve">Παροχή βοήθειας με </w:t>
      </w:r>
      <w:r w:rsidRPr="00EA6B87">
        <w:t>tutorials</w:t>
      </w:r>
      <w:r w:rsidRPr="00EA6B87">
        <w:rPr>
          <w:lang w:val="el-GR"/>
        </w:rPr>
        <w:t xml:space="preserve"> και </w:t>
      </w:r>
      <w:r w:rsidRPr="00EA6B87">
        <w:t>user</w:t>
      </w:r>
      <w:r w:rsidR="002E29F7" w:rsidRPr="002E29F7">
        <w:rPr>
          <w:lang w:val="el-GR"/>
        </w:rPr>
        <w:t xml:space="preserve"> </w:t>
      </w:r>
      <w:r w:rsidRPr="00EA6B87">
        <w:t>guides</w:t>
      </w:r>
      <w:r w:rsidRPr="00EA6B87">
        <w:rPr>
          <w:lang w:val="el-GR"/>
        </w:rPr>
        <w:t xml:space="preserve"> όπου κριθεί απαραίτητο από τη Φάση </w:t>
      </w:r>
      <w:r w:rsidRPr="00EA6B87">
        <w:rPr>
          <w:color w:val="000000"/>
          <w:lang w:val="el-GR"/>
        </w:rPr>
        <w:t xml:space="preserve">1. </w:t>
      </w:r>
      <w:r w:rsidRPr="002E29F7">
        <w:rPr>
          <w:color w:val="000000"/>
          <w:lang w:val="el-GR"/>
        </w:rPr>
        <w:t>Μελέτη Εφαρμογής</w:t>
      </w:r>
      <w:r w:rsidRPr="002E29F7">
        <w:rPr>
          <w:lang w:val="el-GR"/>
        </w:rPr>
        <w:t>.</w:t>
      </w:r>
    </w:p>
    <w:p w14:paraId="599B8C8B" w14:textId="77777777"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3F6B9AAB" w14:textId="256750B5"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Όλο το περιβάλλον χρήστη (</w:t>
      </w:r>
      <w:r w:rsidRPr="00EA6B87">
        <w:t>user</w:t>
      </w:r>
      <w:r w:rsidR="002E29F7" w:rsidRPr="002E29F7">
        <w:rPr>
          <w:lang w:val="el-GR"/>
        </w:rPr>
        <w:t xml:space="preserve"> </w:t>
      </w:r>
      <w:r w:rsidRPr="00EA6B87">
        <w:t>interface</w:t>
      </w:r>
      <w:r w:rsidRPr="00EA6B87">
        <w:rPr>
          <w:lang w:val="el-GR"/>
        </w:rPr>
        <w:t xml:space="preserve">, </w:t>
      </w:r>
      <w:r w:rsidRPr="00EA6B87">
        <w:t>on</w:t>
      </w:r>
      <w:r w:rsidRPr="00EA6B87">
        <w:rPr>
          <w:lang w:val="el-GR"/>
        </w:rPr>
        <w:t>-</w:t>
      </w:r>
      <w:r w:rsidRPr="00EA6B87">
        <w:t>line</w:t>
      </w:r>
      <w:r w:rsidR="002E29F7" w:rsidRPr="002E29F7">
        <w:rPr>
          <w:lang w:val="el-GR"/>
        </w:rPr>
        <w:t xml:space="preserve"> </w:t>
      </w:r>
      <w:r w:rsidRPr="00EA6B87">
        <w:t>help</w:t>
      </w:r>
      <w:r w:rsidRPr="00EA6B87">
        <w:rPr>
          <w:lang w:val="el-GR"/>
        </w:rPr>
        <w:t>, μηνύματα, κλπ.) και τα αναλυτικά εγχειρίδια χρήσης θα πρέπει να είναι γραμμένα στην ελληνική γλώσσα.</w:t>
      </w:r>
    </w:p>
    <w:p w14:paraId="1E197AB9" w14:textId="3B012AB0" w:rsidR="00B15D1E" w:rsidRPr="00EA6B87" w:rsidRDefault="00B15D1E" w:rsidP="00F73DE9">
      <w:pPr>
        <w:pStyle w:val="aff"/>
        <w:widowControl w:val="0"/>
        <w:numPr>
          <w:ilvl w:val="1"/>
          <w:numId w:val="286"/>
        </w:numPr>
        <w:suppressAutoHyphens w:val="0"/>
        <w:autoSpaceDE w:val="0"/>
        <w:autoSpaceDN w:val="0"/>
        <w:spacing w:line="360" w:lineRule="auto"/>
        <w:contextualSpacing w:val="0"/>
        <w:rPr>
          <w:lang w:val="el-GR"/>
        </w:rPr>
      </w:pPr>
      <w:r w:rsidRPr="00EA6B87">
        <w:rPr>
          <w:lang w:val="el-GR"/>
        </w:rPr>
        <w:t>Το σύστημα θα πρέπει να προσφέρει όμοιο περιβάλλον σε όλα τα υποσυστήματα του, όπως: Λίστες λειτουργιών (</w:t>
      </w:r>
      <w:r w:rsidRPr="00EA6B87">
        <w:t>Menu</w:t>
      </w:r>
      <w:r w:rsidRPr="00EA6B87">
        <w:rPr>
          <w:lang w:val="el-GR"/>
        </w:rPr>
        <w:t>), Εργαλειοθήκες (</w:t>
      </w:r>
      <w:r w:rsidRPr="00EA6B87">
        <w:t>Toolbar</w:t>
      </w:r>
      <w:r w:rsidRPr="00EA6B87">
        <w:rPr>
          <w:lang w:val="el-GR"/>
        </w:rPr>
        <w:t>), συντομεύσεις λειτουργιών (</w:t>
      </w:r>
      <w:r w:rsidRPr="00EA6B87">
        <w:t>key</w:t>
      </w:r>
      <w:r w:rsidR="002E29F7" w:rsidRPr="002E29F7">
        <w:rPr>
          <w:lang w:val="el-GR"/>
        </w:rPr>
        <w:t xml:space="preserve"> </w:t>
      </w:r>
      <w:r w:rsidRPr="00EA6B87">
        <w:t>board</w:t>
      </w:r>
      <w:r w:rsidR="002E29F7" w:rsidRPr="002E29F7">
        <w:rPr>
          <w:lang w:val="el-GR"/>
        </w:rPr>
        <w:t xml:space="preserve"> </w:t>
      </w:r>
      <w:r w:rsidRPr="00EA6B87">
        <w:t>shortcuts</w:t>
      </w:r>
      <w:r w:rsidRPr="00EA6B87">
        <w:rPr>
          <w:lang w:val="el-GR"/>
        </w:rPr>
        <w:t>).</w:t>
      </w:r>
    </w:p>
    <w:p w14:paraId="5285D490"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Διαφάνεια: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73386B7B" w14:textId="7777777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Πελατοκεντρική Αντίληψη: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56803F59" w14:textId="69E78E37" w:rsidR="00B15D1E" w:rsidRPr="00EA6B87" w:rsidRDefault="00B15D1E"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Έλεγχος Χρηστικότητας: Οι εφαρμογές θα πρέπει να περάσουν έλεγχο χρηστικότητας (</w:t>
      </w:r>
      <w:r w:rsidRPr="00EA6B87">
        <w:t>usability</w:t>
      </w:r>
      <w:r w:rsidR="002E29F7" w:rsidRPr="002E29F7">
        <w:rPr>
          <w:lang w:val="el-GR"/>
        </w:rPr>
        <w:t xml:space="preserve"> </w:t>
      </w:r>
      <w:r w:rsidRPr="00EA6B87">
        <w:t>test</w:t>
      </w:r>
      <w:r w:rsidRPr="00EA6B87">
        <w:rPr>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110B284E" w14:textId="324BAE19" w:rsidR="00B15D1E" w:rsidRPr="0071213F" w:rsidRDefault="00B15D1E" w:rsidP="00F73DE9">
      <w:pPr>
        <w:spacing w:line="360" w:lineRule="auto"/>
        <w:rPr>
          <w:lang w:val="el-GR"/>
        </w:rPr>
      </w:pPr>
      <w:r w:rsidRPr="00EA6B87">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002E29F7">
        <w:rPr>
          <w:lang w:val="en-US"/>
        </w:rPr>
        <w:t>acceptance</w:t>
      </w:r>
      <w:r w:rsidR="002E29F7" w:rsidRPr="002E29F7">
        <w:rPr>
          <w:lang w:val="el-GR"/>
        </w:rPr>
        <w:t xml:space="preserve"> </w:t>
      </w:r>
      <w:r w:rsidR="002E29F7">
        <w:rPr>
          <w:lang w:val="en-US"/>
        </w:rPr>
        <w:t>tests</w:t>
      </w:r>
      <w:r w:rsidRPr="00EA6B87">
        <w:rPr>
          <w:lang w:val="el-GR"/>
        </w:rPr>
        <w:t>).</w:t>
      </w:r>
    </w:p>
    <w:p w14:paraId="4BEB6973" w14:textId="4BF645E8" w:rsidR="0041770C" w:rsidRPr="00EA6B87" w:rsidRDefault="00A852E6" w:rsidP="00F73DE9">
      <w:pPr>
        <w:pStyle w:val="4"/>
        <w:numPr>
          <w:ilvl w:val="1"/>
          <w:numId w:val="306"/>
        </w:numPr>
        <w:spacing w:line="360" w:lineRule="auto"/>
        <w:ind w:hanging="306"/>
        <w:rPr>
          <w:rFonts w:cs="Tahoma"/>
          <w:szCs w:val="22"/>
          <w:lang w:val="el-GR"/>
        </w:rPr>
      </w:pPr>
      <w:bookmarkStart w:id="604" w:name="_Toc177459278"/>
      <w:r w:rsidRPr="00EA6B87">
        <w:rPr>
          <w:rFonts w:cs="Tahoma"/>
          <w:szCs w:val="22"/>
          <w:lang w:val="el-GR"/>
        </w:rPr>
        <w:t>Επεκτασιμότητα</w:t>
      </w:r>
      <w:bookmarkEnd w:id="604"/>
    </w:p>
    <w:p w14:paraId="3193A71B" w14:textId="77777777" w:rsidR="00A852E6" w:rsidRPr="00EA6B87" w:rsidRDefault="00A852E6" w:rsidP="00F73DE9">
      <w:pPr>
        <w:spacing w:line="360" w:lineRule="auto"/>
        <w:rPr>
          <w:lang w:val="el-GR"/>
        </w:rPr>
      </w:pPr>
      <w:r w:rsidRPr="00EA6B87">
        <w:rPr>
          <w:lang w:val="el-GR"/>
        </w:rPr>
        <w:t xml:space="preserve">Το παρόν Έργο αποτελεί δυναμικό σύστημα του οποίου οι απαιτήσεις και λειτουργίες αναμένεται να διογκωθούν στο μέλλον ή να πρέπει να προσαρμοστούν σε μελλοντικές διοικητικές και άλλες μεταβολές. Δεδομένων των διαστάσεων της επένδυσης που γίνεται με το παρόν έργο, είναι </w:t>
      </w:r>
      <w:r w:rsidRPr="00EA6B87">
        <w:rPr>
          <w:lang w:val="el-GR"/>
        </w:rPr>
        <w:lastRenderedPageBreak/>
        <w:t>σημαντικό να διασφαλιστεί ένα επίπεδο επεκτασιμότητας που θα επιτρέψει την αξιοποίηση του Έργου σε βάθος χρόνου.</w:t>
      </w:r>
    </w:p>
    <w:p w14:paraId="087E742E" w14:textId="77777777" w:rsidR="00A852E6" w:rsidRPr="00EA6B87" w:rsidRDefault="00A852E6" w:rsidP="00F73DE9">
      <w:pPr>
        <w:spacing w:line="360" w:lineRule="auto"/>
        <w:rPr>
          <w:lang w:val="el-GR"/>
        </w:rPr>
      </w:pPr>
      <w:r w:rsidRPr="00EA6B87">
        <w:rPr>
          <w:lang w:val="el-GR"/>
        </w:rPr>
        <w:t>Όλες οι εφαρμογές που θα αναπτυχθούν θα πρέπει να είναι παραμετρικές, επεκτάσιμες, και προσαρμόσιμες σε ενδεχόμενες αλλαγές του θεσμικού και νομικού πλαισίου που διέπει τη λειτουργία του Έργου.</w:t>
      </w:r>
    </w:p>
    <w:p w14:paraId="774AAC10" w14:textId="451B5269" w:rsidR="00A852E6" w:rsidRPr="00EA6B87" w:rsidRDefault="00A852E6" w:rsidP="00F73DE9">
      <w:pPr>
        <w:spacing w:line="360" w:lineRule="auto"/>
        <w:rPr>
          <w:lang w:val="el-GR"/>
        </w:rPr>
      </w:pPr>
      <w:r w:rsidRPr="00EA6B87">
        <w:rPr>
          <w:lang w:val="el-GR"/>
        </w:rPr>
        <w:t>Για κάθε νέα λειτουργικότητα απαιτείται από τον Ανάδοχο η πλήρης τεκμηρίωση και παροχή των API’s του</w:t>
      </w:r>
      <w:r w:rsidR="002E29F7" w:rsidRPr="002E29F7">
        <w:rPr>
          <w:lang w:val="el-GR"/>
        </w:rPr>
        <w:t xml:space="preserve"> </w:t>
      </w:r>
      <w:r w:rsidR="002E29F7">
        <w:rPr>
          <w:lang w:val="en-US"/>
        </w:rPr>
        <w:t>Application</w:t>
      </w:r>
      <w:r w:rsidR="002E29F7" w:rsidRPr="002E29F7">
        <w:rPr>
          <w:lang w:val="el-GR"/>
        </w:rPr>
        <w:t xml:space="preserve"> </w:t>
      </w:r>
      <w:r w:rsidR="002E29F7">
        <w:rPr>
          <w:lang w:val="en-US"/>
        </w:rPr>
        <w:t>tier</w:t>
      </w:r>
      <w:r w:rsidRPr="00EA6B87">
        <w:rPr>
          <w:lang w:val="el-GR"/>
        </w:rPr>
        <w:t>.</w:t>
      </w:r>
    </w:p>
    <w:p w14:paraId="7F5DF011" w14:textId="245A9FA6" w:rsidR="00A852E6" w:rsidRPr="00EA6B87" w:rsidRDefault="00A852E6" w:rsidP="00F73DE9">
      <w:pPr>
        <w:pStyle w:val="4"/>
        <w:numPr>
          <w:ilvl w:val="1"/>
          <w:numId w:val="306"/>
        </w:numPr>
        <w:spacing w:line="360" w:lineRule="auto"/>
        <w:ind w:hanging="306"/>
        <w:rPr>
          <w:rFonts w:cs="Tahoma"/>
          <w:szCs w:val="22"/>
          <w:lang w:val="el-GR"/>
        </w:rPr>
      </w:pPr>
      <w:bookmarkStart w:id="605" w:name="_Toc177459279"/>
      <w:r w:rsidRPr="00EA6B87">
        <w:rPr>
          <w:rFonts w:cs="Tahoma"/>
          <w:szCs w:val="22"/>
          <w:lang w:val="el-GR"/>
        </w:rPr>
        <w:t>Συμμόρφωση με τον Γενικό Κανονισμό για την Προστασία Δεδομένων (GDPR)</w:t>
      </w:r>
      <w:bookmarkEnd w:id="605"/>
    </w:p>
    <w:p w14:paraId="7D32B1DD" w14:textId="66C7FD81" w:rsidR="00A852E6" w:rsidRPr="00D820BA" w:rsidRDefault="00A852E6" w:rsidP="00F73DE9">
      <w:pPr>
        <w:spacing w:line="360" w:lineRule="auto"/>
        <w:rPr>
          <w:lang w:val="el-GR"/>
        </w:rPr>
      </w:pPr>
      <w:r w:rsidRPr="00EA6B87">
        <w:rPr>
          <w:lang w:val="el-GR"/>
        </w:rPr>
        <w:t>Εξασφάλιση της προστασίας των προσωπικών δεδομένων, σύμφωνα με τον Γενικό Κανονισμό Προστασίας Δεδομένων (GDPR) της Ε.Ε. και τον Ν. 4624/2019. Ο Ανάδοχος θα πρέπει να υλοποιήσει όλα τα τεχνικά μέτρα που απαιτούνται για τη συμμόρφωση με τις απαιτήσεις του Γενικού Κανονισμού για την Προστασία Δεδομένων 2016/679 και της εθνικής νομοθεσίας για την προστασία δεδομένων προσωπικού χαρακτήρα.</w:t>
      </w:r>
    </w:p>
    <w:p w14:paraId="79E03695" w14:textId="26642971" w:rsidR="00F92D57" w:rsidRPr="00EA6B87" w:rsidRDefault="004C0CD5" w:rsidP="00F73DE9">
      <w:pPr>
        <w:pStyle w:val="3"/>
        <w:numPr>
          <w:ilvl w:val="0"/>
          <w:numId w:val="306"/>
        </w:numPr>
        <w:spacing w:line="360" w:lineRule="auto"/>
        <w:rPr>
          <w:rFonts w:cs="Tahoma"/>
          <w:lang w:val="el-GR"/>
        </w:rPr>
      </w:pPr>
      <w:bookmarkStart w:id="606" w:name="_Οριζόντιες_Υπηρεσίες"/>
      <w:bookmarkStart w:id="607" w:name="_Toc97194355"/>
      <w:bookmarkStart w:id="608" w:name="_Toc97194476"/>
      <w:bookmarkStart w:id="609" w:name="_Toc177459280"/>
      <w:bookmarkEnd w:id="606"/>
      <w:r w:rsidRPr="00EA6B87">
        <w:rPr>
          <w:rFonts w:cs="Tahoma"/>
          <w:lang w:val="el-GR"/>
        </w:rPr>
        <w:t xml:space="preserve">Οριζόντιες </w:t>
      </w:r>
      <w:r w:rsidR="00A22261" w:rsidRPr="00EA6B87">
        <w:rPr>
          <w:rFonts w:cs="Tahoma"/>
          <w:lang w:val="el-GR"/>
        </w:rPr>
        <w:t>Υπηρεσίες</w:t>
      </w:r>
      <w:bookmarkEnd w:id="607"/>
      <w:bookmarkEnd w:id="608"/>
      <w:bookmarkEnd w:id="609"/>
      <w:r w:rsidR="00A22261" w:rsidRPr="00EA6B87">
        <w:rPr>
          <w:rFonts w:cs="Tahoma"/>
          <w:lang w:val="el-GR"/>
        </w:rPr>
        <w:t xml:space="preserve"> </w:t>
      </w:r>
      <w:bookmarkStart w:id="610" w:name="_Toc97195395"/>
      <w:bookmarkStart w:id="611" w:name="_Toc97195564"/>
      <w:bookmarkEnd w:id="610"/>
      <w:bookmarkEnd w:id="611"/>
    </w:p>
    <w:p w14:paraId="299AFC73" w14:textId="60113884" w:rsidR="00F92D57" w:rsidRPr="00EA6B87" w:rsidRDefault="00F92D57" w:rsidP="00F73DE9">
      <w:pPr>
        <w:pStyle w:val="4"/>
        <w:numPr>
          <w:ilvl w:val="1"/>
          <w:numId w:val="306"/>
        </w:numPr>
        <w:spacing w:line="360" w:lineRule="auto"/>
        <w:ind w:hanging="306"/>
        <w:rPr>
          <w:rFonts w:cs="Tahoma"/>
          <w:szCs w:val="22"/>
          <w:lang w:val="el-GR"/>
        </w:rPr>
      </w:pPr>
      <w:bookmarkStart w:id="612" w:name="_Μελέτη_Εφαρμογής_-"/>
      <w:bookmarkStart w:id="613" w:name="_Toc97194356"/>
      <w:bookmarkStart w:id="614" w:name="_Ref97199331"/>
      <w:bookmarkStart w:id="615" w:name="_Ref172196428"/>
      <w:bookmarkStart w:id="616" w:name="_Ref172632474"/>
      <w:bookmarkStart w:id="617" w:name="_Ref172632485"/>
      <w:bookmarkStart w:id="618" w:name="_Toc177459281"/>
      <w:bookmarkEnd w:id="612"/>
      <w:r w:rsidRPr="00EA6B87">
        <w:rPr>
          <w:rFonts w:cs="Tahoma"/>
          <w:szCs w:val="22"/>
          <w:lang w:val="el-GR"/>
        </w:rPr>
        <w:t>Μελέτη Εφαρμογής - Ανάλυση Απαιτήσεων</w:t>
      </w:r>
      <w:bookmarkEnd w:id="613"/>
      <w:bookmarkEnd w:id="614"/>
      <w:bookmarkEnd w:id="615"/>
      <w:bookmarkEnd w:id="616"/>
      <w:bookmarkEnd w:id="617"/>
      <w:bookmarkEnd w:id="618"/>
    </w:p>
    <w:p w14:paraId="5EA89539" w14:textId="77777777" w:rsidR="00A852E6" w:rsidRPr="00EA6B87" w:rsidRDefault="00A852E6" w:rsidP="00F73DE9">
      <w:pPr>
        <w:spacing w:line="360" w:lineRule="auto"/>
        <w:rPr>
          <w:lang w:val="el-GR"/>
        </w:rPr>
      </w:pPr>
      <w:bookmarkStart w:id="619" w:name="_Hlk535257869"/>
      <w:r w:rsidRPr="00EA6B87">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047191EA" w14:textId="77777777" w:rsidR="00A852E6" w:rsidRPr="00EA6B87" w:rsidRDefault="00A852E6" w:rsidP="00F73DE9">
      <w:pPr>
        <w:spacing w:line="360" w:lineRule="auto"/>
        <w:rPr>
          <w:lang w:val="el-GR"/>
        </w:rPr>
      </w:pPr>
      <w:r w:rsidRPr="00EA6B87">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bookmarkEnd w:id="619"/>
    </w:p>
    <w:p w14:paraId="13F76832" w14:textId="77777777" w:rsidR="00A852E6" w:rsidRPr="00EA6B87" w:rsidRDefault="00A852E6" w:rsidP="00F73DE9">
      <w:pPr>
        <w:spacing w:line="360" w:lineRule="auto"/>
        <w:rPr>
          <w:lang w:val="el-GR"/>
        </w:rPr>
      </w:pPr>
      <w:r w:rsidRPr="00EA6B87">
        <w:rPr>
          <w:lang w:val="el-GR"/>
        </w:rPr>
        <w:t>Πιο συγκεκριμένα η μελέτη αυτή θα πρέπει να περιλαμβάνει:</w:t>
      </w:r>
    </w:p>
    <w:p w14:paraId="156503C2" w14:textId="77777777"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b/>
          <w:lang w:val="el-GR"/>
        </w:rPr>
        <w:t>Σχέδιο Διαχείρισης και Ποιότητας Έργου (ΣΔΠΕ)</w:t>
      </w:r>
      <w:r w:rsidRPr="00EA6B87">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5F4DE8CA" w14:textId="709A2772" w:rsidR="00A852E6" w:rsidRPr="002E29F7" w:rsidRDefault="002E29F7" w:rsidP="00F73DE9">
      <w:pPr>
        <w:numPr>
          <w:ilvl w:val="0"/>
          <w:numId w:val="289"/>
        </w:numPr>
        <w:tabs>
          <w:tab w:val="clear" w:pos="1080"/>
        </w:tabs>
        <w:suppressAutoHyphens w:val="0"/>
        <w:spacing w:line="360" w:lineRule="auto"/>
        <w:ind w:left="1560"/>
        <w:rPr>
          <w:lang w:val="el-GR"/>
        </w:rPr>
      </w:pPr>
      <w:r>
        <w:rPr>
          <w:lang w:val="el-GR"/>
        </w:rPr>
        <w:lastRenderedPageBreak/>
        <w:t>Οργανωτικό Σχήμα / Δομή Διοίκησης Έργου</w:t>
      </w:r>
    </w:p>
    <w:p w14:paraId="4AE879E1" w14:textId="6B7EC713" w:rsidR="00A852E6" w:rsidRPr="00EA6B87" w:rsidRDefault="002E29F7" w:rsidP="00F73DE9">
      <w:pPr>
        <w:numPr>
          <w:ilvl w:val="0"/>
          <w:numId w:val="289"/>
        </w:numPr>
        <w:tabs>
          <w:tab w:val="clear" w:pos="1080"/>
        </w:tabs>
        <w:suppressAutoHyphens w:val="0"/>
        <w:spacing w:line="360" w:lineRule="auto"/>
        <w:ind w:left="1560"/>
      </w:pPr>
      <w:r>
        <w:rPr>
          <w:lang w:val="el-GR"/>
        </w:rPr>
        <w:t>Επικαιροποιημένη Ομάδα Έργου</w:t>
      </w:r>
    </w:p>
    <w:p w14:paraId="5398872D" w14:textId="77777777" w:rsidR="00A852E6" w:rsidRPr="00EA6B87" w:rsidRDefault="00A852E6" w:rsidP="00F73DE9">
      <w:pPr>
        <w:numPr>
          <w:ilvl w:val="0"/>
          <w:numId w:val="289"/>
        </w:numPr>
        <w:tabs>
          <w:tab w:val="clear" w:pos="1080"/>
        </w:tabs>
        <w:suppressAutoHyphens w:val="0"/>
        <w:spacing w:line="360" w:lineRule="auto"/>
        <w:ind w:left="1560"/>
        <w:rPr>
          <w:lang w:val="el-GR"/>
        </w:rPr>
      </w:pPr>
      <w:r w:rsidRPr="00EA6B87">
        <w:rPr>
          <w:lang w:val="el-GR"/>
        </w:rPr>
        <w:t>Σχέδιο Επικοινωνίας</w:t>
      </w:r>
    </w:p>
    <w:p w14:paraId="1D86AC68" w14:textId="0BDAC73E" w:rsidR="00A852E6" w:rsidRPr="002E29F7" w:rsidRDefault="002E29F7" w:rsidP="00F73DE9">
      <w:pPr>
        <w:numPr>
          <w:ilvl w:val="0"/>
          <w:numId w:val="289"/>
        </w:numPr>
        <w:tabs>
          <w:tab w:val="clear" w:pos="1080"/>
        </w:tabs>
        <w:suppressAutoHyphens w:val="0"/>
        <w:spacing w:line="360" w:lineRule="auto"/>
        <w:ind w:left="1560"/>
        <w:rPr>
          <w:lang w:val="el-GR"/>
        </w:rPr>
      </w:pPr>
      <w:r>
        <w:rPr>
          <w:lang w:val="el-GR"/>
        </w:rPr>
        <w:t>Επικαιροποιημένο – αναλυτικό χρονοδιάγραμμα Έργου</w:t>
      </w:r>
    </w:p>
    <w:p w14:paraId="5290CA34" w14:textId="094BDF82" w:rsidR="00A852E6" w:rsidRPr="00EA6B87" w:rsidRDefault="002E29F7" w:rsidP="00F73DE9">
      <w:pPr>
        <w:numPr>
          <w:ilvl w:val="0"/>
          <w:numId w:val="289"/>
        </w:numPr>
        <w:tabs>
          <w:tab w:val="clear" w:pos="1080"/>
        </w:tabs>
        <w:suppressAutoHyphens w:val="0"/>
        <w:spacing w:line="360" w:lineRule="auto"/>
        <w:ind w:left="1560"/>
      </w:pPr>
      <w:r>
        <w:rPr>
          <w:lang w:val="el-GR"/>
        </w:rPr>
        <w:t>Διαχείριση Θεμάτων</w:t>
      </w:r>
    </w:p>
    <w:p w14:paraId="17A9FE1E" w14:textId="57C62BD8" w:rsidR="00A852E6" w:rsidRPr="002E29F7" w:rsidRDefault="002E29F7" w:rsidP="00F73DE9">
      <w:pPr>
        <w:numPr>
          <w:ilvl w:val="0"/>
          <w:numId w:val="289"/>
        </w:numPr>
        <w:tabs>
          <w:tab w:val="clear" w:pos="1080"/>
        </w:tabs>
        <w:suppressAutoHyphens w:val="0"/>
        <w:spacing w:line="360" w:lineRule="auto"/>
        <w:ind w:left="1560"/>
        <w:rPr>
          <w:lang w:val="el-GR"/>
        </w:rPr>
      </w:pPr>
      <w:r>
        <w:rPr>
          <w:lang w:val="el-GR"/>
        </w:rPr>
        <w:t>Εκτίμηση / Διάγνωση &amp; Διαχείριση Κινδύνων</w:t>
      </w:r>
    </w:p>
    <w:p w14:paraId="6F86747A" w14:textId="51B68377" w:rsidR="00A852E6" w:rsidRPr="00EA6B87" w:rsidRDefault="002E29F7" w:rsidP="00F73DE9">
      <w:pPr>
        <w:numPr>
          <w:ilvl w:val="0"/>
          <w:numId w:val="289"/>
        </w:numPr>
        <w:tabs>
          <w:tab w:val="clear" w:pos="1080"/>
        </w:tabs>
        <w:suppressAutoHyphens w:val="0"/>
        <w:spacing w:line="360" w:lineRule="auto"/>
        <w:ind w:left="1560"/>
      </w:pPr>
      <w:r>
        <w:rPr>
          <w:lang w:val="el-GR"/>
        </w:rPr>
        <w:t>Διασφάλιση – Έλεγχος Ποιότητας</w:t>
      </w:r>
    </w:p>
    <w:p w14:paraId="142F5346" w14:textId="3F3CF5A9" w:rsidR="00A852E6" w:rsidRPr="00EA6B87" w:rsidRDefault="002E29F7" w:rsidP="00F73DE9">
      <w:pPr>
        <w:numPr>
          <w:ilvl w:val="0"/>
          <w:numId w:val="289"/>
        </w:numPr>
        <w:tabs>
          <w:tab w:val="clear" w:pos="1080"/>
        </w:tabs>
        <w:suppressAutoHyphens w:val="0"/>
        <w:spacing w:line="360" w:lineRule="auto"/>
        <w:ind w:left="1560"/>
      </w:pPr>
      <w:r>
        <w:rPr>
          <w:lang w:val="el-GR"/>
        </w:rPr>
        <w:t>Διαχείριση Αρχείων – Δεδομένων</w:t>
      </w:r>
    </w:p>
    <w:p w14:paraId="01401514" w14:textId="77777777" w:rsidR="002E29F7" w:rsidRPr="002E29F7" w:rsidRDefault="002E29F7" w:rsidP="002E29F7">
      <w:pPr>
        <w:numPr>
          <w:ilvl w:val="0"/>
          <w:numId w:val="289"/>
        </w:numPr>
        <w:tabs>
          <w:tab w:val="clear" w:pos="1080"/>
        </w:tabs>
        <w:suppressAutoHyphens w:val="0"/>
        <w:spacing w:line="360" w:lineRule="auto"/>
        <w:ind w:left="1560"/>
      </w:pPr>
      <w:r>
        <w:rPr>
          <w:lang w:val="el-GR"/>
        </w:rPr>
        <w:t>Διαχείριση Αλλαγών</w:t>
      </w:r>
    </w:p>
    <w:p w14:paraId="1D7E0AAD" w14:textId="54955DE6" w:rsidR="00A852E6" w:rsidRPr="00EA6B87" w:rsidRDefault="002E29F7" w:rsidP="002E29F7">
      <w:pPr>
        <w:numPr>
          <w:ilvl w:val="0"/>
          <w:numId w:val="289"/>
        </w:numPr>
        <w:tabs>
          <w:tab w:val="clear" w:pos="1080"/>
        </w:tabs>
        <w:suppressAutoHyphens w:val="0"/>
        <w:spacing w:line="360" w:lineRule="auto"/>
        <w:ind w:left="1560"/>
      </w:pPr>
      <w:r w:rsidRPr="002E29F7">
        <w:rPr>
          <w:lang w:val="el-GR"/>
        </w:rPr>
        <w:t>Διοικητική Πληροφόρηση</w:t>
      </w:r>
    </w:p>
    <w:p w14:paraId="076C49D2" w14:textId="12DC004A" w:rsidR="00A852E6" w:rsidRPr="00EA6B87" w:rsidRDefault="002E29F7" w:rsidP="00F73DE9">
      <w:pPr>
        <w:pStyle w:val="aff"/>
        <w:widowControl w:val="0"/>
        <w:numPr>
          <w:ilvl w:val="0"/>
          <w:numId w:val="286"/>
        </w:numPr>
        <w:suppressAutoHyphens w:val="0"/>
        <w:autoSpaceDE w:val="0"/>
        <w:autoSpaceDN w:val="0"/>
        <w:spacing w:line="360" w:lineRule="auto"/>
        <w:contextualSpacing w:val="0"/>
        <w:rPr>
          <w:lang w:val="el-GR"/>
        </w:rPr>
      </w:pPr>
      <w:r>
        <w:rPr>
          <w:lang w:val="el-GR"/>
        </w:rPr>
        <w:t>Επικαιροποίηση</w:t>
      </w:r>
      <w:r w:rsidR="00A852E6" w:rsidRPr="00EA6B87">
        <w:rPr>
          <w:lang w:val="el-GR"/>
        </w:rPr>
        <w:t xml:space="preserve"> της υφιστάμενης κατάστασης</w:t>
      </w:r>
    </w:p>
    <w:p w14:paraId="6058AEE4" w14:textId="2FCF82AD"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w:t>
      </w:r>
      <w:r w:rsidR="00D3691A">
        <w:rPr>
          <w:lang w:val="el-GR"/>
        </w:rPr>
        <w:t>Δ</w:t>
      </w:r>
      <w:r w:rsidRPr="00EA6B87">
        <w:rPr>
          <w:lang w:val="el-GR"/>
        </w:rPr>
        <w:t>ιακήρυξης και της προσφοράς του υποψηφίου Αναδόχου.</w:t>
      </w:r>
    </w:p>
    <w:p w14:paraId="453A441C" w14:textId="77777777"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6753B37F" w14:textId="50D1D091"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Μεθοδολογία και αρχικά σενάρια ελέγχου αποδοχής</w:t>
      </w:r>
    </w:p>
    <w:p w14:paraId="1119FA5D" w14:textId="348A9054"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 xml:space="preserve">Μελέτη διαλειτουργικότητας μεταξύ των εφαρμογών του έργου και με τρίτα συστήματα, σύμφωνα με τις απαιτήσεις της </w:t>
      </w:r>
      <w:r w:rsidR="00D3691A">
        <w:rPr>
          <w:lang w:val="el-GR"/>
        </w:rPr>
        <w:t>Δ</w:t>
      </w:r>
      <w:r w:rsidRPr="00EA6B87">
        <w:rPr>
          <w:lang w:val="el-GR"/>
        </w:rPr>
        <w:t>ιακήρυξης καθώς και επιλογή των πηγών δεδομένων και των πρωτοκόλλων διασύνδεσης που θα χρησιμοποιηθεί κατά περίπτωση</w:t>
      </w:r>
    </w:p>
    <w:p w14:paraId="2CA6727D" w14:textId="275B80F3"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 xml:space="preserve">Μελέτη για τον τρόπο και διασύνδεσης των υποδομών </w:t>
      </w:r>
      <w:r w:rsidR="00464FED" w:rsidRPr="00EA6B87">
        <w:rPr>
          <w:lang w:val="el-GR"/>
        </w:rPr>
        <w:t>τ</w:t>
      </w:r>
      <w:r w:rsidR="00464FED">
        <w:rPr>
          <w:lang w:val="el-GR"/>
        </w:rPr>
        <w:t xml:space="preserve">ου Φορέα Λειτουργίας </w:t>
      </w:r>
      <w:r w:rsidRPr="00EA6B87">
        <w:rPr>
          <w:lang w:val="el-GR"/>
        </w:rPr>
        <w:t xml:space="preserve"> με υποδομές τρίτων εμπλεκόμενων φορέων με στόχο αφενός τη δυνατότητα πρόσβασης σε μη διαβαθμισμένες πληροφορίες που αφορούν στις επιχειρησιακές τους ανάγκες, αφετέρου στη διασφάλιση του απορρήτου των επικοινωνιών και την ασφαλή πρόσβασή τους στο σύστημα</w:t>
      </w:r>
    </w:p>
    <w:p w14:paraId="088301CD" w14:textId="77777777"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Οριστικοποίηση και αποσαφήνιση των παρακάτω ζητημάτων, όπως:</w:t>
      </w:r>
    </w:p>
    <w:p w14:paraId="24E8C787" w14:textId="3495AAEF" w:rsidR="00A852E6" w:rsidRPr="00EA6B87" w:rsidRDefault="00A852E6" w:rsidP="00F73DE9">
      <w:pPr>
        <w:numPr>
          <w:ilvl w:val="1"/>
          <w:numId w:val="288"/>
        </w:numPr>
        <w:suppressAutoHyphens w:val="0"/>
        <w:spacing w:line="360" w:lineRule="auto"/>
      </w:pPr>
      <w:r w:rsidRPr="00EA6B87">
        <w:t xml:space="preserve">Η </w:t>
      </w:r>
      <w:r w:rsidR="002E29F7">
        <w:rPr>
          <w:lang w:val="el-GR"/>
        </w:rPr>
        <w:t>τελική αρχιτεκτονική</w:t>
      </w:r>
    </w:p>
    <w:p w14:paraId="113B4669" w14:textId="77777777" w:rsidR="00A852E6" w:rsidRPr="00EA6B87" w:rsidRDefault="00A852E6" w:rsidP="00F73DE9">
      <w:pPr>
        <w:numPr>
          <w:ilvl w:val="1"/>
          <w:numId w:val="288"/>
        </w:numPr>
        <w:suppressAutoHyphens w:val="0"/>
        <w:spacing w:line="360" w:lineRule="auto"/>
        <w:rPr>
          <w:lang w:val="el-GR"/>
        </w:rPr>
      </w:pPr>
      <w:r w:rsidRPr="00EA6B87">
        <w:rPr>
          <w:lang w:val="el-GR"/>
        </w:rPr>
        <w:t>Η ανάλυση απαιτήσεων όλων των Υποσυστημάτων και εφαρμογών</w:t>
      </w:r>
    </w:p>
    <w:p w14:paraId="2A08DEBF" w14:textId="32536286" w:rsidR="00A852E6" w:rsidRPr="00EA6B87" w:rsidRDefault="00A852E6" w:rsidP="00F73DE9">
      <w:pPr>
        <w:numPr>
          <w:ilvl w:val="1"/>
          <w:numId w:val="288"/>
        </w:numPr>
        <w:suppressAutoHyphens w:val="0"/>
        <w:spacing w:line="360" w:lineRule="auto"/>
        <w:rPr>
          <w:lang w:val="el-GR"/>
        </w:rPr>
      </w:pPr>
      <w:r w:rsidRPr="00EA6B87">
        <w:rPr>
          <w:lang w:val="el-GR"/>
        </w:rPr>
        <w:lastRenderedPageBreak/>
        <w:t xml:space="preserve">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w:t>
      </w:r>
      <w:r w:rsidR="00D3691A">
        <w:rPr>
          <w:lang w:val="el-GR"/>
        </w:rPr>
        <w:t>Δ</w:t>
      </w:r>
      <w:r w:rsidRPr="00EA6B87">
        <w:rPr>
          <w:lang w:val="el-GR"/>
        </w:rPr>
        <w:t>ιακήρυξης</w:t>
      </w:r>
    </w:p>
    <w:p w14:paraId="31560C7F" w14:textId="77777777" w:rsidR="00A852E6" w:rsidRPr="00EA6B87" w:rsidRDefault="00A852E6" w:rsidP="00F73DE9">
      <w:pPr>
        <w:numPr>
          <w:ilvl w:val="1"/>
          <w:numId w:val="288"/>
        </w:numPr>
        <w:suppressAutoHyphens w:val="0"/>
        <w:spacing w:line="360" w:lineRule="auto"/>
        <w:rPr>
          <w:lang w:val="el-GR"/>
        </w:rPr>
      </w:pPr>
      <w:r w:rsidRPr="00EA6B87">
        <w:rPr>
          <w:lang w:val="el-GR"/>
        </w:rPr>
        <w:t>Προσδιορισμός κατηγοριών χρηστών και αναλυτική καταγραφή των ρόλων και αρμοδιοτήτων για κάθε Υποσύστημα ξεχωριστά</w:t>
      </w:r>
    </w:p>
    <w:p w14:paraId="4D2A2613" w14:textId="77777777" w:rsidR="00A852E6"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Σχέδιο μετάπτωσης δεδομένων, όπου θα προσδιορίζεται το είδος δεδομένων και η μέθοδος μετάπτωσής τους στις νέες εφαρμογές</w:t>
      </w:r>
    </w:p>
    <w:p w14:paraId="0FB207BB" w14:textId="0CA58D37" w:rsidR="00045DCF" w:rsidRPr="00EA6B87" w:rsidRDefault="00A852E6" w:rsidP="00F73DE9">
      <w:pPr>
        <w:pStyle w:val="aff"/>
        <w:widowControl w:val="0"/>
        <w:numPr>
          <w:ilvl w:val="0"/>
          <w:numId w:val="286"/>
        </w:numPr>
        <w:suppressAutoHyphens w:val="0"/>
        <w:autoSpaceDE w:val="0"/>
        <w:autoSpaceDN w:val="0"/>
        <w:spacing w:line="360" w:lineRule="auto"/>
        <w:contextualSpacing w:val="0"/>
        <w:rPr>
          <w:lang w:val="el-GR"/>
        </w:rPr>
      </w:pPr>
      <w:r w:rsidRPr="00EA6B87">
        <w:rPr>
          <w:lang w:val="el-GR"/>
        </w:rPr>
        <w:t>Οδηγό εκπαίδευσης, ο οποίος θα περιλαμβάνει τη μεθοδολογική προσέγγιση, την οργάνωση και προετοιμασία εκπαίδευσης, καθώς και προγραμματισμό εκπαιδευτικών σεμιναρίων</w:t>
      </w:r>
    </w:p>
    <w:p w14:paraId="39D3873E" w14:textId="4EC649E3" w:rsidR="00F92D57" w:rsidRPr="00EA6B87" w:rsidRDefault="00F92D57" w:rsidP="00F73DE9">
      <w:pPr>
        <w:pStyle w:val="4"/>
        <w:numPr>
          <w:ilvl w:val="1"/>
          <w:numId w:val="306"/>
        </w:numPr>
        <w:spacing w:line="360" w:lineRule="auto"/>
        <w:ind w:hanging="306"/>
        <w:rPr>
          <w:rFonts w:cs="Tahoma"/>
          <w:szCs w:val="22"/>
          <w:lang w:val="el-GR"/>
        </w:rPr>
      </w:pPr>
      <w:bookmarkStart w:id="620" w:name="_Υπηρεσίες_Εγκατάστασης,_παραμετροπο"/>
      <w:bookmarkStart w:id="621" w:name="_Toc97194357"/>
      <w:bookmarkStart w:id="622" w:name="_Ref97199336"/>
      <w:bookmarkStart w:id="623" w:name="_Ref172196531"/>
      <w:bookmarkStart w:id="624" w:name="_Toc177459282"/>
      <w:bookmarkEnd w:id="620"/>
      <w:r w:rsidRPr="00EA6B87">
        <w:rPr>
          <w:rFonts w:cs="Tahoma"/>
          <w:szCs w:val="22"/>
          <w:lang w:val="el-GR"/>
        </w:rPr>
        <w:t xml:space="preserve">Υπηρεσίες </w:t>
      </w:r>
      <w:bookmarkEnd w:id="621"/>
      <w:bookmarkEnd w:id="622"/>
      <w:r w:rsidR="00A852E6" w:rsidRPr="00EA6B87">
        <w:rPr>
          <w:rFonts w:cs="Tahoma"/>
          <w:szCs w:val="22"/>
          <w:lang w:val="el-GR"/>
        </w:rPr>
        <w:t>Εγκατάστασης, παραμετροποίησης και μετάπτωσης δεδομένων</w:t>
      </w:r>
      <w:bookmarkEnd w:id="623"/>
      <w:bookmarkEnd w:id="624"/>
    </w:p>
    <w:p w14:paraId="787C95AD" w14:textId="77777777" w:rsidR="00A852E6" w:rsidRPr="00EA6B87" w:rsidRDefault="00A852E6" w:rsidP="00F73DE9">
      <w:pPr>
        <w:spacing w:line="360" w:lineRule="auto"/>
        <w:rPr>
          <w:lang w:val="el-GR"/>
        </w:rPr>
      </w:pPr>
      <w:r w:rsidRPr="00EA6B87">
        <w:rPr>
          <w:lang w:val="el-GR"/>
        </w:rPr>
        <w:t>Οι υπηρεσίες εγκατάστασης και παραμετροποίησης αναφέρονται στην αρχική προσαρμογή των εφαρμογών, χωρίς επέμβαση στον πηγαίο τους κώδικα και αναφέρονται σε γενικές γραμμές στα εξής:</w:t>
      </w:r>
    </w:p>
    <w:p w14:paraId="5E8715FE" w14:textId="77777777" w:rsidR="00A852E6" w:rsidRPr="00EA6B87" w:rsidRDefault="00A852E6" w:rsidP="00F73DE9">
      <w:pPr>
        <w:pStyle w:val="aff"/>
        <w:widowControl w:val="0"/>
        <w:numPr>
          <w:ilvl w:val="0"/>
          <w:numId w:val="290"/>
        </w:numPr>
        <w:suppressAutoHyphens w:val="0"/>
        <w:autoSpaceDE w:val="0"/>
        <w:autoSpaceDN w:val="0"/>
        <w:spacing w:line="360" w:lineRule="auto"/>
        <w:contextualSpacing w:val="0"/>
        <w:rPr>
          <w:lang w:val="el-GR"/>
        </w:rPr>
      </w:pPr>
      <w:r w:rsidRPr="00EA6B87">
        <w:rPr>
          <w:lang w:val="el-GR"/>
        </w:rPr>
        <w:t>Στη συμπλήρωση βασικών αρχείων, τα οποία είναι απαραίτητα για την έναρξη λειτουργίας των εφαρμογών.</w:t>
      </w:r>
    </w:p>
    <w:p w14:paraId="7F638CC2" w14:textId="77777777" w:rsidR="00A852E6" w:rsidRPr="00EA6B87" w:rsidRDefault="00A852E6" w:rsidP="00F73DE9">
      <w:pPr>
        <w:pStyle w:val="aff"/>
        <w:widowControl w:val="0"/>
        <w:numPr>
          <w:ilvl w:val="0"/>
          <w:numId w:val="290"/>
        </w:numPr>
        <w:suppressAutoHyphens w:val="0"/>
        <w:autoSpaceDE w:val="0"/>
        <w:autoSpaceDN w:val="0"/>
        <w:spacing w:line="360" w:lineRule="auto"/>
        <w:contextualSpacing w:val="0"/>
        <w:rPr>
          <w:lang w:val="el-GR"/>
        </w:rPr>
      </w:pPr>
      <w:r w:rsidRPr="00EA6B87">
        <w:rPr>
          <w:lang w:val="el-GR"/>
        </w:rPr>
        <w:t>Στον ορισμό παραμέτρων που επηρεάζουν τον τρόπο λειτουργίας των εφαρμογών, ώστε αυτή να προσαρμόζεται στις απαιτήσεις λειτουργίας.</w:t>
      </w:r>
    </w:p>
    <w:p w14:paraId="291BE65D" w14:textId="77777777" w:rsidR="00A852E6" w:rsidRPr="00EA6B87" w:rsidRDefault="00A852E6" w:rsidP="00F73DE9">
      <w:pPr>
        <w:spacing w:line="360" w:lineRule="auto"/>
        <w:rPr>
          <w:lang w:val="el-GR"/>
        </w:rPr>
      </w:pPr>
      <w:r w:rsidRPr="00EA6B87">
        <w:rPr>
          <w:lang w:val="el-GR"/>
        </w:rPr>
        <w:t>Ο Ανάδοχος υποχρεούται να εκτελέσει το σύνολο της παραμετροποίησης, ώστε με την έναρξη της πιλοτικής λειτουργίας να έχει ολοκληρωθεί η προσαρμογή των εφαρμογών.</w:t>
      </w:r>
    </w:p>
    <w:p w14:paraId="2E61493D" w14:textId="77777777" w:rsidR="00A852E6" w:rsidRPr="00EA6B87" w:rsidRDefault="00A852E6" w:rsidP="00F73DE9">
      <w:pPr>
        <w:spacing w:line="360" w:lineRule="auto"/>
        <w:rPr>
          <w:lang w:val="el-GR"/>
        </w:rPr>
      </w:pPr>
      <w:r w:rsidRPr="00EA6B87">
        <w:rPr>
          <w:lang w:val="el-GR"/>
        </w:rPr>
        <w:t>Στο πλαίσιο της μετάπτωσης δεδομένων, ο Ανάδοχος οφείλει να παράσχει τις ακόλουθες υπηρεσίες:</w:t>
      </w:r>
    </w:p>
    <w:p w14:paraId="65437FA0" w14:textId="3DEFFE11" w:rsidR="00A852E6" w:rsidRPr="00EA6B87" w:rsidRDefault="00A852E6" w:rsidP="00F73DE9">
      <w:pPr>
        <w:pStyle w:val="aff"/>
        <w:widowControl w:val="0"/>
        <w:numPr>
          <w:ilvl w:val="0"/>
          <w:numId w:val="290"/>
        </w:numPr>
        <w:suppressAutoHyphens w:val="0"/>
        <w:autoSpaceDE w:val="0"/>
        <w:autoSpaceDN w:val="0"/>
        <w:spacing w:line="360" w:lineRule="auto"/>
        <w:contextualSpacing w:val="0"/>
        <w:rPr>
          <w:lang w:val="el-GR"/>
        </w:rPr>
      </w:pPr>
      <w:r w:rsidRPr="00EA6B87">
        <w:rPr>
          <w:lang w:val="el-GR"/>
        </w:rPr>
        <w:t>Οριστικοποίηση εύρους ηλεκτρονικών δεδομένων υφιστάμενων συστημάτων προς μετάπτωση, με κριτήρια την ποιότητα και χρησιμότητά τους, την εφικτότητα και τους κινδύνους μετάπτωσής τους με βάση το «Σχέδιο Μετάπτωσης» της Φάσης 1.</w:t>
      </w:r>
    </w:p>
    <w:p w14:paraId="69840E7D" w14:textId="7827532A" w:rsidR="00A852E6" w:rsidRPr="00EA6B87" w:rsidRDefault="00A852E6" w:rsidP="00F73DE9">
      <w:pPr>
        <w:pStyle w:val="aff"/>
        <w:widowControl w:val="0"/>
        <w:numPr>
          <w:ilvl w:val="0"/>
          <w:numId w:val="290"/>
        </w:numPr>
        <w:suppressAutoHyphens w:val="0"/>
        <w:autoSpaceDE w:val="0"/>
        <w:autoSpaceDN w:val="0"/>
        <w:spacing w:line="360" w:lineRule="auto"/>
        <w:contextualSpacing w:val="0"/>
        <w:rPr>
          <w:lang w:val="el-GR"/>
        </w:rPr>
      </w:pPr>
      <w:r w:rsidRPr="00EA6B87">
        <w:rPr>
          <w:lang w:val="el-GR"/>
        </w:rPr>
        <w:t>Οριστικοποίηση σχεδιασμού διαδικασιών μετάπτωσης (προγράμματα προσπέλασης – ανάκτησης –“καθαρισμού” δεδομένων και αναδιάρθρωσης - αποθήκευσης τους σε δομές των νέων εφαρμογών με βάση το «Σχέδιο Μετάπτωσης».</w:t>
      </w:r>
    </w:p>
    <w:p w14:paraId="0A2CCACC" w14:textId="5B5F7E21" w:rsidR="00A852E6" w:rsidRPr="00EA6B87" w:rsidRDefault="00B5207A" w:rsidP="00F73DE9">
      <w:pPr>
        <w:pStyle w:val="aff"/>
        <w:widowControl w:val="0"/>
        <w:numPr>
          <w:ilvl w:val="0"/>
          <w:numId w:val="290"/>
        </w:numPr>
        <w:suppressAutoHyphens w:val="0"/>
        <w:autoSpaceDE w:val="0"/>
        <w:autoSpaceDN w:val="0"/>
        <w:spacing w:line="360" w:lineRule="auto"/>
        <w:contextualSpacing w:val="0"/>
      </w:pPr>
      <w:r>
        <w:rPr>
          <w:lang w:val="el-GR"/>
        </w:rPr>
        <w:t>Ανάπτυξη Μηχανισμού Μετάπτωσης</w:t>
      </w:r>
      <w:r w:rsidR="00A852E6" w:rsidRPr="00EA6B87">
        <w:t>.</w:t>
      </w:r>
    </w:p>
    <w:p w14:paraId="26D51FEC" w14:textId="736CB179" w:rsidR="00A852E6" w:rsidRPr="00EA6B87" w:rsidRDefault="00A852E6" w:rsidP="00F73DE9">
      <w:pPr>
        <w:spacing w:line="360" w:lineRule="auto"/>
        <w:rPr>
          <w:lang w:val="el-GR"/>
        </w:rPr>
      </w:pPr>
      <w:r w:rsidRPr="00EA6B87">
        <w:rPr>
          <w:lang w:val="el-GR"/>
        </w:rPr>
        <w:lastRenderedPageBreak/>
        <w:t>Εκτέλεση των διαδικασιών μετάπτωσης, καθώς και διαδικασιών ελέγχου ακεραιότητας και ορθότητας δεδομένων στο τελικό περιβάλλον.</w:t>
      </w:r>
    </w:p>
    <w:p w14:paraId="56D773A6" w14:textId="77777777" w:rsidR="00045DCF" w:rsidRDefault="00045DCF" w:rsidP="00F73DE9">
      <w:pPr>
        <w:spacing w:line="360" w:lineRule="auto"/>
        <w:rPr>
          <w:lang w:val="el-GR"/>
        </w:rPr>
      </w:pPr>
    </w:p>
    <w:p w14:paraId="6338DE71" w14:textId="77777777" w:rsidR="00C65058" w:rsidRPr="00C65058" w:rsidRDefault="00C65058" w:rsidP="00160200">
      <w:pPr>
        <w:pStyle w:val="4"/>
        <w:numPr>
          <w:ilvl w:val="1"/>
          <w:numId w:val="306"/>
        </w:numPr>
        <w:spacing w:line="360" w:lineRule="auto"/>
        <w:ind w:hanging="306"/>
        <w:rPr>
          <w:rFonts w:cs="Tahoma"/>
          <w:szCs w:val="22"/>
          <w:lang w:val="el-GR"/>
        </w:rPr>
      </w:pPr>
      <w:bookmarkStart w:id="625" w:name="_Ref172636956"/>
      <w:bookmarkStart w:id="626" w:name="_Ref177116597"/>
      <w:bookmarkStart w:id="627" w:name="_Toc177459283"/>
      <w:r w:rsidRPr="00C65058">
        <w:rPr>
          <w:rFonts w:cs="Tahoma"/>
          <w:szCs w:val="22"/>
          <w:lang w:val="el-GR"/>
        </w:rPr>
        <w:t>Υπηρεσίες ανάπτυξης και τροποποίησης υφιστάμενου λογισμικού εφαρμογών</w:t>
      </w:r>
      <w:bookmarkEnd w:id="625"/>
      <w:bookmarkEnd w:id="626"/>
      <w:bookmarkEnd w:id="627"/>
    </w:p>
    <w:p w14:paraId="17BA8958" w14:textId="77777777" w:rsidR="00C65058" w:rsidRPr="0071213F" w:rsidRDefault="00C65058" w:rsidP="00C65058">
      <w:pPr>
        <w:spacing w:line="360" w:lineRule="auto"/>
        <w:rPr>
          <w:lang w:val="el-GR"/>
        </w:rPr>
      </w:pPr>
      <w:r w:rsidRPr="0071213F">
        <w:rPr>
          <w:lang w:val="el-GR"/>
        </w:rPr>
        <w:t>Το αντικείμενο της συγκεκριμένης κατηγορίας είναι η πλήρης τεχνική και λειτουργική ενσωμάτωση στο υφιστάμενο σύστημα της Ε.Κ.Α.Π.Υ., αλλαγών που προκύπτουν κατά τη διάρκεια υλοποίησης του έργου:</w:t>
      </w:r>
    </w:p>
    <w:p w14:paraId="6A33B04F" w14:textId="77777777" w:rsidR="00C65058" w:rsidRPr="00EA6B87" w:rsidRDefault="00C65058" w:rsidP="00C65058">
      <w:pPr>
        <w:pStyle w:val="aff"/>
        <w:widowControl w:val="0"/>
        <w:numPr>
          <w:ilvl w:val="0"/>
          <w:numId w:val="290"/>
        </w:numPr>
        <w:suppressAutoHyphens w:val="0"/>
        <w:autoSpaceDE w:val="0"/>
        <w:autoSpaceDN w:val="0"/>
        <w:spacing w:line="360" w:lineRule="auto"/>
        <w:contextualSpacing w:val="0"/>
        <w:rPr>
          <w:lang w:val="el-GR"/>
        </w:rPr>
      </w:pPr>
      <w:r w:rsidRPr="00EA6B87">
        <w:rPr>
          <w:lang w:val="el-GR"/>
        </w:rPr>
        <w:t xml:space="preserve">από την αναγκαιότητα κάλυψης λειτουργιών και διαδικασιών που δεν περιγράφονται στη </w:t>
      </w:r>
      <w:r>
        <w:rPr>
          <w:lang w:val="el-GR"/>
        </w:rPr>
        <w:t>Δ</w:t>
      </w:r>
      <w:r w:rsidRPr="00EA6B87">
        <w:rPr>
          <w:lang w:val="el-GR"/>
        </w:rPr>
        <w:t>ιακήρυξη και θα προκύψουν κατά την υλοποίηση ή λειτουργία του έργου,</w:t>
      </w:r>
    </w:p>
    <w:p w14:paraId="5BFFC181" w14:textId="77777777" w:rsidR="00C65058" w:rsidRPr="00EA6B87" w:rsidRDefault="00C65058" w:rsidP="00C65058">
      <w:pPr>
        <w:pStyle w:val="aff"/>
        <w:widowControl w:val="0"/>
        <w:numPr>
          <w:ilvl w:val="0"/>
          <w:numId w:val="290"/>
        </w:numPr>
        <w:suppressAutoHyphens w:val="0"/>
        <w:autoSpaceDE w:val="0"/>
        <w:autoSpaceDN w:val="0"/>
        <w:spacing w:line="360" w:lineRule="auto"/>
        <w:contextualSpacing w:val="0"/>
        <w:rPr>
          <w:lang w:val="el-GR"/>
        </w:rPr>
      </w:pPr>
      <w:r w:rsidRPr="00EA6B87">
        <w:rPr>
          <w:lang w:val="el-GR"/>
        </w:rPr>
        <w:t>από την εφαρμογή δημόσιων πολιτικών, λοιπών νομοθετικών και κανονιστικών πράξεων, διοικητικών και επιχειρησιακών οδηγιών κλπ.</w:t>
      </w:r>
    </w:p>
    <w:p w14:paraId="7DAF66E6" w14:textId="4BB37B15" w:rsidR="00C65058" w:rsidRPr="0071213F" w:rsidRDefault="00C65058" w:rsidP="00C65058">
      <w:pPr>
        <w:spacing w:line="360" w:lineRule="auto"/>
        <w:rPr>
          <w:lang w:val="el-GR"/>
        </w:rPr>
      </w:pPr>
      <w:r w:rsidRPr="0071213F">
        <w:rPr>
          <w:lang w:val="el-GR"/>
        </w:rPr>
        <w:t xml:space="preserve">Οι αλλαγές αυτές θα πρέπει να υλοποιηθούν και να ενσωματωθούν στο </w:t>
      </w:r>
      <w:r>
        <w:rPr>
          <w:lang w:val="el-GR"/>
        </w:rPr>
        <w:t xml:space="preserve">υφιστάμενο </w:t>
      </w:r>
      <w:r w:rsidRPr="0071213F">
        <w:rPr>
          <w:lang w:val="el-GR"/>
        </w:rPr>
        <w:t>σύστημα</w:t>
      </w:r>
      <w:r w:rsidR="009925B5">
        <w:rPr>
          <w:lang w:val="el-GR"/>
        </w:rPr>
        <w:t>.</w:t>
      </w:r>
    </w:p>
    <w:p w14:paraId="4D0B7B1E" w14:textId="32A95216" w:rsidR="00C65058" w:rsidRPr="0071213F" w:rsidRDefault="00C65058" w:rsidP="00C65058">
      <w:pPr>
        <w:spacing w:line="360" w:lineRule="auto"/>
        <w:rPr>
          <w:lang w:val="el-GR"/>
        </w:rPr>
      </w:pPr>
      <w:r w:rsidRPr="0071213F" w:rsidDel="00774824">
        <w:rPr>
          <w:lang w:val="el-GR"/>
        </w:rPr>
        <w:t xml:space="preserve">Στο </w:t>
      </w:r>
      <w:r w:rsidRPr="0071213F">
        <w:rPr>
          <w:lang w:val="el-GR"/>
        </w:rPr>
        <w:t>πλαίσιο του παρόντος έργου, οι υπηρεσίες που θα παρέχονται από τον Ανάδοχο, κατόπιν αιτήματος της Αναθέτουσας Αρχής,  θα αφορούν όσα περιγράφονται αναλυτικά ακολούθως.</w:t>
      </w:r>
    </w:p>
    <w:p w14:paraId="4C7F0796" w14:textId="77777777" w:rsidR="00C65058" w:rsidRPr="00C65058" w:rsidRDefault="00C65058" w:rsidP="00160200">
      <w:pPr>
        <w:pStyle w:val="4"/>
        <w:numPr>
          <w:ilvl w:val="2"/>
          <w:numId w:val="306"/>
        </w:numPr>
        <w:spacing w:line="360" w:lineRule="auto"/>
        <w:rPr>
          <w:rFonts w:cs="Tahoma"/>
          <w:szCs w:val="22"/>
          <w:lang w:val="el-GR"/>
        </w:rPr>
      </w:pPr>
      <w:bookmarkStart w:id="628" w:name="_Toc177459284"/>
      <w:r w:rsidRPr="00C65058">
        <w:rPr>
          <w:rFonts w:cs="Tahoma"/>
          <w:szCs w:val="22"/>
          <w:lang w:val="el-GR"/>
        </w:rPr>
        <w:t>Εργασίες ανάπτυξης / τροποποίησης λογισμικού / μετάπτωσης δεδομένων</w:t>
      </w:r>
      <w:bookmarkEnd w:id="628"/>
    </w:p>
    <w:p w14:paraId="4052EF97" w14:textId="77777777" w:rsidR="00C65058" w:rsidRPr="0071213F" w:rsidRDefault="00C65058" w:rsidP="00C65058">
      <w:pPr>
        <w:spacing w:line="360" w:lineRule="auto"/>
        <w:rPr>
          <w:lang w:val="el-GR"/>
        </w:rPr>
      </w:pPr>
      <w:r w:rsidRPr="0071213F">
        <w:rPr>
          <w:lang w:val="el-GR"/>
        </w:rPr>
        <w:t>Οι εργασίες της κατηγορίας υπηρεσιών αυτής αφορούν :</w:t>
      </w:r>
    </w:p>
    <w:p w14:paraId="48BE557D" w14:textId="77777777" w:rsidR="00C65058" w:rsidRPr="00EA6B87" w:rsidRDefault="00C65058" w:rsidP="00C65058">
      <w:pPr>
        <w:numPr>
          <w:ilvl w:val="0"/>
          <w:numId w:val="317"/>
        </w:numPr>
        <w:suppressAutoHyphens w:val="0"/>
        <w:spacing w:line="360" w:lineRule="auto"/>
        <w:rPr>
          <w:rFonts w:eastAsia="Arial Unicode MS"/>
          <w:lang w:val="el-GR" w:eastAsia="el-GR"/>
        </w:rPr>
      </w:pPr>
      <w:r w:rsidRPr="00EA6B87">
        <w:rPr>
          <w:rFonts w:eastAsia="Arial Unicode MS"/>
          <w:lang w:val="el-GR" w:eastAsia="el-GR"/>
        </w:rPr>
        <w:t>βελτιώσεις, τροποποιήσεις, προσθήκες κλπ. στο υφιστάμενο Λογισμικό Εφαρμογών ή/και στις ηλεκτρονικές υπηρεσίες που θα αναπτυχθούν στο πλαίσιο του παρόντος έργου. Ενδεικτικά και όχι αποκλειστικά αναφέρονται:</w:t>
      </w:r>
    </w:p>
    <w:p w14:paraId="48E269E3" w14:textId="77777777" w:rsidR="00C65058" w:rsidRPr="00EA6B87" w:rsidRDefault="00C65058" w:rsidP="00C65058">
      <w:pPr>
        <w:numPr>
          <w:ilvl w:val="1"/>
          <w:numId w:val="317"/>
        </w:numPr>
        <w:suppressAutoHyphens w:val="0"/>
        <w:spacing w:line="360" w:lineRule="auto"/>
        <w:rPr>
          <w:rFonts w:eastAsia="Arial Unicode MS"/>
          <w:lang w:val="el-GR" w:eastAsia="el-GR"/>
        </w:rPr>
      </w:pPr>
      <w:r w:rsidRPr="00EA6B87">
        <w:rPr>
          <w:rFonts w:eastAsia="Arial Unicode MS"/>
          <w:lang w:val="el-GR" w:eastAsia="el-GR"/>
        </w:rPr>
        <w:t>βελτιώσεις, ρυθμίσεις, προσθήκες, διορθώσεις, τροποποιήσεις στον κώδικα ή/και στη βάση δεδομένων, λόγω αλλαγής στον τρόπο λειτουργίας του συστήματος, εξαιτίας αλλαγών στη νομοθεσία, διοικητικών και επιχειρησιακών οδηγιών, εφαρμογής δημόσιων πολιτικών κλπ.,</w:t>
      </w:r>
    </w:p>
    <w:p w14:paraId="3104FC43" w14:textId="77777777" w:rsidR="00C65058" w:rsidRPr="00EA6B87" w:rsidRDefault="00C65058" w:rsidP="00C65058">
      <w:pPr>
        <w:numPr>
          <w:ilvl w:val="1"/>
          <w:numId w:val="317"/>
        </w:numPr>
        <w:suppressAutoHyphens w:val="0"/>
        <w:spacing w:line="360" w:lineRule="auto"/>
        <w:rPr>
          <w:rFonts w:eastAsia="Arial Unicode MS"/>
          <w:lang w:val="el-GR" w:eastAsia="el-GR"/>
        </w:rPr>
      </w:pPr>
      <w:r w:rsidRPr="00EA6B87">
        <w:rPr>
          <w:rFonts w:eastAsia="Arial Unicode MS"/>
          <w:bCs/>
          <w:lang w:val="el-GR" w:eastAsia="el-GR"/>
        </w:rPr>
        <w:t xml:space="preserve">βελτιώσεις </w:t>
      </w:r>
      <w:r w:rsidRPr="00EA6B87">
        <w:rPr>
          <w:rFonts w:eastAsia="Arial Unicode MS"/>
          <w:lang w:val="el-GR" w:eastAsia="el-GR"/>
        </w:rPr>
        <w:t>του Περιβάλλοντος Χρήσης (</w:t>
      </w:r>
      <w:r w:rsidRPr="00EA6B87">
        <w:rPr>
          <w:rFonts w:eastAsia="Arial Unicode MS"/>
          <w:lang w:val="en-US" w:eastAsia="el-GR"/>
        </w:rPr>
        <w:t>UserInterface</w:t>
      </w:r>
      <w:r w:rsidRPr="00EA6B87">
        <w:rPr>
          <w:rFonts w:eastAsia="Arial Unicode MS"/>
          <w:lang w:val="el-GR" w:eastAsia="el-GR"/>
        </w:rPr>
        <w:t>),</w:t>
      </w:r>
    </w:p>
    <w:p w14:paraId="274E652B" w14:textId="77777777" w:rsidR="00C65058" w:rsidRPr="00EA6B87" w:rsidRDefault="00C65058" w:rsidP="00C65058">
      <w:pPr>
        <w:numPr>
          <w:ilvl w:val="1"/>
          <w:numId w:val="317"/>
        </w:numPr>
        <w:suppressAutoHyphens w:val="0"/>
        <w:spacing w:line="360" w:lineRule="auto"/>
        <w:rPr>
          <w:rFonts w:eastAsia="Arial Unicode MS"/>
          <w:lang w:val="el-GR" w:eastAsia="el-GR"/>
        </w:rPr>
      </w:pPr>
      <w:r w:rsidRPr="00EA6B87">
        <w:rPr>
          <w:rFonts w:eastAsia="Arial Unicode MS"/>
          <w:lang w:val="el-GR" w:eastAsia="el-GR"/>
        </w:rPr>
        <w:t>υλοποίηση νέων τρόπων χρήσης των διαθεσίμων λειτουργιών του Λογισμικού Εφαρμογών,</w:t>
      </w:r>
    </w:p>
    <w:p w14:paraId="058BD966" w14:textId="77777777" w:rsidR="00C65058" w:rsidRPr="00EA6B87" w:rsidRDefault="00C65058" w:rsidP="00C65058">
      <w:pPr>
        <w:numPr>
          <w:ilvl w:val="1"/>
          <w:numId w:val="317"/>
        </w:numPr>
        <w:suppressAutoHyphens w:val="0"/>
        <w:spacing w:line="360" w:lineRule="auto"/>
        <w:rPr>
          <w:rFonts w:eastAsia="Arial Unicode MS"/>
          <w:lang w:val="el-GR" w:eastAsia="el-GR"/>
        </w:rPr>
      </w:pPr>
      <w:r w:rsidRPr="00EA6B87">
        <w:rPr>
          <w:rFonts w:eastAsia="Arial Unicode MS"/>
          <w:lang w:val="el-GR" w:eastAsia="el-GR"/>
        </w:rPr>
        <w:t>νέες λειτουργίες παρουσίασης των διαθεσίμων δεδομένων (πχ. νέες εκτυπώσεις)</w:t>
      </w:r>
    </w:p>
    <w:p w14:paraId="611FC910" w14:textId="3AA01C8E" w:rsidR="00C65058" w:rsidRPr="00EA6B87" w:rsidRDefault="00C65058" w:rsidP="00C65058">
      <w:pPr>
        <w:numPr>
          <w:ilvl w:val="0"/>
          <w:numId w:val="317"/>
        </w:numPr>
        <w:suppressAutoHyphens w:val="0"/>
        <w:spacing w:line="360" w:lineRule="auto"/>
        <w:rPr>
          <w:rFonts w:eastAsia="Arial Unicode MS"/>
          <w:lang w:val="el-GR" w:eastAsia="el-GR"/>
        </w:rPr>
      </w:pPr>
      <w:r w:rsidRPr="00EA6B87">
        <w:rPr>
          <w:rFonts w:eastAsia="Arial Unicode MS"/>
          <w:lang w:val="el-GR" w:eastAsia="el-GR"/>
        </w:rPr>
        <w:t xml:space="preserve">υλοποίηση διεπαφών </w:t>
      </w:r>
      <w:r w:rsidRPr="00EA6B87">
        <w:rPr>
          <w:rFonts w:eastAsia="Arial Unicode MS"/>
          <w:i/>
          <w:lang w:val="el-GR" w:eastAsia="el-GR"/>
        </w:rPr>
        <w:t>(</w:t>
      </w:r>
      <w:r w:rsidRPr="00EA6B87">
        <w:rPr>
          <w:rFonts w:eastAsia="Arial Unicode MS"/>
          <w:i/>
          <w:lang w:val="en-US" w:eastAsia="el-GR"/>
        </w:rPr>
        <w:t>interfaces</w:t>
      </w:r>
      <w:r w:rsidRPr="00EA6B87">
        <w:rPr>
          <w:rFonts w:eastAsia="Arial Unicode MS"/>
          <w:i/>
          <w:lang w:val="el-GR" w:eastAsia="el-GR"/>
        </w:rPr>
        <w:t>)</w:t>
      </w:r>
      <w:r w:rsidRPr="00EA6B87">
        <w:rPr>
          <w:rFonts w:eastAsia="Arial Unicode MS"/>
          <w:lang w:val="el-GR" w:eastAsia="el-GR"/>
        </w:rPr>
        <w:t xml:space="preserve"> με άλλα συστήματα που θα υποδειχθούν από την </w:t>
      </w:r>
      <w:r w:rsidR="003D1A3E">
        <w:rPr>
          <w:rFonts w:eastAsia="Arial Unicode MS"/>
          <w:lang w:val="el-GR" w:eastAsia="el-GR"/>
        </w:rPr>
        <w:t>ΕΚΑΠΥ</w:t>
      </w:r>
      <w:r w:rsidRPr="00EA6B87">
        <w:rPr>
          <w:rFonts w:eastAsia="Arial Unicode MS"/>
          <w:lang w:val="el-GR" w:eastAsia="el-GR"/>
        </w:rPr>
        <w:t xml:space="preserve"> </w:t>
      </w:r>
    </w:p>
    <w:p w14:paraId="1B714EB2" w14:textId="77777777" w:rsidR="00C65058" w:rsidRPr="00EA6B87" w:rsidRDefault="00C65058" w:rsidP="00C65058">
      <w:pPr>
        <w:numPr>
          <w:ilvl w:val="0"/>
          <w:numId w:val="317"/>
        </w:numPr>
        <w:suppressAutoHyphens w:val="0"/>
        <w:spacing w:line="360" w:lineRule="auto"/>
        <w:rPr>
          <w:rFonts w:eastAsia="Arial Unicode MS"/>
          <w:lang w:val="el-GR" w:eastAsia="el-GR"/>
        </w:rPr>
      </w:pPr>
      <w:r w:rsidRPr="00EA6B87">
        <w:rPr>
          <w:rFonts w:eastAsia="Arial Unicode MS"/>
          <w:lang w:val="el-GR" w:eastAsia="el-GR"/>
        </w:rPr>
        <w:lastRenderedPageBreak/>
        <w:t>ικανοποίηση απαιτήσεων διαλειτουργικότητας με συστήματα άλλων Φορέων στον χώρο της Δημόσιας Διοίκησης (ή και άλλων)</w:t>
      </w:r>
    </w:p>
    <w:p w14:paraId="64E4BB02" w14:textId="77777777" w:rsidR="00C65058" w:rsidRPr="00EA6B87" w:rsidRDefault="00C65058" w:rsidP="00C65058">
      <w:pPr>
        <w:numPr>
          <w:ilvl w:val="0"/>
          <w:numId w:val="317"/>
        </w:numPr>
        <w:suppressAutoHyphens w:val="0"/>
        <w:spacing w:line="360" w:lineRule="auto"/>
        <w:rPr>
          <w:rFonts w:eastAsia="Arial Unicode MS"/>
          <w:lang w:val="el-GR" w:eastAsia="el-GR"/>
        </w:rPr>
      </w:pPr>
      <w:r w:rsidRPr="00EA6B87">
        <w:rPr>
          <w:rFonts w:eastAsia="Arial Unicode MS"/>
          <w:lang w:val="el-GR" w:eastAsia="el-GR"/>
        </w:rPr>
        <w:t>συγγραφή λειτουργικής και τεχνικής τεκμηρίωσης καθώς και οδηγιών χρήσης</w:t>
      </w:r>
    </w:p>
    <w:p w14:paraId="35E72C58" w14:textId="77777777" w:rsidR="00C65058" w:rsidRPr="00EA6B87" w:rsidRDefault="00C65058" w:rsidP="00C65058">
      <w:pPr>
        <w:numPr>
          <w:ilvl w:val="0"/>
          <w:numId w:val="317"/>
        </w:numPr>
        <w:suppressAutoHyphens w:val="0"/>
        <w:spacing w:line="360" w:lineRule="auto"/>
        <w:rPr>
          <w:rFonts w:eastAsia="Arial Unicode MS"/>
          <w:lang w:val="el-GR" w:eastAsia="el-GR"/>
        </w:rPr>
      </w:pPr>
      <w:r w:rsidRPr="00EA6B87">
        <w:rPr>
          <w:rFonts w:eastAsia="Arial Unicode MS"/>
          <w:lang w:val="el-GR" w:eastAsia="el-GR"/>
        </w:rPr>
        <w:t xml:space="preserve">μεταφορά τεχνογνωσίας για τις εφαρμογές που εντάσσονται σε </w:t>
      </w:r>
      <w:r>
        <w:rPr>
          <w:rFonts w:eastAsia="Arial Unicode MS"/>
          <w:lang w:val="el-GR" w:eastAsia="el-GR"/>
        </w:rPr>
        <w:t>Δοκιμαστική</w:t>
      </w:r>
      <w:r w:rsidRPr="00EA6B87">
        <w:rPr>
          <w:rFonts w:eastAsia="Arial Unicode MS"/>
          <w:lang w:val="el-GR" w:eastAsia="el-GR"/>
        </w:rPr>
        <w:t xml:space="preserve"> Λειτουργία.</w:t>
      </w:r>
    </w:p>
    <w:p w14:paraId="009D0609" w14:textId="77777777" w:rsidR="00C65058" w:rsidRPr="00EA6B87" w:rsidRDefault="00C65058" w:rsidP="00C65058">
      <w:pPr>
        <w:numPr>
          <w:ilvl w:val="0"/>
          <w:numId w:val="317"/>
        </w:numPr>
        <w:suppressAutoHyphens w:val="0"/>
        <w:spacing w:line="360" w:lineRule="auto"/>
        <w:rPr>
          <w:rFonts w:eastAsia="Arial Unicode MS"/>
          <w:lang w:val="el-GR" w:eastAsia="el-GR"/>
        </w:rPr>
      </w:pPr>
      <w:r w:rsidRPr="00EA6B87">
        <w:rPr>
          <w:rFonts w:eastAsia="Arial Unicode MS"/>
          <w:lang w:val="el-GR" w:eastAsia="el-GR"/>
        </w:rPr>
        <w:t>μετάπτωση Δεδομένων και Εφαρμογών (αν απαιτηθεί)</w:t>
      </w:r>
    </w:p>
    <w:p w14:paraId="22FD477C" w14:textId="77777777" w:rsidR="00C65058" w:rsidRPr="0071213F" w:rsidRDefault="00C65058" w:rsidP="00C65058">
      <w:pPr>
        <w:spacing w:line="360" w:lineRule="auto"/>
        <w:rPr>
          <w:lang w:val="el-GR"/>
        </w:rPr>
      </w:pPr>
      <w:r w:rsidRPr="0071213F">
        <w:rPr>
          <w:lang w:val="el-GR"/>
        </w:rPr>
        <w:t>Οι εργασίες ανάπτυξης/τροποποίησης λογισμικού ή/και μεταφοράς δεδομένων και εφαρμογών, όπως αναφέρονται ανωτέρω, αφορούν στις επιχειρησιακές περιοχές του Φορέα και θα πραγματοποιούνται με τρόπο που θα εξασφαλίζεται η</w:t>
      </w:r>
      <w:r w:rsidRPr="005E0B0E">
        <w:rPr>
          <w:lang w:val="el-GR"/>
        </w:rPr>
        <w:t xml:space="preserve"> </w:t>
      </w:r>
      <w:r>
        <w:rPr>
          <w:lang w:val="el-GR"/>
        </w:rPr>
        <w:t>ολοκλήρωση</w:t>
      </w:r>
      <w:r w:rsidRPr="0071213F">
        <w:rPr>
          <w:lang w:val="el-GR"/>
        </w:rPr>
        <w:t xml:space="preserve"> και η διαλειτουργικότητα.</w:t>
      </w:r>
    </w:p>
    <w:p w14:paraId="69AC2D12" w14:textId="77777777" w:rsidR="00C65058" w:rsidRPr="00EA6B87" w:rsidRDefault="00C65058" w:rsidP="00C65058">
      <w:pPr>
        <w:spacing w:afterLines="120" w:after="288" w:line="360" w:lineRule="auto"/>
        <w:rPr>
          <w:rFonts w:eastAsia="Arial Unicode MS"/>
          <w:lang w:val="el-GR" w:eastAsia="el-GR"/>
        </w:rPr>
      </w:pPr>
      <w:r w:rsidRPr="00EA6B87">
        <w:rPr>
          <w:rFonts w:eastAsia="Arial Unicode MS"/>
          <w:b/>
          <w:bCs/>
          <w:lang w:val="el-GR" w:eastAsia="el-GR"/>
        </w:rPr>
        <w:t>Για την εξασφάλιση αυτών ο Ανάδοχος οφείλει</w:t>
      </w:r>
      <w:r w:rsidRPr="00EA6B87">
        <w:rPr>
          <w:rFonts w:eastAsia="Arial Unicode MS"/>
          <w:bCs/>
          <w:lang w:val="el-GR" w:eastAsia="el-GR"/>
        </w:rPr>
        <w:t>:</w:t>
      </w:r>
    </w:p>
    <w:p w14:paraId="0D4A0CC2" w14:textId="77777777" w:rsidR="00C65058" w:rsidRPr="00EA6B87" w:rsidRDefault="00C65058" w:rsidP="00C65058">
      <w:pPr>
        <w:numPr>
          <w:ilvl w:val="0"/>
          <w:numId w:val="318"/>
        </w:numPr>
        <w:suppressAutoHyphens w:val="0"/>
        <w:spacing w:line="360" w:lineRule="auto"/>
        <w:ind w:hanging="357"/>
        <w:rPr>
          <w:rFonts w:eastAsia="Arial Unicode MS"/>
          <w:lang w:val="el-GR" w:eastAsia="el-GR"/>
        </w:rPr>
      </w:pPr>
      <w:r w:rsidRPr="00EA6B87">
        <w:rPr>
          <w:rFonts w:eastAsia="Arial Unicode MS"/>
          <w:bCs/>
          <w:lang w:val="el-GR" w:eastAsia="el-GR"/>
        </w:rPr>
        <w:t xml:space="preserve">Να κάνει χρήση των εργαλείων σχεδιασμού και υλοποίησης κατά περίπτωση, του </w:t>
      </w:r>
      <w:r>
        <w:rPr>
          <w:rFonts w:eastAsia="Arial Unicode MS"/>
          <w:bCs/>
          <w:lang w:val="el-GR" w:eastAsia="el-GR"/>
        </w:rPr>
        <w:t>υφιστάμενου</w:t>
      </w:r>
      <w:r w:rsidRPr="00EA6B87">
        <w:rPr>
          <w:rFonts w:eastAsia="Arial Unicode MS"/>
          <w:bCs/>
          <w:lang w:val="el-GR" w:eastAsia="el-GR"/>
        </w:rPr>
        <w:t xml:space="preserve"> συστήματος</w:t>
      </w:r>
    </w:p>
    <w:p w14:paraId="6CD817FC" w14:textId="073F0B36" w:rsidR="00C65058" w:rsidRPr="00EA6B87" w:rsidRDefault="00C65058" w:rsidP="00C65058">
      <w:pPr>
        <w:numPr>
          <w:ilvl w:val="0"/>
          <w:numId w:val="318"/>
        </w:numPr>
        <w:suppressAutoHyphens w:val="0"/>
        <w:spacing w:line="360" w:lineRule="auto"/>
        <w:ind w:hanging="357"/>
        <w:rPr>
          <w:rFonts w:eastAsia="Arial Unicode MS"/>
          <w:bCs/>
          <w:lang w:val="el-GR" w:eastAsia="el-GR"/>
        </w:rPr>
      </w:pPr>
      <w:r w:rsidRPr="00EA6B87">
        <w:rPr>
          <w:rFonts w:eastAsia="Arial Unicode MS"/>
          <w:bCs/>
          <w:lang w:val="el-GR" w:eastAsia="el-GR"/>
        </w:rPr>
        <w:t>Ο σχεδιασμός και η υλοποίηση των νέων λειτουργιών θα πρέπει να είναι απολύτως συμβατοί με την υφιστάμενη αρχιτεκτονική ή με όσα θα συμφωνούνται μεταξύ της Αναθέτουσας και του Αναδόχου στο πλαίσιο της σχετικής εκτελεστικής εντολής</w:t>
      </w:r>
    </w:p>
    <w:p w14:paraId="391D1083" w14:textId="2CD7BCB9" w:rsidR="00C65058" w:rsidRPr="00EA6B87" w:rsidRDefault="00C65058" w:rsidP="00C65058">
      <w:pPr>
        <w:numPr>
          <w:ilvl w:val="0"/>
          <w:numId w:val="318"/>
        </w:numPr>
        <w:suppressAutoHyphens w:val="0"/>
        <w:spacing w:line="360" w:lineRule="auto"/>
        <w:ind w:hanging="357"/>
        <w:rPr>
          <w:rFonts w:eastAsia="Arial Unicode MS"/>
          <w:bCs/>
          <w:lang w:val="el-GR" w:eastAsia="el-GR"/>
        </w:rPr>
      </w:pPr>
      <w:r w:rsidRPr="00EA6B87">
        <w:rPr>
          <w:rFonts w:eastAsia="Arial Unicode MS"/>
          <w:bCs/>
          <w:lang w:val="el-GR" w:eastAsia="el-GR"/>
        </w:rPr>
        <w:t xml:space="preserve">Η υλοποίηση του </w:t>
      </w:r>
      <w:r w:rsidRPr="00EA6B87">
        <w:rPr>
          <w:rFonts w:eastAsia="Arial Unicode MS"/>
          <w:bCs/>
          <w:lang w:eastAsia="el-GR"/>
        </w:rPr>
        <w:t>UserInterface</w:t>
      </w:r>
      <w:r w:rsidRPr="00EA6B87">
        <w:rPr>
          <w:rFonts w:eastAsia="Arial Unicode MS"/>
          <w:bCs/>
          <w:lang w:val="el-GR" w:eastAsia="el-GR"/>
        </w:rPr>
        <w:t xml:space="preserve"> θα πρέπει να ακολουθεί την ίδια τυποποίηση με αυτήν που υποστηρίζεται από το πληροφοριακό σύστημα ή με όσα θα συμφωνούνται μεταξύ της Αναθέτουσας και του Αναδόχου στο πλαίσιο της σχετικής εκτελεστικής εντολής</w:t>
      </w:r>
    </w:p>
    <w:p w14:paraId="2B0F5612" w14:textId="2B7452AC" w:rsidR="00C65058" w:rsidRPr="00EA6B87" w:rsidRDefault="00C65058" w:rsidP="00C65058">
      <w:pPr>
        <w:numPr>
          <w:ilvl w:val="0"/>
          <w:numId w:val="318"/>
        </w:numPr>
        <w:suppressAutoHyphens w:val="0"/>
        <w:spacing w:line="360" w:lineRule="auto"/>
        <w:ind w:hanging="357"/>
        <w:rPr>
          <w:rFonts w:eastAsia="Arial Unicode MS"/>
          <w:lang w:val="el-GR" w:eastAsia="el-GR"/>
        </w:rPr>
      </w:pPr>
      <w:r w:rsidRPr="00EA6B87">
        <w:rPr>
          <w:rFonts w:eastAsia="Arial Unicode MS"/>
          <w:bCs/>
          <w:lang w:val="el-GR" w:eastAsia="el-GR"/>
        </w:rPr>
        <w:t xml:space="preserve">Η ανάπτυξη/τροποποίηση του λογισμικού εφαρμογών και των ηλεκτρονικών υπηρεσιών καθώς και των διεπαφών και υπηρεσιών διαλειτουργικότητας με τρίτα συστήματα και συστήματα του χώρου της Δημόσιας Διοίκησης (ή και άλλων) να μην διαταράσσει τυχόν συμβατικά πλαίσια άλλων έργων της </w:t>
      </w:r>
      <w:r w:rsidR="003D1A3E">
        <w:rPr>
          <w:rFonts w:eastAsia="Arial Unicode MS"/>
          <w:bCs/>
          <w:lang w:val="el-GR" w:eastAsia="el-GR"/>
        </w:rPr>
        <w:t>ΕΚΑΠΥ</w:t>
      </w:r>
    </w:p>
    <w:p w14:paraId="0665BA46" w14:textId="77777777" w:rsidR="00C65058" w:rsidRPr="00EA6B87" w:rsidRDefault="00C65058" w:rsidP="00C65058">
      <w:pPr>
        <w:numPr>
          <w:ilvl w:val="0"/>
          <w:numId w:val="318"/>
        </w:numPr>
        <w:suppressAutoHyphens w:val="0"/>
        <w:spacing w:line="360" w:lineRule="auto"/>
        <w:ind w:hanging="357"/>
        <w:rPr>
          <w:rFonts w:eastAsia="Arial Unicode MS"/>
          <w:bCs/>
          <w:lang w:val="el-GR" w:eastAsia="el-GR"/>
        </w:rPr>
      </w:pPr>
      <w:r w:rsidRPr="00EA6B87">
        <w:rPr>
          <w:rFonts w:eastAsia="Arial Unicode MS"/>
          <w:bCs/>
          <w:lang w:val="el-GR" w:eastAsia="el-GR"/>
        </w:rPr>
        <w:t xml:space="preserve">Ο ανάδοχος θα πρέπει να εφαρμόζει τεχνικές </w:t>
      </w:r>
      <w:r w:rsidRPr="00EA6B87">
        <w:rPr>
          <w:rFonts w:eastAsia="Arial Unicode MS"/>
          <w:bCs/>
          <w:lang w:eastAsia="el-GR"/>
        </w:rPr>
        <w:t>code</w:t>
      </w:r>
      <w:r>
        <w:rPr>
          <w:rFonts w:eastAsia="Arial Unicode MS"/>
          <w:bCs/>
          <w:lang w:val="el-GR" w:eastAsia="el-GR"/>
        </w:rPr>
        <w:t xml:space="preserve"> </w:t>
      </w:r>
      <w:r w:rsidRPr="00EA6B87">
        <w:rPr>
          <w:rFonts w:eastAsia="Arial Unicode MS"/>
          <w:bCs/>
          <w:lang w:eastAsia="el-GR"/>
        </w:rPr>
        <w:t>versioning</w:t>
      </w:r>
      <w:r>
        <w:rPr>
          <w:rFonts w:eastAsia="Arial Unicode MS"/>
          <w:bCs/>
          <w:lang w:val="el-GR" w:eastAsia="el-GR"/>
        </w:rPr>
        <w:t xml:space="preserve"> </w:t>
      </w:r>
      <w:r w:rsidRPr="00EA6B87">
        <w:rPr>
          <w:rFonts w:eastAsia="Arial Unicode MS"/>
          <w:bCs/>
          <w:lang w:eastAsia="el-GR"/>
        </w:rPr>
        <w:t>control</w:t>
      </w:r>
    </w:p>
    <w:p w14:paraId="07A7B8B8" w14:textId="21E8CDB0" w:rsidR="00C65058" w:rsidRPr="00EA6B87" w:rsidRDefault="00C65058" w:rsidP="00C65058">
      <w:pPr>
        <w:numPr>
          <w:ilvl w:val="0"/>
          <w:numId w:val="318"/>
        </w:numPr>
        <w:suppressAutoHyphens w:val="0"/>
        <w:spacing w:line="360" w:lineRule="auto"/>
        <w:ind w:hanging="357"/>
        <w:rPr>
          <w:rFonts w:eastAsia="Arial Unicode MS"/>
          <w:lang w:val="el-GR" w:eastAsia="el-GR"/>
        </w:rPr>
      </w:pPr>
      <w:r w:rsidRPr="00EA6B87">
        <w:rPr>
          <w:rFonts w:eastAsia="Arial Unicode MS"/>
          <w:lang w:val="el-GR" w:eastAsia="el-GR"/>
        </w:rPr>
        <w:t xml:space="preserve">Να ακολουθεί τυποποιημένη διεθνή μέθοδο για τον υπολογισμό του απαιτούμενου ανθρωποχρόνου και κόστους για τις τροποποιήσεις λογισμικού, την οποία </w:t>
      </w:r>
      <w:r w:rsidRPr="00EA6B87">
        <w:rPr>
          <w:rFonts w:eastAsia="Arial Unicode MS"/>
          <w:b/>
          <w:lang w:val="el-GR" w:eastAsia="el-GR"/>
        </w:rPr>
        <w:t>υποχρεούται να παρουσιάσει αναλυτικά στην τεχνική του προσφορά</w:t>
      </w:r>
      <w:r w:rsidRPr="00EA6B87">
        <w:rPr>
          <w:rFonts w:eastAsia="Arial Unicode MS"/>
          <w:lang w:val="el-GR" w:eastAsia="el-GR"/>
        </w:rPr>
        <w:t>. Η Αναθέτουσα Αρχή, μπορεί να επιλέξει διαφορετική τυποποιημένη μέθοδο υπολογισμού ανθρωποχρόνου την οποία ο Ανάδοχος οφείλει να ακολουθήσει.</w:t>
      </w:r>
    </w:p>
    <w:p w14:paraId="4866218B" w14:textId="77777777" w:rsidR="00C65058" w:rsidRPr="00EA6B87" w:rsidRDefault="00C65058" w:rsidP="00C65058">
      <w:pPr>
        <w:numPr>
          <w:ilvl w:val="0"/>
          <w:numId w:val="318"/>
        </w:numPr>
        <w:suppressAutoHyphens w:val="0"/>
        <w:spacing w:line="360" w:lineRule="auto"/>
        <w:ind w:hanging="357"/>
        <w:rPr>
          <w:rFonts w:eastAsia="Arial Unicode MS"/>
          <w:bCs/>
          <w:lang w:val="el-GR" w:eastAsia="el-GR"/>
        </w:rPr>
      </w:pPr>
      <w:r w:rsidRPr="00EA6B87">
        <w:rPr>
          <w:rFonts w:eastAsia="Arial Unicode MS"/>
          <w:bCs/>
          <w:lang w:val="el-GR" w:eastAsia="el-GR"/>
        </w:rPr>
        <w:t xml:space="preserve">Να παρέχει </w:t>
      </w:r>
      <w:r w:rsidRPr="00EA6B87">
        <w:rPr>
          <w:rFonts w:eastAsia="Arial Unicode MS"/>
          <w:b/>
          <w:lang w:val="el-GR" w:eastAsia="el-GR"/>
        </w:rPr>
        <w:t>υπηρεσίες εγγύησης χρονικής διάρκειας από την παραλαβή του λογισμικού</w:t>
      </w:r>
      <w:r w:rsidRPr="00EA6B87">
        <w:rPr>
          <w:rFonts w:eastAsia="Arial Unicode MS"/>
          <w:bCs/>
          <w:lang w:val="el-GR" w:eastAsia="el-GR"/>
        </w:rPr>
        <w:t xml:space="preserve"> που θα τροποποιηθεί ή/και αναπτυχθεί στο πλαίσιο του παρόντος έργου μέχρι και το τέλος της περιόδου εγγύησης του έργου.</w:t>
      </w:r>
    </w:p>
    <w:p w14:paraId="11219BE7" w14:textId="2B9BD4BA" w:rsidR="00C65058" w:rsidRPr="00EA6B87" w:rsidRDefault="00C65058" w:rsidP="00C65058">
      <w:pPr>
        <w:numPr>
          <w:ilvl w:val="0"/>
          <w:numId w:val="318"/>
        </w:numPr>
        <w:suppressAutoHyphens w:val="0"/>
        <w:spacing w:line="360" w:lineRule="auto"/>
        <w:ind w:hanging="357"/>
        <w:rPr>
          <w:rFonts w:eastAsia="Arial Unicode MS"/>
          <w:b/>
          <w:lang w:val="el-GR" w:eastAsia="el-GR"/>
        </w:rPr>
      </w:pPr>
      <w:r w:rsidRPr="00EA6B87">
        <w:rPr>
          <w:rFonts w:eastAsia="Arial Unicode MS"/>
          <w:lang w:val="el-GR" w:eastAsia="el-GR"/>
        </w:rPr>
        <w:lastRenderedPageBreak/>
        <w:t xml:space="preserve">Να παρέχει κατάλληλες </w:t>
      </w:r>
      <w:r w:rsidRPr="00EA6B87">
        <w:rPr>
          <w:rFonts w:eastAsia="Arial Unicode MS"/>
          <w:b/>
          <w:lang w:val="el-GR" w:eastAsia="el-GR"/>
        </w:rPr>
        <w:t xml:space="preserve">υπηρεσίες υποστήριξης </w:t>
      </w:r>
      <w:r w:rsidRPr="00EA6B87">
        <w:rPr>
          <w:rFonts w:eastAsia="Arial Unicode MS"/>
          <w:lang w:val="el-GR" w:eastAsia="el-GR"/>
        </w:rPr>
        <w:t>και να διενεργεί ελέγχους (</w:t>
      </w:r>
      <w:r>
        <w:rPr>
          <w:rFonts w:eastAsia="Arial Unicode MS"/>
          <w:lang w:val="en-US" w:eastAsia="el-GR"/>
        </w:rPr>
        <w:t>System</w:t>
      </w:r>
      <w:r w:rsidRPr="005E0B0E">
        <w:rPr>
          <w:rFonts w:eastAsia="Arial Unicode MS"/>
          <w:lang w:val="el-GR" w:eastAsia="el-GR"/>
        </w:rPr>
        <w:t xml:space="preserve"> </w:t>
      </w:r>
      <w:r>
        <w:rPr>
          <w:rFonts w:eastAsia="Arial Unicode MS"/>
          <w:lang w:val="en-US" w:eastAsia="el-GR"/>
        </w:rPr>
        <w:t>Test</w:t>
      </w:r>
      <w:r w:rsidRPr="00EA6B87">
        <w:rPr>
          <w:rFonts w:eastAsia="Arial Unicode MS"/>
          <w:lang w:val="el-GR" w:eastAsia="el-GR"/>
        </w:rPr>
        <w:t xml:space="preserve">, </w:t>
      </w:r>
      <w:r>
        <w:rPr>
          <w:rFonts w:eastAsia="Arial Unicode MS"/>
          <w:lang w:val="en-US" w:eastAsia="el-GR"/>
        </w:rPr>
        <w:t>Pilot</w:t>
      </w:r>
      <w:r w:rsidRPr="005E0B0E">
        <w:rPr>
          <w:rFonts w:eastAsia="Arial Unicode MS"/>
          <w:lang w:val="el-GR" w:eastAsia="el-GR"/>
        </w:rPr>
        <w:t xml:space="preserve"> </w:t>
      </w:r>
      <w:r>
        <w:rPr>
          <w:rFonts w:eastAsia="Arial Unicode MS"/>
          <w:lang w:val="en-US" w:eastAsia="el-GR"/>
        </w:rPr>
        <w:t>Test</w:t>
      </w:r>
      <w:r w:rsidRPr="00EA6B87">
        <w:rPr>
          <w:rFonts w:eastAsia="Arial Unicode MS"/>
          <w:lang w:val="el-GR" w:eastAsia="el-GR"/>
        </w:rPr>
        <w:t xml:space="preserve">), για την μη δυσμενή επίδραση στην λειτουργία του ήδη υπάρχοντος λογισμικού, συνεπεία της διενέργειας της σκοπούμενης επέμβασης, πριν την ενσωμάτωσή της στο σύστημα. Ο Ανάδοχος υποχρεούται να γνωστοποιεί στην Αναθέτουσα κάθε προτιθέμενη επέμβαση και να λαμβάνει υπόψη του τις όποιες αντιρρήσεις, παρατηρήσεις κλπ., έτσι ώστε σε κάθε περίπτωση να εξασφαλίζει την ορθή, πλήρη και ποιοτική ολοκληρωσιμότητα της παρέμβασης με το ήδη υπάρχον λογισμικό. Με σκοπό την ένταξη του νέου/τροποποιημένου λογισμικού στο σύστημα, </w:t>
      </w:r>
      <w:r w:rsidRPr="00EA6B87">
        <w:rPr>
          <w:rFonts w:eastAsia="Arial Unicode MS"/>
          <w:lang w:val="en-US" w:eastAsia="el-GR"/>
        </w:rPr>
        <w:t>o</w:t>
      </w:r>
      <w:r w:rsidRPr="00EA6B87">
        <w:rPr>
          <w:rFonts w:eastAsia="Arial Unicode MS"/>
          <w:lang w:val="el-GR" w:eastAsia="el-GR"/>
        </w:rPr>
        <w:t xml:space="preserve"> Ανάδοχος υποχρεούται κατ’ ελάχιστον στα εξής:</w:t>
      </w:r>
    </w:p>
    <w:p w14:paraId="5166AE8E" w14:textId="77777777" w:rsidR="00C65058" w:rsidRPr="00EA6B87" w:rsidRDefault="00C65058" w:rsidP="00C65058">
      <w:pPr>
        <w:pStyle w:val="aff"/>
        <w:widowControl w:val="0"/>
        <w:numPr>
          <w:ilvl w:val="1"/>
          <w:numId w:val="318"/>
        </w:numPr>
        <w:suppressAutoHyphens w:val="0"/>
        <w:autoSpaceDE w:val="0"/>
        <w:autoSpaceDN w:val="0"/>
        <w:spacing w:line="360" w:lineRule="auto"/>
        <w:ind w:hanging="357"/>
        <w:contextualSpacing w:val="0"/>
        <w:rPr>
          <w:lang w:val="el-GR"/>
        </w:rPr>
      </w:pPr>
      <w:r w:rsidRPr="00EA6B87">
        <w:rPr>
          <w:lang w:val="el-GR"/>
        </w:rPr>
        <w:t>Να ενσωματώνει με ορθό, πλήρη και ποιοτικό τρόπο τις αλλαγές στα προϊόντα που άπτονται της επέμβασης</w:t>
      </w:r>
    </w:p>
    <w:p w14:paraId="6B435BEB" w14:textId="77777777" w:rsidR="00C65058" w:rsidRPr="00EA6B87" w:rsidRDefault="00C65058" w:rsidP="00C65058">
      <w:pPr>
        <w:pStyle w:val="aff"/>
        <w:widowControl w:val="0"/>
        <w:numPr>
          <w:ilvl w:val="1"/>
          <w:numId w:val="318"/>
        </w:numPr>
        <w:suppressAutoHyphens w:val="0"/>
        <w:autoSpaceDE w:val="0"/>
        <w:autoSpaceDN w:val="0"/>
        <w:spacing w:line="360" w:lineRule="auto"/>
        <w:ind w:hanging="357"/>
        <w:contextualSpacing w:val="0"/>
        <w:rPr>
          <w:lang w:val="el-GR"/>
        </w:rPr>
      </w:pPr>
      <w:r w:rsidRPr="00EA6B87">
        <w:rPr>
          <w:lang w:val="el-GR"/>
        </w:rPr>
        <w:t>Να ενσωματώνει τις αλλαγές στην τεκμηρίωση του λογισμικού</w:t>
      </w:r>
    </w:p>
    <w:p w14:paraId="122A3A83" w14:textId="77777777" w:rsidR="00C65058" w:rsidRPr="00EA6B87" w:rsidRDefault="00C65058" w:rsidP="00C65058">
      <w:pPr>
        <w:pStyle w:val="aff"/>
        <w:widowControl w:val="0"/>
        <w:numPr>
          <w:ilvl w:val="1"/>
          <w:numId w:val="318"/>
        </w:numPr>
        <w:suppressAutoHyphens w:val="0"/>
        <w:autoSpaceDE w:val="0"/>
        <w:autoSpaceDN w:val="0"/>
        <w:spacing w:line="360" w:lineRule="auto"/>
        <w:ind w:hanging="357"/>
        <w:contextualSpacing w:val="0"/>
        <w:rPr>
          <w:lang w:val="el-GR"/>
        </w:rPr>
      </w:pPr>
      <w:r w:rsidRPr="00EA6B87">
        <w:rPr>
          <w:lang w:val="el-GR"/>
        </w:rPr>
        <w:t>Να ενσωματώνει τις αλλαγές στα πάσης φύσεως εγχειρίδια χρήστη</w:t>
      </w:r>
    </w:p>
    <w:p w14:paraId="79137BE4" w14:textId="77777777" w:rsidR="00C65058" w:rsidRPr="00EA6B87" w:rsidRDefault="00C65058" w:rsidP="00C65058">
      <w:pPr>
        <w:pStyle w:val="aff"/>
        <w:widowControl w:val="0"/>
        <w:numPr>
          <w:ilvl w:val="1"/>
          <w:numId w:val="318"/>
        </w:numPr>
        <w:suppressAutoHyphens w:val="0"/>
        <w:autoSpaceDE w:val="0"/>
        <w:autoSpaceDN w:val="0"/>
        <w:spacing w:line="360" w:lineRule="auto"/>
        <w:ind w:hanging="357"/>
        <w:contextualSpacing w:val="0"/>
        <w:rPr>
          <w:lang w:val="el-GR"/>
        </w:rPr>
      </w:pPr>
      <w:r w:rsidRPr="00EA6B87">
        <w:rPr>
          <w:lang w:val="el-GR"/>
        </w:rPr>
        <w:t>Να ελέγχει τους χρόνους απόκρισης και να προβαίνει σε ενέργειες για την ορθή ρύθμισή τους κλπ.</w:t>
      </w:r>
    </w:p>
    <w:p w14:paraId="7B84E4E4" w14:textId="77777777" w:rsidR="00C65058" w:rsidRPr="00C65058" w:rsidRDefault="00C65058" w:rsidP="00160200">
      <w:pPr>
        <w:pStyle w:val="4"/>
        <w:numPr>
          <w:ilvl w:val="2"/>
          <w:numId w:val="306"/>
        </w:numPr>
        <w:spacing w:line="360" w:lineRule="auto"/>
        <w:rPr>
          <w:rFonts w:cs="Tahoma"/>
          <w:szCs w:val="22"/>
          <w:lang w:val="el-GR"/>
        </w:rPr>
      </w:pPr>
      <w:bookmarkStart w:id="629" w:name="_Toc177459285"/>
      <w:r w:rsidRPr="00C65058">
        <w:rPr>
          <w:rFonts w:cs="Tahoma"/>
          <w:szCs w:val="22"/>
          <w:lang w:val="el-GR"/>
        </w:rPr>
        <w:t>Διαδικασία ανάθεσης ανάπτυξης / τροποποιήσεων Λογισμικού / μετάπτωσης δεδομένων</w:t>
      </w:r>
      <w:bookmarkEnd w:id="629"/>
    </w:p>
    <w:p w14:paraId="344E03D4" w14:textId="1CB9212E" w:rsidR="00C65058" w:rsidRPr="00EA6B87" w:rsidRDefault="002361E1" w:rsidP="00C65058">
      <w:pPr>
        <w:spacing w:line="360" w:lineRule="auto"/>
        <w:rPr>
          <w:lang w:val="el-GR"/>
        </w:rPr>
      </w:pPr>
      <w:r>
        <w:rPr>
          <w:lang w:val="el-GR"/>
        </w:rPr>
        <w:t>Ο Κύριος του Έργου και Φορέας Λειτουργίας</w:t>
      </w:r>
      <w:r w:rsidR="00C65058" w:rsidRPr="00EA6B87">
        <w:rPr>
          <w:lang w:val="el-GR"/>
        </w:rPr>
        <w:t xml:space="preserve"> δικαιούται να ζητά εγγράφως από τον Ανάδοχο την υλοποίηση βελτιώσεων, ρυθμίσεων, τροποποιήσεων, προσθηκών, κλπ. στο Λογισμικό Εφαρμογών του συστήματος και των ηλεκτρονικών υπηρεσιών ή/και Μετάπτωσης Δεδομένων και ο Ανάδοχος υποχρεούται να τις εκτελέσει με χρονοδιάγραμμα που θα συμφωνείται από κοινού. Ο Ανάδοχος θα ειδοποιεί εγγράφως την </w:t>
      </w:r>
      <w:r w:rsidR="005341AC">
        <w:rPr>
          <w:lang w:val="el-GR"/>
        </w:rPr>
        <w:t>ΕΠΕ</w:t>
      </w:r>
      <w:r w:rsidR="00C65058" w:rsidRPr="00EA6B87">
        <w:rPr>
          <w:lang w:val="el-GR"/>
        </w:rPr>
        <w:t xml:space="preserve"> για τον απαιτούμενο ανθρωποχρόνο, και κατόπιν έγκρισης της </w:t>
      </w:r>
      <w:r w:rsidR="005341AC">
        <w:rPr>
          <w:lang w:val="el-GR"/>
        </w:rPr>
        <w:t>ΕΠΕ</w:t>
      </w:r>
      <w:r w:rsidR="00C65058" w:rsidRPr="00EA6B87">
        <w:rPr>
          <w:lang w:val="el-GR"/>
        </w:rPr>
        <w:t>, θα προχωρεί στην υλοποίηση.</w:t>
      </w:r>
    </w:p>
    <w:p w14:paraId="2FF59F61" w14:textId="77777777" w:rsidR="00C65058" w:rsidRPr="00EA6B87" w:rsidRDefault="00C65058" w:rsidP="00C65058">
      <w:pPr>
        <w:spacing w:line="360" w:lineRule="auto"/>
        <w:rPr>
          <w:lang w:val="el-GR"/>
        </w:rPr>
      </w:pPr>
      <w:r w:rsidRPr="00EA6B87">
        <w:rPr>
          <w:lang w:val="el-GR"/>
        </w:rPr>
        <w:t xml:space="preserve">Η απαιτούμενη ανθρωποπροσπάθεια για την υλοποίηση των ανωτέρω υπηρεσιών συνολικά κατά την διάρκεια της σύμβασης, ανέρχεται σε </w:t>
      </w:r>
      <w:r>
        <w:rPr>
          <w:lang w:val="el-GR"/>
        </w:rPr>
        <w:t>διακόσιους</w:t>
      </w:r>
      <w:r w:rsidRPr="00EA6B87">
        <w:rPr>
          <w:lang w:val="el-GR"/>
        </w:rPr>
        <w:t xml:space="preserve"> (</w:t>
      </w:r>
      <w:r>
        <w:rPr>
          <w:lang w:val="el-GR"/>
        </w:rPr>
        <w:t>2</w:t>
      </w:r>
      <w:r w:rsidRPr="00EA6B87">
        <w:rPr>
          <w:lang w:val="el-GR"/>
        </w:rPr>
        <w:t>00) ανθρωπομήνες (συμπεριλαμβανομένων των υπηρεσιών τεκμηρίωσης, υποστήριξης και εκπαίδευσης – μεταφοράς τεχνογνωσίας).</w:t>
      </w:r>
    </w:p>
    <w:p w14:paraId="7CF00B06" w14:textId="63C335A4" w:rsidR="00C65058" w:rsidRPr="00EA6B87" w:rsidRDefault="00C65058" w:rsidP="00C65058">
      <w:pPr>
        <w:spacing w:line="360" w:lineRule="auto"/>
        <w:rPr>
          <w:lang w:val="el-GR"/>
        </w:rPr>
      </w:pPr>
      <w:r w:rsidRPr="00EA6B87">
        <w:rPr>
          <w:lang w:val="el-GR"/>
        </w:rPr>
        <w:t>Για την κάθε</w:t>
      </w:r>
      <w:r w:rsidR="00BE5D6B">
        <w:rPr>
          <w:lang w:val="el-GR"/>
        </w:rPr>
        <w:t xml:space="preserve"> διακριτή</w:t>
      </w:r>
      <w:r w:rsidRPr="00EA6B87">
        <w:rPr>
          <w:lang w:val="el-GR"/>
        </w:rPr>
        <w:t xml:space="preserve"> </w:t>
      </w:r>
      <w:r w:rsidR="00BE5D6B">
        <w:rPr>
          <w:lang w:val="el-GR"/>
        </w:rPr>
        <w:t>υπηρεσία</w:t>
      </w:r>
      <w:r w:rsidRPr="00EA6B87">
        <w:rPr>
          <w:lang w:val="el-GR"/>
        </w:rPr>
        <w:t xml:space="preserve"> </w:t>
      </w:r>
      <w:r w:rsidR="00BE5D6B">
        <w:rPr>
          <w:lang w:val="el-GR"/>
        </w:rPr>
        <w:t>που θα αιτείται ο Κύριος του Έργου</w:t>
      </w:r>
      <w:r w:rsidRPr="00EA6B87">
        <w:rPr>
          <w:lang w:val="el-GR"/>
        </w:rPr>
        <w:t xml:space="preserve">, θα προκύπτει ο ακριβής αριθμός και επιμερισμός της ανθρωποπροσπάθειας με την οριστικοποίηση των προδιαγραφών, κατά τη διάρκεια υλοποίησης της σύμβασης, ανάλογα με τις επιχειρησιακές και λειτουργικές ανάγκες </w:t>
      </w:r>
      <w:r w:rsidR="005341AC">
        <w:rPr>
          <w:lang w:val="el-GR"/>
        </w:rPr>
        <w:t>του Κυρίου του Έργου και Φορέα Λειτουργίας</w:t>
      </w:r>
      <w:r w:rsidRPr="00EA6B87">
        <w:rPr>
          <w:lang w:val="el-GR"/>
        </w:rPr>
        <w:t>.</w:t>
      </w:r>
    </w:p>
    <w:p w14:paraId="1FE3EDA0" w14:textId="77777777" w:rsidR="00C65058" w:rsidRPr="00160200" w:rsidRDefault="00C65058" w:rsidP="00160200">
      <w:pPr>
        <w:pStyle w:val="4"/>
        <w:numPr>
          <w:ilvl w:val="2"/>
          <w:numId w:val="306"/>
        </w:numPr>
        <w:spacing w:line="360" w:lineRule="auto"/>
        <w:rPr>
          <w:rFonts w:cs="Tahoma"/>
          <w:szCs w:val="22"/>
          <w:lang w:val="el-GR"/>
        </w:rPr>
      </w:pPr>
      <w:bookmarkStart w:id="630" w:name="_Toc177459286"/>
      <w:r w:rsidRPr="00160200">
        <w:rPr>
          <w:rFonts w:cs="Tahoma"/>
          <w:szCs w:val="22"/>
          <w:lang w:val="el-GR"/>
        </w:rPr>
        <w:lastRenderedPageBreak/>
        <w:t>Διαδικασία σχεδιασμού τροποποιήσεων λογισμικού</w:t>
      </w:r>
      <w:bookmarkEnd w:id="630"/>
    </w:p>
    <w:p w14:paraId="061FE420" w14:textId="77777777" w:rsidR="00C65058" w:rsidRPr="0071213F" w:rsidRDefault="00C65058" w:rsidP="00C65058">
      <w:pPr>
        <w:spacing w:line="360" w:lineRule="auto"/>
        <w:rPr>
          <w:lang w:val="el-GR"/>
        </w:rPr>
      </w:pPr>
      <w:r w:rsidRPr="0071213F">
        <w:rPr>
          <w:lang w:val="el-GR"/>
        </w:rPr>
        <w:t xml:space="preserve">Η διαδικασία που ακολουθείται για την ανάπτυξη/τροποποίηση του λογισμικού εφαρμογών που αφορά τις επιχειρησιακές </w:t>
      </w:r>
      <w:r w:rsidRPr="00642D70">
        <w:rPr>
          <w:lang w:val="el-GR"/>
        </w:rPr>
        <w:t xml:space="preserve">περιοχές της </w:t>
      </w:r>
      <w:r w:rsidRPr="00642D70">
        <w:rPr>
          <w:rFonts w:eastAsia="SimSun"/>
          <w:lang w:val="el-GR"/>
        </w:rPr>
        <w:t>Ε.Κ.Α.Π.Υ</w:t>
      </w:r>
      <w:r w:rsidRPr="00642D70" w:rsidDel="00207FB5">
        <w:rPr>
          <w:lang w:val="el-GR"/>
        </w:rPr>
        <w:t xml:space="preserve"> </w:t>
      </w:r>
      <w:r w:rsidRPr="00642D70">
        <w:rPr>
          <w:lang w:val="el-GR"/>
        </w:rPr>
        <w:t>είναι η ακόλουθη</w:t>
      </w:r>
      <w:r w:rsidRPr="0071213F">
        <w:rPr>
          <w:lang w:val="el-GR"/>
        </w:rPr>
        <w:t>:</w:t>
      </w:r>
    </w:p>
    <w:p w14:paraId="107F60AA" w14:textId="77777777" w:rsidR="00C65058" w:rsidRPr="00EA6B87" w:rsidRDefault="00C65058" w:rsidP="00C65058">
      <w:pPr>
        <w:numPr>
          <w:ilvl w:val="0"/>
          <w:numId w:val="319"/>
        </w:numPr>
        <w:suppressAutoHyphens w:val="0"/>
        <w:spacing w:line="360" w:lineRule="auto"/>
        <w:rPr>
          <w:rFonts w:eastAsia="Arial Unicode MS"/>
          <w:bCs/>
          <w:lang w:val="el-GR" w:eastAsia="el-GR"/>
        </w:rPr>
      </w:pPr>
      <w:r w:rsidRPr="00EA6B87">
        <w:rPr>
          <w:rFonts w:eastAsia="Arial Unicode MS"/>
          <w:bCs/>
          <w:lang w:val="el-GR" w:eastAsia="el-GR"/>
        </w:rPr>
        <w:t xml:space="preserve">Η αρμόδια </w:t>
      </w:r>
      <w:r w:rsidRPr="00642D70">
        <w:rPr>
          <w:rFonts w:eastAsia="Arial Unicode MS"/>
          <w:bCs/>
          <w:lang w:val="el-GR" w:eastAsia="el-GR"/>
        </w:rPr>
        <w:t xml:space="preserve">οργανική μονάδα της </w:t>
      </w:r>
      <w:r w:rsidRPr="00642D70">
        <w:rPr>
          <w:rFonts w:eastAsia="SimSun"/>
          <w:lang w:val="el-GR"/>
        </w:rPr>
        <w:t>Ε.Κ.Α.Π.Υ</w:t>
      </w:r>
      <w:r w:rsidRPr="00642D70">
        <w:rPr>
          <w:rFonts w:eastAsia="Arial Unicode MS"/>
          <w:bCs/>
          <w:lang w:val="el-GR" w:eastAsia="el-GR"/>
        </w:rPr>
        <w:t>, σε συνεργασία</w:t>
      </w:r>
      <w:r w:rsidRPr="00EA6B87">
        <w:rPr>
          <w:rFonts w:eastAsia="Arial Unicode MS"/>
          <w:bCs/>
          <w:lang w:val="el-GR" w:eastAsia="el-GR"/>
        </w:rPr>
        <w:t xml:space="preserve"> με την ορισθείσα ΕΠΕ του Έργου, υποβάλλει στον Ανάδοχο εγγράφως τα αιτήματα για την υλοποίηση νέων αναγκών στο Λογισμικό Εφαρμογών. Τα αιτήματα και οι λειτουργικές απαιτήσεις προκύπτουν από τις αρμόδιες επιχειρησιακές δομές, βάσει των επιχειρησιακών και λειτουργικών αναγκών του Φορέα.</w:t>
      </w:r>
    </w:p>
    <w:p w14:paraId="01AC26B7" w14:textId="77777777" w:rsidR="00C65058" w:rsidRPr="00EA6B87" w:rsidRDefault="00C65058" w:rsidP="00C65058">
      <w:pPr>
        <w:numPr>
          <w:ilvl w:val="0"/>
          <w:numId w:val="319"/>
        </w:numPr>
        <w:suppressAutoHyphens w:val="0"/>
        <w:spacing w:line="360" w:lineRule="auto"/>
        <w:rPr>
          <w:rFonts w:eastAsia="Arial Unicode MS"/>
          <w:bCs/>
          <w:lang w:val="el-GR" w:eastAsia="el-GR"/>
        </w:rPr>
      </w:pPr>
      <w:r w:rsidRPr="00EA6B87">
        <w:rPr>
          <w:rFonts w:eastAsia="Arial Unicode MS"/>
          <w:bCs/>
          <w:lang w:val="el-GR" w:eastAsia="el-GR"/>
        </w:rPr>
        <w:t>Ο Ανάδοχος μετά την λήψη νέων αιτημάτων:</w:t>
      </w:r>
    </w:p>
    <w:p w14:paraId="4455DC7F" w14:textId="5772851D" w:rsidR="00C65058" w:rsidRPr="00EA6B87" w:rsidRDefault="00C65058" w:rsidP="00C65058">
      <w:pPr>
        <w:numPr>
          <w:ilvl w:val="1"/>
          <w:numId w:val="319"/>
        </w:numPr>
        <w:suppressAutoHyphens w:val="0"/>
        <w:spacing w:line="360" w:lineRule="auto"/>
        <w:rPr>
          <w:rFonts w:eastAsia="Arial Unicode MS"/>
          <w:bCs/>
          <w:lang w:val="el-GR" w:eastAsia="el-GR"/>
        </w:rPr>
      </w:pPr>
      <w:r w:rsidRPr="00EA6B87">
        <w:rPr>
          <w:rFonts w:eastAsia="Arial Unicode MS"/>
          <w:lang w:val="el-GR" w:eastAsia="el-GR"/>
        </w:rPr>
        <w:t>Πραγματοποιεί διερεύνηση</w:t>
      </w:r>
      <w:r w:rsidR="00BE5D6B">
        <w:rPr>
          <w:rFonts w:eastAsia="Arial Unicode MS"/>
          <w:lang w:val="el-GR" w:eastAsia="el-GR"/>
        </w:rPr>
        <w:t xml:space="preserve"> της κάθε διακριτής υπηρεσίας που περιλαμβάνεται στο εκάστοτε αίτημα </w:t>
      </w:r>
      <w:r w:rsidRPr="00EA6B87">
        <w:rPr>
          <w:rFonts w:eastAsia="Arial Unicode MS"/>
          <w:lang w:val="el-GR" w:eastAsia="el-GR"/>
        </w:rPr>
        <w:t xml:space="preserve">σε συνεργασία με τα αρμόδια τμήματα της Διεύθυνσης Πληροφορικής καθώς και με τα αρμόδια επιχειρησιακά τμήματα </w:t>
      </w:r>
      <w:r w:rsidRPr="00EA6B87">
        <w:rPr>
          <w:rFonts w:eastAsia="Arial Unicode MS"/>
          <w:bCs/>
          <w:lang w:val="el-GR" w:eastAsia="el-GR"/>
        </w:rPr>
        <w:t xml:space="preserve">της </w:t>
      </w:r>
      <w:r w:rsidRPr="00EA6B87">
        <w:rPr>
          <w:rFonts w:eastAsia="SimSun"/>
          <w:lang w:val="el-GR"/>
        </w:rPr>
        <w:t>Ε.Κ.Α.Π.Υ</w:t>
      </w:r>
      <w:r w:rsidRPr="00EA6B87">
        <w:rPr>
          <w:rFonts w:eastAsia="Arial Unicode MS"/>
          <w:lang w:val="el-GR" w:eastAsia="el-GR"/>
        </w:rPr>
        <w:t>.</w:t>
      </w:r>
    </w:p>
    <w:p w14:paraId="2CF8DFD0" w14:textId="52C4AFBE" w:rsidR="00C65058" w:rsidRPr="00642D70" w:rsidRDefault="00C65058" w:rsidP="00C65058">
      <w:pPr>
        <w:numPr>
          <w:ilvl w:val="1"/>
          <w:numId w:val="319"/>
        </w:numPr>
        <w:suppressAutoHyphens w:val="0"/>
        <w:spacing w:line="360" w:lineRule="auto"/>
        <w:rPr>
          <w:rFonts w:eastAsia="Arial Unicode MS"/>
          <w:bCs/>
          <w:lang w:val="el-GR" w:eastAsia="el-GR"/>
        </w:rPr>
      </w:pPr>
      <w:r w:rsidRPr="00EA6B87">
        <w:rPr>
          <w:rFonts w:eastAsia="Arial Unicode MS"/>
          <w:bCs/>
          <w:lang w:val="el-GR" w:eastAsia="el-GR"/>
        </w:rPr>
        <w:t xml:space="preserve">Εντός </w:t>
      </w:r>
      <w:r w:rsidR="002361E1">
        <w:rPr>
          <w:rFonts w:eastAsia="Arial Unicode MS"/>
          <w:bCs/>
          <w:lang w:val="el-GR" w:eastAsia="el-GR"/>
        </w:rPr>
        <w:t>δέκα</w:t>
      </w:r>
      <w:r w:rsidRPr="00EA6B87">
        <w:rPr>
          <w:rFonts w:eastAsia="Arial Unicode MS"/>
          <w:bCs/>
          <w:lang w:val="el-GR" w:eastAsia="el-GR"/>
        </w:rPr>
        <w:t xml:space="preserve"> (</w:t>
      </w:r>
      <w:r w:rsidR="002361E1">
        <w:rPr>
          <w:rFonts w:eastAsia="Arial Unicode MS"/>
          <w:bCs/>
          <w:lang w:val="el-GR" w:eastAsia="el-GR"/>
        </w:rPr>
        <w:t>10</w:t>
      </w:r>
      <w:r w:rsidRPr="00EA6B87">
        <w:rPr>
          <w:rFonts w:eastAsia="Arial Unicode MS"/>
          <w:bCs/>
          <w:lang w:val="el-GR" w:eastAsia="el-GR"/>
        </w:rPr>
        <w:t xml:space="preserve">) εργασίμων ημερών από την παραλαβή του αιτήματος ο Ανάδοχος παραδίδει προμελέτη </w:t>
      </w:r>
      <w:r w:rsidR="002361E1">
        <w:rPr>
          <w:rFonts w:eastAsia="Arial Unicode MS"/>
          <w:bCs/>
          <w:lang w:val="el-GR" w:eastAsia="el-GR"/>
        </w:rPr>
        <w:t xml:space="preserve">που περιλαμβάνει </w:t>
      </w:r>
      <w:r w:rsidR="00BE5D6B">
        <w:rPr>
          <w:rFonts w:eastAsia="Arial Unicode MS"/>
          <w:bCs/>
          <w:lang w:val="el-GR" w:eastAsia="el-GR"/>
        </w:rPr>
        <w:t xml:space="preserve">την </w:t>
      </w:r>
      <w:r w:rsidR="002361E1" w:rsidRPr="0071213F">
        <w:rPr>
          <w:lang w:val="el-GR"/>
        </w:rPr>
        <w:t>Μελέτ</w:t>
      </w:r>
      <w:r w:rsidR="002361E1">
        <w:rPr>
          <w:lang w:val="el-GR"/>
        </w:rPr>
        <w:t>η</w:t>
      </w:r>
      <w:r w:rsidR="002361E1" w:rsidRPr="0071213F">
        <w:rPr>
          <w:lang w:val="el-GR"/>
        </w:rPr>
        <w:t xml:space="preserve"> Αναλυτικών Λειτουργικών και Τεχνικών Προδιαγραφών</w:t>
      </w:r>
      <w:r w:rsidR="002361E1" w:rsidRPr="00EA6B87">
        <w:rPr>
          <w:rFonts w:eastAsia="Arial Unicode MS"/>
          <w:bCs/>
          <w:lang w:val="el-GR" w:eastAsia="el-GR"/>
        </w:rPr>
        <w:t xml:space="preserve"> </w:t>
      </w:r>
      <w:r w:rsidR="00BE5D6B">
        <w:rPr>
          <w:rFonts w:eastAsia="Arial Unicode MS"/>
          <w:bCs/>
          <w:lang w:val="el-GR" w:eastAsia="el-GR"/>
        </w:rPr>
        <w:t>για κάθε διακριτή υπηρεσία</w:t>
      </w:r>
      <w:r w:rsidRPr="00EA6B87">
        <w:rPr>
          <w:rFonts w:eastAsia="Arial Unicode MS"/>
          <w:bCs/>
          <w:lang w:val="el-GR" w:eastAsia="el-GR"/>
        </w:rPr>
        <w:t xml:space="preserve">, το χρονοδιάγραμμα, τον προσδιορισμό φάσεων και τον προσδιορισμό του απαιτούμενου ανθρωποχρόνου. Κατόπιν συμφωνίας της </w:t>
      </w:r>
      <w:r w:rsidRPr="00EA6B87">
        <w:rPr>
          <w:rFonts w:eastAsia="SimSun"/>
          <w:lang w:val="el-GR"/>
        </w:rPr>
        <w:t>Ε.Κ.Α.</w:t>
      </w:r>
      <w:r w:rsidRPr="00642D70">
        <w:rPr>
          <w:rFonts w:eastAsia="SimSun"/>
          <w:lang w:val="el-GR"/>
        </w:rPr>
        <w:t>Π.Υ</w:t>
      </w:r>
      <w:r w:rsidRPr="00642D70" w:rsidDel="00207FB5">
        <w:rPr>
          <w:rFonts w:eastAsia="Arial Unicode MS"/>
          <w:bCs/>
          <w:lang w:val="el-GR" w:eastAsia="el-GR"/>
        </w:rPr>
        <w:t xml:space="preserve"> </w:t>
      </w:r>
      <w:r w:rsidRPr="00642D70">
        <w:rPr>
          <w:rFonts w:eastAsia="Arial Unicode MS"/>
          <w:bCs/>
          <w:lang w:val="el-GR" w:eastAsia="el-GR"/>
        </w:rPr>
        <w:t xml:space="preserve">και του Αναδόχου, για αιτήματα τα οποία έχουν μεγάλη πολυπλοκότητα, το ανωτέρω διάστημα μπορεί να αυξηθεί κατά </w:t>
      </w:r>
      <w:r w:rsidR="00C2766B" w:rsidRPr="00642D70">
        <w:rPr>
          <w:rFonts w:eastAsia="Arial Unicode MS"/>
          <w:bCs/>
          <w:lang w:val="el-GR" w:eastAsia="el-GR"/>
        </w:rPr>
        <w:t>δέκα</w:t>
      </w:r>
      <w:r w:rsidRPr="00642D70">
        <w:rPr>
          <w:rFonts w:eastAsia="Arial Unicode MS"/>
          <w:bCs/>
          <w:lang w:val="el-GR" w:eastAsia="el-GR"/>
        </w:rPr>
        <w:t xml:space="preserve"> (</w:t>
      </w:r>
      <w:r w:rsidR="00C2766B" w:rsidRPr="00642D70">
        <w:rPr>
          <w:rFonts w:eastAsia="Arial Unicode MS"/>
          <w:bCs/>
          <w:lang w:val="el-GR" w:eastAsia="el-GR"/>
        </w:rPr>
        <w:t>10</w:t>
      </w:r>
      <w:r w:rsidRPr="00642D70">
        <w:rPr>
          <w:rFonts w:eastAsia="Arial Unicode MS"/>
          <w:bCs/>
          <w:lang w:val="el-GR" w:eastAsia="el-GR"/>
        </w:rPr>
        <w:t>) ακόμη εργάσιμες μέρες. Ειδικά για τον υπολογισμό του απαιτούμενου ανθρωποχρόνου κατά το μέρος που αφορά υλοποίηση ή επέμβαση σε λογισμικό εφαρμογών, ο Ανάδοχος θα ακολουθεί τυποποιημένη διεθνή μέθοδο.</w:t>
      </w:r>
    </w:p>
    <w:p w14:paraId="62AEF9B7" w14:textId="5DE06240" w:rsidR="00C65058" w:rsidRPr="00642D70" w:rsidRDefault="00C65058" w:rsidP="00C65058">
      <w:pPr>
        <w:numPr>
          <w:ilvl w:val="1"/>
          <w:numId w:val="319"/>
        </w:numPr>
        <w:suppressAutoHyphens w:val="0"/>
        <w:spacing w:line="360" w:lineRule="auto"/>
        <w:rPr>
          <w:rFonts w:eastAsia="Arial Unicode MS"/>
          <w:bCs/>
          <w:lang w:val="el-GR" w:eastAsia="el-GR"/>
        </w:rPr>
      </w:pPr>
      <w:r w:rsidRPr="00642D70">
        <w:rPr>
          <w:rFonts w:eastAsia="Arial Unicode MS"/>
          <w:bCs/>
          <w:lang w:val="el-GR" w:eastAsia="el-GR"/>
        </w:rPr>
        <w:t xml:space="preserve">Ο Ανάδοχος υποβάλει την προμελέτη στην </w:t>
      </w:r>
      <w:r w:rsidR="005341AC" w:rsidRPr="00642D70">
        <w:rPr>
          <w:rFonts w:eastAsia="SimSun"/>
          <w:lang w:val="el-GR"/>
        </w:rPr>
        <w:t>ΕΠΕ</w:t>
      </w:r>
      <w:r w:rsidRPr="00642D70">
        <w:rPr>
          <w:rFonts w:eastAsia="Arial Unicode MS"/>
          <w:bCs/>
          <w:lang w:val="el-GR" w:eastAsia="el-GR"/>
        </w:rPr>
        <w:t>, η οποία σε συνεργασία με την αρμόδια οργανική μονάδα</w:t>
      </w:r>
      <w:r w:rsidR="007E177F" w:rsidRPr="00642D70">
        <w:rPr>
          <w:rFonts w:eastAsia="Arial Unicode MS"/>
          <w:bCs/>
          <w:lang w:val="el-GR" w:eastAsia="el-GR"/>
        </w:rPr>
        <w:t xml:space="preserve"> της ΕΚΑΠΥ</w:t>
      </w:r>
      <w:r w:rsidRPr="00642D70">
        <w:rPr>
          <w:rFonts w:eastAsia="Arial Unicode MS"/>
          <w:bCs/>
          <w:lang w:val="el-GR" w:eastAsia="el-GR"/>
        </w:rPr>
        <w:t>, αποφασίζει αν θα προχωρήσει ή όχι στην υλοποίηση του αιτήματος.</w:t>
      </w:r>
    </w:p>
    <w:p w14:paraId="6DAEC26F" w14:textId="42E03EE4" w:rsidR="00C65058" w:rsidRPr="00642D70" w:rsidRDefault="00C65058" w:rsidP="00C65058">
      <w:pPr>
        <w:numPr>
          <w:ilvl w:val="1"/>
          <w:numId w:val="319"/>
        </w:numPr>
        <w:suppressAutoHyphens w:val="0"/>
        <w:spacing w:line="360" w:lineRule="auto"/>
        <w:rPr>
          <w:rFonts w:eastAsia="Arial Unicode MS"/>
          <w:bCs/>
          <w:lang w:val="el-GR" w:eastAsia="el-GR"/>
        </w:rPr>
      </w:pPr>
      <w:r w:rsidRPr="00642D70">
        <w:rPr>
          <w:rFonts w:eastAsia="Arial Unicode MS"/>
          <w:lang w:val="el-GR" w:eastAsia="el-GR"/>
        </w:rPr>
        <w:t xml:space="preserve">Αν η απόφαση είναι θετική τότε </w:t>
      </w:r>
      <w:r w:rsidRPr="00642D70">
        <w:rPr>
          <w:rFonts w:eastAsia="Arial Unicode MS"/>
          <w:bCs/>
          <w:lang w:val="el-GR" w:eastAsia="el-GR"/>
        </w:rPr>
        <w:t xml:space="preserve">η </w:t>
      </w:r>
      <w:r w:rsidR="005341AC" w:rsidRPr="00642D70">
        <w:rPr>
          <w:rFonts w:eastAsia="SimSun"/>
          <w:lang w:val="el-GR"/>
        </w:rPr>
        <w:t xml:space="preserve">ΕΠΕ </w:t>
      </w:r>
      <w:r w:rsidRPr="00642D70" w:rsidDel="00207FB5">
        <w:rPr>
          <w:rFonts w:eastAsia="Arial Unicode MS"/>
          <w:bCs/>
          <w:lang w:val="el-GR" w:eastAsia="el-GR"/>
        </w:rPr>
        <w:t xml:space="preserve"> </w:t>
      </w:r>
      <w:r w:rsidRPr="00642D70">
        <w:rPr>
          <w:rFonts w:eastAsia="Arial Unicode MS"/>
          <w:lang w:val="el-GR" w:eastAsia="el-GR"/>
        </w:rPr>
        <w:t>ειδοποιεί εγγράφως τον Ανάδοχο για την έναρξη υλοποίησης του αιτήματος.</w:t>
      </w:r>
    </w:p>
    <w:p w14:paraId="64661E2C" w14:textId="77777777" w:rsidR="00C65058" w:rsidRPr="00160200" w:rsidRDefault="00C65058" w:rsidP="00160200">
      <w:pPr>
        <w:pStyle w:val="4"/>
        <w:numPr>
          <w:ilvl w:val="2"/>
          <w:numId w:val="306"/>
        </w:numPr>
        <w:spacing w:line="360" w:lineRule="auto"/>
        <w:rPr>
          <w:rFonts w:cs="Tahoma"/>
          <w:szCs w:val="22"/>
          <w:lang w:val="el-GR"/>
        </w:rPr>
      </w:pPr>
      <w:bookmarkStart w:id="631" w:name="_Toc177459287"/>
      <w:r w:rsidRPr="00160200">
        <w:rPr>
          <w:rFonts w:cs="Tahoma"/>
          <w:szCs w:val="22"/>
          <w:lang w:val="el-GR"/>
        </w:rPr>
        <w:t>Διαδικασία υλοποίησης τροποποιήσεων λογισμικού</w:t>
      </w:r>
      <w:bookmarkEnd w:id="631"/>
    </w:p>
    <w:p w14:paraId="3CA075F2" w14:textId="77777777" w:rsidR="00C65058" w:rsidRPr="00EA6B87" w:rsidRDefault="00C65058" w:rsidP="00C65058">
      <w:pPr>
        <w:spacing w:line="360" w:lineRule="auto"/>
        <w:rPr>
          <w:rFonts w:eastAsia="Arial Unicode MS"/>
          <w:bCs/>
          <w:lang w:val="el-GR" w:eastAsia="el-GR"/>
        </w:rPr>
      </w:pPr>
      <w:r w:rsidRPr="00EA6B87">
        <w:rPr>
          <w:rFonts w:eastAsia="Arial Unicode MS"/>
          <w:bCs/>
          <w:lang w:val="el-GR" w:eastAsia="el-GR"/>
        </w:rPr>
        <w:t>Αναγκαιότητα για την έναρξη της υλοποίησης, αποτελεί :</w:t>
      </w:r>
    </w:p>
    <w:p w14:paraId="72D99755" w14:textId="3926F823" w:rsidR="00C65058" w:rsidRPr="00EA6B87" w:rsidRDefault="00C65058" w:rsidP="00C65058">
      <w:pPr>
        <w:numPr>
          <w:ilvl w:val="0"/>
          <w:numId w:val="320"/>
        </w:numPr>
        <w:suppressAutoHyphens w:val="0"/>
        <w:spacing w:line="360" w:lineRule="auto"/>
        <w:rPr>
          <w:rFonts w:eastAsia="Arial Unicode MS"/>
          <w:bCs/>
          <w:lang w:val="el-GR" w:eastAsia="el-GR"/>
        </w:rPr>
      </w:pPr>
      <w:r w:rsidRPr="00EA6B87">
        <w:rPr>
          <w:rFonts w:eastAsia="Arial Unicode MS"/>
          <w:bCs/>
          <w:lang w:val="el-GR" w:eastAsia="el-GR"/>
        </w:rPr>
        <w:t xml:space="preserve">Η παροχή έγγραφης ειδοποίησης από </w:t>
      </w:r>
      <w:r w:rsidR="005341AC">
        <w:rPr>
          <w:rFonts w:eastAsia="Arial Unicode MS"/>
          <w:bCs/>
          <w:lang w:val="el-GR" w:eastAsia="el-GR"/>
        </w:rPr>
        <w:t>την ΕΠΕ</w:t>
      </w:r>
      <w:r w:rsidRPr="00EA6B87">
        <w:rPr>
          <w:rFonts w:eastAsia="Arial Unicode MS"/>
          <w:bCs/>
          <w:lang w:val="el-GR" w:eastAsia="el-GR"/>
        </w:rPr>
        <w:t xml:space="preserve"> για την έναρξη υλοποίησης εργασιών</w:t>
      </w:r>
    </w:p>
    <w:p w14:paraId="208F9097" w14:textId="77777777" w:rsidR="00C65058" w:rsidRPr="00EA6B87" w:rsidRDefault="00C65058" w:rsidP="00C65058">
      <w:pPr>
        <w:numPr>
          <w:ilvl w:val="0"/>
          <w:numId w:val="320"/>
        </w:numPr>
        <w:suppressAutoHyphens w:val="0"/>
        <w:spacing w:line="360" w:lineRule="auto"/>
        <w:rPr>
          <w:rFonts w:eastAsia="Arial Unicode MS"/>
          <w:lang w:val="el-GR" w:eastAsia="el-GR"/>
        </w:rPr>
      </w:pPr>
      <w:r w:rsidRPr="00EA6B87">
        <w:rPr>
          <w:rFonts w:eastAsia="Arial Unicode MS"/>
          <w:lang w:val="el-GR" w:eastAsia="el-GR"/>
        </w:rPr>
        <w:t>Η διάθεση από τον Φορέα όλων των στοιχείων που απαιτούνται για την οριστικοποιημένη σχεδίαση του πρωτοτύπου (έντυπα, εγκύκλιοι, κανονισμοί, διαδικασίες κλπ.)</w:t>
      </w:r>
    </w:p>
    <w:p w14:paraId="3EAABC4F" w14:textId="77777777" w:rsidR="00C65058" w:rsidRPr="00EA6B87" w:rsidRDefault="00C65058" w:rsidP="00C65058">
      <w:pPr>
        <w:numPr>
          <w:ilvl w:val="0"/>
          <w:numId w:val="320"/>
        </w:numPr>
        <w:suppressAutoHyphens w:val="0"/>
        <w:spacing w:line="360" w:lineRule="auto"/>
        <w:rPr>
          <w:rFonts w:eastAsia="Arial Unicode MS"/>
          <w:lang w:val="el-GR" w:eastAsia="el-GR"/>
        </w:rPr>
      </w:pPr>
      <w:r w:rsidRPr="00EA6B87">
        <w:rPr>
          <w:rFonts w:eastAsia="Arial Unicode MS"/>
          <w:lang w:val="el-GR" w:eastAsia="el-GR"/>
        </w:rPr>
        <w:lastRenderedPageBreak/>
        <w:t>Η εξασφάλιση τους διαθεσιμότητας ανθρώπινου δυναμικού που γνωρίζει το επιχειρησιακό/λειτουργικό αντικείμενο,</w:t>
      </w:r>
      <w:r w:rsidRPr="00EA6B87">
        <w:rPr>
          <w:rFonts w:eastAsia="Arial Unicode MS"/>
          <w:lang w:eastAsia="el-GR"/>
        </w:rPr>
        <w:t> </w:t>
      </w:r>
      <w:r w:rsidRPr="00EA6B87">
        <w:rPr>
          <w:rFonts w:eastAsia="Arial Unicode MS"/>
          <w:lang w:val="el-GR" w:eastAsia="el-GR"/>
        </w:rPr>
        <w:t>για την άντληση στοιχείων από τον Ανάδοχο</w:t>
      </w:r>
      <w:r w:rsidRPr="00EA6B87">
        <w:rPr>
          <w:rFonts w:eastAsia="Arial Unicode MS"/>
          <w:lang w:eastAsia="el-GR"/>
        </w:rPr>
        <w:t> </w:t>
      </w:r>
      <w:r w:rsidRPr="00EA6B87">
        <w:rPr>
          <w:rFonts w:eastAsia="Arial Unicode MS"/>
          <w:lang w:val="el-GR" w:eastAsia="el-GR"/>
        </w:rPr>
        <w:t>που αφορούν την λειτουργικότητα του λογισμικού, σε συνεννόηση με τα αρμόδια τμήματα ή τους αρμόδιες διευθύνσεις</w:t>
      </w:r>
    </w:p>
    <w:p w14:paraId="3706F92B" w14:textId="77777777" w:rsidR="00C65058" w:rsidRPr="0071213F" w:rsidRDefault="00C65058" w:rsidP="00C65058">
      <w:pPr>
        <w:spacing w:line="360" w:lineRule="auto"/>
        <w:rPr>
          <w:lang w:val="el-GR"/>
        </w:rPr>
      </w:pPr>
      <w:r w:rsidRPr="0071213F">
        <w:rPr>
          <w:lang w:val="el-GR"/>
        </w:rPr>
        <w:t xml:space="preserve">Το λογισμικό πρέπει να είναι σύμφωνο με τις Μελέτες Αναλυτικών Λειτουργικών και Τεχνικών Προδιαγραφών που έχουν παραδοθεί από τον Ανάδοχο και εγκριθεί από την Αναθέτουσα Αρχή. </w:t>
      </w:r>
    </w:p>
    <w:p w14:paraId="2191B1A0" w14:textId="7F8FD23E" w:rsidR="00C65058" w:rsidRPr="0071213F" w:rsidRDefault="00C65058" w:rsidP="00C65058">
      <w:pPr>
        <w:spacing w:line="360" w:lineRule="auto"/>
        <w:rPr>
          <w:lang w:val="el-GR"/>
        </w:rPr>
      </w:pPr>
      <w:r w:rsidRPr="00642D70">
        <w:rPr>
          <w:lang w:val="el-GR"/>
        </w:rPr>
        <w:t xml:space="preserve">Επισημαίνεται ότι </w:t>
      </w:r>
      <w:r w:rsidR="005341AC" w:rsidRPr="00642D70">
        <w:rPr>
          <w:lang w:val="el-GR"/>
        </w:rPr>
        <w:t>ο Κύριος του Έργου και Φορέας Λειτουργίας</w:t>
      </w:r>
      <w:r w:rsidRPr="00642D70" w:rsidDel="00207FB5">
        <w:rPr>
          <w:lang w:val="el-GR"/>
        </w:rPr>
        <w:t xml:space="preserve"> </w:t>
      </w:r>
      <w:r w:rsidRPr="00642D70">
        <w:rPr>
          <w:lang w:val="el-GR"/>
        </w:rPr>
        <w:t>δικαιούται, κατά τη</w:t>
      </w:r>
      <w:r w:rsidRPr="0071213F">
        <w:rPr>
          <w:lang w:val="el-GR"/>
        </w:rPr>
        <w:t xml:space="preserve"> διάρκεια υλοποίησης αιτήματος, να ζητήσει με νέο έγγραφο την τροποποίησή του, συμπεριλαμβανομένης κάθε διαφοροποίησης ή ακόμη και της ματαίωσής του. Στην περίπτωση τροποποίησης, ο Ανάδοχος, θα προχωρήσει σε εκτίμηση του απαιτούμενου ανθρωποχρόνου, θα υπολογίσει, απολογιστικά, τις υπηρεσίες που παρείχε μέχρι την υποβολή του αιτήματος τροποποίησης καθώς και τον απομένοντα ανθρωποχρόνο, εάν υπάρχει, για την ολοκλήρωση του αιτήματος με τις τροποποιήσεις. Με τον τρόπο αυτό, το τροποποιημένο αίτημα, θα αποτελέσει τη βάση για τη συνολική κοστολόγηση, παραλαβή και πληρωμή του συγκεκριμένου αιτήματος. Στην περίπτωση αυτή, μετά την έγγραφη ειδοποίηση από </w:t>
      </w:r>
      <w:r w:rsidR="002361E1">
        <w:rPr>
          <w:lang w:val="el-GR"/>
        </w:rPr>
        <w:t>την ΕΠΕ</w:t>
      </w:r>
      <w:r w:rsidRPr="0071213F">
        <w:rPr>
          <w:lang w:val="el-GR"/>
        </w:rPr>
        <w:t xml:space="preserve"> για την έναρξη υλοποίησης εργασιών, ο Ανάδοχος θα παραδίδει τα παραδοτέα εκείνα των οποίων το περιεχόμενο αλλάζει από το νέο αίτημα τροποποίησης. Σε περίπτωση ματαίωσης, ο Ανάδοχος παραδίδει τα προβλεπόμενα παραδοτέα μέχρι την στιγμή τους ματαίωσης και πληρώνεται απολογιστικά για τους Α/Μ που έχουν καταναλωθεί.</w:t>
      </w:r>
    </w:p>
    <w:p w14:paraId="6D581A25" w14:textId="77777777" w:rsidR="00C65058" w:rsidRPr="00160200" w:rsidRDefault="00C65058" w:rsidP="00160200">
      <w:pPr>
        <w:pStyle w:val="4"/>
        <w:numPr>
          <w:ilvl w:val="2"/>
          <w:numId w:val="306"/>
        </w:numPr>
        <w:spacing w:line="360" w:lineRule="auto"/>
        <w:rPr>
          <w:rFonts w:cs="Tahoma"/>
          <w:szCs w:val="22"/>
          <w:lang w:val="el-GR"/>
        </w:rPr>
      </w:pPr>
      <w:bookmarkStart w:id="632" w:name="_Toc177459288"/>
      <w:r w:rsidRPr="00160200">
        <w:rPr>
          <w:rFonts w:cs="Tahoma"/>
          <w:szCs w:val="22"/>
          <w:lang w:val="el-GR"/>
        </w:rPr>
        <w:t>Διαδικασία παραλαβής των τροποποιήσεων λογισμικού</w:t>
      </w:r>
      <w:bookmarkEnd w:id="632"/>
    </w:p>
    <w:p w14:paraId="67EFE12B" w14:textId="77777777" w:rsidR="00C65058" w:rsidRPr="00EA6B87" w:rsidRDefault="00C65058" w:rsidP="00C65058">
      <w:pPr>
        <w:spacing w:line="360" w:lineRule="auto"/>
        <w:rPr>
          <w:rFonts w:eastAsia="Arial Unicode MS"/>
          <w:bCs/>
          <w:lang w:val="el-GR" w:eastAsia="el-GR"/>
        </w:rPr>
      </w:pPr>
      <w:r w:rsidRPr="00EA6B87">
        <w:rPr>
          <w:rFonts w:eastAsia="Arial Unicode MS"/>
          <w:b/>
          <w:bCs/>
          <w:lang w:val="el-GR" w:eastAsia="el-GR"/>
        </w:rPr>
        <w:t>Οι διαδικασίες παραλαβής των τροποποιήσεων του λογισμικού εφαρμογών</w:t>
      </w:r>
      <w:r w:rsidRPr="00EA6B87">
        <w:rPr>
          <w:rFonts w:eastAsia="Arial Unicode MS"/>
          <w:bCs/>
          <w:lang w:val="el-GR" w:eastAsia="el-GR"/>
        </w:rPr>
        <w:t xml:space="preserve"> περιλαμβάνουν:</w:t>
      </w:r>
    </w:p>
    <w:p w14:paraId="789E25D4" w14:textId="26C6BECC" w:rsidR="00C65058" w:rsidRPr="00642D70" w:rsidRDefault="00C65058" w:rsidP="00C65058">
      <w:pPr>
        <w:spacing w:line="360" w:lineRule="auto"/>
        <w:rPr>
          <w:rFonts w:eastAsia="Arial Unicode MS"/>
          <w:bCs/>
          <w:iCs/>
          <w:lang w:val="el-GR" w:eastAsia="el-GR"/>
        </w:rPr>
      </w:pPr>
      <w:r w:rsidRPr="00EA6B87">
        <w:rPr>
          <w:rFonts w:eastAsia="Arial Unicode MS"/>
          <w:b/>
          <w:bCs/>
          <w:lang w:val="el-GR" w:eastAsia="el-GR"/>
        </w:rPr>
        <w:t>Α.</w:t>
      </w:r>
      <w:r w:rsidRPr="00EA6B87">
        <w:rPr>
          <w:rFonts w:eastAsia="Arial Unicode MS"/>
          <w:bCs/>
          <w:lang w:val="el-GR" w:eastAsia="el-GR"/>
        </w:rPr>
        <w:tab/>
      </w:r>
      <w:r w:rsidRPr="00EA6B87">
        <w:rPr>
          <w:rFonts w:eastAsia="Arial Unicode MS"/>
          <w:b/>
          <w:bCs/>
          <w:lang w:val="el-GR" w:eastAsia="el-GR"/>
        </w:rPr>
        <w:t>Προσωρινή Παραλαβή,</w:t>
      </w:r>
      <w:r w:rsidRPr="00EA6B87">
        <w:rPr>
          <w:rFonts w:eastAsia="Arial Unicode MS"/>
          <w:bCs/>
          <w:lang w:val="el-GR" w:eastAsia="el-GR"/>
        </w:rPr>
        <w:t xml:space="preserve"> που γίνεται με τη διεξαγωγή ελέγχων αποδοχής του Λογισμικού Εφαρμογών σε </w:t>
      </w:r>
      <w:r w:rsidR="00331890">
        <w:rPr>
          <w:rFonts w:eastAsia="Arial Unicode MS"/>
          <w:bCs/>
          <w:lang w:val="el-GR" w:eastAsia="el-GR"/>
        </w:rPr>
        <w:t>Πιλοτικό</w:t>
      </w:r>
      <w:r w:rsidRPr="00EA6B87">
        <w:rPr>
          <w:rFonts w:eastAsia="Arial Unicode MS"/>
          <w:bCs/>
          <w:lang w:val="el-GR" w:eastAsia="el-GR"/>
        </w:rPr>
        <w:t xml:space="preserve"> Περιβάλλον που έχει ο Ανάδοχος αναπτύξει, στο οποίο καλύπτονται πλήρως τα σενάρια ελέγχου</w:t>
      </w:r>
      <w:r w:rsidRPr="00EA6B87">
        <w:rPr>
          <w:rFonts w:eastAsia="Arial Unicode MS"/>
          <w:bCs/>
          <w:i/>
          <w:iCs/>
          <w:lang w:val="el-GR" w:eastAsia="el-GR"/>
        </w:rPr>
        <w:t xml:space="preserve">. </w:t>
      </w:r>
      <w:r w:rsidRPr="00EA6B87">
        <w:rPr>
          <w:rFonts w:eastAsia="Arial Unicode MS"/>
          <w:bCs/>
          <w:iCs/>
          <w:lang w:val="el-GR" w:eastAsia="el-GR"/>
        </w:rPr>
        <w:t xml:space="preserve">Μετά την παράδοσή του από τον Ανάδοχο, </w:t>
      </w:r>
      <w:r w:rsidRPr="00EA6B87">
        <w:rPr>
          <w:rFonts w:eastAsia="Arial Unicode MS"/>
          <w:b/>
          <w:bCs/>
          <w:iCs/>
          <w:lang w:val="el-GR" w:eastAsia="el-GR"/>
        </w:rPr>
        <w:t>υπάρχει δυνατότητα εντός πέντε (5) εργάσιμων ημερών</w:t>
      </w:r>
      <w:r w:rsidRPr="00EA6B87">
        <w:rPr>
          <w:rFonts w:eastAsia="Arial Unicode MS"/>
          <w:bCs/>
          <w:iCs/>
          <w:lang w:val="el-GR" w:eastAsia="el-GR"/>
        </w:rPr>
        <w:t xml:space="preserve"> από την έγγραφη ενημέρωση ολοκλήρωσης του Αναδόχου, να συμπληρωθεί και να</w:t>
      </w:r>
      <w:r>
        <w:rPr>
          <w:rFonts w:eastAsia="Arial Unicode MS"/>
          <w:bCs/>
          <w:iCs/>
          <w:lang w:val="el-GR" w:eastAsia="el-GR"/>
        </w:rPr>
        <w:t xml:space="preserve"> </w:t>
      </w:r>
      <w:r w:rsidRPr="00EA6B87">
        <w:rPr>
          <w:rFonts w:eastAsia="Arial Unicode MS"/>
          <w:bCs/>
          <w:iCs/>
          <w:lang w:val="el-GR" w:eastAsia="el-GR"/>
        </w:rPr>
        <w:t xml:space="preserve">εμπλουτιστεί περαιτέρω με σενάρια ελέγχου από τις αρμόδιες </w:t>
      </w:r>
      <w:r w:rsidRPr="00642D70">
        <w:rPr>
          <w:rFonts w:eastAsia="Arial Unicode MS"/>
          <w:bCs/>
          <w:iCs/>
          <w:lang w:val="el-GR" w:eastAsia="el-GR"/>
        </w:rPr>
        <w:t xml:space="preserve">Διευθύνσεις </w:t>
      </w:r>
      <w:r w:rsidRPr="00642D70">
        <w:rPr>
          <w:rFonts w:eastAsia="Arial Unicode MS"/>
          <w:bCs/>
          <w:lang w:val="el-GR" w:eastAsia="el-GR"/>
        </w:rPr>
        <w:t xml:space="preserve">της </w:t>
      </w:r>
      <w:r w:rsidRPr="00642D70">
        <w:rPr>
          <w:rFonts w:eastAsia="SimSun"/>
          <w:lang w:val="el-GR"/>
        </w:rPr>
        <w:t>Ε.Κ.Α.Π.Υ</w:t>
      </w:r>
      <w:r w:rsidRPr="00642D70">
        <w:rPr>
          <w:rFonts w:eastAsia="Arial Unicode MS"/>
          <w:bCs/>
          <w:iCs/>
          <w:lang w:val="el-GR" w:eastAsia="el-GR"/>
        </w:rPr>
        <w:t>.</w:t>
      </w:r>
    </w:p>
    <w:p w14:paraId="661E35D7" w14:textId="77777777" w:rsidR="00C65058" w:rsidRPr="00EA6B87" w:rsidRDefault="00C65058" w:rsidP="00C65058">
      <w:pPr>
        <w:spacing w:line="360" w:lineRule="auto"/>
        <w:rPr>
          <w:rFonts w:eastAsia="Arial Unicode MS"/>
          <w:bCs/>
          <w:lang w:val="el-GR" w:eastAsia="el-GR"/>
        </w:rPr>
      </w:pPr>
      <w:r w:rsidRPr="00642D70">
        <w:rPr>
          <w:rFonts w:eastAsia="Arial Unicode MS"/>
          <w:bCs/>
          <w:lang w:val="el-GR" w:eastAsia="el-GR"/>
        </w:rPr>
        <w:t>Το λογισμικό εφαρμογών θα ελέγχεται με την εκτέλεση των σεναρίων δοκιμών από το Φορέα με</w:t>
      </w:r>
      <w:r w:rsidRPr="00EA6B87">
        <w:rPr>
          <w:rFonts w:eastAsia="Arial Unicode MS"/>
          <w:bCs/>
          <w:lang w:val="el-GR" w:eastAsia="el-GR"/>
        </w:rPr>
        <w:t xml:space="preserve"> την υποστήριξη του Αναδόχου. </w:t>
      </w:r>
      <w:r w:rsidRPr="00EA6B87">
        <w:rPr>
          <w:rFonts w:eastAsia="Arial Unicode MS"/>
          <w:b/>
          <w:bCs/>
          <w:lang w:val="el-GR" w:eastAsia="el-GR"/>
        </w:rPr>
        <w:t>Η διάρκεια εκτέλεσης των σεναρίων δοκιμών δεν μπορεί να υπερβαίνει τις είκοσι (20) εργάσιμες ημέρες</w:t>
      </w:r>
      <w:r w:rsidRPr="00EA6B87">
        <w:rPr>
          <w:rFonts w:eastAsia="Arial Unicode MS"/>
          <w:bCs/>
          <w:lang w:val="el-GR" w:eastAsia="el-GR"/>
        </w:rPr>
        <w:t>. Επί πλέον, κατά τη διάρκεια της εκτέλεσης των ελέγχων αποδοχής της κάθε τροποποίησης του Λογισμικού Εφαρμογών, θα ελέγχονται τα χαρακτηριστικά ολοκλήρωσής της με το ήδη υπάρχον λογισμικό.</w:t>
      </w:r>
    </w:p>
    <w:p w14:paraId="300474AA" w14:textId="77777777" w:rsidR="00C65058" w:rsidRPr="00642D70" w:rsidRDefault="00C65058" w:rsidP="00C65058">
      <w:pPr>
        <w:spacing w:line="360" w:lineRule="auto"/>
        <w:rPr>
          <w:rFonts w:eastAsia="Arial Unicode MS"/>
          <w:bCs/>
          <w:lang w:val="el-GR" w:eastAsia="el-GR"/>
        </w:rPr>
      </w:pPr>
      <w:r w:rsidRPr="00EA6B87">
        <w:rPr>
          <w:rFonts w:eastAsia="Arial Unicode MS"/>
          <w:bCs/>
          <w:lang w:val="el-GR" w:eastAsia="el-GR"/>
        </w:rPr>
        <w:lastRenderedPageBreak/>
        <w:t xml:space="preserve">Στην </w:t>
      </w:r>
      <w:r w:rsidRPr="00642D70">
        <w:rPr>
          <w:rFonts w:eastAsia="Arial Unicode MS"/>
          <w:bCs/>
          <w:lang w:val="el-GR" w:eastAsia="el-GR"/>
        </w:rPr>
        <w:t>περίπτωση μη ικανοποίησης των κριτηρίων των ελέγχων:</w:t>
      </w:r>
    </w:p>
    <w:p w14:paraId="35FC6564" w14:textId="3192661C" w:rsidR="00C65058" w:rsidRPr="00642D70" w:rsidRDefault="00C65058" w:rsidP="00C65058">
      <w:pPr>
        <w:numPr>
          <w:ilvl w:val="0"/>
          <w:numId w:val="321"/>
        </w:numPr>
        <w:suppressAutoHyphens w:val="0"/>
        <w:spacing w:line="360" w:lineRule="auto"/>
        <w:rPr>
          <w:rFonts w:eastAsia="Arial Unicode MS"/>
          <w:bCs/>
          <w:lang w:val="el-GR" w:eastAsia="el-GR"/>
        </w:rPr>
      </w:pPr>
      <w:r w:rsidRPr="00642D70">
        <w:rPr>
          <w:rFonts w:eastAsia="Arial Unicode MS"/>
          <w:bCs/>
          <w:lang w:val="en-US" w:eastAsia="el-GR"/>
        </w:rPr>
        <w:t>H</w:t>
      </w:r>
      <w:r w:rsidRPr="00642D70">
        <w:rPr>
          <w:rFonts w:eastAsia="Arial Unicode MS"/>
          <w:bCs/>
          <w:lang w:val="el-GR" w:eastAsia="el-GR"/>
        </w:rPr>
        <w:t xml:space="preserve"> </w:t>
      </w:r>
      <w:r w:rsidR="007E177F" w:rsidRPr="00642D70">
        <w:rPr>
          <w:rFonts w:eastAsia="SimSun"/>
          <w:lang w:val="el-GR"/>
        </w:rPr>
        <w:t>Αναθέτουσα</w:t>
      </w:r>
      <w:r w:rsidRPr="00642D70">
        <w:rPr>
          <w:rFonts w:eastAsia="Arial Unicode MS"/>
          <w:bCs/>
          <w:lang w:val="el-GR" w:eastAsia="el-GR"/>
        </w:rPr>
        <w:t xml:space="preserve">, </w:t>
      </w:r>
      <w:r w:rsidRPr="00642D70">
        <w:rPr>
          <w:rFonts w:eastAsia="Arial Unicode MS"/>
          <w:b/>
          <w:bCs/>
          <w:lang w:val="el-GR" w:eastAsia="el-GR"/>
        </w:rPr>
        <w:t>εντός πέντε (5) εργάσιμων ημερών</w:t>
      </w:r>
      <w:r w:rsidRPr="00642D70">
        <w:rPr>
          <w:rFonts w:eastAsia="Arial Unicode MS"/>
          <w:bCs/>
          <w:lang w:val="el-GR" w:eastAsia="el-GR"/>
        </w:rPr>
        <w:t xml:space="preserve"> από την λήξη του εικοσαήμερου (20ημέρου) διεξαγωγής ελέγχων, οφείλει να κοινοποιήσει εγγράφως τις τυχόν παρατηρήσεις που έχει. </w:t>
      </w:r>
    </w:p>
    <w:p w14:paraId="2B7FCC41" w14:textId="5D97493C" w:rsidR="00BE5D6B" w:rsidRPr="00642D70" w:rsidRDefault="00BE5D6B" w:rsidP="00BE5D6B">
      <w:pPr>
        <w:numPr>
          <w:ilvl w:val="0"/>
          <w:numId w:val="321"/>
        </w:numPr>
        <w:suppressAutoHyphens w:val="0"/>
        <w:spacing w:line="360" w:lineRule="auto"/>
        <w:rPr>
          <w:rFonts w:eastAsia="Arial Unicode MS"/>
          <w:bCs/>
          <w:lang w:val="el-GR" w:eastAsia="el-GR"/>
        </w:rPr>
      </w:pPr>
      <w:r w:rsidRPr="00642D70">
        <w:rPr>
          <w:rFonts w:eastAsia="Arial Unicode MS"/>
          <w:bCs/>
          <w:lang w:val="el-GR" w:eastAsia="el-GR"/>
        </w:rPr>
        <w:t xml:space="preserve">Ο Ανάδοχος, </w:t>
      </w:r>
      <w:r w:rsidRPr="00642D70">
        <w:rPr>
          <w:rFonts w:eastAsia="Arial Unicode MS"/>
          <w:b/>
          <w:bCs/>
          <w:lang w:val="el-GR" w:eastAsia="el-GR"/>
        </w:rPr>
        <w:t>το πολύ μέσα σε ένα (1) μήνα</w:t>
      </w:r>
      <w:r w:rsidRPr="00642D70">
        <w:rPr>
          <w:rFonts w:eastAsia="Arial Unicode MS"/>
          <w:bCs/>
          <w:lang w:val="el-GR" w:eastAsia="el-GR"/>
        </w:rPr>
        <w:t xml:space="preserve"> από την έγγραφη ενημέρωσή του, πρέπει να προβεί στις κατάλληλες διορθώσεις προκειμένου να επαναληφθούν οι έλεγχοι από την </w:t>
      </w:r>
      <w:r w:rsidRPr="00642D70">
        <w:rPr>
          <w:rFonts w:eastAsia="SimSun"/>
          <w:lang w:val="el-GR"/>
        </w:rPr>
        <w:t>Αναθέτουσα</w:t>
      </w:r>
      <w:r w:rsidRPr="00642D70">
        <w:rPr>
          <w:rFonts w:eastAsia="Arial Unicode MS"/>
          <w:bCs/>
          <w:lang w:val="el-GR" w:eastAsia="el-GR"/>
        </w:rPr>
        <w:t>.</w:t>
      </w:r>
    </w:p>
    <w:p w14:paraId="2ECA79AE" w14:textId="13C810F2" w:rsidR="00C65058" w:rsidRPr="00642D70" w:rsidRDefault="00C65058" w:rsidP="00C65058">
      <w:pPr>
        <w:numPr>
          <w:ilvl w:val="0"/>
          <w:numId w:val="321"/>
        </w:numPr>
        <w:suppressAutoHyphens w:val="0"/>
        <w:spacing w:line="360" w:lineRule="auto"/>
        <w:rPr>
          <w:rFonts w:eastAsia="Arial Unicode MS"/>
          <w:bCs/>
          <w:lang w:val="el-GR" w:eastAsia="el-GR"/>
        </w:rPr>
      </w:pPr>
      <w:r w:rsidRPr="00642D70">
        <w:rPr>
          <w:rFonts w:eastAsia="Arial Unicode MS"/>
          <w:bCs/>
          <w:lang w:val="el-GR" w:eastAsia="el-GR"/>
        </w:rPr>
        <w:t xml:space="preserve">Στην περίπτωση που οι παρατηρήσεις οδηγούν σε </w:t>
      </w:r>
      <w:r w:rsidR="00BE5D6B" w:rsidRPr="00642D70">
        <w:rPr>
          <w:rFonts w:eastAsia="Arial Unicode MS"/>
          <w:bCs/>
          <w:lang w:val="el-GR" w:eastAsia="el-GR"/>
        </w:rPr>
        <w:t>πρόσθετο αντικείμενο</w:t>
      </w:r>
      <w:r w:rsidRPr="00642D70">
        <w:rPr>
          <w:rFonts w:eastAsia="Arial Unicode MS"/>
          <w:bCs/>
          <w:lang w:val="el-GR" w:eastAsia="el-GR"/>
        </w:rPr>
        <w:t xml:space="preserve"> από τα οριζόμενα στα παραδοτέα των Μελετών Αναλυτικών Λειτουργικών και Τεχνικών Προδιαγραφών, δύναται να αναπροσαρμοστεί ο προϋπολογιζόμενος ανθρωποχρόνος, έτσι ώστε να καλυφθεί η ικανοποίηση τ</w:t>
      </w:r>
      <w:r w:rsidR="00BE5D6B" w:rsidRPr="00642D70">
        <w:rPr>
          <w:rFonts w:eastAsia="Arial Unicode MS"/>
          <w:bCs/>
          <w:lang w:val="el-GR" w:eastAsia="el-GR"/>
        </w:rPr>
        <w:t>ου πρόσθετου αντικειμένου</w:t>
      </w:r>
      <w:r w:rsidRPr="00642D70">
        <w:rPr>
          <w:rFonts w:eastAsia="Arial Unicode MS"/>
          <w:bCs/>
          <w:lang w:val="el-GR" w:eastAsia="el-GR"/>
        </w:rPr>
        <w:t>, ενημερώνοντας τα σχετικά παραδοτέα.</w:t>
      </w:r>
    </w:p>
    <w:p w14:paraId="3F35F851" w14:textId="353E34C9" w:rsidR="00C65058" w:rsidRPr="00642D70" w:rsidRDefault="00C65058" w:rsidP="00C65058">
      <w:pPr>
        <w:spacing w:line="360" w:lineRule="auto"/>
        <w:rPr>
          <w:lang w:val="el-GR"/>
        </w:rPr>
      </w:pPr>
      <w:r w:rsidRPr="00642D70">
        <w:rPr>
          <w:lang w:val="el-GR"/>
        </w:rPr>
        <w:t xml:space="preserve">Εφόσον, οι ανωτέρω αναφερόμενες Διευθύνσεις της </w:t>
      </w:r>
      <w:r w:rsidRPr="00642D70">
        <w:rPr>
          <w:rFonts w:eastAsia="SimSun"/>
          <w:lang w:val="el-GR"/>
        </w:rPr>
        <w:t>Ε.Κ.Α.Π.Υ</w:t>
      </w:r>
      <w:r w:rsidRPr="00642D70" w:rsidDel="00207FB5">
        <w:rPr>
          <w:lang w:val="el-GR"/>
        </w:rPr>
        <w:t xml:space="preserve"> </w:t>
      </w:r>
      <w:r w:rsidRPr="00642D70">
        <w:rPr>
          <w:lang w:val="el-GR"/>
        </w:rPr>
        <w:t xml:space="preserve">δεν έχουν, κατά την κρίση τους, ουσιώδεις παρατηρήσεις για την υλοποίηση της τροποποίησης σε </w:t>
      </w:r>
      <w:r w:rsidR="00331890" w:rsidRPr="00642D70">
        <w:rPr>
          <w:lang w:val="el-GR"/>
        </w:rPr>
        <w:t>Πιλοτικό</w:t>
      </w:r>
      <w:r w:rsidRPr="00642D70">
        <w:rPr>
          <w:lang w:val="el-GR"/>
        </w:rPr>
        <w:t xml:space="preserve"> περιβάλλον, θα διαβιβάζουν σχετικό έγγραφο στην Επιτροπή Παραλαβής, η οποία δύναται να προχωρήσει στην Προσωρινή Παραλαβή της, επισημαίνοντας τις παρατηρήσεις της στο Πρωτόκολλο (Προσωρινής) Παραλαβής. Στην περίπτωση αυτή ο Ανάδοχος υποχρεούται να πραγματοποιήσει τις αναφερόμενες διορθώσεις μέχρι την Οριστική Παραλαβή της Τροποποίησης.</w:t>
      </w:r>
    </w:p>
    <w:p w14:paraId="148412F2" w14:textId="536D9723" w:rsidR="00C65058" w:rsidRPr="00642D70" w:rsidRDefault="00C65058" w:rsidP="00C65058">
      <w:pPr>
        <w:spacing w:line="360" w:lineRule="auto"/>
        <w:rPr>
          <w:lang w:val="el-GR"/>
        </w:rPr>
      </w:pPr>
      <w:r w:rsidRPr="00642D70">
        <w:rPr>
          <w:rFonts w:eastAsia="Arial Unicode MS"/>
          <w:b/>
          <w:bCs/>
          <w:lang w:val="el-GR" w:eastAsia="el-GR"/>
        </w:rPr>
        <w:t>Β.</w:t>
      </w:r>
      <w:r w:rsidRPr="00642D70">
        <w:rPr>
          <w:rFonts w:eastAsia="Arial Unicode MS"/>
          <w:b/>
          <w:bCs/>
          <w:lang w:val="el-GR" w:eastAsia="el-GR"/>
        </w:rPr>
        <w:tab/>
        <w:t>Οριστική Παραλαβή</w:t>
      </w:r>
      <w:r w:rsidRPr="00642D70">
        <w:rPr>
          <w:rFonts w:eastAsia="Arial Unicode MS"/>
          <w:bCs/>
          <w:lang w:val="el-GR" w:eastAsia="el-GR"/>
        </w:rPr>
        <w:t xml:space="preserve">, </w:t>
      </w:r>
      <w:r w:rsidRPr="00642D70">
        <w:rPr>
          <w:lang w:val="el-GR"/>
        </w:rPr>
        <w:t xml:space="preserve">που γίνεται με τη διεξαγωγή ελέγχων καλής λειτουργίας του Λογισμικού Εφαρμογών σε περιβάλλον </w:t>
      </w:r>
      <w:r w:rsidR="00331890" w:rsidRPr="00642D70">
        <w:rPr>
          <w:lang w:val="el-GR"/>
        </w:rPr>
        <w:t>δοκιμαστικής</w:t>
      </w:r>
      <w:r w:rsidRPr="00642D70">
        <w:rPr>
          <w:lang w:val="el-GR"/>
        </w:rPr>
        <w:t xml:space="preserve"> λειτουργίας. Οι αρμόδιες διευθύνσεις της </w:t>
      </w:r>
      <w:r w:rsidRPr="00642D70">
        <w:rPr>
          <w:rFonts w:eastAsia="SimSun"/>
          <w:lang w:val="el-GR"/>
        </w:rPr>
        <w:t>Ε.Κ.Α.Π.Υ</w:t>
      </w:r>
      <w:r w:rsidRPr="00642D70" w:rsidDel="00207FB5">
        <w:rPr>
          <w:lang w:val="el-GR"/>
        </w:rPr>
        <w:t xml:space="preserve"> </w:t>
      </w:r>
      <w:r w:rsidRPr="00642D70">
        <w:rPr>
          <w:lang w:val="el-GR"/>
        </w:rPr>
        <w:t xml:space="preserve">επιβεβαιώνουν την επιτυχία των ελέγχων </w:t>
      </w:r>
      <w:r w:rsidR="00331890" w:rsidRPr="00642D70">
        <w:rPr>
          <w:lang w:val="el-GR"/>
        </w:rPr>
        <w:t>Δοκιμαστικής</w:t>
      </w:r>
      <w:r w:rsidRPr="00642D70">
        <w:rPr>
          <w:lang w:val="el-GR"/>
        </w:rPr>
        <w:t xml:space="preserve"> Λειτουργίας και διαβιβάζουν σχετικό έγγραφο στην Επιτροπή Παραλαβής, η οποία δύναται να προχωρήσει στην Οριστική Παραλαβή.</w:t>
      </w:r>
    </w:p>
    <w:p w14:paraId="29D78763" w14:textId="2E4C090F" w:rsidR="00C65058" w:rsidRPr="00642D70" w:rsidRDefault="00C65058" w:rsidP="00C65058">
      <w:pPr>
        <w:spacing w:line="360" w:lineRule="auto"/>
        <w:rPr>
          <w:lang w:val="el-GR"/>
        </w:rPr>
      </w:pPr>
      <w:r w:rsidRPr="00642D70">
        <w:rPr>
          <w:lang w:val="el-GR"/>
        </w:rPr>
        <w:t xml:space="preserve">Απαραίτητη προϋπόθεση για τη διεξαγωγή ελέγχων στο Περιβάλλον </w:t>
      </w:r>
      <w:r w:rsidR="00331890" w:rsidRPr="00642D70">
        <w:rPr>
          <w:lang w:val="el-GR"/>
        </w:rPr>
        <w:t>Δοκιμαστικής</w:t>
      </w:r>
      <w:r w:rsidRPr="00642D70">
        <w:rPr>
          <w:lang w:val="el-GR"/>
        </w:rPr>
        <w:t xml:space="preserve"> Λειτουργίας είναι:</w:t>
      </w:r>
    </w:p>
    <w:p w14:paraId="4C71A0A7" w14:textId="77777777" w:rsidR="00C65058" w:rsidRPr="00642D70" w:rsidRDefault="00C65058" w:rsidP="00C65058">
      <w:pPr>
        <w:numPr>
          <w:ilvl w:val="0"/>
          <w:numId w:val="322"/>
        </w:numPr>
        <w:suppressAutoHyphens w:val="0"/>
        <w:spacing w:line="360" w:lineRule="auto"/>
        <w:rPr>
          <w:rFonts w:eastAsia="Arial Unicode MS"/>
          <w:bCs/>
          <w:lang w:val="el-GR" w:eastAsia="el-GR"/>
        </w:rPr>
      </w:pPr>
      <w:r w:rsidRPr="00642D70">
        <w:rPr>
          <w:rFonts w:eastAsia="Arial Unicode MS"/>
          <w:bCs/>
          <w:lang w:val="el-GR" w:eastAsia="el-GR"/>
        </w:rPr>
        <w:t>Η μετάπτωση της τροποποιημένης εφαρμογής στο περιβάλλον πιλοτικής λειτουργίας, χωρίς να διαταραχθεί η ασφαλής λειτουργία των ήδη υπαρχόντων Πληροφοριακών Συστημάτων</w:t>
      </w:r>
    </w:p>
    <w:p w14:paraId="3E2D0FA5" w14:textId="77777777" w:rsidR="00C65058" w:rsidRPr="00642D70" w:rsidRDefault="00C65058" w:rsidP="00C65058">
      <w:pPr>
        <w:numPr>
          <w:ilvl w:val="0"/>
          <w:numId w:val="322"/>
        </w:numPr>
        <w:suppressAutoHyphens w:val="0"/>
        <w:spacing w:line="360" w:lineRule="auto"/>
        <w:rPr>
          <w:rFonts w:eastAsia="Arial Unicode MS"/>
          <w:bCs/>
          <w:lang w:val="el-GR" w:eastAsia="el-GR"/>
        </w:rPr>
      </w:pPr>
      <w:r w:rsidRPr="00642D70">
        <w:rPr>
          <w:rFonts w:eastAsia="Arial Unicode MS"/>
          <w:bCs/>
          <w:lang w:val="el-GR" w:eastAsia="el-GR"/>
        </w:rPr>
        <w:t>Η ολοκλήρωση της πιθανής δημιουργίας των Βάσεων Δεδομένων από πλευράς Αναδόχου</w:t>
      </w:r>
    </w:p>
    <w:p w14:paraId="61BDF2C6" w14:textId="77777777" w:rsidR="00C65058" w:rsidRPr="00642D70" w:rsidRDefault="00C65058" w:rsidP="00C65058">
      <w:pPr>
        <w:numPr>
          <w:ilvl w:val="0"/>
          <w:numId w:val="322"/>
        </w:numPr>
        <w:tabs>
          <w:tab w:val="num" w:pos="1134"/>
        </w:tabs>
        <w:suppressAutoHyphens w:val="0"/>
        <w:spacing w:line="360" w:lineRule="auto"/>
        <w:rPr>
          <w:rFonts w:eastAsia="Arial Unicode MS"/>
          <w:bCs/>
          <w:lang w:eastAsia="el-GR"/>
        </w:rPr>
      </w:pPr>
      <w:r w:rsidRPr="00642D70">
        <w:rPr>
          <w:rFonts w:eastAsia="Arial Unicode MS"/>
          <w:bCs/>
          <w:lang w:val="el-GR" w:eastAsia="el-GR"/>
        </w:rPr>
        <w:t>Η εκπαίδευση των τελικών χρηστών</w:t>
      </w:r>
    </w:p>
    <w:p w14:paraId="4F177ADC" w14:textId="36045B24" w:rsidR="00C65058" w:rsidRPr="00642D70" w:rsidRDefault="00C65058" w:rsidP="00C65058">
      <w:pPr>
        <w:numPr>
          <w:ilvl w:val="0"/>
          <w:numId w:val="322"/>
        </w:numPr>
        <w:tabs>
          <w:tab w:val="num" w:pos="1134"/>
        </w:tabs>
        <w:suppressAutoHyphens w:val="0"/>
        <w:spacing w:line="360" w:lineRule="auto"/>
        <w:rPr>
          <w:rFonts w:eastAsia="Arial Unicode MS"/>
          <w:bCs/>
          <w:lang w:val="el-GR" w:eastAsia="el-GR"/>
        </w:rPr>
      </w:pPr>
      <w:r w:rsidRPr="00642D70">
        <w:rPr>
          <w:rFonts w:eastAsia="Arial Unicode MS"/>
          <w:bCs/>
          <w:lang w:val="el-GR" w:eastAsia="el-GR"/>
        </w:rPr>
        <w:t xml:space="preserve">Η διαθεσιμότητα στελεχών της </w:t>
      </w:r>
      <w:r w:rsidRPr="00642D70">
        <w:rPr>
          <w:rFonts w:eastAsia="SimSun"/>
          <w:lang w:val="el-GR"/>
        </w:rPr>
        <w:t>Ε.Κ.Α.Π.Υ</w:t>
      </w:r>
      <w:r w:rsidRPr="00642D70" w:rsidDel="00207FB5">
        <w:rPr>
          <w:rFonts w:eastAsia="Arial Unicode MS"/>
          <w:bCs/>
          <w:lang w:val="el-GR" w:eastAsia="el-GR"/>
        </w:rPr>
        <w:t xml:space="preserve"> </w:t>
      </w:r>
      <w:r w:rsidRPr="00642D70">
        <w:rPr>
          <w:rFonts w:eastAsia="Arial Unicode MS"/>
          <w:bCs/>
          <w:lang w:val="el-GR" w:eastAsia="el-GR"/>
        </w:rPr>
        <w:t xml:space="preserve">για τοπική στήριξη που αντιστοιχούν στις Μονάδες του </w:t>
      </w:r>
      <w:r w:rsidR="007E177F" w:rsidRPr="00642D70">
        <w:rPr>
          <w:rFonts w:eastAsia="Arial Unicode MS"/>
          <w:bCs/>
          <w:lang w:val="el-GR" w:eastAsia="el-GR"/>
        </w:rPr>
        <w:t>Δοκιμαστικού</w:t>
      </w:r>
      <w:r w:rsidRPr="00642D70">
        <w:rPr>
          <w:rFonts w:eastAsia="Arial Unicode MS"/>
          <w:bCs/>
          <w:lang w:val="el-GR" w:eastAsia="el-GR"/>
        </w:rPr>
        <w:t xml:space="preserve"> Περιβάλλοντος</w:t>
      </w:r>
    </w:p>
    <w:p w14:paraId="52D11719" w14:textId="77777777" w:rsidR="00C65058" w:rsidRPr="0071213F" w:rsidRDefault="00C65058" w:rsidP="00C65058">
      <w:pPr>
        <w:spacing w:line="360" w:lineRule="auto"/>
        <w:rPr>
          <w:lang w:val="el-GR"/>
        </w:rPr>
      </w:pPr>
      <w:r w:rsidRPr="0071213F">
        <w:rPr>
          <w:lang w:val="el-GR"/>
        </w:rPr>
        <w:lastRenderedPageBreak/>
        <w:t>Η διαδικασία για την Οριστική Παραλαβή ολοκληρώνεται με τη σύνταξη από την αρμόδια Επιτροπή Παραλαβής Πρακτικού / Πρωτοκόλλου που θα στηρίζεται στη σύμφωνη γνώμη των αρμόδιων διευθύνσεων και σε συνδυασμό με τα αντίστοιχα από τον Ανάδοχο Παραδοτέα.</w:t>
      </w:r>
    </w:p>
    <w:p w14:paraId="3A6FF75E" w14:textId="77777777" w:rsidR="00C65058" w:rsidRPr="0071213F" w:rsidRDefault="00C65058" w:rsidP="00C65058">
      <w:pPr>
        <w:spacing w:line="360" w:lineRule="auto"/>
        <w:rPr>
          <w:lang w:val="el-GR"/>
        </w:rPr>
      </w:pPr>
      <w:r w:rsidRPr="0071213F">
        <w:rPr>
          <w:lang w:val="el-GR"/>
        </w:rPr>
        <w:t>Οι υπηρεσίες που δεν αφορούν σε υλοποίηση ή επέμβαση σε λογισμικό εφαρμογών, θα παραλαμβάνονται από την επιτροπή με την προϋπόθεση να έχουν παραδοθεί τα κατά περίπτωση απαιτούμενα Παραδοτέα.</w:t>
      </w:r>
    </w:p>
    <w:p w14:paraId="7471B074" w14:textId="77777777" w:rsidR="00C65058" w:rsidRPr="00EA6B87" w:rsidRDefault="00C65058" w:rsidP="00C65058">
      <w:pPr>
        <w:spacing w:line="360" w:lineRule="auto"/>
        <w:rPr>
          <w:lang w:val="el-GR"/>
        </w:rPr>
      </w:pPr>
      <w:r w:rsidRPr="0071213F">
        <w:rPr>
          <w:lang w:val="el-GR"/>
        </w:rPr>
        <w:t>Ο υποψήφιος Ανάδοχος, στην Προσφορά του οφείλει να περιγράψει με σαφήνεια και πληρότητα, τον τρόπο υλοποίησης των ανωτέρω, σε συνδυασμό και με τα απαιτούμενα Παραδοτέα, όπως αυτά αναφέρονται στην ενότητα 7.2, προκειμένου να τεκμηριωθεί η δυνατότητά του στην παροχή των περιγραφόμενων υπηρεσιών.</w:t>
      </w:r>
    </w:p>
    <w:p w14:paraId="012428AB" w14:textId="77777777" w:rsidR="00C65058" w:rsidRPr="00EA6B87" w:rsidRDefault="00C65058" w:rsidP="00F73DE9">
      <w:pPr>
        <w:spacing w:line="360" w:lineRule="auto"/>
        <w:rPr>
          <w:lang w:val="el-GR"/>
        </w:rPr>
      </w:pPr>
    </w:p>
    <w:p w14:paraId="02F82999" w14:textId="509039C3" w:rsidR="00F92D57" w:rsidRPr="00EA6B87" w:rsidRDefault="00F92D57" w:rsidP="00F73DE9">
      <w:pPr>
        <w:pStyle w:val="4"/>
        <w:numPr>
          <w:ilvl w:val="1"/>
          <w:numId w:val="306"/>
        </w:numPr>
        <w:spacing w:line="360" w:lineRule="auto"/>
        <w:ind w:hanging="306"/>
        <w:rPr>
          <w:rFonts w:cs="Tahoma"/>
          <w:szCs w:val="22"/>
          <w:lang w:val="el-GR"/>
        </w:rPr>
      </w:pPr>
      <w:bookmarkStart w:id="633" w:name="_Υπηρεσίες_Εκπαίδευσης"/>
      <w:bookmarkStart w:id="634" w:name="_Toc97194358"/>
      <w:bookmarkStart w:id="635" w:name="_Ref97199340"/>
      <w:bookmarkStart w:id="636" w:name="_Ref172196571"/>
      <w:bookmarkStart w:id="637" w:name="_Ref172632606"/>
      <w:bookmarkStart w:id="638" w:name="_Toc177459289"/>
      <w:bookmarkEnd w:id="633"/>
      <w:r w:rsidRPr="00EA6B87">
        <w:rPr>
          <w:rFonts w:cs="Tahoma"/>
          <w:szCs w:val="22"/>
          <w:lang w:val="el-GR"/>
        </w:rPr>
        <w:t>Υπηρεσίες Εκπαίδευσης</w:t>
      </w:r>
      <w:bookmarkEnd w:id="634"/>
      <w:bookmarkEnd w:id="635"/>
      <w:bookmarkEnd w:id="636"/>
      <w:bookmarkEnd w:id="637"/>
      <w:bookmarkEnd w:id="638"/>
    </w:p>
    <w:p w14:paraId="436AAE3D" w14:textId="77777777" w:rsidR="00A852E6" w:rsidRPr="00EA6B87" w:rsidRDefault="00A852E6" w:rsidP="00F73DE9">
      <w:pPr>
        <w:spacing w:line="360" w:lineRule="auto"/>
        <w:rPr>
          <w:lang w:val="el-GR"/>
        </w:rPr>
      </w:pPr>
      <w:r w:rsidRPr="00EA6B87">
        <w:rPr>
          <w:lang w:val="el-GR"/>
        </w:rPr>
        <w:t>Ο Ανάδοχος υποχρεούται να παρέχει υπηρεσίες εκπαίδευσης στους χρήστες και τους διαχειριστές, οι οποίες θα αφορούν στη χρήση και διαχείριση του συστήματος, με βάση τις απαιτήσεις που αναδείχθηκαν στις προηγούμενες παραγράφους.</w:t>
      </w:r>
    </w:p>
    <w:p w14:paraId="6EAB2D7A" w14:textId="77777777" w:rsidR="00A852E6" w:rsidRPr="00EA6B87" w:rsidRDefault="00A852E6" w:rsidP="00F73DE9">
      <w:pPr>
        <w:spacing w:line="360" w:lineRule="auto"/>
        <w:rPr>
          <w:lang w:val="el-GR"/>
        </w:rPr>
      </w:pPr>
      <w:r w:rsidRPr="00EA6B87">
        <w:rPr>
          <w:lang w:val="el-GR"/>
        </w:rPr>
        <w:t>Οι κατηγορίες των εκπαιδευομένων που ο Ανάδοχος υποχρεούται να εκπαιδεύσει στο πλαίσιο του Έργου, είναι οι εξής:</w:t>
      </w:r>
    </w:p>
    <w:p w14:paraId="37FCA0ED" w14:textId="123373DF" w:rsidR="00A852E6" w:rsidRPr="00EA6B87" w:rsidRDefault="002E29F7" w:rsidP="00F73DE9">
      <w:pPr>
        <w:pStyle w:val="aff"/>
        <w:widowControl w:val="0"/>
        <w:numPr>
          <w:ilvl w:val="0"/>
          <w:numId w:val="290"/>
        </w:numPr>
        <w:suppressAutoHyphens w:val="0"/>
        <w:autoSpaceDE w:val="0"/>
        <w:autoSpaceDN w:val="0"/>
        <w:spacing w:line="360" w:lineRule="auto"/>
        <w:contextualSpacing w:val="0"/>
      </w:pPr>
      <w:r>
        <w:rPr>
          <w:b/>
          <w:bCs/>
          <w:lang w:val="el-GR"/>
        </w:rPr>
        <w:t>Διαχειριστές συστήματος</w:t>
      </w:r>
    </w:p>
    <w:p w14:paraId="71B66475" w14:textId="77777777" w:rsidR="00A852E6" w:rsidRPr="00EA6B87" w:rsidRDefault="00A852E6" w:rsidP="00F73DE9">
      <w:pPr>
        <w:spacing w:line="360" w:lineRule="auto"/>
        <w:ind w:left="709"/>
        <w:rPr>
          <w:lang w:val="el-GR"/>
        </w:rPr>
      </w:pPr>
      <w:r w:rsidRPr="00EA6B87">
        <w:rPr>
          <w:lang w:val="el-GR"/>
        </w:rPr>
        <w:t xml:space="preserve">Οι υπηρεσίες εκπαίδευσης θα αφορούν στη διαχείριση του λογισμικού που θα προσφερθεί, καθώς και στην εκμετάλλευση δυνατοτήτων παραμετροποίησης του λογισμικού εφαρμογών. Αφορούν ακόμα τη διαχείριση του εξοπλισμού που θα προσφερθεί στα πλαίσια του παρόντος έργου. </w:t>
      </w:r>
    </w:p>
    <w:p w14:paraId="7D38DDD4" w14:textId="74AE04B1" w:rsidR="00A852E6" w:rsidRPr="00EA6B87" w:rsidRDefault="002E29F7" w:rsidP="00F73DE9">
      <w:pPr>
        <w:pStyle w:val="aff"/>
        <w:widowControl w:val="0"/>
        <w:numPr>
          <w:ilvl w:val="0"/>
          <w:numId w:val="290"/>
        </w:numPr>
        <w:suppressAutoHyphens w:val="0"/>
        <w:autoSpaceDE w:val="0"/>
        <w:autoSpaceDN w:val="0"/>
        <w:spacing w:line="360" w:lineRule="auto"/>
        <w:contextualSpacing w:val="0"/>
      </w:pPr>
      <w:r>
        <w:rPr>
          <w:b/>
          <w:bCs/>
          <w:lang w:val="el-GR"/>
        </w:rPr>
        <w:t>Χρήστες συστήματος</w:t>
      </w:r>
    </w:p>
    <w:p w14:paraId="09A2FBA4" w14:textId="06BDDF52" w:rsidR="00A852E6" w:rsidRPr="00EA6B87" w:rsidRDefault="00A852E6" w:rsidP="00F73DE9">
      <w:pPr>
        <w:pStyle w:val="aff"/>
        <w:widowControl w:val="0"/>
        <w:numPr>
          <w:ilvl w:val="1"/>
          <w:numId w:val="290"/>
        </w:numPr>
        <w:suppressAutoHyphens w:val="0"/>
        <w:autoSpaceDE w:val="0"/>
        <w:autoSpaceDN w:val="0"/>
        <w:spacing w:line="360" w:lineRule="auto"/>
        <w:contextualSpacing w:val="0"/>
        <w:rPr>
          <w:lang w:val="el-GR"/>
        </w:rPr>
      </w:pPr>
      <w:r w:rsidRPr="00EA6B87">
        <w:rPr>
          <w:lang w:val="el-GR"/>
        </w:rPr>
        <w:t>τελικοί χρήστες, οι οποίοι θα εκπαιδευθούν στις διαδικασίες ενασχόλησής τους με το έργο και την αντίστοιχη χρήση των εφαρμογών και των υποσυστημάτων που τους αφορούν. Οι τελικοί χρήστες διαχωρίζονται σε ομάδες ανάλογα με την ειδικότητά τους</w:t>
      </w:r>
    </w:p>
    <w:p w14:paraId="4C9C6C2A" w14:textId="77777777" w:rsidR="00A852E6" w:rsidRPr="00EA6B87" w:rsidRDefault="00A852E6" w:rsidP="00F73DE9">
      <w:pPr>
        <w:pStyle w:val="aff"/>
        <w:widowControl w:val="0"/>
        <w:numPr>
          <w:ilvl w:val="1"/>
          <w:numId w:val="290"/>
        </w:numPr>
        <w:suppressAutoHyphens w:val="0"/>
        <w:autoSpaceDE w:val="0"/>
        <w:autoSpaceDN w:val="0"/>
        <w:spacing w:line="360" w:lineRule="auto"/>
        <w:contextualSpacing w:val="0"/>
        <w:rPr>
          <w:lang w:val="el-GR"/>
        </w:rPr>
      </w:pPr>
      <w:r w:rsidRPr="00EA6B87">
        <w:rPr>
          <w:lang w:val="el-GR"/>
        </w:rPr>
        <w:t xml:space="preserve">προχωρημένοι χρήστες - εκπαιδευτές, οι οποίοι θα είναι επιλεγμένα στελέχη του Φορέα τα οποία θα εκπαιδευθούν στη λειτουργία και παραμετροποίηση του συστήματος και στην απόκτηση των κατάλληλων δεξιοτήτων, ώστε να είναι σε θέση να μεταφέρουν την γνώση τους σε άλλα στελέχη νέους χρήστες του συστήματος. </w:t>
      </w:r>
    </w:p>
    <w:p w14:paraId="27EE59D5" w14:textId="77777777" w:rsidR="00A852E6" w:rsidRPr="00EA6B87" w:rsidRDefault="00A852E6" w:rsidP="00F73DE9">
      <w:pPr>
        <w:spacing w:line="360" w:lineRule="auto"/>
        <w:rPr>
          <w:lang w:val="el-GR"/>
        </w:rPr>
      </w:pPr>
      <w:r w:rsidRPr="00EA6B87">
        <w:rPr>
          <w:lang w:val="el-GR"/>
        </w:rPr>
        <w:lastRenderedPageBreak/>
        <w:t>Η μεθοδολογία και το πρόγραμμα εκπαίδευσης πρέπει να είναι πλήρως τεκμηριωμένο. Η παρεχόμενη εκπαίδευση θα πρέπει να καλύπτει πλήρως τις κατηγορίες χρηστών σύμφωνα με τα προαναφερθέντα και θα γίνει σε ομάδες των είκοσι – είκοσι πέντε (20-25) ατόμων το πολύ και θα πρέπει να μην υπερβαίνει τις έξι (6) ώρες ημερησίως.</w:t>
      </w:r>
    </w:p>
    <w:p w14:paraId="7DF8FA4C" w14:textId="77777777" w:rsidR="00A852E6" w:rsidRPr="00EA6B87" w:rsidRDefault="00A852E6" w:rsidP="00F73DE9">
      <w:pPr>
        <w:spacing w:line="360" w:lineRule="auto"/>
        <w:rPr>
          <w:lang w:val="el-GR"/>
        </w:rPr>
      </w:pPr>
      <w:r w:rsidRPr="00EA6B87">
        <w:rPr>
          <w:lang w:val="el-GR"/>
        </w:rPr>
        <w:t>Ο υποψήφιος ανάδοχος θα πρέπει να προτείνει το κατάλληλο πρόγραμμα εκπαίδευσης με βάση τα προϊόντα αλλά και τις εφαρμογές που θα εγκατασταθούν.</w:t>
      </w:r>
    </w:p>
    <w:p w14:paraId="53A71F1C" w14:textId="77777777" w:rsidR="00A852E6" w:rsidRPr="00EA6B87" w:rsidRDefault="00A852E6" w:rsidP="00F73DE9">
      <w:pPr>
        <w:spacing w:line="360" w:lineRule="auto"/>
        <w:rPr>
          <w:lang w:val="el-GR"/>
        </w:rPr>
      </w:pPr>
      <w:r w:rsidRPr="00EA6B87">
        <w:rPr>
          <w:lang w:val="el-GR"/>
        </w:rPr>
        <w:t>Το εκπαιδευτικό υλικό θα πρέπει να περιλαμβάνει, πέραν του υλικού που παρέχεται από κατασκευαστές προϊόντων, το υλικό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4D61456B" w14:textId="77777777" w:rsidR="00A852E6" w:rsidRPr="00EA6B87" w:rsidRDefault="00A852E6" w:rsidP="00F73DE9">
      <w:pPr>
        <w:spacing w:line="360" w:lineRule="auto"/>
        <w:rPr>
          <w:lang w:val="el-GR"/>
        </w:rPr>
      </w:pPr>
      <w:r w:rsidRPr="00EA6B87">
        <w:rPr>
          <w:lang w:val="el-GR"/>
        </w:rPr>
        <w:t>Οι υποχρεώσεις του Αναδόχου, όσον αφορά σε υπηρεσίες εκπαίδευσης παρουσιάζονται στον πίνακα που ακολουθεί:</w:t>
      </w:r>
    </w:p>
    <w:tbl>
      <w:tblPr>
        <w:tblW w:w="5000" w:type="pct"/>
        <w:tblLook w:val="01E0" w:firstRow="1" w:lastRow="1" w:firstColumn="1" w:lastColumn="1" w:noHBand="0" w:noVBand="0"/>
      </w:tblPr>
      <w:tblGrid>
        <w:gridCol w:w="1750"/>
        <w:gridCol w:w="1740"/>
        <w:gridCol w:w="1792"/>
        <w:gridCol w:w="1377"/>
        <w:gridCol w:w="1515"/>
        <w:gridCol w:w="1454"/>
      </w:tblGrid>
      <w:tr w:rsidR="00A852E6" w:rsidRPr="00EA6B87" w14:paraId="1D3D8963" w14:textId="77777777" w:rsidTr="00A852E6">
        <w:tc>
          <w:tcPr>
            <w:tcW w:w="913"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27B10851" w14:textId="77777777" w:rsidR="00A852E6" w:rsidRPr="00EA6B87" w:rsidRDefault="00A852E6" w:rsidP="00F73DE9">
            <w:pPr>
              <w:spacing w:line="360" w:lineRule="auto"/>
              <w:ind w:left="-142" w:right="-111"/>
              <w:jc w:val="center"/>
              <w:rPr>
                <w:b/>
                <w:sz w:val="20"/>
                <w:szCs w:val="20"/>
                <w:lang w:val="el-GR"/>
              </w:rPr>
            </w:pPr>
            <w:r w:rsidRPr="00EA6B87">
              <w:rPr>
                <w:b/>
                <w:sz w:val="20"/>
                <w:szCs w:val="20"/>
                <w:lang w:val="el-GR"/>
              </w:rPr>
              <w:t>Κατηγορία Εκπαιδευόμενων</w:t>
            </w:r>
          </w:p>
        </w:tc>
        <w:tc>
          <w:tcPr>
            <w:tcW w:w="882"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D98DB39" w14:textId="77777777" w:rsidR="00A852E6" w:rsidRPr="00EA6B87" w:rsidRDefault="00A852E6" w:rsidP="00F73DE9">
            <w:pPr>
              <w:spacing w:line="360" w:lineRule="auto"/>
              <w:ind w:left="-142" w:right="-111"/>
              <w:jc w:val="center"/>
              <w:rPr>
                <w:b/>
                <w:lang w:val="el-GR"/>
              </w:rPr>
            </w:pPr>
            <w:r w:rsidRPr="00EA6B87">
              <w:rPr>
                <w:b/>
                <w:sz w:val="20"/>
                <w:szCs w:val="20"/>
                <w:lang w:val="el-GR"/>
              </w:rPr>
              <w:t>Ελάχιστος Αριθμός Εκπαιδευόμενων</w:t>
            </w:r>
          </w:p>
        </w:tc>
        <w:tc>
          <w:tcPr>
            <w:tcW w:w="935"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C1F04B4" w14:textId="77777777" w:rsidR="00A852E6" w:rsidRPr="00EA6B87" w:rsidRDefault="00A852E6" w:rsidP="00F73DE9">
            <w:pPr>
              <w:spacing w:line="360" w:lineRule="auto"/>
              <w:ind w:left="-142" w:right="-111"/>
              <w:jc w:val="center"/>
              <w:rPr>
                <w:b/>
                <w:sz w:val="20"/>
                <w:szCs w:val="20"/>
                <w:lang w:val="el-GR"/>
              </w:rPr>
            </w:pPr>
            <w:r w:rsidRPr="00EA6B87">
              <w:rPr>
                <w:b/>
                <w:sz w:val="20"/>
                <w:szCs w:val="20"/>
                <w:lang w:val="el-GR"/>
              </w:rPr>
              <w:t>Μέγιστος Αριθμός Χρηστών ανά Τμήμα</w:t>
            </w:r>
          </w:p>
        </w:tc>
        <w:tc>
          <w:tcPr>
            <w:tcW w:w="719"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D0455EA" w14:textId="77777777" w:rsidR="00A852E6" w:rsidRPr="00EA6B87" w:rsidRDefault="00A852E6" w:rsidP="00F73DE9">
            <w:pPr>
              <w:spacing w:line="360" w:lineRule="auto"/>
              <w:ind w:left="-142" w:right="-111"/>
              <w:jc w:val="center"/>
              <w:rPr>
                <w:b/>
                <w:sz w:val="20"/>
                <w:szCs w:val="20"/>
                <w:lang w:val="el-GR"/>
              </w:rPr>
            </w:pPr>
            <w:r w:rsidRPr="00EA6B87">
              <w:rPr>
                <w:b/>
                <w:sz w:val="20"/>
                <w:szCs w:val="20"/>
                <w:lang w:val="el-GR"/>
              </w:rPr>
              <w:t>Εκτιμώμενος Αριθμός Σεμιναρίων</w:t>
            </w:r>
          </w:p>
        </w:tc>
        <w:tc>
          <w:tcPr>
            <w:tcW w:w="791"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3A60DAD5" w14:textId="77777777" w:rsidR="00A852E6" w:rsidRPr="00EA6B87" w:rsidRDefault="00A852E6" w:rsidP="00F73DE9">
            <w:pPr>
              <w:spacing w:line="360" w:lineRule="auto"/>
              <w:ind w:left="-142" w:right="-111"/>
              <w:jc w:val="center"/>
              <w:rPr>
                <w:b/>
                <w:sz w:val="20"/>
                <w:szCs w:val="20"/>
                <w:lang w:val="el-GR"/>
              </w:rPr>
            </w:pPr>
            <w:r w:rsidRPr="00EA6B87">
              <w:rPr>
                <w:b/>
                <w:sz w:val="20"/>
                <w:szCs w:val="20"/>
                <w:lang w:val="el-GR"/>
              </w:rPr>
              <w:t>Εκτιμώμενος Αριθμός Ημερών ανά Σεμινάριο</w:t>
            </w:r>
          </w:p>
        </w:tc>
        <w:tc>
          <w:tcPr>
            <w:tcW w:w="759"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30B7FBA4" w14:textId="77777777" w:rsidR="00A852E6" w:rsidRPr="00EA6B87" w:rsidRDefault="00A852E6" w:rsidP="00F73DE9">
            <w:pPr>
              <w:spacing w:line="360" w:lineRule="auto"/>
              <w:ind w:left="-142" w:right="-111"/>
              <w:jc w:val="center"/>
              <w:rPr>
                <w:b/>
                <w:sz w:val="20"/>
                <w:szCs w:val="20"/>
                <w:lang w:val="el-GR"/>
              </w:rPr>
            </w:pPr>
            <w:r w:rsidRPr="00EA6B87">
              <w:rPr>
                <w:b/>
                <w:sz w:val="20"/>
                <w:szCs w:val="20"/>
                <w:lang w:val="el-GR"/>
              </w:rPr>
              <w:t>Συνολικός Αριθμός α/ημερών</w:t>
            </w:r>
          </w:p>
        </w:tc>
      </w:tr>
      <w:tr w:rsidR="00A852E6" w:rsidRPr="00EA6B87" w14:paraId="2235802E" w14:textId="77777777" w:rsidTr="00A852E6">
        <w:tc>
          <w:tcPr>
            <w:tcW w:w="91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CCC6764" w14:textId="77777777" w:rsidR="00A852E6" w:rsidRPr="00EA6B87" w:rsidRDefault="00A852E6" w:rsidP="00F73DE9">
            <w:pPr>
              <w:spacing w:line="360" w:lineRule="auto"/>
              <w:rPr>
                <w:sz w:val="20"/>
                <w:szCs w:val="20"/>
                <w:lang w:val="el-GR"/>
              </w:rPr>
            </w:pPr>
            <w:r w:rsidRPr="00EA6B87">
              <w:rPr>
                <w:sz w:val="20"/>
                <w:szCs w:val="20"/>
                <w:lang w:val="el-GR"/>
              </w:rPr>
              <w:t>Διαχειριστές</w:t>
            </w:r>
          </w:p>
        </w:tc>
        <w:tc>
          <w:tcPr>
            <w:tcW w:w="88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A74BA9" w14:textId="77777777" w:rsidR="00A852E6" w:rsidRPr="00EA6B87" w:rsidRDefault="00A852E6" w:rsidP="00F73DE9">
            <w:pPr>
              <w:spacing w:line="360" w:lineRule="auto"/>
              <w:jc w:val="center"/>
              <w:rPr>
                <w:sz w:val="20"/>
                <w:szCs w:val="20"/>
                <w:lang w:val="el-GR"/>
              </w:rPr>
            </w:pPr>
            <w:r w:rsidRPr="00EA6B87">
              <w:rPr>
                <w:sz w:val="20"/>
                <w:szCs w:val="20"/>
                <w:lang w:val="el-GR"/>
              </w:rPr>
              <w:t>5</w:t>
            </w:r>
          </w:p>
        </w:tc>
        <w:tc>
          <w:tcPr>
            <w:tcW w:w="935" w:type="pct"/>
            <w:tcBorders>
              <w:top w:val="single" w:sz="4" w:space="0" w:color="000000"/>
              <w:left w:val="single" w:sz="4" w:space="0" w:color="000000"/>
              <w:bottom w:val="single" w:sz="4" w:space="0" w:color="000000"/>
              <w:right w:val="single" w:sz="4" w:space="0" w:color="000000"/>
            </w:tcBorders>
            <w:vAlign w:val="center"/>
          </w:tcPr>
          <w:p w14:paraId="350E4E30" w14:textId="77777777" w:rsidR="00A852E6" w:rsidRPr="00EA6B87" w:rsidRDefault="00A852E6" w:rsidP="00F73DE9">
            <w:pPr>
              <w:spacing w:line="360" w:lineRule="auto"/>
              <w:jc w:val="center"/>
              <w:rPr>
                <w:sz w:val="20"/>
                <w:szCs w:val="20"/>
                <w:lang w:val="el-GR"/>
              </w:rPr>
            </w:pPr>
            <w:r w:rsidRPr="00EA6B87">
              <w:rPr>
                <w:sz w:val="20"/>
                <w:szCs w:val="20"/>
                <w:lang w:val="el-GR"/>
              </w:rPr>
              <w:t>5</w:t>
            </w:r>
          </w:p>
        </w:tc>
        <w:tc>
          <w:tcPr>
            <w:tcW w:w="719" w:type="pct"/>
            <w:tcBorders>
              <w:top w:val="single" w:sz="4" w:space="0" w:color="000000"/>
              <w:left w:val="single" w:sz="4" w:space="0" w:color="000000"/>
              <w:bottom w:val="single" w:sz="4" w:space="0" w:color="000000"/>
              <w:right w:val="single" w:sz="4" w:space="0" w:color="000000"/>
            </w:tcBorders>
            <w:vAlign w:val="center"/>
          </w:tcPr>
          <w:p w14:paraId="00DA5F55" w14:textId="77777777" w:rsidR="00A852E6" w:rsidRPr="00EA6B87" w:rsidRDefault="00A852E6" w:rsidP="00F73DE9">
            <w:pPr>
              <w:spacing w:line="360" w:lineRule="auto"/>
              <w:jc w:val="center"/>
              <w:rPr>
                <w:sz w:val="20"/>
                <w:szCs w:val="20"/>
                <w:lang w:val="el-GR"/>
              </w:rPr>
            </w:pPr>
            <w:r w:rsidRPr="00EA6B87">
              <w:rPr>
                <w:sz w:val="20"/>
                <w:szCs w:val="20"/>
                <w:lang w:val="el-GR"/>
              </w:rPr>
              <w:t>2</w:t>
            </w:r>
          </w:p>
        </w:tc>
        <w:tc>
          <w:tcPr>
            <w:tcW w:w="791" w:type="pct"/>
            <w:tcBorders>
              <w:top w:val="single" w:sz="4" w:space="0" w:color="000000"/>
              <w:left w:val="single" w:sz="4" w:space="0" w:color="000000"/>
              <w:bottom w:val="single" w:sz="4" w:space="0" w:color="000000"/>
              <w:right w:val="single" w:sz="4" w:space="0" w:color="000000"/>
            </w:tcBorders>
            <w:vAlign w:val="center"/>
          </w:tcPr>
          <w:p w14:paraId="5487F5D4" w14:textId="77777777" w:rsidR="00A852E6" w:rsidRPr="00EA6B87" w:rsidRDefault="00A852E6" w:rsidP="00F73DE9">
            <w:pPr>
              <w:spacing w:line="360" w:lineRule="auto"/>
              <w:jc w:val="center"/>
              <w:rPr>
                <w:sz w:val="20"/>
                <w:szCs w:val="20"/>
                <w:lang w:val="el-GR"/>
              </w:rPr>
            </w:pPr>
            <w:r w:rsidRPr="00EA6B87">
              <w:rPr>
                <w:sz w:val="20"/>
                <w:szCs w:val="20"/>
                <w:lang w:val="el-GR"/>
              </w:rPr>
              <w:t>1</w:t>
            </w:r>
          </w:p>
        </w:tc>
        <w:tc>
          <w:tcPr>
            <w:tcW w:w="759" w:type="pct"/>
            <w:tcBorders>
              <w:top w:val="single" w:sz="4" w:space="0" w:color="000000"/>
              <w:left w:val="single" w:sz="4" w:space="0" w:color="000000"/>
              <w:bottom w:val="single" w:sz="4" w:space="0" w:color="000000"/>
              <w:right w:val="single" w:sz="4" w:space="0" w:color="000000"/>
            </w:tcBorders>
            <w:vAlign w:val="center"/>
          </w:tcPr>
          <w:p w14:paraId="7EEE9776" w14:textId="77777777" w:rsidR="00A852E6" w:rsidRPr="00EA6B87" w:rsidRDefault="00A852E6" w:rsidP="00F73DE9">
            <w:pPr>
              <w:spacing w:line="360" w:lineRule="auto"/>
              <w:jc w:val="center"/>
              <w:rPr>
                <w:b/>
                <w:bCs/>
                <w:sz w:val="20"/>
                <w:szCs w:val="20"/>
                <w:lang w:val="el-GR"/>
              </w:rPr>
            </w:pPr>
            <w:r w:rsidRPr="00EA6B87">
              <w:rPr>
                <w:b/>
                <w:bCs/>
                <w:sz w:val="20"/>
                <w:szCs w:val="20"/>
                <w:lang w:val="el-GR"/>
              </w:rPr>
              <w:t>2</w:t>
            </w:r>
          </w:p>
        </w:tc>
      </w:tr>
      <w:tr w:rsidR="00A852E6" w:rsidRPr="00EA6B87" w14:paraId="6D3153EC" w14:textId="77777777" w:rsidTr="00A852E6">
        <w:tc>
          <w:tcPr>
            <w:tcW w:w="91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983375B" w14:textId="77777777" w:rsidR="00A852E6" w:rsidRPr="00EA6B87" w:rsidRDefault="00A852E6" w:rsidP="00F73DE9">
            <w:pPr>
              <w:spacing w:line="360" w:lineRule="auto"/>
              <w:rPr>
                <w:sz w:val="20"/>
                <w:szCs w:val="20"/>
                <w:lang w:val="el-GR"/>
              </w:rPr>
            </w:pPr>
            <w:r w:rsidRPr="00EA6B87">
              <w:rPr>
                <w:sz w:val="20"/>
                <w:szCs w:val="20"/>
                <w:lang w:val="el-GR"/>
              </w:rPr>
              <w:t>Τελικοί Χρήστες</w:t>
            </w:r>
          </w:p>
        </w:tc>
        <w:tc>
          <w:tcPr>
            <w:tcW w:w="88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EF854F" w14:textId="77777777" w:rsidR="00A852E6" w:rsidRPr="00EA6B87" w:rsidRDefault="00A852E6" w:rsidP="00F73DE9">
            <w:pPr>
              <w:spacing w:line="360" w:lineRule="auto"/>
              <w:jc w:val="center"/>
              <w:rPr>
                <w:sz w:val="20"/>
                <w:szCs w:val="20"/>
                <w:lang w:val="el-GR"/>
              </w:rPr>
            </w:pPr>
            <w:r w:rsidRPr="00EA6B87">
              <w:rPr>
                <w:sz w:val="20"/>
                <w:szCs w:val="20"/>
                <w:lang w:val="el-GR"/>
              </w:rPr>
              <w:t>50</w:t>
            </w:r>
          </w:p>
        </w:tc>
        <w:tc>
          <w:tcPr>
            <w:tcW w:w="935" w:type="pct"/>
            <w:tcBorders>
              <w:top w:val="single" w:sz="4" w:space="0" w:color="000000"/>
              <w:left w:val="single" w:sz="4" w:space="0" w:color="000000"/>
              <w:bottom w:val="single" w:sz="4" w:space="0" w:color="000000"/>
              <w:right w:val="single" w:sz="4" w:space="0" w:color="000000"/>
            </w:tcBorders>
            <w:vAlign w:val="center"/>
          </w:tcPr>
          <w:p w14:paraId="34DA0D3A" w14:textId="77777777" w:rsidR="00A852E6" w:rsidRPr="00EA6B87" w:rsidRDefault="00A852E6" w:rsidP="00F73DE9">
            <w:pPr>
              <w:spacing w:line="360" w:lineRule="auto"/>
              <w:jc w:val="center"/>
              <w:rPr>
                <w:sz w:val="20"/>
                <w:szCs w:val="20"/>
                <w:lang w:val="el-GR"/>
              </w:rPr>
            </w:pPr>
            <w:r w:rsidRPr="00EA6B87">
              <w:rPr>
                <w:sz w:val="20"/>
                <w:szCs w:val="20"/>
                <w:lang w:val="el-GR"/>
              </w:rPr>
              <w:t>25</w:t>
            </w:r>
          </w:p>
        </w:tc>
        <w:tc>
          <w:tcPr>
            <w:tcW w:w="719" w:type="pct"/>
            <w:tcBorders>
              <w:top w:val="single" w:sz="4" w:space="0" w:color="000000"/>
              <w:left w:val="single" w:sz="4" w:space="0" w:color="000000"/>
              <w:bottom w:val="single" w:sz="4" w:space="0" w:color="000000"/>
              <w:right w:val="single" w:sz="4" w:space="0" w:color="000000"/>
            </w:tcBorders>
            <w:vAlign w:val="center"/>
          </w:tcPr>
          <w:p w14:paraId="2C3A48A2" w14:textId="77777777" w:rsidR="00A852E6" w:rsidRPr="00EA6B87" w:rsidRDefault="00A852E6" w:rsidP="00F73DE9">
            <w:pPr>
              <w:spacing w:line="360" w:lineRule="auto"/>
              <w:jc w:val="center"/>
              <w:rPr>
                <w:sz w:val="20"/>
                <w:szCs w:val="20"/>
                <w:lang w:val="el-GR"/>
              </w:rPr>
            </w:pPr>
            <w:r w:rsidRPr="00EA6B87">
              <w:rPr>
                <w:sz w:val="20"/>
                <w:szCs w:val="20"/>
                <w:lang w:val="el-GR"/>
              </w:rPr>
              <w:t>2</w:t>
            </w:r>
          </w:p>
        </w:tc>
        <w:tc>
          <w:tcPr>
            <w:tcW w:w="791" w:type="pct"/>
            <w:tcBorders>
              <w:top w:val="single" w:sz="4" w:space="0" w:color="000000"/>
              <w:left w:val="single" w:sz="4" w:space="0" w:color="000000"/>
              <w:bottom w:val="single" w:sz="4" w:space="0" w:color="000000"/>
              <w:right w:val="single" w:sz="4" w:space="0" w:color="000000"/>
            </w:tcBorders>
            <w:vAlign w:val="center"/>
          </w:tcPr>
          <w:p w14:paraId="53012B2B" w14:textId="77777777" w:rsidR="00A852E6" w:rsidRPr="00EA6B87" w:rsidRDefault="00A852E6" w:rsidP="00F73DE9">
            <w:pPr>
              <w:spacing w:line="360" w:lineRule="auto"/>
              <w:jc w:val="center"/>
              <w:rPr>
                <w:sz w:val="20"/>
                <w:szCs w:val="20"/>
                <w:lang w:val="el-GR"/>
              </w:rPr>
            </w:pPr>
            <w:r w:rsidRPr="00EA6B87">
              <w:rPr>
                <w:sz w:val="20"/>
                <w:szCs w:val="20"/>
                <w:lang w:val="el-GR"/>
              </w:rPr>
              <w:t>1</w:t>
            </w:r>
          </w:p>
        </w:tc>
        <w:tc>
          <w:tcPr>
            <w:tcW w:w="759" w:type="pct"/>
            <w:tcBorders>
              <w:top w:val="single" w:sz="4" w:space="0" w:color="000000"/>
              <w:left w:val="single" w:sz="4" w:space="0" w:color="000000"/>
              <w:bottom w:val="single" w:sz="4" w:space="0" w:color="000000"/>
              <w:right w:val="single" w:sz="4" w:space="0" w:color="000000"/>
            </w:tcBorders>
            <w:vAlign w:val="center"/>
          </w:tcPr>
          <w:p w14:paraId="6EE1F2ED" w14:textId="77777777" w:rsidR="00A852E6" w:rsidRPr="00EA6B87" w:rsidRDefault="00A852E6" w:rsidP="00F73DE9">
            <w:pPr>
              <w:spacing w:line="360" w:lineRule="auto"/>
              <w:jc w:val="center"/>
              <w:rPr>
                <w:b/>
                <w:bCs/>
                <w:sz w:val="20"/>
                <w:szCs w:val="20"/>
                <w:lang w:val="el-GR"/>
              </w:rPr>
            </w:pPr>
            <w:r w:rsidRPr="00EA6B87">
              <w:rPr>
                <w:b/>
                <w:bCs/>
                <w:sz w:val="20"/>
                <w:szCs w:val="20"/>
                <w:lang w:val="el-GR"/>
              </w:rPr>
              <w:t>4</w:t>
            </w:r>
          </w:p>
        </w:tc>
      </w:tr>
      <w:tr w:rsidR="00A852E6" w:rsidRPr="00EA6B87" w14:paraId="1B2E770A" w14:textId="77777777" w:rsidTr="00A852E6">
        <w:tc>
          <w:tcPr>
            <w:tcW w:w="91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86D7F3F" w14:textId="77777777" w:rsidR="00A852E6" w:rsidRPr="00EA6B87" w:rsidRDefault="00A852E6" w:rsidP="00F73DE9">
            <w:pPr>
              <w:spacing w:line="360" w:lineRule="auto"/>
              <w:rPr>
                <w:sz w:val="20"/>
                <w:szCs w:val="20"/>
                <w:lang w:val="el-GR"/>
              </w:rPr>
            </w:pPr>
            <w:r w:rsidRPr="00EA6B87">
              <w:rPr>
                <w:sz w:val="20"/>
                <w:szCs w:val="20"/>
                <w:lang w:val="el-GR"/>
              </w:rPr>
              <w:t>Τελικοί Χρήστες – Λοιποί φορείς</w:t>
            </w:r>
          </w:p>
        </w:tc>
        <w:tc>
          <w:tcPr>
            <w:tcW w:w="88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B746C3" w14:textId="77777777" w:rsidR="00A852E6" w:rsidRPr="00EA6B87" w:rsidRDefault="00A852E6" w:rsidP="00F73DE9">
            <w:pPr>
              <w:spacing w:line="360" w:lineRule="auto"/>
              <w:jc w:val="center"/>
              <w:rPr>
                <w:sz w:val="20"/>
                <w:szCs w:val="20"/>
                <w:lang w:val="el-GR"/>
              </w:rPr>
            </w:pPr>
            <w:r w:rsidRPr="00EA6B87">
              <w:rPr>
                <w:sz w:val="20"/>
                <w:szCs w:val="20"/>
                <w:lang w:val="el-GR"/>
              </w:rPr>
              <w:t>50</w:t>
            </w:r>
          </w:p>
        </w:tc>
        <w:tc>
          <w:tcPr>
            <w:tcW w:w="935" w:type="pct"/>
            <w:tcBorders>
              <w:top w:val="single" w:sz="4" w:space="0" w:color="000000"/>
              <w:left w:val="single" w:sz="4" w:space="0" w:color="000000"/>
              <w:bottom w:val="single" w:sz="4" w:space="0" w:color="000000"/>
              <w:right w:val="single" w:sz="4" w:space="0" w:color="000000"/>
            </w:tcBorders>
            <w:vAlign w:val="center"/>
          </w:tcPr>
          <w:p w14:paraId="01228D7F" w14:textId="77777777" w:rsidR="00A852E6" w:rsidRPr="00EA6B87" w:rsidRDefault="00A852E6" w:rsidP="00F73DE9">
            <w:pPr>
              <w:spacing w:line="360" w:lineRule="auto"/>
              <w:jc w:val="center"/>
              <w:rPr>
                <w:sz w:val="20"/>
                <w:szCs w:val="20"/>
                <w:lang w:val="el-GR"/>
              </w:rPr>
            </w:pPr>
            <w:r w:rsidRPr="00EA6B87">
              <w:rPr>
                <w:sz w:val="20"/>
                <w:szCs w:val="20"/>
                <w:lang w:val="el-GR"/>
              </w:rPr>
              <w:t>25</w:t>
            </w:r>
          </w:p>
        </w:tc>
        <w:tc>
          <w:tcPr>
            <w:tcW w:w="719" w:type="pct"/>
            <w:tcBorders>
              <w:top w:val="single" w:sz="4" w:space="0" w:color="000000"/>
              <w:left w:val="single" w:sz="4" w:space="0" w:color="000000"/>
              <w:bottom w:val="single" w:sz="4" w:space="0" w:color="000000"/>
              <w:right w:val="single" w:sz="4" w:space="0" w:color="000000"/>
            </w:tcBorders>
            <w:vAlign w:val="center"/>
          </w:tcPr>
          <w:p w14:paraId="259AEEC5" w14:textId="77777777" w:rsidR="00A852E6" w:rsidRPr="00EA6B87" w:rsidRDefault="00A852E6" w:rsidP="00F73DE9">
            <w:pPr>
              <w:spacing w:line="360" w:lineRule="auto"/>
              <w:jc w:val="center"/>
              <w:rPr>
                <w:sz w:val="20"/>
                <w:szCs w:val="20"/>
                <w:lang w:val="el-GR"/>
              </w:rPr>
            </w:pPr>
            <w:r w:rsidRPr="00EA6B87">
              <w:rPr>
                <w:sz w:val="20"/>
                <w:szCs w:val="20"/>
                <w:lang w:val="el-GR"/>
              </w:rPr>
              <w:t>2</w:t>
            </w:r>
          </w:p>
        </w:tc>
        <w:tc>
          <w:tcPr>
            <w:tcW w:w="791" w:type="pct"/>
            <w:tcBorders>
              <w:top w:val="single" w:sz="4" w:space="0" w:color="000000"/>
              <w:left w:val="single" w:sz="4" w:space="0" w:color="000000"/>
              <w:bottom w:val="single" w:sz="4" w:space="0" w:color="000000"/>
              <w:right w:val="single" w:sz="4" w:space="0" w:color="000000"/>
            </w:tcBorders>
            <w:vAlign w:val="center"/>
          </w:tcPr>
          <w:p w14:paraId="43C6C6CC" w14:textId="77777777" w:rsidR="00A852E6" w:rsidRPr="00EA6B87" w:rsidRDefault="00A852E6" w:rsidP="00F73DE9">
            <w:pPr>
              <w:spacing w:line="360" w:lineRule="auto"/>
              <w:jc w:val="center"/>
              <w:rPr>
                <w:sz w:val="20"/>
                <w:szCs w:val="20"/>
                <w:lang w:val="el-GR"/>
              </w:rPr>
            </w:pPr>
            <w:r w:rsidRPr="00EA6B87">
              <w:rPr>
                <w:sz w:val="20"/>
                <w:szCs w:val="20"/>
                <w:lang w:val="el-GR"/>
              </w:rPr>
              <w:t>1</w:t>
            </w:r>
          </w:p>
        </w:tc>
        <w:tc>
          <w:tcPr>
            <w:tcW w:w="759" w:type="pct"/>
            <w:tcBorders>
              <w:top w:val="single" w:sz="4" w:space="0" w:color="000000"/>
              <w:left w:val="single" w:sz="4" w:space="0" w:color="000000"/>
              <w:bottom w:val="single" w:sz="4" w:space="0" w:color="000000"/>
              <w:right w:val="single" w:sz="4" w:space="0" w:color="000000"/>
            </w:tcBorders>
            <w:vAlign w:val="center"/>
          </w:tcPr>
          <w:p w14:paraId="3BC54D2C" w14:textId="77777777" w:rsidR="00A852E6" w:rsidRPr="00EA6B87" w:rsidRDefault="00A852E6" w:rsidP="00F73DE9">
            <w:pPr>
              <w:spacing w:line="360" w:lineRule="auto"/>
              <w:jc w:val="center"/>
              <w:rPr>
                <w:b/>
                <w:bCs/>
                <w:sz w:val="20"/>
                <w:szCs w:val="20"/>
                <w:lang w:val="el-GR"/>
              </w:rPr>
            </w:pPr>
            <w:r w:rsidRPr="00EA6B87">
              <w:rPr>
                <w:b/>
                <w:bCs/>
                <w:sz w:val="20"/>
                <w:szCs w:val="20"/>
                <w:lang w:val="el-GR"/>
              </w:rPr>
              <w:t>4</w:t>
            </w:r>
          </w:p>
        </w:tc>
      </w:tr>
      <w:tr w:rsidR="00A852E6" w:rsidRPr="00EA6B87" w14:paraId="6A7D7861" w14:textId="77777777" w:rsidTr="00A852E6">
        <w:tc>
          <w:tcPr>
            <w:tcW w:w="91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0997D3E" w14:textId="77777777" w:rsidR="00A852E6" w:rsidRPr="00EA6B87" w:rsidRDefault="00A852E6" w:rsidP="00F73DE9">
            <w:pPr>
              <w:spacing w:line="360" w:lineRule="auto"/>
              <w:rPr>
                <w:sz w:val="20"/>
                <w:szCs w:val="20"/>
                <w:lang w:val="el-GR"/>
              </w:rPr>
            </w:pPr>
            <w:r w:rsidRPr="00EA6B87">
              <w:rPr>
                <w:sz w:val="20"/>
                <w:szCs w:val="20"/>
                <w:lang w:val="el-GR"/>
              </w:rPr>
              <w:t>Προχωρημένοι Χρήστες</w:t>
            </w:r>
          </w:p>
        </w:tc>
        <w:tc>
          <w:tcPr>
            <w:tcW w:w="88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669FB7" w14:textId="77777777" w:rsidR="00A852E6" w:rsidRPr="00EA6B87" w:rsidRDefault="00A852E6" w:rsidP="00F73DE9">
            <w:pPr>
              <w:spacing w:line="360" w:lineRule="auto"/>
              <w:jc w:val="center"/>
              <w:rPr>
                <w:sz w:val="20"/>
                <w:szCs w:val="20"/>
                <w:lang w:val="el-GR"/>
              </w:rPr>
            </w:pPr>
            <w:r w:rsidRPr="00EA6B87">
              <w:rPr>
                <w:sz w:val="20"/>
                <w:szCs w:val="20"/>
                <w:lang w:val="el-GR"/>
              </w:rPr>
              <w:t>20</w:t>
            </w:r>
          </w:p>
        </w:tc>
        <w:tc>
          <w:tcPr>
            <w:tcW w:w="935" w:type="pct"/>
            <w:tcBorders>
              <w:top w:val="single" w:sz="4" w:space="0" w:color="000000"/>
              <w:left w:val="single" w:sz="4" w:space="0" w:color="000000"/>
              <w:bottom w:val="single" w:sz="4" w:space="0" w:color="000000"/>
              <w:right w:val="single" w:sz="4" w:space="0" w:color="000000"/>
            </w:tcBorders>
            <w:vAlign w:val="center"/>
          </w:tcPr>
          <w:p w14:paraId="2B0A3AC6" w14:textId="77777777" w:rsidR="00A852E6" w:rsidRPr="00EA6B87" w:rsidRDefault="00A852E6" w:rsidP="00F73DE9">
            <w:pPr>
              <w:spacing w:line="360" w:lineRule="auto"/>
              <w:jc w:val="center"/>
              <w:rPr>
                <w:sz w:val="20"/>
                <w:szCs w:val="20"/>
                <w:lang w:val="el-GR"/>
              </w:rPr>
            </w:pPr>
            <w:r w:rsidRPr="00EA6B87">
              <w:rPr>
                <w:sz w:val="20"/>
                <w:szCs w:val="20"/>
                <w:lang w:val="el-GR"/>
              </w:rPr>
              <w:t>20</w:t>
            </w:r>
          </w:p>
        </w:tc>
        <w:tc>
          <w:tcPr>
            <w:tcW w:w="719" w:type="pct"/>
            <w:tcBorders>
              <w:top w:val="single" w:sz="4" w:space="0" w:color="000000"/>
              <w:left w:val="single" w:sz="4" w:space="0" w:color="000000"/>
              <w:bottom w:val="single" w:sz="4" w:space="0" w:color="000000"/>
              <w:right w:val="single" w:sz="4" w:space="0" w:color="000000"/>
            </w:tcBorders>
            <w:vAlign w:val="center"/>
          </w:tcPr>
          <w:p w14:paraId="427D8B2E" w14:textId="77777777" w:rsidR="00A852E6" w:rsidRPr="00EA6B87" w:rsidRDefault="00A852E6" w:rsidP="00F73DE9">
            <w:pPr>
              <w:spacing w:line="360" w:lineRule="auto"/>
              <w:jc w:val="center"/>
              <w:rPr>
                <w:sz w:val="20"/>
                <w:szCs w:val="20"/>
                <w:lang w:val="el-GR"/>
              </w:rPr>
            </w:pPr>
            <w:r w:rsidRPr="00EA6B87">
              <w:rPr>
                <w:sz w:val="20"/>
                <w:szCs w:val="20"/>
                <w:lang w:val="el-GR"/>
              </w:rPr>
              <w:t>2</w:t>
            </w:r>
          </w:p>
        </w:tc>
        <w:tc>
          <w:tcPr>
            <w:tcW w:w="791" w:type="pct"/>
            <w:tcBorders>
              <w:top w:val="single" w:sz="4" w:space="0" w:color="000000"/>
              <w:left w:val="single" w:sz="4" w:space="0" w:color="000000"/>
              <w:bottom w:val="single" w:sz="4" w:space="0" w:color="000000"/>
              <w:right w:val="single" w:sz="4" w:space="0" w:color="000000"/>
            </w:tcBorders>
            <w:vAlign w:val="center"/>
          </w:tcPr>
          <w:p w14:paraId="655147F7" w14:textId="77777777" w:rsidR="00A852E6" w:rsidRPr="00EA6B87" w:rsidRDefault="00A852E6" w:rsidP="00F73DE9">
            <w:pPr>
              <w:spacing w:line="360" w:lineRule="auto"/>
              <w:jc w:val="center"/>
              <w:rPr>
                <w:sz w:val="20"/>
                <w:szCs w:val="20"/>
                <w:lang w:val="el-GR"/>
              </w:rPr>
            </w:pPr>
            <w:r w:rsidRPr="00EA6B87">
              <w:rPr>
                <w:sz w:val="20"/>
                <w:szCs w:val="20"/>
                <w:lang w:val="el-GR"/>
              </w:rPr>
              <w:t>1</w:t>
            </w:r>
          </w:p>
        </w:tc>
        <w:tc>
          <w:tcPr>
            <w:tcW w:w="759" w:type="pct"/>
            <w:tcBorders>
              <w:top w:val="single" w:sz="4" w:space="0" w:color="000000"/>
              <w:left w:val="single" w:sz="4" w:space="0" w:color="000000"/>
              <w:bottom w:val="single" w:sz="4" w:space="0" w:color="000000"/>
              <w:right w:val="single" w:sz="4" w:space="0" w:color="000000"/>
            </w:tcBorders>
            <w:vAlign w:val="center"/>
          </w:tcPr>
          <w:p w14:paraId="7A42A9EA" w14:textId="77777777" w:rsidR="00A852E6" w:rsidRPr="00EA6B87" w:rsidRDefault="00A852E6" w:rsidP="00F73DE9">
            <w:pPr>
              <w:spacing w:line="360" w:lineRule="auto"/>
              <w:jc w:val="center"/>
              <w:rPr>
                <w:b/>
                <w:bCs/>
                <w:sz w:val="20"/>
                <w:szCs w:val="20"/>
                <w:lang w:val="el-GR"/>
              </w:rPr>
            </w:pPr>
            <w:r w:rsidRPr="00EA6B87">
              <w:rPr>
                <w:b/>
                <w:bCs/>
                <w:sz w:val="20"/>
                <w:szCs w:val="20"/>
                <w:lang w:val="el-GR"/>
              </w:rPr>
              <w:t>2</w:t>
            </w:r>
          </w:p>
        </w:tc>
      </w:tr>
      <w:tr w:rsidR="00A852E6" w:rsidRPr="00EA6B87" w14:paraId="0F7C209C" w14:textId="77777777" w:rsidTr="00A852E6">
        <w:trPr>
          <w:trHeight w:val="465"/>
        </w:trPr>
        <w:tc>
          <w:tcPr>
            <w:tcW w:w="91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A802389" w14:textId="77777777" w:rsidR="00A852E6" w:rsidRPr="00EA6B87" w:rsidRDefault="00A852E6" w:rsidP="00F73DE9">
            <w:pPr>
              <w:spacing w:line="360" w:lineRule="auto"/>
              <w:rPr>
                <w:b/>
                <w:bCs/>
                <w:sz w:val="20"/>
                <w:szCs w:val="20"/>
              </w:rPr>
            </w:pPr>
          </w:p>
        </w:tc>
        <w:tc>
          <w:tcPr>
            <w:tcW w:w="8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0E03A1A" w14:textId="77777777" w:rsidR="00A852E6" w:rsidRPr="00EA6B87" w:rsidRDefault="00A852E6" w:rsidP="00F73DE9">
            <w:pPr>
              <w:spacing w:line="360" w:lineRule="auto"/>
              <w:jc w:val="center"/>
              <w:rPr>
                <w:b/>
                <w:bCs/>
                <w:sz w:val="20"/>
                <w:szCs w:val="20"/>
              </w:rPr>
            </w:pPr>
          </w:p>
        </w:tc>
        <w:tc>
          <w:tcPr>
            <w:tcW w:w="93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521D089" w14:textId="77777777" w:rsidR="00A852E6" w:rsidRPr="00EA6B87" w:rsidRDefault="00A852E6" w:rsidP="00F73DE9">
            <w:pPr>
              <w:spacing w:line="360" w:lineRule="auto"/>
              <w:jc w:val="center"/>
              <w:rPr>
                <w:sz w:val="20"/>
                <w:szCs w:val="20"/>
              </w:rPr>
            </w:pPr>
          </w:p>
        </w:tc>
        <w:tc>
          <w:tcPr>
            <w:tcW w:w="7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D49F07C" w14:textId="77777777" w:rsidR="00A852E6" w:rsidRPr="00EA6B87" w:rsidRDefault="00A852E6" w:rsidP="00F73DE9">
            <w:pPr>
              <w:spacing w:line="360" w:lineRule="auto"/>
              <w:jc w:val="center"/>
              <w:rPr>
                <w:sz w:val="20"/>
                <w:szCs w:val="20"/>
                <w:lang w:val="el-GR"/>
              </w:rPr>
            </w:pPr>
          </w:p>
        </w:tc>
        <w:tc>
          <w:tcPr>
            <w:tcW w:w="79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89BA148" w14:textId="77777777" w:rsidR="00A852E6" w:rsidRPr="00EA6B87" w:rsidRDefault="00A852E6" w:rsidP="00F73DE9">
            <w:pPr>
              <w:spacing w:line="360" w:lineRule="auto"/>
              <w:jc w:val="center"/>
              <w:rPr>
                <w:sz w:val="20"/>
                <w:szCs w:val="20"/>
              </w:rPr>
            </w:pPr>
          </w:p>
        </w:tc>
        <w:tc>
          <w:tcPr>
            <w:tcW w:w="75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58737FF" w14:textId="77777777" w:rsidR="00A852E6" w:rsidRPr="00EA6B87" w:rsidRDefault="00A852E6" w:rsidP="00F73DE9">
            <w:pPr>
              <w:spacing w:line="360" w:lineRule="auto"/>
              <w:jc w:val="center"/>
              <w:rPr>
                <w:b/>
                <w:bCs/>
                <w:sz w:val="20"/>
                <w:szCs w:val="20"/>
                <w:lang w:val="el-GR"/>
              </w:rPr>
            </w:pPr>
            <w:bookmarkStart w:id="639" w:name="_Hlk46155649"/>
            <w:bookmarkEnd w:id="639"/>
            <w:r w:rsidRPr="00EA6B87">
              <w:rPr>
                <w:b/>
                <w:bCs/>
                <w:sz w:val="20"/>
                <w:szCs w:val="20"/>
                <w:lang w:val="el-GR"/>
              </w:rPr>
              <w:t>12</w:t>
            </w:r>
          </w:p>
        </w:tc>
      </w:tr>
    </w:tbl>
    <w:p w14:paraId="34701136" w14:textId="36EF1750" w:rsidR="00045DCF" w:rsidRPr="00EA6B87" w:rsidRDefault="00A852E6" w:rsidP="00F73DE9">
      <w:pPr>
        <w:spacing w:line="360" w:lineRule="auto"/>
        <w:rPr>
          <w:lang w:val="el-GR"/>
        </w:rPr>
      </w:pPr>
      <w:r w:rsidRPr="00EA6B87">
        <w:rPr>
          <w:lang w:val="el-GR"/>
        </w:rPr>
        <w:t>Ο διαχωρισμός του όγκου των υπηρεσιών εκπαίδευσης, καθώς και ο επιμέρους προγραμματισμός θα οριστικοποιηθεί στη μελέτη εφαρμογής.</w:t>
      </w:r>
    </w:p>
    <w:p w14:paraId="31B9C7CC" w14:textId="5EEDEA47" w:rsidR="00F92D57" w:rsidRPr="00EA6B87" w:rsidRDefault="00F92D57" w:rsidP="00F73DE9">
      <w:pPr>
        <w:pStyle w:val="4"/>
        <w:numPr>
          <w:ilvl w:val="1"/>
          <w:numId w:val="306"/>
        </w:numPr>
        <w:spacing w:line="360" w:lineRule="auto"/>
        <w:ind w:hanging="306"/>
        <w:rPr>
          <w:rFonts w:cs="Tahoma"/>
          <w:szCs w:val="22"/>
          <w:lang w:val="el-GR"/>
        </w:rPr>
      </w:pPr>
      <w:bookmarkStart w:id="640" w:name="_Υπηρεσίες_Πιλοτικής_Λειτουργίας"/>
      <w:bookmarkStart w:id="641" w:name="_Toc97194361"/>
      <w:bookmarkStart w:id="642" w:name="_Ref97199354"/>
      <w:bookmarkStart w:id="643" w:name="_Ref172196597"/>
      <w:bookmarkStart w:id="644" w:name="_Ref172632650"/>
      <w:bookmarkStart w:id="645" w:name="_Ref172633246"/>
      <w:bookmarkStart w:id="646" w:name="_Toc177459290"/>
      <w:bookmarkEnd w:id="640"/>
      <w:r w:rsidRPr="00EA6B87">
        <w:rPr>
          <w:rFonts w:cs="Tahoma"/>
          <w:szCs w:val="22"/>
          <w:lang w:val="el-GR"/>
        </w:rPr>
        <w:t>Υπηρεσίες Πιλοτικής Λειτουργίας</w:t>
      </w:r>
      <w:bookmarkEnd w:id="641"/>
      <w:bookmarkEnd w:id="642"/>
      <w:bookmarkEnd w:id="643"/>
      <w:bookmarkEnd w:id="644"/>
      <w:bookmarkEnd w:id="645"/>
      <w:bookmarkEnd w:id="646"/>
    </w:p>
    <w:p w14:paraId="7535BD88" w14:textId="77777777" w:rsidR="00A852E6" w:rsidRPr="00EA6B87" w:rsidRDefault="00A852E6" w:rsidP="00F73DE9">
      <w:pPr>
        <w:spacing w:line="360" w:lineRule="auto"/>
        <w:rPr>
          <w:lang w:val="el-GR"/>
        </w:rPr>
      </w:pPr>
      <w:r w:rsidRPr="00EA6B87">
        <w:rPr>
          <w:lang w:val="el-GR"/>
        </w:rPr>
        <w:t xml:space="preserve">Ο Ανάδοχος υποχρεούται στο πλαίσιο του Έργου να παράσχει υπηρεσίες Πιλοτικής Λειτουργίας των Πληροφοριακών Συστημάτων του έργου, υπό </w:t>
      </w:r>
      <w:r w:rsidRPr="0071213F">
        <w:rPr>
          <w:lang w:val="el-GR"/>
        </w:rPr>
        <w:t>εικονικές συνθήκες λειτουργίας του, με πραγματικά δεδομένα</w:t>
      </w:r>
      <w:r w:rsidRPr="00EA6B87">
        <w:rPr>
          <w:lang w:val="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29B4F6D4" w14:textId="77777777" w:rsidR="00A852E6" w:rsidRPr="00EA6B87" w:rsidRDefault="00A852E6" w:rsidP="00F73DE9">
      <w:pPr>
        <w:spacing w:line="360" w:lineRule="auto"/>
        <w:rPr>
          <w:lang w:val="el-GR"/>
        </w:rPr>
      </w:pPr>
      <w:r w:rsidRPr="00EA6B87">
        <w:rPr>
          <w:lang w:val="el-GR"/>
        </w:rPr>
        <w:lastRenderedPageBreak/>
        <w:t>Οι υπηρεσίες Πιλοτικής Λειτουργίας περιλαμβάνουν:</w:t>
      </w:r>
    </w:p>
    <w:p w14:paraId="1E6DF690" w14:textId="084C53BB" w:rsidR="00A852E6" w:rsidRPr="00EA6B87" w:rsidRDefault="00A852E6" w:rsidP="00F73DE9">
      <w:pPr>
        <w:pStyle w:val="aff"/>
        <w:numPr>
          <w:ilvl w:val="0"/>
          <w:numId w:val="291"/>
        </w:numPr>
        <w:suppressAutoHyphens w:val="0"/>
        <w:spacing w:line="360" w:lineRule="auto"/>
        <w:contextualSpacing w:val="0"/>
        <w:rPr>
          <w:lang w:val="el-GR"/>
        </w:rPr>
      </w:pPr>
      <w:r w:rsidRPr="00EA6B87">
        <w:rPr>
          <w:lang w:val="el-GR"/>
        </w:rPr>
        <w:t xml:space="preserve">Την επιβεβαίωση καλής λειτουργίας, σύμφωνα με τα επικαιροποιημένα σενάρια ελέγχου 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Πληροφοριακών Συστημάτων του έργου, τόσο μεταξύ τους, όσο και εξωτερικά, υπό συνθήκες πλήρους </w:t>
      </w:r>
      <w:r w:rsidR="00A74BF8" w:rsidRPr="00A74BF8">
        <w:rPr>
          <w:lang w:val="el-GR"/>
        </w:rPr>
        <w:t>δοκιμαστικής</w:t>
      </w:r>
      <w:r w:rsidRPr="00EA6B87">
        <w:rPr>
          <w:lang w:val="el-GR"/>
        </w:rPr>
        <w:t xml:space="preserve"> λειτουργίας.</w:t>
      </w:r>
    </w:p>
    <w:p w14:paraId="7B98BA17" w14:textId="65BBBA6F" w:rsidR="00A852E6" w:rsidRPr="00EA6B87" w:rsidRDefault="00A852E6" w:rsidP="00F73DE9">
      <w:pPr>
        <w:pStyle w:val="aff"/>
        <w:numPr>
          <w:ilvl w:val="0"/>
          <w:numId w:val="291"/>
        </w:numPr>
        <w:suppressAutoHyphens w:val="0"/>
        <w:spacing w:line="360" w:lineRule="auto"/>
        <w:contextualSpacing w:val="0"/>
        <w:rPr>
          <w:lang w:val="el-GR"/>
        </w:rPr>
      </w:pPr>
      <w:r w:rsidRPr="00EA6B87">
        <w:rPr>
          <w:lang w:val="el-GR"/>
        </w:rPr>
        <w:t>Την πραγματοποίηση δοκιμών υψηλού φόρτου (</w:t>
      </w:r>
      <w:r w:rsidR="002E29F7">
        <w:rPr>
          <w:lang w:val="en-US"/>
        </w:rPr>
        <w:t>stress</w:t>
      </w:r>
      <w:r w:rsidR="002E29F7" w:rsidRPr="002E29F7">
        <w:rPr>
          <w:lang w:val="el-GR"/>
        </w:rPr>
        <w:t xml:space="preserve"> </w:t>
      </w:r>
      <w:r w:rsidR="002E29F7">
        <w:rPr>
          <w:lang w:val="en-US"/>
        </w:rPr>
        <w:t>tests</w:t>
      </w:r>
      <w:r w:rsidRPr="00EA6B87">
        <w:rPr>
          <w:lang w:val="el-GR"/>
        </w:rPr>
        <w:t xml:space="preserve">) με χρήση κατάλληλου εργαλείου. Ο υποψήφιος Ανάδοχος θα πρέπει να περιγράψει στην προσφορά του το εργαλείο </w:t>
      </w:r>
      <w:r w:rsidR="002E29F7">
        <w:rPr>
          <w:lang w:val="en-US"/>
        </w:rPr>
        <w:t>stress</w:t>
      </w:r>
      <w:r w:rsidR="002E29F7" w:rsidRPr="002E29F7">
        <w:rPr>
          <w:lang w:val="el-GR"/>
        </w:rPr>
        <w:t xml:space="preserve"> </w:t>
      </w:r>
      <w:r w:rsidR="002E29F7">
        <w:rPr>
          <w:lang w:val="en-US"/>
        </w:rPr>
        <w:t>tests</w:t>
      </w:r>
      <w:r w:rsidR="002E29F7" w:rsidRPr="00EA6B87">
        <w:rPr>
          <w:lang w:val="el-GR"/>
        </w:rPr>
        <w:t xml:space="preserve"> </w:t>
      </w:r>
      <w:r w:rsidRPr="00EA6B87">
        <w:rPr>
          <w:lang w:val="el-GR"/>
        </w:rPr>
        <w:t>που θα χρησιμοποιήσει στο πλαίσιο του Έργου.</w:t>
      </w:r>
    </w:p>
    <w:p w14:paraId="2D280502" w14:textId="2AB2EF27" w:rsidR="00A852E6" w:rsidRPr="00EA6B87" w:rsidRDefault="00A852E6" w:rsidP="00F73DE9">
      <w:pPr>
        <w:pStyle w:val="aff"/>
        <w:numPr>
          <w:ilvl w:val="0"/>
          <w:numId w:val="291"/>
        </w:numPr>
        <w:suppressAutoHyphens w:val="0"/>
        <w:spacing w:line="360" w:lineRule="auto"/>
        <w:contextualSpacing w:val="0"/>
        <w:rPr>
          <w:lang w:val="el-GR"/>
        </w:rPr>
      </w:pPr>
      <w:r w:rsidRPr="00EA6B87">
        <w:rPr>
          <w:lang w:val="el-GR"/>
        </w:rPr>
        <w:t>Την επιτόπια υποστήριξη κατά την εργασία (on</w:t>
      </w:r>
      <w:r w:rsidR="002E29F7" w:rsidRPr="002E29F7">
        <w:rPr>
          <w:lang w:val="el-GR"/>
        </w:rPr>
        <w:t xml:space="preserve"> </w:t>
      </w:r>
      <w:r w:rsidRPr="00EA6B87">
        <w:rPr>
          <w:lang w:val="el-GR"/>
        </w:rPr>
        <w:t>the</w:t>
      </w:r>
      <w:r w:rsidR="002E29F7" w:rsidRPr="002E29F7">
        <w:rPr>
          <w:lang w:val="el-GR"/>
        </w:rPr>
        <w:t xml:space="preserve"> </w:t>
      </w:r>
      <w:r w:rsidR="002E29F7">
        <w:rPr>
          <w:lang w:val="en-US"/>
        </w:rPr>
        <w:t>job</w:t>
      </w:r>
      <w:r w:rsidR="002E29F7" w:rsidRPr="002E29F7">
        <w:rPr>
          <w:lang w:val="el-GR"/>
        </w:rPr>
        <w:t xml:space="preserve"> </w:t>
      </w:r>
      <w:r w:rsidR="002E29F7">
        <w:rPr>
          <w:lang w:val="en-US"/>
        </w:rPr>
        <w:t>training</w:t>
      </w:r>
      <w:r w:rsidRPr="00EA6B87">
        <w:rPr>
          <w:lang w:val="el-GR"/>
        </w:rPr>
        <w:t>)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7354F2EB" w14:textId="77777777" w:rsidR="00A852E6" w:rsidRPr="00EA6B87" w:rsidRDefault="00A852E6" w:rsidP="00F73DE9">
      <w:pPr>
        <w:pStyle w:val="aff"/>
        <w:numPr>
          <w:ilvl w:val="0"/>
          <w:numId w:val="291"/>
        </w:numPr>
        <w:suppressAutoHyphens w:val="0"/>
        <w:spacing w:line="360" w:lineRule="auto"/>
        <w:contextualSpacing w:val="0"/>
        <w:rPr>
          <w:lang w:val="el-GR"/>
        </w:rPr>
      </w:pPr>
      <w:r w:rsidRPr="00EA6B87">
        <w:rPr>
          <w:lang w:val="el-GR"/>
        </w:rPr>
        <w:t>Τις βελτιώσεις των Υποσυστημάτων και την άμεση επίλυση τεχνικών προβλημάτων και διόρθωση / διαχείριση λαθών.</w:t>
      </w:r>
    </w:p>
    <w:p w14:paraId="1CF80F5E" w14:textId="77777777" w:rsidR="00A852E6" w:rsidRPr="00EA6B87" w:rsidRDefault="00A852E6" w:rsidP="00F73DE9">
      <w:pPr>
        <w:pStyle w:val="aff"/>
        <w:numPr>
          <w:ilvl w:val="0"/>
          <w:numId w:val="291"/>
        </w:numPr>
        <w:suppressAutoHyphens w:val="0"/>
        <w:spacing w:line="360" w:lineRule="auto"/>
        <w:contextualSpacing w:val="0"/>
        <w:rPr>
          <w:lang w:val="el-GR"/>
        </w:rPr>
      </w:pPr>
      <w:r w:rsidRPr="00EA6B87">
        <w:rPr>
          <w:lang w:val="el-GR"/>
        </w:rPr>
        <w:t>Τις βελτιώσεις των ρυθμίσεων των Υποσυστημάτων με στόχο τη βέλτιστη λειτουργία του.</w:t>
      </w:r>
    </w:p>
    <w:p w14:paraId="7372557F" w14:textId="77777777" w:rsidR="00A852E6" w:rsidRPr="00EA6B87" w:rsidRDefault="00A852E6" w:rsidP="00F73DE9">
      <w:pPr>
        <w:pStyle w:val="aff"/>
        <w:numPr>
          <w:ilvl w:val="0"/>
          <w:numId w:val="291"/>
        </w:numPr>
        <w:suppressAutoHyphens w:val="0"/>
        <w:spacing w:line="360" w:lineRule="auto"/>
        <w:contextualSpacing w:val="0"/>
        <w:rPr>
          <w:lang w:val="el-GR"/>
        </w:rPr>
      </w:pPr>
      <w:r w:rsidRPr="00EA6B87">
        <w:rPr>
          <w:lang w:val="el-GR"/>
        </w:rPr>
        <w:t xml:space="preserve">Υπηρεσίες </w:t>
      </w:r>
      <w:r w:rsidRPr="00EA6B87">
        <w:t>helpdesk</w:t>
      </w:r>
      <w:r w:rsidRPr="00EA6B87">
        <w:rPr>
          <w:lang w:val="el-GR"/>
        </w:rPr>
        <w:t xml:space="preserve"> 1</w:t>
      </w:r>
      <w:r w:rsidRPr="00EA6B87">
        <w:rPr>
          <w:vertAlign w:val="superscript"/>
          <w:lang w:val="el-GR"/>
        </w:rPr>
        <w:t>ου</w:t>
      </w:r>
      <w:r w:rsidRPr="00EA6B87">
        <w:rPr>
          <w:lang w:val="el-GR"/>
        </w:rPr>
        <w:t xml:space="preserve"> και 2</w:t>
      </w:r>
      <w:r w:rsidRPr="00EA6B87">
        <w:rPr>
          <w:vertAlign w:val="superscript"/>
          <w:lang w:val="el-GR"/>
        </w:rPr>
        <w:t>ου</w:t>
      </w:r>
      <w:r w:rsidRPr="00EA6B87">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rsidRPr="00EA6B87">
        <w:t>helpdesk</w:t>
      </w:r>
      <w:r w:rsidRPr="00EA6B87">
        <w:rPr>
          <w:lang w:val="el-GR"/>
        </w:rPr>
        <w:t xml:space="preserve"> 1</w:t>
      </w:r>
      <w:r w:rsidRPr="00EA6B87">
        <w:rPr>
          <w:vertAlign w:val="superscript"/>
          <w:lang w:val="el-GR"/>
        </w:rPr>
        <w:t>ου</w:t>
      </w:r>
      <w:r w:rsidRPr="00EA6B87">
        <w:rPr>
          <w:lang w:val="el-GR"/>
        </w:rPr>
        <w:t xml:space="preserve"> επιπέδου και ένα (1) άτομο, το οποίο θα είναι υπεύθυνο για την παροχή υπηρεσιών </w:t>
      </w:r>
      <w:r w:rsidRPr="00EA6B87">
        <w:t>helpdesk</w:t>
      </w:r>
      <w:r w:rsidRPr="00EA6B87">
        <w:rPr>
          <w:lang w:val="el-GR"/>
        </w:rPr>
        <w:t xml:space="preserve"> 2</w:t>
      </w:r>
      <w:r w:rsidRPr="00EA6B87">
        <w:rPr>
          <w:vertAlign w:val="superscript"/>
          <w:lang w:val="el-GR"/>
        </w:rPr>
        <w:t>ου</w:t>
      </w:r>
      <w:r w:rsidRPr="00EA6B87">
        <w:rPr>
          <w:lang w:val="el-GR"/>
        </w:rPr>
        <w:t xml:space="preserve"> επιπέδου. Ο ημερήσιος χρόνος απασχόλησης των παραπάνω στελεχών του Αναδόχου θα είναι </w:t>
      </w:r>
      <w:r w:rsidRPr="00EA6B87">
        <w:rPr>
          <w:b/>
          <w:lang w:val="el-GR"/>
        </w:rPr>
        <w:t>οκτώ (8)</w:t>
      </w:r>
      <w:r w:rsidRPr="00EA6B87">
        <w:rPr>
          <w:lang w:val="el-GR"/>
        </w:rPr>
        <w:t xml:space="preserve"> ώρες, εντός των ωρών λειτουργίας του Φορέα Λειτουργίας.</w:t>
      </w:r>
    </w:p>
    <w:p w14:paraId="0446ECDD" w14:textId="77777777" w:rsidR="00A852E6" w:rsidRPr="00EA6B87" w:rsidRDefault="00A852E6" w:rsidP="00F73DE9">
      <w:pPr>
        <w:pStyle w:val="aff"/>
        <w:numPr>
          <w:ilvl w:val="0"/>
          <w:numId w:val="291"/>
        </w:numPr>
        <w:suppressAutoHyphens w:val="0"/>
        <w:spacing w:line="360" w:lineRule="auto"/>
        <w:contextualSpacing w:val="0"/>
        <w:rPr>
          <w:lang w:val="el-GR"/>
        </w:rPr>
      </w:pPr>
      <w:r w:rsidRPr="00EA6B87">
        <w:rPr>
          <w:lang w:val="el-GR"/>
        </w:rPr>
        <w:t>Την επικαιροποίηση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0FBFE3E9" w14:textId="16F06965" w:rsidR="00045DCF" w:rsidRPr="00EA6B87" w:rsidRDefault="00A852E6" w:rsidP="00F73DE9">
      <w:pPr>
        <w:pStyle w:val="aff"/>
        <w:numPr>
          <w:ilvl w:val="0"/>
          <w:numId w:val="291"/>
        </w:numPr>
        <w:suppressAutoHyphens w:val="0"/>
        <w:spacing w:line="360" w:lineRule="auto"/>
        <w:contextualSpacing w:val="0"/>
        <w:rPr>
          <w:lang w:val="el-GR"/>
        </w:rPr>
      </w:pPr>
      <w:r w:rsidRPr="00EA6B87">
        <w:rPr>
          <w:lang w:val="el-GR"/>
        </w:rPr>
        <w:t>Την επικαιροποίηση της τεχνικής και λειτουργικής τεκμηρίωσης των Υποσυστημάτων (εφόσον πραγματοποιηθούν αλλαγές / προσθήκες στα Υποσυστήματα).</w:t>
      </w:r>
    </w:p>
    <w:p w14:paraId="3F32B97F" w14:textId="11EED01A" w:rsidR="00F92D57" w:rsidRPr="00EA6B87" w:rsidRDefault="00F92D57" w:rsidP="00F73DE9">
      <w:pPr>
        <w:pStyle w:val="4"/>
        <w:numPr>
          <w:ilvl w:val="1"/>
          <w:numId w:val="306"/>
        </w:numPr>
        <w:spacing w:line="360" w:lineRule="auto"/>
        <w:ind w:hanging="306"/>
        <w:rPr>
          <w:rFonts w:cs="Tahoma"/>
          <w:szCs w:val="22"/>
          <w:lang w:val="el-GR"/>
        </w:rPr>
      </w:pPr>
      <w:bookmarkStart w:id="647" w:name="_Υπηρεσίες_Παραγωγικής_Λειτουργίας"/>
      <w:bookmarkStart w:id="648" w:name="_Toc97194362"/>
      <w:bookmarkStart w:id="649" w:name="_Ref97199360"/>
      <w:bookmarkStart w:id="650" w:name="_Ref172196623"/>
      <w:bookmarkStart w:id="651" w:name="_Ref172632663"/>
      <w:bookmarkStart w:id="652" w:name="_Ref172633296"/>
      <w:bookmarkStart w:id="653" w:name="_Toc177459291"/>
      <w:bookmarkEnd w:id="647"/>
      <w:r w:rsidRPr="00EA6B87">
        <w:rPr>
          <w:rFonts w:cs="Tahoma"/>
          <w:szCs w:val="22"/>
          <w:lang w:val="el-GR"/>
        </w:rPr>
        <w:lastRenderedPageBreak/>
        <w:t xml:space="preserve">Υπηρεσίες </w:t>
      </w:r>
      <w:r w:rsidR="00A74BF8">
        <w:rPr>
          <w:rFonts w:cs="Tahoma"/>
          <w:szCs w:val="22"/>
          <w:lang w:val="el-GR"/>
        </w:rPr>
        <w:t>Δοκιμαστικής</w:t>
      </w:r>
      <w:r w:rsidRPr="00EA6B87">
        <w:rPr>
          <w:rFonts w:cs="Tahoma"/>
          <w:szCs w:val="22"/>
          <w:lang w:val="el-GR"/>
        </w:rPr>
        <w:t xml:space="preserve"> Λειτουργίας</w:t>
      </w:r>
      <w:bookmarkEnd w:id="648"/>
      <w:bookmarkEnd w:id="649"/>
      <w:bookmarkEnd w:id="650"/>
      <w:bookmarkEnd w:id="651"/>
      <w:bookmarkEnd w:id="652"/>
      <w:bookmarkEnd w:id="653"/>
    </w:p>
    <w:p w14:paraId="07FA7CC8" w14:textId="2C07423D" w:rsidR="002B731B" w:rsidRPr="0071213F" w:rsidRDefault="002B731B" w:rsidP="00F73DE9">
      <w:pPr>
        <w:spacing w:line="360" w:lineRule="auto"/>
        <w:rPr>
          <w:lang w:val="el-GR"/>
        </w:rPr>
      </w:pPr>
      <w:bookmarkStart w:id="654" w:name="_Toc97194363"/>
      <w:bookmarkStart w:id="655" w:name="_Ref97199364"/>
      <w:r w:rsidRPr="0071213F">
        <w:rPr>
          <w:lang w:val="el-GR"/>
        </w:rPr>
        <w:t>Σκοπός των Υπηρεσιών αυτών είναι η υποστήριξη του φορέα κατά τη διάρκεια της (προ)</w:t>
      </w:r>
      <w:r w:rsidR="00A74BF8">
        <w:rPr>
          <w:lang w:val="el-GR"/>
        </w:rPr>
        <w:t>δοκιμαστικής</w:t>
      </w:r>
      <w:r w:rsidRPr="0071213F">
        <w:rPr>
          <w:lang w:val="el-GR"/>
        </w:rPr>
        <w:t xml:space="preserve"> λειτουργίας του συστήματος, καθώς και η σταδιακή μεταφορά τεχνογνωσίας στο προσωπικό αυτού, προκειμένου να αποκτήσει όλη την απαραίτητη τεχνογνωσία για να υποστηρίξει εσωτερικά το σύστημα. Πρόκειται ουσιαστικά για τα στάδια της δοκιμαστικής λειτουργίας του κάθε υποσυστήματος, από ένα υποσύνολο των τελικών χρηστών, βάσει μιας σειράς από προκαθορισμένα, εκτεταμένα σενάρια ελέγχου που συμπεριλαμβάνονται στα</w:t>
      </w:r>
      <w:r w:rsidR="002E29F7" w:rsidRPr="002E29F7">
        <w:rPr>
          <w:lang w:val="el-GR"/>
        </w:rPr>
        <w:t xml:space="preserve"> </w:t>
      </w:r>
      <w:r w:rsidR="002E29F7">
        <w:rPr>
          <w:lang w:val="en-US"/>
        </w:rPr>
        <w:t>User</w:t>
      </w:r>
      <w:r w:rsidR="002E29F7" w:rsidRPr="002E29F7">
        <w:rPr>
          <w:lang w:val="el-GR"/>
        </w:rPr>
        <w:t xml:space="preserve"> </w:t>
      </w:r>
      <w:r w:rsidR="002E29F7">
        <w:rPr>
          <w:lang w:val="en-US"/>
        </w:rPr>
        <w:t>Acceptance</w:t>
      </w:r>
      <w:r w:rsidR="002E29F7" w:rsidRPr="002E29F7">
        <w:rPr>
          <w:lang w:val="el-GR"/>
        </w:rPr>
        <w:t xml:space="preserve"> </w:t>
      </w:r>
      <w:r w:rsidR="002E29F7">
        <w:rPr>
          <w:lang w:val="en-US"/>
        </w:rPr>
        <w:t>Tests</w:t>
      </w:r>
      <w:r w:rsidRPr="0071213F">
        <w:rPr>
          <w:lang w:val="el-GR"/>
        </w:rPr>
        <w:t xml:space="preserve">, τα οποία θα υποβάλει ο Ανάδοχος ως παραδοτέα στη μελέτη εφαρμογής καθώς και στο στάδιο ελέγχου και βελτιστοποίησης εφαρμογών κατά τη φάση υλοποίησης της λειτουργικότητας. Η επιτυχής διεξαγωγή των δοκιμών αποδοχής αποτελεί προϋπόθεση για την έναρξη της Πιλοτικής Λειτουργίας Η προετοιμασία για θέση σε </w:t>
      </w:r>
      <w:r w:rsidR="00A74BF8">
        <w:rPr>
          <w:lang w:val="el-GR"/>
        </w:rPr>
        <w:t>δοκιμαστική</w:t>
      </w:r>
      <w:r w:rsidRPr="0071213F">
        <w:rPr>
          <w:lang w:val="el-GR"/>
        </w:rPr>
        <w:t xml:space="preserve"> λειτουργία του κάθε υποσυστήματος διέπεται από τις ακόλουθες αρχές:</w:t>
      </w:r>
    </w:p>
    <w:p w14:paraId="2F91C219" w14:textId="04016E46" w:rsidR="002B731B" w:rsidRPr="00EA6B87" w:rsidRDefault="002B731B" w:rsidP="00F73DE9">
      <w:pPr>
        <w:pStyle w:val="ae"/>
        <w:numPr>
          <w:ilvl w:val="0"/>
          <w:numId w:val="293"/>
        </w:numPr>
        <w:spacing w:after="160" w:line="360" w:lineRule="auto"/>
        <w:ind w:right="-1"/>
        <w:rPr>
          <w:lang w:val="el-GR"/>
        </w:rPr>
      </w:pPr>
      <w:r w:rsidRPr="00EA6B87">
        <w:rPr>
          <w:lang w:val="el-GR"/>
        </w:rPr>
        <w:t>Η</w:t>
      </w:r>
      <w:r w:rsidRPr="00EA6B87">
        <w:rPr>
          <w:spacing w:val="-10"/>
          <w:lang w:val="el-GR"/>
        </w:rPr>
        <w:t xml:space="preserve"> </w:t>
      </w:r>
      <w:r w:rsidRPr="00EA6B87">
        <w:rPr>
          <w:lang w:val="el-GR"/>
        </w:rPr>
        <w:t>προετοιμασία</w:t>
      </w:r>
      <w:r w:rsidRPr="00EA6B87">
        <w:rPr>
          <w:spacing w:val="-11"/>
          <w:lang w:val="el-GR"/>
        </w:rPr>
        <w:t xml:space="preserve"> </w:t>
      </w:r>
      <w:r w:rsidRPr="00EA6B87">
        <w:rPr>
          <w:lang w:val="el-GR"/>
        </w:rPr>
        <w:t>για</w:t>
      </w:r>
      <w:r w:rsidRPr="00EA6B87">
        <w:rPr>
          <w:spacing w:val="-11"/>
          <w:lang w:val="el-GR"/>
        </w:rPr>
        <w:t xml:space="preserve"> </w:t>
      </w:r>
      <w:r w:rsidR="00A74BF8">
        <w:rPr>
          <w:lang w:val="el-GR"/>
        </w:rPr>
        <w:t>δοκιμαστική</w:t>
      </w:r>
      <w:r w:rsidRPr="00EA6B87">
        <w:rPr>
          <w:spacing w:val="-11"/>
          <w:lang w:val="el-GR"/>
        </w:rPr>
        <w:t xml:space="preserve"> </w:t>
      </w:r>
      <w:r w:rsidRPr="00EA6B87">
        <w:rPr>
          <w:lang w:val="el-GR"/>
        </w:rPr>
        <w:t>λειτουργία</w:t>
      </w:r>
      <w:r w:rsidRPr="00EA6B87">
        <w:rPr>
          <w:spacing w:val="-13"/>
          <w:lang w:val="el-GR"/>
        </w:rPr>
        <w:t xml:space="preserve"> </w:t>
      </w:r>
      <w:r w:rsidRPr="00EA6B87">
        <w:rPr>
          <w:lang w:val="el-GR"/>
        </w:rPr>
        <w:t>λαμβάνει</w:t>
      </w:r>
      <w:r w:rsidRPr="00EA6B87">
        <w:rPr>
          <w:spacing w:val="-9"/>
          <w:lang w:val="el-GR"/>
        </w:rPr>
        <w:t xml:space="preserve"> </w:t>
      </w:r>
      <w:r w:rsidRPr="00EA6B87">
        <w:rPr>
          <w:lang w:val="el-GR"/>
        </w:rPr>
        <w:t>χώρα</w:t>
      </w:r>
      <w:r w:rsidRPr="00EA6B87">
        <w:rPr>
          <w:spacing w:val="-11"/>
          <w:lang w:val="el-GR"/>
        </w:rPr>
        <w:t xml:space="preserve"> </w:t>
      </w:r>
      <w:r w:rsidRPr="00EA6B87">
        <w:rPr>
          <w:lang w:val="el-GR"/>
        </w:rPr>
        <w:t>με</w:t>
      </w:r>
      <w:r w:rsidRPr="00EA6B87">
        <w:rPr>
          <w:spacing w:val="-10"/>
          <w:lang w:val="el-GR"/>
        </w:rPr>
        <w:t xml:space="preserve"> </w:t>
      </w:r>
      <w:r w:rsidRPr="00EA6B87">
        <w:rPr>
          <w:lang w:val="el-GR"/>
        </w:rPr>
        <w:t>τη</w:t>
      </w:r>
      <w:r w:rsidRPr="00EA6B87">
        <w:rPr>
          <w:spacing w:val="-11"/>
          <w:lang w:val="el-GR"/>
        </w:rPr>
        <w:t xml:space="preserve"> </w:t>
      </w:r>
      <w:r w:rsidRPr="00EA6B87">
        <w:rPr>
          <w:lang w:val="el-GR"/>
        </w:rPr>
        <w:t>συμμετοχή</w:t>
      </w:r>
      <w:r w:rsidRPr="00EA6B87">
        <w:rPr>
          <w:spacing w:val="-11"/>
          <w:lang w:val="el-GR"/>
        </w:rPr>
        <w:t xml:space="preserve"> </w:t>
      </w:r>
      <w:r w:rsidRPr="00EA6B87">
        <w:rPr>
          <w:lang w:val="el-GR"/>
        </w:rPr>
        <w:t>μιας</w:t>
      </w:r>
      <w:r w:rsidRPr="00EA6B87">
        <w:rPr>
          <w:spacing w:val="-13"/>
          <w:lang w:val="el-GR"/>
        </w:rPr>
        <w:t xml:space="preserve"> </w:t>
      </w:r>
      <w:r w:rsidRPr="00EA6B87">
        <w:rPr>
          <w:lang w:val="el-GR"/>
        </w:rPr>
        <w:t>αντιπροσωπευτικής</w:t>
      </w:r>
      <w:r w:rsidRPr="00EA6B87">
        <w:rPr>
          <w:spacing w:val="-10"/>
          <w:lang w:val="el-GR"/>
        </w:rPr>
        <w:t xml:space="preserve"> </w:t>
      </w:r>
      <w:r w:rsidRPr="00EA6B87">
        <w:rPr>
          <w:lang w:val="el-GR"/>
        </w:rPr>
        <w:t>ομάδας</w:t>
      </w:r>
      <w:r w:rsidRPr="00EA6B87">
        <w:rPr>
          <w:spacing w:val="-8"/>
          <w:lang w:val="el-GR"/>
        </w:rPr>
        <w:t xml:space="preserve"> </w:t>
      </w:r>
      <w:r w:rsidRPr="00EA6B87" w:rsidDel="00722383">
        <w:rPr>
          <w:lang w:val="el-GR"/>
        </w:rPr>
        <w:t>Διαχειριστών</w:t>
      </w:r>
      <w:r w:rsidRPr="00EA6B87" w:rsidDel="00722383">
        <w:rPr>
          <w:spacing w:val="-10"/>
          <w:lang w:val="el-GR"/>
        </w:rPr>
        <w:t xml:space="preserve"> </w:t>
      </w:r>
      <w:r w:rsidRPr="00EA6B87" w:rsidDel="00722383">
        <w:rPr>
          <w:lang w:val="el-GR"/>
        </w:rPr>
        <w:t>και</w:t>
      </w:r>
      <w:r w:rsidRPr="00EA6B87" w:rsidDel="00722383">
        <w:rPr>
          <w:spacing w:val="-6"/>
          <w:lang w:val="el-GR"/>
        </w:rPr>
        <w:t xml:space="preserve"> </w:t>
      </w:r>
      <w:r w:rsidRPr="00EA6B87" w:rsidDel="00722383">
        <w:rPr>
          <w:lang w:val="el-GR"/>
        </w:rPr>
        <w:t>Επιτελικών</w:t>
      </w:r>
      <w:r w:rsidRPr="00EA6B87" w:rsidDel="00722383">
        <w:rPr>
          <w:spacing w:val="-9"/>
          <w:lang w:val="el-GR"/>
        </w:rPr>
        <w:t xml:space="preserve"> </w:t>
      </w:r>
      <w:r w:rsidRPr="00EA6B87">
        <w:rPr>
          <w:lang w:val="el-GR"/>
        </w:rPr>
        <w:t>χρηστών,</w:t>
      </w:r>
      <w:r w:rsidRPr="00EA6B87">
        <w:rPr>
          <w:spacing w:val="-12"/>
          <w:lang w:val="el-GR"/>
        </w:rPr>
        <w:t xml:space="preserve"> </w:t>
      </w:r>
      <w:r w:rsidRPr="00EA6B87">
        <w:rPr>
          <w:lang w:val="el-GR"/>
        </w:rPr>
        <w:t>οι</w:t>
      </w:r>
      <w:r w:rsidRPr="00EA6B87">
        <w:rPr>
          <w:spacing w:val="-11"/>
          <w:lang w:val="el-GR"/>
        </w:rPr>
        <w:t xml:space="preserve"> </w:t>
      </w:r>
      <w:r w:rsidRPr="00EA6B87">
        <w:rPr>
          <w:lang w:val="el-GR"/>
        </w:rPr>
        <w:t>οποίοι</w:t>
      </w:r>
      <w:r w:rsidRPr="00EA6B87">
        <w:rPr>
          <w:spacing w:val="-8"/>
          <w:lang w:val="el-GR"/>
        </w:rPr>
        <w:t xml:space="preserve"> </w:t>
      </w:r>
      <w:r w:rsidRPr="00EA6B87">
        <w:rPr>
          <w:lang w:val="el-GR"/>
        </w:rPr>
        <w:t>έχουν</w:t>
      </w:r>
      <w:r w:rsidRPr="00EA6B87">
        <w:rPr>
          <w:spacing w:val="-11"/>
          <w:lang w:val="el-GR"/>
        </w:rPr>
        <w:t xml:space="preserve"> </w:t>
      </w:r>
      <w:r w:rsidRPr="00EA6B87">
        <w:rPr>
          <w:lang w:val="el-GR"/>
        </w:rPr>
        <w:t>ολοκληρώσει</w:t>
      </w:r>
      <w:r w:rsidRPr="00EA6B87">
        <w:rPr>
          <w:spacing w:val="-9"/>
          <w:lang w:val="el-GR"/>
        </w:rPr>
        <w:t xml:space="preserve"> </w:t>
      </w:r>
      <w:r w:rsidRPr="00EA6B87">
        <w:rPr>
          <w:lang w:val="el-GR"/>
        </w:rPr>
        <w:t>την</w:t>
      </w:r>
      <w:r w:rsidRPr="00EA6B87">
        <w:rPr>
          <w:spacing w:val="-10"/>
          <w:lang w:val="el-GR"/>
        </w:rPr>
        <w:t xml:space="preserve"> </w:t>
      </w:r>
      <w:r w:rsidRPr="00EA6B87">
        <w:rPr>
          <w:lang w:val="el-GR"/>
        </w:rPr>
        <w:t>εκπαίδευση</w:t>
      </w:r>
      <w:r w:rsidRPr="00EA6B87">
        <w:rPr>
          <w:spacing w:val="1"/>
          <w:lang w:val="el-GR"/>
        </w:rPr>
        <w:t xml:space="preserve"> </w:t>
      </w:r>
      <w:r w:rsidRPr="00EA6B87">
        <w:rPr>
          <w:lang w:val="el-GR"/>
        </w:rPr>
        <w:t>τους.</w:t>
      </w:r>
    </w:p>
    <w:p w14:paraId="05D010D4" w14:textId="77777777" w:rsidR="002B731B" w:rsidRPr="00EA6B87" w:rsidRDefault="002B731B" w:rsidP="00F73DE9">
      <w:pPr>
        <w:pStyle w:val="ae"/>
        <w:numPr>
          <w:ilvl w:val="0"/>
          <w:numId w:val="293"/>
        </w:numPr>
        <w:spacing w:after="160" w:line="360" w:lineRule="auto"/>
        <w:ind w:right="-1"/>
        <w:rPr>
          <w:lang w:val="el-GR"/>
        </w:rPr>
      </w:pPr>
      <w:r w:rsidRPr="00EA6B87">
        <w:rPr>
          <w:lang w:val="el-GR"/>
        </w:rPr>
        <w:t xml:space="preserve">Τα σενάρια ελέγχου που περιλαμβάνονται στα </w:t>
      </w:r>
      <w:r w:rsidRPr="00EA6B87">
        <w:t>User</w:t>
      </w:r>
      <w:r w:rsidRPr="00EA6B87">
        <w:rPr>
          <w:lang w:val="el-GR"/>
        </w:rPr>
        <w:t xml:space="preserve"> </w:t>
      </w:r>
      <w:r w:rsidRPr="00EA6B87">
        <w:t>Acceptance</w:t>
      </w:r>
      <w:r w:rsidRPr="00EA6B87">
        <w:rPr>
          <w:lang w:val="el-GR"/>
        </w:rPr>
        <w:t xml:space="preserve"> </w:t>
      </w:r>
      <w:r w:rsidRPr="00EA6B87">
        <w:t>Tests</w:t>
      </w:r>
      <w:r w:rsidRPr="00EA6B87">
        <w:rPr>
          <w:lang w:val="el-GR"/>
        </w:rPr>
        <w:t xml:space="preserve"> και θα υλοποιηθούν κατά</w:t>
      </w:r>
      <w:r w:rsidRPr="00EA6B87">
        <w:rPr>
          <w:spacing w:val="1"/>
          <w:lang w:val="el-GR"/>
        </w:rPr>
        <w:t xml:space="preserve"> </w:t>
      </w:r>
      <w:r w:rsidRPr="00EA6B87">
        <w:rPr>
          <w:lang w:val="el-GR"/>
        </w:rPr>
        <w:t>την</w:t>
      </w:r>
      <w:r w:rsidRPr="00EA6B87">
        <w:rPr>
          <w:spacing w:val="-8"/>
          <w:lang w:val="el-GR"/>
        </w:rPr>
        <w:t xml:space="preserve"> </w:t>
      </w:r>
      <w:r w:rsidRPr="00EA6B87">
        <w:rPr>
          <w:lang w:val="el-GR"/>
        </w:rPr>
        <w:t>πιλοτική</w:t>
      </w:r>
      <w:r w:rsidRPr="00EA6B87">
        <w:rPr>
          <w:spacing w:val="-8"/>
          <w:lang w:val="el-GR"/>
        </w:rPr>
        <w:t xml:space="preserve"> </w:t>
      </w:r>
      <w:r w:rsidRPr="00EA6B87">
        <w:rPr>
          <w:lang w:val="el-GR"/>
        </w:rPr>
        <w:t>λειτουργία να είναι</w:t>
      </w:r>
      <w:r w:rsidRPr="00EA6B87">
        <w:rPr>
          <w:spacing w:val="-8"/>
          <w:lang w:val="el-GR"/>
        </w:rPr>
        <w:t xml:space="preserve"> </w:t>
      </w:r>
      <w:r w:rsidRPr="00EA6B87">
        <w:rPr>
          <w:lang w:val="el-GR"/>
        </w:rPr>
        <w:t>κατάλληλα</w:t>
      </w:r>
      <w:r w:rsidRPr="00EA6B87">
        <w:rPr>
          <w:spacing w:val="-6"/>
          <w:lang w:val="el-GR"/>
        </w:rPr>
        <w:t xml:space="preserve"> </w:t>
      </w:r>
      <w:r w:rsidRPr="00EA6B87">
        <w:rPr>
          <w:lang w:val="el-GR"/>
        </w:rPr>
        <w:t>επιλεγμένα</w:t>
      </w:r>
      <w:r w:rsidRPr="00EA6B87">
        <w:rPr>
          <w:spacing w:val="-8"/>
          <w:lang w:val="el-GR"/>
        </w:rPr>
        <w:t xml:space="preserve"> </w:t>
      </w:r>
      <w:r w:rsidRPr="00EA6B87">
        <w:rPr>
          <w:lang w:val="el-GR"/>
        </w:rPr>
        <w:t>ώστε</w:t>
      </w:r>
      <w:r w:rsidRPr="00EA6B87">
        <w:rPr>
          <w:spacing w:val="-7"/>
          <w:lang w:val="el-GR"/>
        </w:rPr>
        <w:t xml:space="preserve"> </w:t>
      </w:r>
      <w:r w:rsidRPr="00EA6B87">
        <w:rPr>
          <w:lang w:val="el-GR"/>
        </w:rPr>
        <w:t>να</w:t>
      </w:r>
      <w:r w:rsidRPr="00EA6B87">
        <w:rPr>
          <w:spacing w:val="-6"/>
          <w:lang w:val="el-GR"/>
        </w:rPr>
        <w:t xml:space="preserve"> </w:t>
      </w:r>
      <w:r w:rsidRPr="00EA6B87">
        <w:rPr>
          <w:lang w:val="el-GR"/>
        </w:rPr>
        <w:t>καλύπτουν</w:t>
      </w:r>
      <w:r w:rsidRPr="00EA6B87">
        <w:rPr>
          <w:spacing w:val="-6"/>
          <w:lang w:val="el-GR"/>
        </w:rPr>
        <w:t xml:space="preserve"> </w:t>
      </w:r>
      <w:r w:rsidRPr="00EA6B87">
        <w:rPr>
          <w:lang w:val="el-GR"/>
        </w:rPr>
        <w:t>το</w:t>
      </w:r>
      <w:r w:rsidRPr="00EA6B87">
        <w:rPr>
          <w:spacing w:val="-5"/>
          <w:lang w:val="el-GR"/>
        </w:rPr>
        <w:t xml:space="preserve"> </w:t>
      </w:r>
      <w:r w:rsidRPr="00EA6B87">
        <w:rPr>
          <w:lang w:val="el-GR"/>
        </w:rPr>
        <w:t>σύνολο</w:t>
      </w:r>
      <w:r w:rsidRPr="00EA6B87">
        <w:rPr>
          <w:spacing w:val="-9"/>
          <w:lang w:val="el-GR"/>
        </w:rPr>
        <w:t xml:space="preserve"> </w:t>
      </w:r>
      <w:r w:rsidRPr="00EA6B87">
        <w:rPr>
          <w:lang w:val="el-GR"/>
        </w:rPr>
        <w:t>των</w:t>
      </w:r>
      <w:r w:rsidRPr="00EA6B87">
        <w:rPr>
          <w:spacing w:val="-7"/>
          <w:lang w:val="el-GR"/>
        </w:rPr>
        <w:t xml:space="preserve"> </w:t>
      </w:r>
      <w:r w:rsidRPr="00EA6B87">
        <w:rPr>
          <w:lang w:val="el-GR"/>
        </w:rPr>
        <w:t>επιχειρησιακών</w:t>
      </w:r>
      <w:r w:rsidRPr="00EA6B87">
        <w:rPr>
          <w:spacing w:val="1"/>
          <w:lang w:val="el-GR"/>
        </w:rPr>
        <w:t xml:space="preserve"> </w:t>
      </w:r>
      <w:r w:rsidRPr="00EA6B87">
        <w:rPr>
          <w:spacing w:val="-1"/>
          <w:lang w:val="el-GR"/>
        </w:rPr>
        <w:t>διαδικασιών</w:t>
      </w:r>
      <w:r w:rsidRPr="00EA6B87">
        <w:rPr>
          <w:spacing w:val="-13"/>
          <w:lang w:val="el-GR"/>
        </w:rPr>
        <w:t xml:space="preserve"> </w:t>
      </w:r>
      <w:r w:rsidRPr="00EA6B87">
        <w:rPr>
          <w:spacing w:val="-1"/>
          <w:lang w:val="el-GR"/>
        </w:rPr>
        <w:t>που</w:t>
      </w:r>
      <w:r w:rsidRPr="00EA6B87">
        <w:rPr>
          <w:spacing w:val="-11"/>
          <w:lang w:val="el-GR"/>
        </w:rPr>
        <w:t xml:space="preserve"> </w:t>
      </w:r>
      <w:r w:rsidRPr="00EA6B87">
        <w:rPr>
          <w:spacing w:val="-1"/>
          <w:lang w:val="el-GR"/>
        </w:rPr>
        <w:t>υποστηρίζονται</w:t>
      </w:r>
      <w:r w:rsidRPr="00EA6B87">
        <w:rPr>
          <w:spacing w:val="-11"/>
          <w:lang w:val="el-GR"/>
        </w:rPr>
        <w:t xml:space="preserve"> </w:t>
      </w:r>
      <w:r w:rsidRPr="00EA6B87">
        <w:rPr>
          <w:spacing w:val="-1"/>
          <w:lang w:val="el-GR"/>
        </w:rPr>
        <w:t>από</w:t>
      </w:r>
      <w:r w:rsidRPr="00EA6B87">
        <w:rPr>
          <w:spacing w:val="-12"/>
          <w:lang w:val="el-GR"/>
        </w:rPr>
        <w:t xml:space="preserve"> </w:t>
      </w:r>
      <w:r w:rsidRPr="00EA6B87" w:rsidDel="00722383">
        <w:rPr>
          <w:spacing w:val="-1"/>
          <w:lang w:val="el-GR"/>
        </w:rPr>
        <w:t>το</w:t>
      </w:r>
      <w:r w:rsidRPr="00EA6B87">
        <w:rPr>
          <w:spacing w:val="-1"/>
          <w:lang w:val="el-GR"/>
        </w:rPr>
        <w:t xml:space="preserve"> κάθε υποσύστημα.</w:t>
      </w:r>
      <w:r w:rsidRPr="00EA6B87">
        <w:rPr>
          <w:spacing w:val="-13"/>
          <w:lang w:val="el-GR"/>
        </w:rPr>
        <w:t xml:space="preserve"> </w:t>
      </w:r>
      <w:r w:rsidRPr="00EA6B87">
        <w:rPr>
          <w:lang w:val="el-GR"/>
        </w:rPr>
        <w:t>Τα</w:t>
      </w:r>
      <w:r w:rsidRPr="00EA6B87">
        <w:rPr>
          <w:spacing w:val="-10"/>
          <w:lang w:val="el-GR"/>
        </w:rPr>
        <w:t xml:space="preserve"> </w:t>
      </w:r>
      <w:r w:rsidRPr="00EA6B87">
        <w:rPr>
          <w:lang w:val="el-GR"/>
        </w:rPr>
        <w:t>σενάρια</w:t>
      </w:r>
      <w:r w:rsidRPr="00EA6B87">
        <w:rPr>
          <w:spacing w:val="-11"/>
          <w:lang w:val="el-GR"/>
        </w:rPr>
        <w:t xml:space="preserve"> </w:t>
      </w:r>
      <w:r w:rsidRPr="00EA6B87">
        <w:rPr>
          <w:lang w:val="el-GR"/>
        </w:rPr>
        <w:t>ελέγχου,</w:t>
      </w:r>
      <w:r w:rsidRPr="00EA6B87">
        <w:rPr>
          <w:spacing w:val="-10"/>
          <w:lang w:val="el-GR"/>
        </w:rPr>
        <w:t xml:space="preserve"> </w:t>
      </w:r>
      <w:r w:rsidRPr="00EA6B87">
        <w:rPr>
          <w:lang w:val="el-GR"/>
        </w:rPr>
        <w:t>τα</w:t>
      </w:r>
      <w:r w:rsidRPr="00EA6B87">
        <w:rPr>
          <w:spacing w:val="-10"/>
          <w:lang w:val="el-GR"/>
        </w:rPr>
        <w:t xml:space="preserve"> </w:t>
      </w:r>
      <w:r w:rsidRPr="00EA6B87">
        <w:rPr>
          <w:lang w:val="el-GR"/>
        </w:rPr>
        <w:t>αποτελέσματα</w:t>
      </w:r>
      <w:r w:rsidRPr="00EA6B87">
        <w:rPr>
          <w:spacing w:val="-12"/>
          <w:lang w:val="el-GR"/>
        </w:rPr>
        <w:t xml:space="preserve"> </w:t>
      </w:r>
      <w:r w:rsidRPr="00EA6B87">
        <w:rPr>
          <w:lang w:val="el-GR"/>
        </w:rPr>
        <w:t>των</w:t>
      </w:r>
      <w:r w:rsidRPr="00EA6B87">
        <w:rPr>
          <w:spacing w:val="-11"/>
          <w:lang w:val="el-GR"/>
        </w:rPr>
        <w:t xml:space="preserve"> </w:t>
      </w:r>
      <w:r w:rsidRPr="00EA6B87">
        <w:t>User</w:t>
      </w:r>
      <w:r w:rsidRPr="00EA6B87">
        <w:rPr>
          <w:spacing w:val="1"/>
          <w:lang w:val="el-GR"/>
        </w:rPr>
        <w:t xml:space="preserve"> </w:t>
      </w:r>
      <w:r w:rsidRPr="00EA6B87">
        <w:t>Acceptance</w:t>
      </w:r>
      <w:r w:rsidRPr="00EA6B87">
        <w:rPr>
          <w:lang w:val="el-GR"/>
        </w:rPr>
        <w:t xml:space="preserve"> </w:t>
      </w:r>
      <w:r w:rsidRPr="00EA6B87">
        <w:t>Tests</w:t>
      </w:r>
      <w:r w:rsidRPr="00EA6B87">
        <w:rPr>
          <w:lang w:val="el-GR"/>
        </w:rPr>
        <w:t xml:space="preserve"> </w:t>
      </w:r>
      <w:r w:rsidRPr="00EA6B87" w:rsidDel="009A0477">
        <w:rPr>
          <w:lang w:val="el-GR"/>
        </w:rPr>
        <w:t>και τα σχετικά συμπεράσματα (</w:t>
      </w:r>
      <w:r w:rsidRPr="00EA6B87" w:rsidDel="009A0477">
        <w:t>lessons</w:t>
      </w:r>
      <w:r w:rsidRPr="00EA6B87" w:rsidDel="009A0477">
        <w:rPr>
          <w:lang w:val="el-GR"/>
        </w:rPr>
        <w:t xml:space="preserve"> </w:t>
      </w:r>
      <w:r w:rsidRPr="00EA6B87" w:rsidDel="009A0477">
        <w:t>learned</w:t>
      </w:r>
      <w:r w:rsidRPr="00EA6B87" w:rsidDel="009A0477">
        <w:rPr>
          <w:lang w:val="el-GR"/>
        </w:rPr>
        <w:t xml:space="preserve">) </w:t>
      </w:r>
      <w:r w:rsidRPr="00EA6B87">
        <w:rPr>
          <w:lang w:val="el-GR"/>
        </w:rPr>
        <w:t>θα συμπεριληφθούν στα παραδοτέα</w:t>
      </w:r>
      <w:r w:rsidRPr="00EA6B87">
        <w:rPr>
          <w:spacing w:val="-4"/>
          <w:lang w:val="el-GR"/>
        </w:rPr>
        <w:t xml:space="preserve"> </w:t>
      </w:r>
      <w:r w:rsidRPr="00EA6B87">
        <w:rPr>
          <w:lang w:val="el-GR"/>
        </w:rPr>
        <w:t>της</w:t>
      </w:r>
      <w:r w:rsidRPr="00EA6B87">
        <w:rPr>
          <w:spacing w:val="-4"/>
          <w:lang w:val="el-GR"/>
        </w:rPr>
        <w:t xml:space="preserve"> </w:t>
      </w:r>
      <w:r w:rsidRPr="00EA6B87">
        <w:rPr>
          <w:lang w:val="el-GR"/>
        </w:rPr>
        <w:t>φάσης</w:t>
      </w:r>
      <w:r w:rsidRPr="00EA6B87">
        <w:rPr>
          <w:spacing w:val="-4"/>
          <w:lang w:val="el-GR"/>
        </w:rPr>
        <w:t xml:space="preserve"> </w:t>
      </w:r>
      <w:r w:rsidRPr="00EA6B87">
        <w:rPr>
          <w:lang w:val="el-GR"/>
        </w:rPr>
        <w:t>υλοποίησης</w:t>
      </w:r>
      <w:r w:rsidRPr="00EA6B87">
        <w:rPr>
          <w:spacing w:val="-4"/>
          <w:lang w:val="el-GR"/>
        </w:rPr>
        <w:t xml:space="preserve"> </w:t>
      </w:r>
      <w:r w:rsidRPr="00EA6B87">
        <w:rPr>
          <w:lang w:val="el-GR"/>
        </w:rPr>
        <w:t>της</w:t>
      </w:r>
      <w:r w:rsidRPr="00EA6B87">
        <w:rPr>
          <w:spacing w:val="-5"/>
          <w:lang w:val="el-GR"/>
        </w:rPr>
        <w:t xml:space="preserve"> </w:t>
      </w:r>
      <w:r w:rsidRPr="00EA6B87">
        <w:rPr>
          <w:lang w:val="el-GR"/>
        </w:rPr>
        <w:t>λειτουργικότητας και</w:t>
      </w:r>
      <w:r w:rsidRPr="00EA6B87">
        <w:rPr>
          <w:spacing w:val="-3"/>
          <w:lang w:val="el-GR"/>
        </w:rPr>
        <w:t xml:space="preserve"> </w:t>
      </w:r>
      <w:r w:rsidRPr="00EA6B87">
        <w:rPr>
          <w:lang w:val="el-GR"/>
        </w:rPr>
        <w:t>στα</w:t>
      </w:r>
      <w:r w:rsidRPr="00EA6B87">
        <w:rPr>
          <w:spacing w:val="-3"/>
          <w:lang w:val="el-GR"/>
        </w:rPr>
        <w:t xml:space="preserve"> </w:t>
      </w:r>
      <w:r w:rsidRPr="00EA6B87">
        <w:rPr>
          <w:lang w:val="el-GR"/>
        </w:rPr>
        <w:t>Εγχειρίδια</w:t>
      </w:r>
      <w:r w:rsidRPr="00EA6B87">
        <w:rPr>
          <w:spacing w:val="-7"/>
          <w:lang w:val="el-GR"/>
        </w:rPr>
        <w:t xml:space="preserve"> </w:t>
      </w:r>
      <w:r w:rsidRPr="00EA6B87">
        <w:rPr>
          <w:lang w:val="el-GR"/>
        </w:rPr>
        <w:t>Κατάρτισης</w:t>
      </w:r>
      <w:r w:rsidRPr="00EA6B87">
        <w:rPr>
          <w:spacing w:val="-3"/>
          <w:lang w:val="el-GR"/>
        </w:rPr>
        <w:t xml:space="preserve"> </w:t>
      </w:r>
      <w:r w:rsidRPr="00EA6B87">
        <w:rPr>
          <w:lang w:val="el-GR"/>
        </w:rPr>
        <w:t>Χρηστών.</w:t>
      </w:r>
    </w:p>
    <w:p w14:paraId="1A223D08" w14:textId="5A3906A1" w:rsidR="002B731B" w:rsidRPr="00EA6B87" w:rsidRDefault="002B731B" w:rsidP="00F73DE9">
      <w:pPr>
        <w:pStyle w:val="ae"/>
        <w:numPr>
          <w:ilvl w:val="0"/>
          <w:numId w:val="293"/>
        </w:numPr>
        <w:spacing w:after="160" w:line="360" w:lineRule="auto"/>
        <w:ind w:right="-1"/>
        <w:rPr>
          <w:lang w:val="el-GR"/>
        </w:rPr>
      </w:pPr>
      <w:r w:rsidRPr="00EA6B87">
        <w:rPr>
          <w:lang w:val="el-GR"/>
        </w:rPr>
        <w:t>Για</w:t>
      </w:r>
      <w:r w:rsidRPr="00EA6B87">
        <w:rPr>
          <w:spacing w:val="-12"/>
          <w:lang w:val="el-GR"/>
        </w:rPr>
        <w:t xml:space="preserve"> </w:t>
      </w:r>
      <w:r w:rsidRPr="00EA6B87">
        <w:rPr>
          <w:lang w:val="el-GR"/>
        </w:rPr>
        <w:t>τη</w:t>
      </w:r>
      <w:r w:rsidRPr="00EA6B87">
        <w:rPr>
          <w:spacing w:val="-11"/>
          <w:lang w:val="el-GR"/>
        </w:rPr>
        <w:t xml:space="preserve"> </w:t>
      </w:r>
      <w:r w:rsidRPr="00EA6B87">
        <w:rPr>
          <w:lang w:val="el-GR"/>
        </w:rPr>
        <w:t>προετοιμασία</w:t>
      </w:r>
      <w:r w:rsidRPr="00EA6B87">
        <w:rPr>
          <w:spacing w:val="-11"/>
          <w:lang w:val="el-GR"/>
        </w:rPr>
        <w:t xml:space="preserve"> </w:t>
      </w:r>
      <w:r w:rsidRPr="00EA6B87">
        <w:rPr>
          <w:lang w:val="el-GR"/>
        </w:rPr>
        <w:t>για</w:t>
      </w:r>
      <w:r w:rsidRPr="00EA6B87">
        <w:rPr>
          <w:spacing w:val="-11"/>
          <w:lang w:val="el-GR"/>
        </w:rPr>
        <w:t xml:space="preserve"> </w:t>
      </w:r>
      <w:r w:rsidR="00A74BF8">
        <w:rPr>
          <w:lang w:val="el-GR"/>
        </w:rPr>
        <w:t>δοκιμαστική</w:t>
      </w:r>
      <w:r w:rsidRPr="00EA6B87">
        <w:rPr>
          <w:spacing w:val="-10"/>
          <w:lang w:val="el-GR"/>
        </w:rPr>
        <w:t xml:space="preserve"> </w:t>
      </w:r>
      <w:r w:rsidRPr="00EA6B87">
        <w:rPr>
          <w:lang w:val="el-GR"/>
        </w:rPr>
        <w:t>λειτουργία</w:t>
      </w:r>
      <w:r w:rsidRPr="00EA6B87">
        <w:rPr>
          <w:spacing w:val="-10"/>
          <w:lang w:val="el-GR"/>
        </w:rPr>
        <w:t xml:space="preserve"> </w:t>
      </w:r>
      <w:r w:rsidRPr="00EA6B87">
        <w:rPr>
          <w:lang w:val="el-GR"/>
        </w:rPr>
        <w:t>χρησιμοποιείται</w:t>
      </w:r>
      <w:r w:rsidRPr="00EA6B87">
        <w:rPr>
          <w:spacing w:val="-5"/>
          <w:lang w:val="el-GR"/>
        </w:rPr>
        <w:t xml:space="preserve"> </w:t>
      </w:r>
      <w:r w:rsidRPr="00EA6B87">
        <w:rPr>
          <w:lang w:val="el-GR"/>
        </w:rPr>
        <w:t>το</w:t>
      </w:r>
      <w:r w:rsidRPr="00EA6B87">
        <w:rPr>
          <w:spacing w:val="-11"/>
          <w:lang w:val="el-GR"/>
        </w:rPr>
        <w:t xml:space="preserve"> </w:t>
      </w:r>
      <w:r w:rsidRPr="00EA6B87">
        <w:rPr>
          <w:lang w:val="el-GR"/>
        </w:rPr>
        <w:t>μεγαλύτερο</w:t>
      </w:r>
      <w:r w:rsidRPr="00EA6B87">
        <w:rPr>
          <w:spacing w:val="-10"/>
          <w:lang w:val="el-GR"/>
        </w:rPr>
        <w:t xml:space="preserve"> </w:t>
      </w:r>
      <w:r w:rsidRPr="00EA6B87">
        <w:rPr>
          <w:lang w:val="el-GR"/>
        </w:rPr>
        <w:t>μέρος</w:t>
      </w:r>
      <w:r w:rsidRPr="00EA6B87">
        <w:rPr>
          <w:spacing w:val="-10"/>
          <w:lang w:val="el-GR"/>
        </w:rPr>
        <w:t xml:space="preserve"> </w:t>
      </w:r>
      <w:r w:rsidRPr="00EA6B87">
        <w:rPr>
          <w:lang w:val="el-GR"/>
        </w:rPr>
        <w:t>των</w:t>
      </w:r>
      <w:r w:rsidRPr="00EA6B87">
        <w:rPr>
          <w:spacing w:val="-13"/>
          <w:lang w:val="el-GR"/>
        </w:rPr>
        <w:t xml:space="preserve"> </w:t>
      </w:r>
      <w:r w:rsidRPr="00EA6B87">
        <w:rPr>
          <w:lang w:val="el-GR"/>
        </w:rPr>
        <w:t xml:space="preserve">διαθέσιμων δεδομένων που θα ενταχτούν στην πιλοτική </w:t>
      </w:r>
      <w:r w:rsidRPr="00EA6B87" w:rsidDel="009A0477">
        <w:rPr>
          <w:lang w:val="el-GR"/>
        </w:rPr>
        <w:t xml:space="preserve">και δοκιμαστική </w:t>
      </w:r>
      <w:r w:rsidRPr="00EA6B87">
        <w:rPr>
          <w:lang w:val="el-GR"/>
        </w:rPr>
        <w:t>περίοδο λειτουργίας του συστήματος,</w:t>
      </w:r>
      <w:r w:rsidRPr="00EA6B87">
        <w:rPr>
          <w:spacing w:val="-1"/>
          <w:lang w:val="el-GR"/>
        </w:rPr>
        <w:t xml:space="preserve"> </w:t>
      </w:r>
      <w:r w:rsidRPr="00EA6B87">
        <w:rPr>
          <w:lang w:val="el-GR"/>
        </w:rPr>
        <w:t>αφού διασφαλιστεί</w:t>
      </w:r>
      <w:r w:rsidRPr="00EA6B87">
        <w:rPr>
          <w:spacing w:val="1"/>
          <w:lang w:val="el-GR"/>
        </w:rPr>
        <w:t xml:space="preserve"> </w:t>
      </w:r>
      <w:r w:rsidRPr="00EA6B87">
        <w:rPr>
          <w:lang w:val="el-GR"/>
        </w:rPr>
        <w:t>η</w:t>
      </w:r>
      <w:r w:rsidRPr="00EA6B87">
        <w:rPr>
          <w:spacing w:val="-1"/>
          <w:lang w:val="el-GR"/>
        </w:rPr>
        <w:t xml:space="preserve"> </w:t>
      </w:r>
      <w:r w:rsidRPr="00EA6B87">
        <w:rPr>
          <w:lang w:val="el-GR"/>
        </w:rPr>
        <w:t>καταλληλότητά τους.</w:t>
      </w:r>
    </w:p>
    <w:p w14:paraId="2E8C0F3C" w14:textId="6E41D7C0" w:rsidR="002B731B" w:rsidRPr="00EA6B87" w:rsidRDefault="002B731B" w:rsidP="00F73DE9">
      <w:pPr>
        <w:spacing w:line="360" w:lineRule="auto"/>
        <w:rPr>
          <w:lang w:val="el-GR"/>
        </w:rPr>
      </w:pPr>
      <w:r w:rsidRPr="00EA6B87">
        <w:rPr>
          <w:lang w:val="el-GR"/>
        </w:rPr>
        <w:t xml:space="preserve">Ο Ανάδοχος, στην έναρξη και κατά την περίοδο της προετοιμασίας για </w:t>
      </w:r>
      <w:r w:rsidR="00A74BF8">
        <w:rPr>
          <w:lang w:val="el-GR"/>
        </w:rPr>
        <w:t>δοκιμαστική</w:t>
      </w:r>
      <w:r w:rsidRPr="00EA6B87">
        <w:rPr>
          <w:lang w:val="el-GR"/>
        </w:rPr>
        <w:t xml:space="preserve"> λειτουργία του κάθε υποσυστήματος, έχει τις παρακάτω υποχρεώσεις:</w:t>
      </w:r>
    </w:p>
    <w:p w14:paraId="4E313488" w14:textId="77777777"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βρίσκεται σε συνεχή συνεργασία με τους υπεύθυνους της Αναθέτουσας Αρχής,</w:t>
      </w:r>
    </w:p>
    <w:p w14:paraId="50B9270A" w14:textId="77777777"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διαθέτ</w:t>
      </w:r>
      <w:r w:rsidRPr="00EA6B87" w:rsidDel="009A0477">
        <w:rPr>
          <w:spacing w:val="-1"/>
          <w:lang w:val="el-GR"/>
        </w:rPr>
        <w:t>ε</w:t>
      </w:r>
      <w:r w:rsidRPr="00EA6B87">
        <w:rPr>
          <w:spacing w:val="-1"/>
          <w:lang w:val="el-GR"/>
        </w:rPr>
        <w:t xml:space="preserve">ι προσωπικό με τις κατάλληλες τεχνικές και επιχειρησιακές γνώσεις για την υποστήριξη της </w:t>
      </w:r>
      <w:r w:rsidRPr="00EA6B87" w:rsidDel="009A0477">
        <w:rPr>
          <w:spacing w:val="-1"/>
          <w:lang w:val="el-GR"/>
        </w:rPr>
        <w:t xml:space="preserve">δοκιμαστικής </w:t>
      </w:r>
      <w:r w:rsidRPr="00EA6B87">
        <w:rPr>
          <w:spacing w:val="-1"/>
          <w:lang w:val="el-GR"/>
        </w:rPr>
        <w:t>πιλοτικής λειτουργίας και την εξασφάλιση της εύρυθμης λειτουργίας του συστήματος,</w:t>
      </w:r>
    </w:p>
    <w:p w14:paraId="6A1B781B" w14:textId="77777777"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ελέγχει την καλή λειτουργία του συστήματος (ενδεικτικά αναφέρονται):</w:t>
      </w:r>
    </w:p>
    <w:p w14:paraId="3ADB9CF8" w14:textId="6A587F77" w:rsidR="002B731B" w:rsidRPr="002E29F7" w:rsidRDefault="002E29F7"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Pr>
          <w:lang w:val="el-GR"/>
        </w:rPr>
        <w:lastRenderedPageBreak/>
        <w:t>τις κωδικοποιήσεις που χρησιμοποιήθηκαν</w:t>
      </w:r>
      <w:r w:rsidR="002B731B" w:rsidRPr="002E29F7">
        <w:rPr>
          <w:lang w:val="el-GR"/>
        </w:rPr>
        <w:t>,</w:t>
      </w:r>
    </w:p>
    <w:p w14:paraId="1621A4EC" w14:textId="003B7ADE" w:rsidR="002B731B" w:rsidRPr="00EA6B87" w:rsidRDefault="002B731B"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sidRPr="00EA6B87" w:rsidDel="009A0477">
        <w:rPr>
          <w:lang w:val="el-GR"/>
        </w:rPr>
        <w:t>τις</w:t>
      </w:r>
      <w:r w:rsidRPr="00EA6B87" w:rsidDel="009A0477">
        <w:rPr>
          <w:spacing w:val="-4"/>
          <w:lang w:val="el-GR"/>
        </w:rPr>
        <w:t xml:space="preserve"> </w:t>
      </w:r>
      <w:r w:rsidRPr="00EA6B87" w:rsidDel="009A0477">
        <w:rPr>
          <w:lang w:val="el-GR"/>
        </w:rPr>
        <w:t>ρυθμίσεις</w:t>
      </w:r>
      <w:r w:rsidRPr="00EA6B87" w:rsidDel="009A0477">
        <w:rPr>
          <w:spacing w:val="-3"/>
          <w:lang w:val="el-GR"/>
        </w:rPr>
        <w:t xml:space="preserve"> </w:t>
      </w:r>
      <w:r w:rsidRPr="00EA6B87" w:rsidDel="009A0477">
        <w:rPr>
          <w:lang w:val="el-GR"/>
        </w:rPr>
        <w:t>του</w:t>
      </w:r>
      <w:r w:rsidRPr="00EA6B87" w:rsidDel="009A0477">
        <w:rPr>
          <w:spacing w:val="-4"/>
          <w:lang w:val="el-GR"/>
        </w:rPr>
        <w:t xml:space="preserve"> </w:t>
      </w:r>
      <w:r w:rsidRPr="00EA6B87" w:rsidDel="009A0477">
        <w:rPr>
          <w:lang w:val="el-GR"/>
        </w:rPr>
        <w:t>Λογισμικού</w:t>
      </w:r>
      <w:r w:rsidRPr="00EA6B87" w:rsidDel="009A0477">
        <w:rPr>
          <w:spacing w:val="-3"/>
          <w:lang w:val="el-GR"/>
        </w:rPr>
        <w:t xml:space="preserve"> </w:t>
      </w:r>
      <w:r w:rsidRPr="00EA6B87" w:rsidDel="009A0477">
        <w:rPr>
          <w:lang w:val="el-GR"/>
        </w:rPr>
        <w:t>συστήματος,</w:t>
      </w:r>
      <w:r w:rsidR="002E29F7">
        <w:rPr>
          <w:lang w:val="el-GR"/>
        </w:rPr>
        <w:t xml:space="preserve"> </w:t>
      </w:r>
      <w:r w:rsidRPr="00EA6B87" w:rsidDel="009A0477">
        <w:rPr>
          <w:lang w:val="el-GR"/>
        </w:rPr>
        <w:t>τις</w:t>
      </w:r>
      <w:r w:rsidRPr="00EA6B87" w:rsidDel="009A0477">
        <w:rPr>
          <w:spacing w:val="10"/>
          <w:lang w:val="el-GR"/>
        </w:rPr>
        <w:t xml:space="preserve"> </w:t>
      </w:r>
      <w:r w:rsidRPr="00EA6B87" w:rsidDel="009A0477">
        <w:rPr>
          <w:lang w:val="el-GR"/>
        </w:rPr>
        <w:t>ρυθμίσεις</w:t>
      </w:r>
      <w:r w:rsidRPr="00EA6B87" w:rsidDel="009A0477">
        <w:rPr>
          <w:spacing w:val="10"/>
          <w:lang w:val="el-GR"/>
        </w:rPr>
        <w:t xml:space="preserve"> </w:t>
      </w:r>
      <w:r w:rsidRPr="00EA6B87" w:rsidDel="009A0477">
        <w:rPr>
          <w:lang w:val="el-GR"/>
        </w:rPr>
        <w:t>της</w:t>
      </w:r>
      <w:r w:rsidRPr="00EA6B87" w:rsidDel="009A0477">
        <w:rPr>
          <w:spacing w:val="11"/>
          <w:lang w:val="el-GR"/>
        </w:rPr>
        <w:t xml:space="preserve"> </w:t>
      </w:r>
      <w:r w:rsidRPr="00EA6B87" w:rsidDel="009A0477">
        <w:rPr>
          <w:lang w:val="el-GR"/>
        </w:rPr>
        <w:t>αποθήκης</w:t>
      </w:r>
      <w:r w:rsidRPr="00EA6B87" w:rsidDel="009A0477">
        <w:rPr>
          <w:spacing w:val="9"/>
          <w:lang w:val="el-GR"/>
        </w:rPr>
        <w:t xml:space="preserve"> </w:t>
      </w:r>
      <w:r w:rsidRPr="00EA6B87" w:rsidDel="009A0477">
        <w:rPr>
          <w:lang w:val="el-GR"/>
        </w:rPr>
        <w:t>δεδομένων,</w:t>
      </w:r>
      <w:r w:rsidRPr="00EA6B87" w:rsidDel="009A0477">
        <w:rPr>
          <w:spacing w:val="10"/>
          <w:lang w:val="el-GR"/>
        </w:rPr>
        <w:t xml:space="preserve"> </w:t>
      </w:r>
      <w:r w:rsidRPr="00EA6B87" w:rsidDel="009A0477">
        <w:rPr>
          <w:lang w:val="el-GR"/>
        </w:rPr>
        <w:t>της</w:t>
      </w:r>
      <w:r w:rsidRPr="00EA6B87" w:rsidDel="009A0477">
        <w:rPr>
          <w:spacing w:val="9"/>
          <w:lang w:val="el-GR"/>
        </w:rPr>
        <w:t xml:space="preserve"> </w:t>
      </w:r>
      <w:r w:rsidRPr="00EA6B87" w:rsidDel="009A0477">
        <w:rPr>
          <w:lang w:val="el-GR"/>
        </w:rPr>
        <w:t>ροής</w:t>
      </w:r>
      <w:r w:rsidRPr="00EA6B87" w:rsidDel="009A0477">
        <w:rPr>
          <w:spacing w:val="9"/>
          <w:lang w:val="el-GR"/>
        </w:rPr>
        <w:t xml:space="preserve"> </w:t>
      </w:r>
      <w:r w:rsidRPr="00EA6B87" w:rsidDel="009A0477">
        <w:rPr>
          <w:lang w:val="el-GR"/>
        </w:rPr>
        <w:t>δεδομένων</w:t>
      </w:r>
      <w:r w:rsidRPr="00EA6B87" w:rsidDel="009A0477">
        <w:rPr>
          <w:spacing w:val="9"/>
          <w:lang w:val="el-GR"/>
        </w:rPr>
        <w:t xml:space="preserve"> </w:t>
      </w:r>
      <w:r w:rsidRPr="00EA6B87" w:rsidDel="009A0477">
        <w:rPr>
          <w:lang w:val="el-GR"/>
        </w:rPr>
        <w:t>και</w:t>
      </w:r>
      <w:r w:rsidRPr="00EA6B87" w:rsidDel="009A0477">
        <w:rPr>
          <w:spacing w:val="10"/>
          <w:lang w:val="el-GR"/>
        </w:rPr>
        <w:t xml:space="preserve"> </w:t>
      </w:r>
      <w:r w:rsidRPr="00EA6B87" w:rsidDel="009A0477">
        <w:rPr>
          <w:lang w:val="el-GR"/>
        </w:rPr>
        <w:t>των</w:t>
      </w:r>
      <w:r w:rsidRPr="00EA6B87" w:rsidDel="009A0477">
        <w:rPr>
          <w:spacing w:val="9"/>
          <w:lang w:val="el-GR"/>
        </w:rPr>
        <w:t xml:space="preserve"> </w:t>
      </w:r>
      <w:r w:rsidRPr="00EA6B87" w:rsidDel="009A0477">
        <w:rPr>
          <w:lang w:val="el-GR"/>
        </w:rPr>
        <w:t>βάσεων</w:t>
      </w:r>
      <w:r w:rsidRPr="00EA6B87" w:rsidDel="009A0477">
        <w:rPr>
          <w:spacing w:val="9"/>
          <w:lang w:val="el-GR"/>
        </w:rPr>
        <w:t xml:space="preserve"> </w:t>
      </w:r>
      <w:r w:rsidRPr="00EA6B87" w:rsidDel="009A0477">
        <w:rPr>
          <w:lang w:val="el-GR"/>
        </w:rPr>
        <w:t>δεδομένων,</w:t>
      </w:r>
      <w:r w:rsidR="002E29F7">
        <w:rPr>
          <w:lang w:val="el-GR"/>
        </w:rPr>
        <w:t xml:space="preserve"> </w:t>
      </w:r>
      <w:r w:rsidRPr="00EA6B87">
        <w:rPr>
          <w:lang w:val="el-GR"/>
        </w:rPr>
        <w:t>τις</w:t>
      </w:r>
      <w:r w:rsidRPr="00EA6B87">
        <w:rPr>
          <w:spacing w:val="-4"/>
          <w:lang w:val="el-GR"/>
        </w:rPr>
        <w:t xml:space="preserve"> </w:t>
      </w:r>
      <w:r w:rsidRPr="00EA6B87">
        <w:rPr>
          <w:lang w:val="el-GR"/>
        </w:rPr>
        <w:t>ρυθμίσεις</w:t>
      </w:r>
      <w:r w:rsidRPr="00EA6B87">
        <w:rPr>
          <w:spacing w:val="-3"/>
          <w:lang w:val="el-GR"/>
        </w:rPr>
        <w:t xml:space="preserve"> </w:t>
      </w:r>
      <w:r w:rsidRPr="00EA6B87">
        <w:rPr>
          <w:lang w:val="el-GR"/>
        </w:rPr>
        <w:t>των</w:t>
      </w:r>
      <w:r w:rsidRPr="00EA6B87">
        <w:rPr>
          <w:spacing w:val="-5"/>
          <w:lang w:val="el-GR"/>
        </w:rPr>
        <w:t xml:space="preserve"> </w:t>
      </w:r>
      <w:r w:rsidRPr="00EA6B87">
        <w:rPr>
          <w:lang w:val="el-GR"/>
        </w:rPr>
        <w:t>εφαρμογών,</w:t>
      </w:r>
    </w:p>
    <w:p w14:paraId="23C0A882" w14:textId="77777777" w:rsidR="002B731B" w:rsidRPr="00EA6B87" w:rsidRDefault="002B731B"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sidRPr="00EA6B87">
        <w:rPr>
          <w:lang w:val="el-GR"/>
        </w:rPr>
        <w:t>την</w:t>
      </w:r>
      <w:r w:rsidRPr="00EA6B87">
        <w:rPr>
          <w:spacing w:val="-5"/>
          <w:lang w:val="el-GR"/>
        </w:rPr>
        <w:t xml:space="preserve"> </w:t>
      </w:r>
      <w:r w:rsidRPr="00EA6B87">
        <w:rPr>
          <w:lang w:val="el-GR"/>
        </w:rPr>
        <w:t>κυβερνοασφάλεια</w:t>
      </w:r>
      <w:r w:rsidRPr="00EA6B87">
        <w:rPr>
          <w:spacing w:val="-4"/>
          <w:lang w:val="el-GR"/>
        </w:rPr>
        <w:t xml:space="preserve"> </w:t>
      </w:r>
      <w:r w:rsidRPr="00EA6B87">
        <w:rPr>
          <w:lang w:val="el-GR"/>
        </w:rPr>
        <w:t>του</w:t>
      </w:r>
      <w:r w:rsidRPr="00EA6B87">
        <w:rPr>
          <w:spacing w:val="-5"/>
          <w:lang w:val="el-GR"/>
        </w:rPr>
        <w:t xml:space="preserve"> </w:t>
      </w:r>
      <w:r w:rsidRPr="00EA6B87">
        <w:rPr>
          <w:lang w:val="el-GR"/>
        </w:rPr>
        <w:t>συστήματος</w:t>
      </w:r>
      <w:r w:rsidRPr="00EA6B87">
        <w:rPr>
          <w:spacing w:val="-5"/>
          <w:lang w:val="el-GR"/>
        </w:rPr>
        <w:t xml:space="preserve"> </w:t>
      </w:r>
      <w:r w:rsidRPr="00EA6B87">
        <w:rPr>
          <w:lang w:val="el-GR"/>
        </w:rPr>
        <w:t>και</w:t>
      </w:r>
      <w:r w:rsidRPr="00EA6B87">
        <w:rPr>
          <w:spacing w:val="-3"/>
          <w:lang w:val="el-GR"/>
        </w:rPr>
        <w:t xml:space="preserve"> </w:t>
      </w:r>
      <w:r w:rsidRPr="00EA6B87">
        <w:rPr>
          <w:lang w:val="el-GR"/>
        </w:rPr>
        <w:t>των</w:t>
      </w:r>
      <w:r w:rsidRPr="00EA6B87">
        <w:rPr>
          <w:spacing w:val="-5"/>
          <w:lang w:val="el-GR"/>
        </w:rPr>
        <w:t xml:space="preserve"> </w:t>
      </w:r>
      <w:r w:rsidRPr="00EA6B87">
        <w:rPr>
          <w:lang w:val="el-GR"/>
        </w:rPr>
        <w:t>εφαρμογών</w:t>
      </w:r>
    </w:p>
    <w:p w14:paraId="310D549A" w14:textId="77777777" w:rsidR="002B731B" w:rsidRPr="00EA6B87" w:rsidRDefault="002B731B"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sidRPr="00EA6B87">
        <w:rPr>
          <w:lang w:val="el-GR"/>
        </w:rPr>
        <w:t>τη</w:t>
      </w:r>
      <w:r w:rsidRPr="00EA6B87">
        <w:rPr>
          <w:spacing w:val="-4"/>
          <w:lang w:val="el-GR"/>
        </w:rPr>
        <w:t xml:space="preserve"> </w:t>
      </w:r>
      <w:r w:rsidRPr="00EA6B87">
        <w:rPr>
          <w:lang w:val="el-GR"/>
        </w:rPr>
        <w:t>διαλειτουργικότητα</w:t>
      </w:r>
      <w:r w:rsidRPr="00EA6B87" w:rsidDel="009A0477">
        <w:rPr>
          <w:spacing w:val="-3"/>
          <w:lang w:val="el-GR"/>
        </w:rPr>
        <w:t xml:space="preserve"> </w:t>
      </w:r>
      <w:r w:rsidRPr="00EA6B87" w:rsidDel="009A0477">
        <w:rPr>
          <w:lang w:val="el-GR"/>
        </w:rPr>
        <w:t>με</w:t>
      </w:r>
      <w:r w:rsidRPr="00EA6B87" w:rsidDel="009A0477">
        <w:rPr>
          <w:spacing w:val="-6"/>
          <w:lang w:val="el-GR"/>
        </w:rPr>
        <w:t xml:space="preserve"> </w:t>
      </w:r>
      <w:r w:rsidRPr="00EA6B87" w:rsidDel="009A0477">
        <w:rPr>
          <w:lang w:val="el-GR"/>
        </w:rPr>
        <w:t>τις</w:t>
      </w:r>
      <w:r w:rsidRPr="00EA6B87" w:rsidDel="009A0477">
        <w:rPr>
          <w:spacing w:val="-3"/>
          <w:lang w:val="el-GR"/>
        </w:rPr>
        <w:t xml:space="preserve"> </w:t>
      </w:r>
      <w:r w:rsidRPr="00EA6B87" w:rsidDel="009A0477">
        <w:rPr>
          <w:lang w:val="el-GR"/>
        </w:rPr>
        <w:t>ενσωματωμένες</w:t>
      </w:r>
      <w:r w:rsidRPr="00EA6B87" w:rsidDel="009A0477">
        <w:rPr>
          <w:spacing w:val="-5"/>
          <w:lang w:val="el-GR"/>
        </w:rPr>
        <w:t xml:space="preserve"> </w:t>
      </w:r>
      <w:r w:rsidRPr="00EA6B87" w:rsidDel="009A0477">
        <w:rPr>
          <w:lang w:val="el-GR"/>
        </w:rPr>
        <w:t>πηγές</w:t>
      </w:r>
      <w:r w:rsidRPr="00EA6B87" w:rsidDel="009A0477">
        <w:rPr>
          <w:spacing w:val="-6"/>
          <w:lang w:val="el-GR"/>
        </w:rPr>
        <w:t xml:space="preserve"> </w:t>
      </w:r>
      <w:r w:rsidRPr="00EA6B87" w:rsidDel="009A0477">
        <w:rPr>
          <w:lang w:val="el-GR"/>
        </w:rPr>
        <w:t>δεδομένων</w:t>
      </w:r>
      <w:r w:rsidRPr="00EA6B87">
        <w:rPr>
          <w:lang w:val="el-GR"/>
        </w:rPr>
        <w:t>,</w:t>
      </w:r>
    </w:p>
    <w:p w14:paraId="67735576" w14:textId="77777777" w:rsidR="002B731B" w:rsidRPr="00EA6B87" w:rsidRDefault="002B731B"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sidRPr="00EA6B87">
        <w:rPr>
          <w:lang w:val="el-GR"/>
        </w:rPr>
        <w:t>τις</w:t>
      </w:r>
      <w:r w:rsidRPr="00EA6B87">
        <w:rPr>
          <w:spacing w:val="-4"/>
          <w:lang w:val="el-GR"/>
        </w:rPr>
        <w:t xml:space="preserve"> </w:t>
      </w:r>
      <w:r w:rsidRPr="00EA6B87">
        <w:rPr>
          <w:lang w:val="el-GR"/>
        </w:rPr>
        <w:t>ρυθμίσεις</w:t>
      </w:r>
      <w:r w:rsidRPr="00EA6B87">
        <w:rPr>
          <w:spacing w:val="-4"/>
          <w:lang w:val="el-GR"/>
        </w:rPr>
        <w:t xml:space="preserve"> </w:t>
      </w:r>
      <w:r w:rsidRPr="00EA6B87">
        <w:rPr>
          <w:lang w:val="el-GR"/>
        </w:rPr>
        <w:t>των</w:t>
      </w:r>
      <w:r w:rsidRPr="00EA6B87">
        <w:rPr>
          <w:spacing w:val="-6"/>
          <w:lang w:val="el-GR"/>
        </w:rPr>
        <w:t xml:space="preserve"> </w:t>
      </w:r>
      <w:r w:rsidRPr="00EA6B87">
        <w:rPr>
          <w:lang w:val="el-GR"/>
        </w:rPr>
        <w:t>υπολοίπων</w:t>
      </w:r>
      <w:r w:rsidRPr="00EA6B87">
        <w:rPr>
          <w:spacing w:val="-5"/>
          <w:lang w:val="el-GR"/>
        </w:rPr>
        <w:t xml:space="preserve"> </w:t>
      </w:r>
      <w:r w:rsidRPr="00EA6B87">
        <w:rPr>
          <w:lang w:val="el-GR"/>
        </w:rPr>
        <w:t>προσφερόμενων</w:t>
      </w:r>
      <w:r w:rsidRPr="00EA6B87">
        <w:rPr>
          <w:spacing w:val="-5"/>
          <w:lang w:val="el-GR"/>
        </w:rPr>
        <w:t xml:space="preserve"> </w:t>
      </w:r>
      <w:r w:rsidRPr="00EA6B87">
        <w:rPr>
          <w:lang w:val="el-GR"/>
        </w:rPr>
        <w:t>λογισμικών,</w:t>
      </w:r>
    </w:p>
    <w:p w14:paraId="4EA26E93" w14:textId="77777777" w:rsidR="002B731B" w:rsidRPr="00EA6B87" w:rsidRDefault="002B731B"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sidRPr="00EA6B87">
        <w:rPr>
          <w:lang w:val="el-GR"/>
        </w:rPr>
        <w:t>τη</w:t>
      </w:r>
      <w:r w:rsidRPr="00EA6B87">
        <w:rPr>
          <w:spacing w:val="-3"/>
          <w:lang w:val="el-GR"/>
        </w:rPr>
        <w:t xml:space="preserve"> </w:t>
      </w:r>
      <w:r w:rsidRPr="00EA6B87">
        <w:rPr>
          <w:lang w:val="el-GR"/>
        </w:rPr>
        <w:t>φυσική</w:t>
      </w:r>
      <w:r w:rsidRPr="00EA6B87">
        <w:rPr>
          <w:spacing w:val="-5"/>
          <w:lang w:val="el-GR"/>
        </w:rPr>
        <w:t xml:space="preserve"> </w:t>
      </w:r>
      <w:r w:rsidRPr="00EA6B87">
        <w:rPr>
          <w:lang w:val="el-GR"/>
        </w:rPr>
        <w:t>και</w:t>
      </w:r>
      <w:r w:rsidRPr="00EA6B87">
        <w:rPr>
          <w:spacing w:val="-2"/>
          <w:lang w:val="el-GR"/>
        </w:rPr>
        <w:t xml:space="preserve"> </w:t>
      </w:r>
      <w:r w:rsidRPr="00EA6B87">
        <w:rPr>
          <w:lang w:val="el-GR"/>
        </w:rPr>
        <w:t>χρονική</w:t>
      </w:r>
      <w:r w:rsidRPr="00EA6B87">
        <w:rPr>
          <w:spacing w:val="-5"/>
          <w:lang w:val="el-GR"/>
        </w:rPr>
        <w:t xml:space="preserve"> </w:t>
      </w:r>
      <w:r w:rsidRPr="00EA6B87">
        <w:rPr>
          <w:lang w:val="el-GR"/>
        </w:rPr>
        <w:t>ανταπόκριση</w:t>
      </w:r>
      <w:r w:rsidRPr="00EA6B87">
        <w:rPr>
          <w:spacing w:val="-3"/>
          <w:lang w:val="el-GR"/>
        </w:rPr>
        <w:t xml:space="preserve"> </w:t>
      </w:r>
      <w:r w:rsidRPr="00EA6B87">
        <w:rPr>
          <w:lang w:val="el-GR"/>
        </w:rPr>
        <w:t>του</w:t>
      </w:r>
      <w:r w:rsidRPr="00EA6B87">
        <w:rPr>
          <w:spacing w:val="-3"/>
          <w:lang w:val="el-GR"/>
        </w:rPr>
        <w:t xml:space="preserve"> </w:t>
      </w:r>
      <w:r w:rsidRPr="00EA6B87">
        <w:rPr>
          <w:lang w:val="el-GR"/>
        </w:rPr>
        <w:t>συστήματος,</w:t>
      </w:r>
    </w:p>
    <w:p w14:paraId="4878EE05" w14:textId="37E12817" w:rsidR="002B731B" w:rsidRPr="00EA6B87" w:rsidRDefault="002B731B"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sidRPr="00EA6B87" w:rsidDel="009A0477">
        <w:rPr>
          <w:lang w:val="el-GR"/>
        </w:rPr>
        <w:t>τη</w:t>
      </w:r>
      <w:r w:rsidRPr="00EA6B87" w:rsidDel="009A0477">
        <w:rPr>
          <w:spacing w:val="-3"/>
          <w:lang w:val="el-GR"/>
        </w:rPr>
        <w:t xml:space="preserve"> </w:t>
      </w:r>
      <w:r w:rsidRPr="00EA6B87" w:rsidDel="009A0477">
        <w:rPr>
          <w:lang w:val="el-GR"/>
        </w:rPr>
        <w:t>χρήση</w:t>
      </w:r>
      <w:r w:rsidRPr="00EA6B87" w:rsidDel="009A0477">
        <w:rPr>
          <w:spacing w:val="-3"/>
          <w:lang w:val="el-GR"/>
        </w:rPr>
        <w:t xml:space="preserve"> </w:t>
      </w:r>
      <w:r w:rsidRPr="00EA6B87" w:rsidDel="009A0477">
        <w:rPr>
          <w:lang w:val="el-GR"/>
        </w:rPr>
        <w:t>υπολογιστικών</w:t>
      </w:r>
      <w:r w:rsidRPr="00EA6B87" w:rsidDel="009A0477">
        <w:rPr>
          <w:spacing w:val="-3"/>
          <w:lang w:val="el-GR"/>
        </w:rPr>
        <w:t xml:space="preserve"> </w:t>
      </w:r>
      <w:r w:rsidRPr="00EA6B87" w:rsidDel="009A0477">
        <w:rPr>
          <w:lang w:val="el-GR"/>
        </w:rPr>
        <w:t>πόρων</w:t>
      </w:r>
      <w:r w:rsidRPr="00EA6B87" w:rsidDel="009A0477">
        <w:rPr>
          <w:spacing w:val="-5"/>
          <w:lang w:val="el-GR"/>
        </w:rPr>
        <w:t xml:space="preserve"> </w:t>
      </w:r>
      <w:r w:rsidRPr="00EA6B87" w:rsidDel="009A0477">
        <w:rPr>
          <w:lang w:val="el-GR"/>
        </w:rPr>
        <w:t>στο</w:t>
      </w:r>
      <w:r w:rsidRPr="00EA6B87" w:rsidDel="009A0477">
        <w:rPr>
          <w:spacing w:val="-3"/>
          <w:lang w:val="el-GR"/>
        </w:rPr>
        <w:t xml:space="preserve"> </w:t>
      </w:r>
      <w:r w:rsidRPr="00EA6B87" w:rsidDel="009A0477">
        <w:rPr>
          <w:lang w:val="el-GR"/>
        </w:rPr>
        <w:t>δημόσιο</w:t>
      </w:r>
      <w:r w:rsidRPr="00EA6B87" w:rsidDel="009A0477">
        <w:rPr>
          <w:spacing w:val="-5"/>
          <w:lang w:val="el-GR"/>
        </w:rPr>
        <w:t xml:space="preserve"> </w:t>
      </w:r>
      <w:r w:rsidRPr="00EA6B87" w:rsidDel="009A0477">
        <w:rPr>
          <w:lang w:val="el-GR"/>
        </w:rPr>
        <w:t>υπολογιστικό</w:t>
      </w:r>
      <w:r w:rsidRPr="00EA6B87" w:rsidDel="009A0477">
        <w:rPr>
          <w:spacing w:val="-3"/>
          <w:lang w:val="el-GR"/>
        </w:rPr>
        <w:t xml:space="preserve"> </w:t>
      </w:r>
      <w:r w:rsidRPr="00EA6B87" w:rsidDel="009A0477">
        <w:rPr>
          <w:lang w:val="el-GR"/>
        </w:rPr>
        <w:t>νέφος,</w:t>
      </w:r>
      <w:r w:rsidR="002E29F7">
        <w:rPr>
          <w:lang w:val="el-GR"/>
        </w:rPr>
        <w:t xml:space="preserve"> </w:t>
      </w:r>
      <w:r w:rsidRPr="00EA6B87">
        <w:rPr>
          <w:lang w:val="el-GR"/>
        </w:rPr>
        <w:t>οποιαδήποτε</w:t>
      </w:r>
      <w:r w:rsidRPr="00EA6B87">
        <w:rPr>
          <w:spacing w:val="-4"/>
          <w:lang w:val="el-GR"/>
        </w:rPr>
        <w:t xml:space="preserve"> </w:t>
      </w:r>
      <w:r w:rsidRPr="00EA6B87">
        <w:rPr>
          <w:lang w:val="el-GR"/>
        </w:rPr>
        <w:t>άλλη</w:t>
      </w:r>
      <w:r w:rsidRPr="00EA6B87">
        <w:rPr>
          <w:spacing w:val="-3"/>
          <w:lang w:val="el-GR"/>
        </w:rPr>
        <w:t xml:space="preserve"> </w:t>
      </w:r>
      <w:r w:rsidRPr="00EA6B87">
        <w:rPr>
          <w:lang w:val="el-GR"/>
        </w:rPr>
        <w:t>παράμετρο</w:t>
      </w:r>
      <w:r w:rsidRPr="00EA6B87">
        <w:rPr>
          <w:spacing w:val="-3"/>
          <w:lang w:val="el-GR"/>
        </w:rPr>
        <w:t xml:space="preserve"> </w:t>
      </w:r>
      <w:r w:rsidRPr="00EA6B87">
        <w:rPr>
          <w:lang w:val="el-GR"/>
        </w:rPr>
        <w:t>επηρεάζει</w:t>
      </w:r>
      <w:r w:rsidRPr="00EA6B87">
        <w:rPr>
          <w:spacing w:val="-5"/>
          <w:lang w:val="el-GR"/>
        </w:rPr>
        <w:t xml:space="preserve"> </w:t>
      </w:r>
      <w:r w:rsidRPr="00EA6B87">
        <w:rPr>
          <w:lang w:val="el-GR"/>
        </w:rPr>
        <w:t>την</w:t>
      </w:r>
      <w:r w:rsidRPr="00EA6B87">
        <w:rPr>
          <w:spacing w:val="-5"/>
          <w:lang w:val="el-GR"/>
        </w:rPr>
        <w:t xml:space="preserve"> </w:t>
      </w:r>
      <w:r w:rsidRPr="00EA6B87">
        <w:rPr>
          <w:lang w:val="el-GR"/>
        </w:rPr>
        <w:t>ομαλή</w:t>
      </w:r>
      <w:r w:rsidRPr="00EA6B87">
        <w:rPr>
          <w:spacing w:val="-6"/>
          <w:lang w:val="el-GR"/>
        </w:rPr>
        <w:t xml:space="preserve"> </w:t>
      </w:r>
      <w:r w:rsidRPr="00EA6B87">
        <w:rPr>
          <w:lang w:val="el-GR"/>
        </w:rPr>
        <w:t>λειτουργία</w:t>
      </w:r>
      <w:r w:rsidRPr="00EA6B87">
        <w:rPr>
          <w:spacing w:val="-3"/>
          <w:lang w:val="el-GR"/>
        </w:rPr>
        <w:t xml:space="preserve"> </w:t>
      </w:r>
      <w:r w:rsidRPr="00EA6B87">
        <w:rPr>
          <w:lang w:val="el-GR"/>
        </w:rPr>
        <w:t>του</w:t>
      </w:r>
      <w:r w:rsidRPr="00EA6B87">
        <w:rPr>
          <w:spacing w:val="-4"/>
          <w:lang w:val="el-GR"/>
        </w:rPr>
        <w:t xml:space="preserve"> </w:t>
      </w:r>
      <w:r w:rsidRPr="00EA6B87">
        <w:rPr>
          <w:lang w:val="el-GR"/>
        </w:rPr>
        <w:t>συστήματος,</w:t>
      </w:r>
    </w:p>
    <w:p w14:paraId="62500FE1" w14:textId="77777777" w:rsidR="002B731B" w:rsidRPr="00EA6B87" w:rsidRDefault="002B731B" w:rsidP="00F73DE9">
      <w:pPr>
        <w:pStyle w:val="aff"/>
        <w:widowControl w:val="0"/>
        <w:numPr>
          <w:ilvl w:val="0"/>
          <w:numId w:val="292"/>
        </w:numPr>
        <w:tabs>
          <w:tab w:val="left" w:pos="1658"/>
          <w:tab w:val="left" w:pos="1659"/>
        </w:tabs>
        <w:suppressAutoHyphens w:val="0"/>
        <w:autoSpaceDE w:val="0"/>
        <w:autoSpaceDN w:val="0"/>
        <w:spacing w:after="160" w:line="360" w:lineRule="auto"/>
        <w:ind w:left="1440" w:right="-1" w:hanging="361"/>
        <w:rPr>
          <w:lang w:val="el-GR"/>
        </w:rPr>
      </w:pPr>
      <w:r w:rsidRPr="00EA6B87">
        <w:rPr>
          <w:lang w:val="el-GR"/>
        </w:rPr>
        <w:t>τις</w:t>
      </w:r>
      <w:r w:rsidRPr="00EA6B87">
        <w:rPr>
          <w:spacing w:val="-3"/>
          <w:lang w:val="el-GR"/>
        </w:rPr>
        <w:t xml:space="preserve"> </w:t>
      </w:r>
      <w:r w:rsidRPr="00EA6B87">
        <w:rPr>
          <w:lang w:val="el-GR"/>
        </w:rPr>
        <w:t>τελικές</w:t>
      </w:r>
      <w:r w:rsidRPr="00EA6B87">
        <w:rPr>
          <w:spacing w:val="-5"/>
          <w:lang w:val="el-GR"/>
        </w:rPr>
        <w:t xml:space="preserve"> </w:t>
      </w:r>
      <w:r w:rsidRPr="00EA6B87">
        <w:rPr>
          <w:lang w:val="el-GR"/>
        </w:rPr>
        <w:t>ρυθμίσεις</w:t>
      </w:r>
      <w:r w:rsidRPr="00EA6B87">
        <w:rPr>
          <w:spacing w:val="-3"/>
          <w:lang w:val="el-GR"/>
        </w:rPr>
        <w:t xml:space="preserve"> </w:t>
      </w:r>
      <w:r w:rsidRPr="00EA6B87">
        <w:rPr>
          <w:lang w:val="el-GR"/>
        </w:rPr>
        <w:t>του</w:t>
      </w:r>
      <w:r w:rsidRPr="00EA6B87">
        <w:rPr>
          <w:spacing w:val="-4"/>
          <w:lang w:val="el-GR"/>
        </w:rPr>
        <w:t xml:space="preserve"> </w:t>
      </w:r>
      <w:r w:rsidRPr="00EA6B87">
        <w:rPr>
          <w:lang w:val="el-GR"/>
        </w:rPr>
        <w:t>συστήματος,</w:t>
      </w:r>
    </w:p>
    <w:p w14:paraId="347E1151" w14:textId="074773AA"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διορθών</w:t>
      </w:r>
      <w:r w:rsidRPr="00EA6B87" w:rsidDel="009A0477">
        <w:rPr>
          <w:spacing w:val="-1"/>
          <w:lang w:val="el-GR"/>
        </w:rPr>
        <w:t>ε</w:t>
      </w:r>
      <w:r w:rsidRPr="00EA6B87">
        <w:rPr>
          <w:spacing w:val="-1"/>
          <w:lang w:val="el-GR"/>
        </w:rPr>
        <w:t>ι τυχόν λάθη του κάθε υποσυστήματος που προκύπτουν από τα παραπάνω (</w:t>
      </w:r>
      <w:r w:rsidR="002E29F7">
        <w:rPr>
          <w:spacing w:val="-1"/>
          <w:lang w:val="en-US"/>
        </w:rPr>
        <w:t>bug</w:t>
      </w:r>
      <w:r w:rsidR="002E29F7" w:rsidRPr="002E29F7">
        <w:rPr>
          <w:spacing w:val="-1"/>
          <w:lang w:val="el-GR"/>
        </w:rPr>
        <w:t xml:space="preserve"> </w:t>
      </w:r>
      <w:r w:rsidR="002E29F7">
        <w:rPr>
          <w:spacing w:val="-1"/>
          <w:lang w:val="en-US"/>
        </w:rPr>
        <w:t>fixing</w:t>
      </w:r>
      <w:r w:rsidRPr="00EA6B87">
        <w:rPr>
          <w:spacing w:val="-1"/>
          <w:lang w:val="el-GR"/>
        </w:rPr>
        <w:t>),</w:t>
      </w:r>
    </w:p>
    <w:p w14:paraId="636B1D73" w14:textId="672CF8A2"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πραγματοποι</w:t>
      </w:r>
      <w:r w:rsidRPr="00EA6B87" w:rsidDel="001613B7">
        <w:rPr>
          <w:spacing w:val="-1"/>
          <w:lang w:val="el-GR"/>
        </w:rPr>
        <w:t>ήσ</w:t>
      </w:r>
      <w:r w:rsidRPr="00EA6B87">
        <w:rPr>
          <w:spacing w:val="-1"/>
          <w:lang w:val="el-GR"/>
        </w:rPr>
        <w:t>ει όποιες ρυθμίσεις, παραμετροποιήσεις, προσαρμογές, τροποποιήσεις κρίνονται απαραίτητες για τη βελτίωση της απόδοσης του συστήματος (</w:t>
      </w:r>
      <w:r w:rsidR="002E29F7">
        <w:rPr>
          <w:spacing w:val="-1"/>
          <w:lang w:val="en-US"/>
        </w:rPr>
        <w:t>fine</w:t>
      </w:r>
      <w:r w:rsidR="002E29F7" w:rsidRPr="002E29F7">
        <w:rPr>
          <w:spacing w:val="-1"/>
          <w:lang w:val="el-GR"/>
        </w:rPr>
        <w:t xml:space="preserve"> </w:t>
      </w:r>
      <w:r w:rsidR="002E29F7">
        <w:rPr>
          <w:spacing w:val="-1"/>
          <w:lang w:val="en-US"/>
        </w:rPr>
        <w:t>tuning</w:t>
      </w:r>
      <w:r w:rsidRPr="00EA6B87">
        <w:rPr>
          <w:spacing w:val="-1"/>
          <w:lang w:val="el-GR"/>
        </w:rPr>
        <w:t>),</w:t>
      </w:r>
    </w:p>
    <w:p w14:paraId="1F55BA7E" w14:textId="7CFBF61B"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επικαιροποιεί την τεκμηρίωση του συστήματος και να ενημερώνει τα αρχεία βοήθειας του συστήματος (</w:t>
      </w:r>
      <w:r w:rsidR="002E29F7">
        <w:rPr>
          <w:spacing w:val="-1"/>
          <w:lang w:val="en-US"/>
        </w:rPr>
        <w:t>online</w:t>
      </w:r>
      <w:r w:rsidR="002E29F7" w:rsidRPr="002E29F7">
        <w:rPr>
          <w:spacing w:val="-1"/>
          <w:lang w:val="el-GR"/>
        </w:rPr>
        <w:t xml:space="preserve"> </w:t>
      </w:r>
      <w:r w:rsidR="002E29F7">
        <w:rPr>
          <w:spacing w:val="-1"/>
          <w:lang w:val="en-US"/>
        </w:rPr>
        <w:t>help</w:t>
      </w:r>
      <w:r w:rsidRPr="00EA6B87">
        <w:rPr>
          <w:spacing w:val="-1"/>
          <w:lang w:val="el-GR"/>
        </w:rPr>
        <w:t>),</w:t>
      </w:r>
    </w:p>
    <w:p w14:paraId="36E034F6" w14:textId="7B2E6178" w:rsidR="002B731B" w:rsidRPr="00EA6B87" w:rsidRDefault="002B731B" w:rsidP="00F73DE9">
      <w:pPr>
        <w:spacing w:line="360" w:lineRule="auto"/>
        <w:rPr>
          <w:lang w:val="el-GR"/>
        </w:rPr>
      </w:pPr>
      <w:r w:rsidRPr="00EA6B87">
        <w:rPr>
          <w:lang w:val="el-GR"/>
        </w:rPr>
        <w:t xml:space="preserve">Σε περίπτωση που, κατά την περίοδο προετοιμασίας για </w:t>
      </w:r>
      <w:r w:rsidR="00A74BF8">
        <w:rPr>
          <w:lang w:val="el-GR"/>
        </w:rPr>
        <w:t>δοκιμαστική</w:t>
      </w:r>
      <w:r w:rsidRPr="00EA6B87">
        <w:rPr>
          <w:lang w:val="el-GR"/>
        </w:rPr>
        <w:t xml:space="preserve"> λειτουργία, εμφανιστούν προ</w:t>
      </w:r>
      <w:r w:rsidRPr="00EA6B87" w:rsidDel="001613B7">
        <w:rPr>
          <w:lang w:val="el-GR"/>
        </w:rPr>
        <w:t xml:space="preserve">- </w:t>
      </w:r>
      <w:r w:rsidRPr="00EA6B87">
        <w:rPr>
          <w:lang w:val="el-GR"/>
        </w:rPr>
        <w:t xml:space="preserve">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παρεμβάσεις και αναπροσαρμογές, ώστε το σύστημα, μετά το πέρας της </w:t>
      </w:r>
      <w:r w:rsidRPr="00EA6B87" w:rsidDel="001613B7">
        <w:rPr>
          <w:lang w:val="el-GR"/>
        </w:rPr>
        <w:t>δοκιμαστικής</w:t>
      </w:r>
      <w:r w:rsidRPr="00EA6B87">
        <w:rPr>
          <w:lang w:val="el-GR"/>
        </w:rPr>
        <w:t xml:space="preserve">-πιλοτικής λειτουργίας, να είναι έτοιμο για θέση σε </w:t>
      </w:r>
      <w:r w:rsidR="00A74BF8">
        <w:rPr>
          <w:lang w:val="el-GR"/>
        </w:rPr>
        <w:t>Δοκιμαστική</w:t>
      </w:r>
      <w:r w:rsidRPr="00EA6B87">
        <w:rPr>
          <w:lang w:val="el-GR"/>
        </w:rPr>
        <w:t xml:space="preserve"> Λειτουργία, σε όλο το φάσμα των δραστηριοτήτων που καλύπτονται από το σύστημα.</w:t>
      </w:r>
    </w:p>
    <w:p w14:paraId="525C9C41" w14:textId="26D5CC99" w:rsidR="002B731B" w:rsidRPr="00EA6B87" w:rsidRDefault="002B731B" w:rsidP="00F73DE9">
      <w:pPr>
        <w:spacing w:line="360" w:lineRule="auto"/>
        <w:rPr>
          <w:lang w:val="el-GR"/>
        </w:rPr>
      </w:pPr>
      <w:r w:rsidRPr="00EA6B87">
        <w:rPr>
          <w:lang w:val="el-GR"/>
        </w:rPr>
        <w:t xml:space="preserve">Βασικά κριτήρια της επιτυχούς ολοκλήρωσης της προετοιμασίας για </w:t>
      </w:r>
      <w:r w:rsidR="00A74BF8">
        <w:rPr>
          <w:lang w:val="el-GR"/>
        </w:rPr>
        <w:t>δοκιμαστική</w:t>
      </w:r>
      <w:r w:rsidRPr="00EA6B87">
        <w:rPr>
          <w:lang w:val="el-GR"/>
        </w:rPr>
        <w:t xml:space="preserve"> λειτουργία του συστήματος είναι:</w:t>
      </w:r>
    </w:p>
    <w:p w14:paraId="45E3501D" w14:textId="7216EFA4"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εντοπιστούν και να απαλειφτούν όλα τα τεχνικά λάθη του λογισμικού του συστήματος (</w:t>
      </w:r>
      <w:r w:rsidR="002E29F7">
        <w:rPr>
          <w:spacing w:val="-1"/>
          <w:lang w:val="en-US"/>
        </w:rPr>
        <w:t>debugging</w:t>
      </w:r>
      <w:r w:rsidRPr="00EA6B87">
        <w:rPr>
          <w:spacing w:val="-1"/>
          <w:lang w:val="el-GR"/>
        </w:rPr>
        <w:t>),</w:t>
      </w:r>
    </w:p>
    <w:p w14:paraId="3C8554F5" w14:textId="4F6D36D5" w:rsidR="002B731B" w:rsidRPr="00EA6B87" w:rsidRDefault="002B731B" w:rsidP="00F73DE9">
      <w:pPr>
        <w:pStyle w:val="ae"/>
        <w:numPr>
          <w:ilvl w:val="0"/>
          <w:numId w:val="293"/>
        </w:numPr>
        <w:spacing w:after="160" w:line="360" w:lineRule="auto"/>
        <w:ind w:right="-1"/>
        <w:rPr>
          <w:spacing w:val="-1"/>
          <w:lang w:val="el-GR"/>
        </w:rPr>
      </w:pPr>
      <w:r w:rsidRPr="00EA6B87">
        <w:rPr>
          <w:spacing w:val="-1"/>
          <w:lang w:val="el-GR"/>
        </w:rPr>
        <w:t>να εντοπιστούν και να απαλειφτούν τα κρίσιμα λειτουργικά λάθη (</w:t>
      </w:r>
      <w:r w:rsidR="002E29F7">
        <w:rPr>
          <w:spacing w:val="-1"/>
          <w:lang w:val="en-US"/>
        </w:rPr>
        <w:t>critical</w:t>
      </w:r>
      <w:r w:rsidR="002E29F7" w:rsidRPr="002E29F7">
        <w:rPr>
          <w:spacing w:val="-1"/>
          <w:lang w:val="el-GR"/>
        </w:rPr>
        <w:t xml:space="preserve"> </w:t>
      </w:r>
      <w:r w:rsidR="002E29F7">
        <w:rPr>
          <w:spacing w:val="-1"/>
          <w:lang w:val="en-US"/>
        </w:rPr>
        <w:t>functional</w:t>
      </w:r>
      <w:r w:rsidR="002E29F7" w:rsidRPr="002E29F7">
        <w:rPr>
          <w:spacing w:val="-1"/>
          <w:lang w:val="el-GR"/>
        </w:rPr>
        <w:t xml:space="preserve"> </w:t>
      </w:r>
      <w:r w:rsidR="002E29F7">
        <w:rPr>
          <w:spacing w:val="-1"/>
          <w:lang w:val="en-US"/>
        </w:rPr>
        <w:t>errors</w:t>
      </w:r>
      <w:r w:rsidRPr="00EA6B87">
        <w:rPr>
          <w:spacing w:val="-1"/>
          <w:lang w:val="el-GR"/>
        </w:rPr>
        <w:t>) του συστήματος τα οποία επηρεάζουν άμεσα την επιχειρησιακή λειτουργία του Αναθέτοντος Φορέα.</w:t>
      </w:r>
    </w:p>
    <w:p w14:paraId="1803158E" w14:textId="10ED29C3" w:rsidR="00C77D57" w:rsidRPr="00EA6B87" w:rsidRDefault="00F92D57" w:rsidP="00F73DE9">
      <w:pPr>
        <w:pStyle w:val="4"/>
        <w:numPr>
          <w:ilvl w:val="1"/>
          <w:numId w:val="306"/>
        </w:numPr>
        <w:spacing w:line="360" w:lineRule="auto"/>
        <w:ind w:hanging="306"/>
        <w:rPr>
          <w:rFonts w:cs="Tahoma"/>
          <w:szCs w:val="22"/>
          <w:lang w:val="el-GR"/>
        </w:rPr>
      </w:pPr>
      <w:bookmarkStart w:id="656" w:name="_Υπηρεσίες_Εγγύησης_και"/>
      <w:bookmarkStart w:id="657" w:name="_Ref172196649"/>
      <w:bookmarkStart w:id="658" w:name="_Toc177459292"/>
      <w:bookmarkEnd w:id="656"/>
      <w:r w:rsidRPr="00EA6B87">
        <w:rPr>
          <w:rFonts w:cs="Tahoma"/>
          <w:szCs w:val="22"/>
          <w:lang w:val="el-GR"/>
        </w:rPr>
        <w:t>Υπηρεσίες Εγγύησης και Συντήρησης</w:t>
      </w:r>
      <w:bookmarkEnd w:id="654"/>
      <w:bookmarkEnd w:id="655"/>
      <w:bookmarkEnd w:id="657"/>
      <w:bookmarkEnd w:id="658"/>
    </w:p>
    <w:p w14:paraId="495EA8F3" w14:textId="2DFAB770" w:rsidR="00C77D57" w:rsidRPr="00EA6B87" w:rsidRDefault="00C77D57" w:rsidP="00F73DE9">
      <w:pPr>
        <w:spacing w:line="360" w:lineRule="auto"/>
        <w:rPr>
          <w:lang w:val="el-GR"/>
        </w:rPr>
      </w:pPr>
      <w:r w:rsidRPr="00EA6B87">
        <w:rPr>
          <w:lang w:val="el-GR"/>
        </w:rPr>
        <w:t xml:space="preserve">Ο Ανάδοχος οφείλει να παρέχει υπηρεσίες Εγγύησης σύμφωνα με τα απαιτούμενα στην </w:t>
      </w:r>
      <w:r w:rsidR="00A852E6" w:rsidRPr="00EA6B87">
        <w:rPr>
          <w:lang w:val="el-GR"/>
        </w:rPr>
        <w:t>ενότητα 7.3</w:t>
      </w:r>
      <w:r w:rsidRPr="00EA6B87">
        <w:rPr>
          <w:lang w:val="el-GR"/>
        </w:rPr>
        <w:t xml:space="preserve">. </w:t>
      </w:r>
    </w:p>
    <w:p w14:paraId="4F844D3D" w14:textId="6C1EE27E" w:rsidR="00C77D57" w:rsidRPr="00EA6B87" w:rsidRDefault="00C77D57" w:rsidP="00F73DE9">
      <w:pPr>
        <w:spacing w:line="360" w:lineRule="auto"/>
        <w:rPr>
          <w:lang w:val="el-GR"/>
        </w:rPr>
      </w:pPr>
      <w:r w:rsidRPr="00EA6B87">
        <w:rPr>
          <w:lang w:val="el-GR"/>
        </w:rPr>
        <w:lastRenderedPageBreak/>
        <w:t xml:space="preserve">Επιπλέον εφόσον αυτό απαιτηθεί από τον Κύριο του Έργου υποχρεούται να παρέχει υπηρεσίες συντήρησης σύμφωνα με τα απαιτούμενα </w:t>
      </w:r>
      <w:r w:rsidR="00A852E6" w:rsidRPr="00EA6B87">
        <w:rPr>
          <w:lang w:val="el-GR"/>
        </w:rPr>
        <w:t>της προαναφερθείσας ενότητας.</w:t>
      </w:r>
    </w:p>
    <w:p w14:paraId="3B1E6060" w14:textId="1291FFF8" w:rsidR="00025B9C" w:rsidRPr="00EA6B87" w:rsidRDefault="003355E7" w:rsidP="00F73DE9">
      <w:pPr>
        <w:pStyle w:val="3"/>
        <w:numPr>
          <w:ilvl w:val="0"/>
          <w:numId w:val="306"/>
        </w:numPr>
        <w:spacing w:line="360" w:lineRule="auto"/>
        <w:rPr>
          <w:rFonts w:cs="Tahoma"/>
          <w:lang w:val="el-GR"/>
        </w:rPr>
      </w:pPr>
      <w:bookmarkStart w:id="659" w:name="_Toc97194366"/>
      <w:bookmarkStart w:id="660" w:name="_Toc97194477"/>
      <w:bookmarkStart w:id="661" w:name="_Toc177459293"/>
      <w:r w:rsidRPr="00EA6B87">
        <w:rPr>
          <w:rFonts w:cs="Tahoma"/>
          <w:lang w:val="el-GR"/>
        </w:rPr>
        <w:t xml:space="preserve">Μεθοδολογία </w:t>
      </w:r>
      <w:r w:rsidR="00025B9C" w:rsidRPr="00EA6B87">
        <w:rPr>
          <w:rFonts w:cs="Tahoma"/>
          <w:lang w:val="el-GR"/>
        </w:rPr>
        <w:t>Υ</w:t>
      </w:r>
      <w:r w:rsidRPr="00EA6B87">
        <w:rPr>
          <w:rFonts w:cs="Tahoma"/>
          <w:lang w:val="el-GR"/>
        </w:rPr>
        <w:t>λοποίησης</w:t>
      </w:r>
      <w:bookmarkStart w:id="662" w:name="_Toc97195407"/>
      <w:bookmarkStart w:id="663" w:name="_Toc97195576"/>
      <w:bookmarkEnd w:id="659"/>
      <w:bookmarkEnd w:id="660"/>
      <w:bookmarkEnd w:id="662"/>
      <w:bookmarkEnd w:id="663"/>
      <w:bookmarkEnd w:id="661"/>
    </w:p>
    <w:p w14:paraId="20F7CE08" w14:textId="760A23F1" w:rsidR="0075778B" w:rsidRPr="00EA6B87" w:rsidRDefault="0075778B" w:rsidP="00F73DE9">
      <w:pPr>
        <w:spacing w:line="360" w:lineRule="auto"/>
        <w:rPr>
          <w:rFonts w:eastAsia="Arial Unicode MS"/>
          <w:lang w:eastAsia="el-GR"/>
        </w:rPr>
      </w:pPr>
      <w:r w:rsidRPr="00EA6B87">
        <w:rPr>
          <w:rFonts w:eastAsia="Arial Unicode MS"/>
          <w:lang w:eastAsia="el-GR"/>
        </w:rPr>
        <w:t xml:space="preserve">Ο </w:t>
      </w:r>
      <w:r w:rsidR="002E29F7">
        <w:rPr>
          <w:rFonts w:eastAsia="Arial Unicode MS"/>
          <w:lang w:val="el-GR" w:eastAsia="el-GR"/>
        </w:rPr>
        <w:t>υποψήφιος Ανάδοχος</w:t>
      </w:r>
      <w:r w:rsidRPr="00EA6B87">
        <w:rPr>
          <w:rFonts w:eastAsia="Arial Unicode MS"/>
          <w:lang w:eastAsia="el-GR"/>
        </w:rPr>
        <w:t>:</w:t>
      </w:r>
    </w:p>
    <w:p w14:paraId="5DA7DDE0" w14:textId="77777777" w:rsidR="0075778B" w:rsidRPr="00EA6B87" w:rsidRDefault="0075778B" w:rsidP="00F73DE9">
      <w:pPr>
        <w:numPr>
          <w:ilvl w:val="0"/>
          <w:numId w:val="301"/>
        </w:numPr>
        <w:suppressAutoHyphens w:val="0"/>
        <w:spacing w:line="360" w:lineRule="auto"/>
        <w:rPr>
          <w:rFonts w:eastAsia="Arial Unicode MS"/>
          <w:lang w:val="el-GR" w:eastAsia="el-GR"/>
        </w:rPr>
      </w:pPr>
      <w:r w:rsidRPr="00EA6B87">
        <w:rPr>
          <w:rFonts w:eastAsia="Arial Unicode MS"/>
          <w:lang w:val="el-GR" w:eastAsia="el-GR"/>
        </w:rPr>
        <w:t>Έχοντας διαμορφώσει μια σαφή και ολοκληρωμένη αντίληψη για το έργο,</w:t>
      </w:r>
    </w:p>
    <w:p w14:paraId="0BF7B378" w14:textId="77777777" w:rsidR="0075778B" w:rsidRPr="00EA6B87" w:rsidRDefault="0075778B" w:rsidP="00F73DE9">
      <w:pPr>
        <w:numPr>
          <w:ilvl w:val="0"/>
          <w:numId w:val="301"/>
        </w:numPr>
        <w:suppressAutoHyphens w:val="0"/>
        <w:spacing w:line="360" w:lineRule="auto"/>
        <w:rPr>
          <w:rFonts w:eastAsia="Arial Unicode MS"/>
          <w:lang w:val="el-GR" w:eastAsia="el-GR"/>
        </w:rPr>
      </w:pPr>
      <w:r w:rsidRPr="00EA6B87">
        <w:rPr>
          <w:rFonts w:eastAsia="Arial Unicode MS"/>
          <w:lang w:val="el-GR" w:eastAsia="el-GR"/>
        </w:rPr>
        <w:t>Λαμβάνοντας υπόψη την εμπειρία του και τις βέλτιστες διεθνείς πρακτικές που απορρέουν από την υλοποίηση παρόμοιων έργων και</w:t>
      </w:r>
    </w:p>
    <w:p w14:paraId="38ACB4F2" w14:textId="77777777" w:rsidR="0075778B" w:rsidRPr="00EA6B87" w:rsidRDefault="0075778B" w:rsidP="00F73DE9">
      <w:pPr>
        <w:numPr>
          <w:ilvl w:val="0"/>
          <w:numId w:val="301"/>
        </w:numPr>
        <w:suppressAutoHyphens w:val="0"/>
        <w:spacing w:line="360" w:lineRule="auto"/>
        <w:rPr>
          <w:rFonts w:eastAsia="Arial Unicode MS"/>
          <w:lang w:val="el-GR" w:eastAsia="el-GR"/>
        </w:rPr>
      </w:pPr>
      <w:r w:rsidRPr="00EA6B87">
        <w:rPr>
          <w:rFonts w:eastAsia="Arial Unicode MS"/>
          <w:lang w:val="el-GR" w:eastAsia="el-GR"/>
        </w:rPr>
        <w:t>Αξιολογώντας και κάνοντας χρήση των εργαλείων και μεθοδολογιών που αυτός διαθέτει,</w:t>
      </w:r>
    </w:p>
    <w:p w14:paraId="54A68426" w14:textId="602953FC" w:rsidR="0075778B" w:rsidRPr="00642D70" w:rsidRDefault="0075778B" w:rsidP="00F73DE9">
      <w:pPr>
        <w:spacing w:line="360" w:lineRule="auto"/>
        <w:rPr>
          <w:lang w:val="el-GR"/>
        </w:rPr>
      </w:pPr>
      <w:r w:rsidRPr="0071213F">
        <w:rPr>
          <w:lang w:val="el-GR"/>
        </w:rPr>
        <w:t xml:space="preserve">υποχρεούται, επί ποινή αποκλεισμού, να παρουσιάσει στην Τεχνική Προσφορά του μια ολοκληρωμένη μεθοδολογική προσέγγιση που θα ακολουθήσει για την υλοποίηση του έργου. </w:t>
      </w:r>
      <w:bookmarkStart w:id="664" w:name="_Hlk23420177"/>
      <w:r w:rsidRPr="0071213F">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w:t>
      </w:r>
      <w:r w:rsidRPr="00642D70">
        <w:rPr>
          <w:lang w:val="el-GR"/>
        </w:rPr>
        <w:t xml:space="preserve">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w:t>
      </w:r>
      <w:r w:rsidR="00331890" w:rsidRPr="00642D70">
        <w:rPr>
          <w:lang w:val="el-GR"/>
        </w:rPr>
        <w:t>ΕΚΑΠΥ</w:t>
      </w:r>
      <w:r w:rsidRPr="00642D70">
        <w:rPr>
          <w:lang w:val="el-GR"/>
        </w:rPr>
        <w:t>,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132896A6" w14:textId="77777777" w:rsidR="0075778B" w:rsidRPr="00EA6B87" w:rsidRDefault="0075778B" w:rsidP="00F73DE9">
      <w:pPr>
        <w:spacing w:line="360" w:lineRule="auto"/>
        <w:rPr>
          <w:rFonts w:eastAsia="Arial Unicode MS"/>
          <w:lang w:val="el-GR" w:eastAsia="el-GR"/>
        </w:rPr>
      </w:pPr>
      <w:r w:rsidRPr="00642D70">
        <w:rPr>
          <w:rFonts w:eastAsia="Arial Unicode MS"/>
          <w:lang w:val="el-GR" w:eastAsia="el-GR"/>
        </w:rPr>
        <w:t>Η περιγραφή της προτεινόμενης μεθοδολογίας θα ακολουθήσει το παρακάτω</w:t>
      </w:r>
      <w:r w:rsidRPr="00EA6B87">
        <w:rPr>
          <w:rFonts w:eastAsia="Arial Unicode MS"/>
          <w:lang w:val="el-GR" w:eastAsia="el-GR"/>
        </w:rPr>
        <w:t xml:space="preserve"> πλαίσιο:</w:t>
      </w:r>
    </w:p>
    <w:p w14:paraId="172826EA" w14:textId="77777777" w:rsidR="0075778B" w:rsidRPr="00EA6B87" w:rsidRDefault="0075778B" w:rsidP="00F73DE9">
      <w:pPr>
        <w:numPr>
          <w:ilvl w:val="0"/>
          <w:numId w:val="301"/>
        </w:numPr>
        <w:suppressAutoHyphens w:val="0"/>
        <w:spacing w:line="360" w:lineRule="auto"/>
        <w:rPr>
          <w:rFonts w:eastAsia="Arial Unicode MS"/>
          <w:lang w:val="el-GR" w:eastAsia="el-GR"/>
        </w:rPr>
      </w:pPr>
      <w:r w:rsidRPr="00EA6B87">
        <w:rPr>
          <w:rFonts w:eastAsia="Arial Unicode MS"/>
          <w:lang w:val="el-GR" w:eastAsia="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7A6992DB" w14:textId="77777777" w:rsidR="0075778B" w:rsidRPr="00EA6B87" w:rsidRDefault="0075778B" w:rsidP="00F73DE9">
      <w:pPr>
        <w:numPr>
          <w:ilvl w:val="0"/>
          <w:numId w:val="301"/>
        </w:numPr>
        <w:suppressAutoHyphens w:val="0"/>
        <w:spacing w:line="360" w:lineRule="auto"/>
        <w:rPr>
          <w:rFonts w:eastAsia="Arial Unicode MS"/>
          <w:lang w:val="el-GR" w:eastAsia="el-GR"/>
        </w:rPr>
      </w:pPr>
      <w:bookmarkStart w:id="665" w:name="_Hlk23419938"/>
      <w:bookmarkEnd w:id="664"/>
      <w:r w:rsidRPr="00EA6B87">
        <w:rPr>
          <w:rFonts w:eastAsia="Arial Unicode MS"/>
          <w:b/>
          <w:bCs/>
          <w:lang w:val="el-GR" w:eastAsia="el-GR"/>
        </w:rPr>
        <w:t>ΜΕΘΟΔΟΛΟΓΙΑ ΜΕΤΡΗΣΗΣ ΛΕΙΤΟΥΡΓΙΚΟΥ ΜΕΓΕΘΟΥΣ ΕΦΑΡΜΟΓΩΝ</w:t>
      </w:r>
      <w:r w:rsidRPr="00EA6B87">
        <w:rPr>
          <w:rFonts w:eastAsia="Arial Unicode MS"/>
          <w:lang w:val="el-GR" w:eastAsia="el-GR"/>
        </w:rPr>
        <w:t xml:space="preserve"> (</w:t>
      </w:r>
      <w:r w:rsidRPr="00EA6B87">
        <w:rPr>
          <w:rFonts w:eastAsia="Arial Unicode MS"/>
          <w:lang w:eastAsia="el-GR"/>
        </w:rPr>
        <w:t>Functional</w:t>
      </w:r>
      <w:r w:rsidRPr="00EA6B87">
        <w:rPr>
          <w:rFonts w:eastAsia="Arial Unicode MS"/>
          <w:lang w:val="el-GR" w:eastAsia="el-GR"/>
        </w:rPr>
        <w:t xml:space="preserve"> </w:t>
      </w:r>
      <w:r w:rsidRPr="00EA6B87">
        <w:rPr>
          <w:rFonts w:eastAsia="Arial Unicode MS"/>
          <w:lang w:eastAsia="el-GR"/>
        </w:rPr>
        <w:t>Size</w:t>
      </w:r>
      <w:r w:rsidRPr="00EA6B87">
        <w:rPr>
          <w:rFonts w:eastAsia="Arial Unicode MS"/>
          <w:lang w:val="el-GR" w:eastAsia="el-GR"/>
        </w:rPr>
        <w:t xml:space="preserve"> </w:t>
      </w:r>
      <w:r w:rsidRPr="00EA6B87">
        <w:rPr>
          <w:rFonts w:eastAsia="Arial Unicode MS"/>
          <w:lang w:eastAsia="el-GR"/>
        </w:rPr>
        <w:t>Measurement</w:t>
      </w:r>
      <w:r w:rsidRPr="00EA6B87">
        <w:rPr>
          <w:rFonts w:eastAsia="Arial Unicode MS"/>
          <w:lang w:val="el-GR" w:eastAsia="el-GR"/>
        </w:rPr>
        <w:t xml:space="preserve"> – </w:t>
      </w:r>
      <w:r w:rsidRPr="00EA6B87">
        <w:rPr>
          <w:rFonts w:eastAsia="Arial Unicode MS"/>
          <w:lang w:eastAsia="el-GR"/>
        </w:rPr>
        <w:t>FSM</w:t>
      </w:r>
      <w:r w:rsidRPr="00EA6B87">
        <w:rPr>
          <w:rFonts w:eastAsia="Arial Unicode MS"/>
          <w:lang w:val="el-GR" w:eastAsia="el-GR"/>
        </w:rPr>
        <w:t xml:space="preserve"> </w:t>
      </w:r>
      <w:r w:rsidRPr="00EA6B87">
        <w:rPr>
          <w:rFonts w:eastAsia="Arial Unicode MS"/>
          <w:lang w:eastAsia="el-GR"/>
        </w:rPr>
        <w:t>method</w:t>
      </w:r>
      <w:r w:rsidRPr="00EA6B87">
        <w:rPr>
          <w:rFonts w:eastAsia="Arial Unicode MS"/>
          <w:lang w:val="el-GR" w:eastAsia="el-GR"/>
        </w:rPr>
        <w:t>). Ο ανάδοχος υποχρεούται να παρουσιάσει αναλυτικά τυποποιημένη διεθνή μέθοδο μέτρησης λειτουργικού μεγέθους εφαρμογών (</w:t>
      </w:r>
      <w:r w:rsidRPr="00EA6B87">
        <w:rPr>
          <w:rFonts w:eastAsia="Arial Unicode MS"/>
          <w:lang w:eastAsia="el-GR"/>
        </w:rPr>
        <w:t>Functional</w:t>
      </w:r>
      <w:r w:rsidRPr="00EA6B87">
        <w:rPr>
          <w:rFonts w:eastAsia="Arial Unicode MS"/>
          <w:lang w:val="el-GR" w:eastAsia="el-GR"/>
        </w:rPr>
        <w:t xml:space="preserve"> </w:t>
      </w:r>
      <w:r w:rsidRPr="00EA6B87">
        <w:rPr>
          <w:rFonts w:eastAsia="Arial Unicode MS"/>
          <w:lang w:eastAsia="el-GR"/>
        </w:rPr>
        <w:t>Size</w:t>
      </w:r>
      <w:r w:rsidRPr="00EA6B87">
        <w:rPr>
          <w:rFonts w:eastAsia="Arial Unicode MS"/>
          <w:lang w:val="el-GR" w:eastAsia="el-GR"/>
        </w:rPr>
        <w:t xml:space="preserve"> </w:t>
      </w:r>
      <w:r w:rsidRPr="00EA6B87">
        <w:rPr>
          <w:rFonts w:eastAsia="Arial Unicode MS"/>
          <w:lang w:eastAsia="el-GR"/>
        </w:rPr>
        <w:t>Measurement</w:t>
      </w:r>
      <w:r w:rsidRPr="00EA6B87">
        <w:rPr>
          <w:rFonts w:eastAsia="Arial Unicode MS"/>
          <w:lang w:val="el-GR" w:eastAsia="el-GR"/>
        </w:rPr>
        <w:t xml:space="preserve"> – </w:t>
      </w:r>
      <w:r w:rsidRPr="00EA6B87">
        <w:rPr>
          <w:rFonts w:eastAsia="Arial Unicode MS"/>
          <w:lang w:eastAsia="el-GR"/>
        </w:rPr>
        <w:t>FSM</w:t>
      </w:r>
      <w:r w:rsidRPr="00EA6B87">
        <w:rPr>
          <w:rFonts w:eastAsia="Arial Unicode MS"/>
          <w:lang w:val="el-GR" w:eastAsia="el-GR"/>
        </w:rPr>
        <w:t xml:space="preserve"> </w:t>
      </w:r>
      <w:r w:rsidRPr="00EA6B87">
        <w:rPr>
          <w:rFonts w:eastAsia="Arial Unicode MS"/>
          <w:lang w:eastAsia="el-GR"/>
        </w:rPr>
        <w:t>method</w:t>
      </w:r>
      <w:r w:rsidRPr="00EA6B87">
        <w:rPr>
          <w:rFonts w:eastAsia="Arial Unicode MS"/>
          <w:lang w:val="el-GR" w:eastAsia="el-GR"/>
        </w:rPr>
        <w:t xml:space="preserve">), την οποία προτίθεται να χρησιμοποιήσει κατά την διάρκεια υλοποίησης της σύμβασης.  Η μεθοδολογία πρέπει να επιτρέπει την διαστασιολόγηση των εφαρμογών με βάση τη λειτουργικότητα τους σε επίπεδο λογικών συναλλαγών. Πρέπει να δίνει τη δυνατότητα μέτρησης ανεξάρτητα από τεχνολογία υλοποίησης ή/και τη δυνατότητα σύγκρισης μεταξύ διαφορετικών τεχνολογιών υλοποίησης και να μπορεί να εφαρμοστεί τόσο </w:t>
      </w:r>
      <w:r w:rsidRPr="00EA6B87">
        <w:rPr>
          <w:rFonts w:eastAsia="Arial Unicode MS"/>
          <w:lang w:val="el-GR" w:eastAsia="el-GR"/>
        </w:rPr>
        <w:lastRenderedPageBreak/>
        <w:t>προϋπολογιστικά όσο και απολογιστικά. Στην παρουσίαση της μεθοδολογίας πρέπει να αναλύονται όλοι οι παράγοντες που λαμβάνονται υπόψη (προσμετρούμενα μεγέθη, εφαρμοζόμενοι συντελεστές) καθώς και όλα τα βήματα που απαιτούνται για την εφαρμογή της.</w:t>
      </w:r>
    </w:p>
    <w:p w14:paraId="01109EA1" w14:textId="6CC7A824" w:rsidR="0075778B" w:rsidRPr="00EA6B87" w:rsidRDefault="0075778B" w:rsidP="00F73DE9">
      <w:pPr>
        <w:numPr>
          <w:ilvl w:val="0"/>
          <w:numId w:val="301"/>
        </w:numPr>
        <w:suppressAutoHyphens w:val="0"/>
        <w:spacing w:line="360" w:lineRule="auto"/>
        <w:rPr>
          <w:rFonts w:eastAsia="Arial Unicode MS"/>
          <w:lang w:val="el-GR" w:eastAsia="el-GR"/>
        </w:rPr>
      </w:pPr>
      <w:bookmarkStart w:id="666" w:name="_Hlk23420249"/>
      <w:bookmarkEnd w:id="665"/>
      <w:r w:rsidRPr="00EA6B87">
        <w:rPr>
          <w:rFonts w:eastAsia="Arial Unicode MS"/>
          <w:lang w:val="el-GR" w:eastAsia="el-GR"/>
        </w:rPr>
        <w:t>Προτεινόμενη μεθοδολογία και σχετικές διαδικασίες αυτής για την υλοποίηση του έργου. Ο Ανάδοχος θα πρέπει να τεκμηριώσει επαρκώς την προτεινόμενη μεθοδολογία σε ότι αφορά τις διαδικασίες εκπόνησης μελετών, ανάλυσης απαιτήσεων, σχεδιασμού ανάπτυξης και τροποποίησης εφαρμογών, παροχής υπηρεσιών, κ.λπ., και τα εργαλεία που θα χρησιμοποιηθούν για την υποστήριξη των διαδικασιών αυτών.</w:t>
      </w:r>
      <w:bookmarkEnd w:id="666"/>
    </w:p>
    <w:p w14:paraId="1764197F" w14:textId="4BFC001F" w:rsidR="00025B9C" w:rsidRPr="00EA6B87" w:rsidRDefault="00025B9C" w:rsidP="00F73DE9">
      <w:pPr>
        <w:pStyle w:val="4"/>
        <w:numPr>
          <w:ilvl w:val="1"/>
          <w:numId w:val="306"/>
        </w:numPr>
        <w:spacing w:line="360" w:lineRule="auto"/>
        <w:ind w:hanging="306"/>
        <w:rPr>
          <w:rFonts w:cs="Tahoma"/>
          <w:szCs w:val="22"/>
          <w:lang w:val="el-GR"/>
        </w:rPr>
      </w:pPr>
      <w:bookmarkStart w:id="667" w:name="_Χρονοδιάγραμμα"/>
      <w:bookmarkStart w:id="668" w:name="_Toc97194367"/>
      <w:bookmarkStart w:id="669" w:name="_Ref172196703"/>
      <w:bookmarkStart w:id="670" w:name="_Toc177459294"/>
      <w:bookmarkEnd w:id="667"/>
      <w:r w:rsidRPr="00EA6B87">
        <w:rPr>
          <w:rFonts w:cs="Tahoma"/>
          <w:szCs w:val="22"/>
          <w:lang w:val="el-GR"/>
        </w:rPr>
        <w:t>Χρονοδιάγραμμα</w:t>
      </w:r>
      <w:bookmarkEnd w:id="668"/>
      <w:bookmarkEnd w:id="669"/>
      <w:bookmarkEnd w:id="670"/>
    </w:p>
    <w:p w14:paraId="16576A43" w14:textId="3BF80EFE" w:rsidR="00F82A8D" w:rsidRPr="00EA6B87" w:rsidRDefault="00F82A8D" w:rsidP="00F73DE9">
      <w:pPr>
        <w:suppressAutoHyphens w:val="0"/>
        <w:autoSpaceDE w:val="0"/>
        <w:spacing w:after="60" w:line="360" w:lineRule="auto"/>
        <w:rPr>
          <w:rFonts w:eastAsia="SimSun"/>
          <w:lang w:val="el-GR"/>
        </w:rPr>
      </w:pPr>
      <w:bookmarkStart w:id="671" w:name="_Hlk51936261"/>
      <w:r w:rsidRPr="00EA6B87">
        <w:rPr>
          <w:rFonts w:eastAsia="SimSun"/>
          <w:lang w:val="el-GR"/>
        </w:rPr>
        <w:t xml:space="preserve">Η συνολική </w:t>
      </w:r>
      <w:r w:rsidRPr="00EA6B87">
        <w:rPr>
          <w:rFonts w:eastAsia="SimSun"/>
          <w:b/>
          <w:lang w:val="el-GR"/>
        </w:rPr>
        <w:t>διάρκεια</w:t>
      </w:r>
      <w:r w:rsidRPr="00EA6B87">
        <w:rPr>
          <w:rFonts w:eastAsia="SimSun"/>
          <w:lang w:val="el-GR"/>
        </w:rPr>
        <w:t xml:space="preserve"> της σύμβασης ορίζεται σε</w:t>
      </w:r>
      <w:r w:rsidRPr="00EA6B87">
        <w:rPr>
          <w:rFonts w:eastAsia="SimSun"/>
          <w:b/>
          <w:bCs/>
          <w:lang w:val="el-GR"/>
        </w:rPr>
        <w:t xml:space="preserve"> δέκα </w:t>
      </w:r>
      <w:r w:rsidR="00A852E6" w:rsidRPr="00EA6B87">
        <w:rPr>
          <w:rFonts w:eastAsia="SimSun"/>
          <w:b/>
          <w:bCs/>
          <w:lang w:val="el-GR"/>
        </w:rPr>
        <w:t>οκτώ</w:t>
      </w:r>
      <w:r w:rsidRPr="00EA6B87">
        <w:rPr>
          <w:rFonts w:eastAsia="SimSun"/>
          <w:b/>
          <w:bCs/>
          <w:lang w:val="el-GR"/>
        </w:rPr>
        <w:t xml:space="preserve"> (1</w:t>
      </w:r>
      <w:r w:rsidR="00A852E6" w:rsidRPr="00EA6B87">
        <w:rPr>
          <w:rFonts w:eastAsia="SimSun"/>
          <w:b/>
          <w:bCs/>
          <w:lang w:val="el-GR"/>
        </w:rPr>
        <w:t>8</w:t>
      </w:r>
      <w:r w:rsidRPr="00EA6B87">
        <w:rPr>
          <w:rFonts w:eastAsia="SimSun"/>
          <w:b/>
          <w:bCs/>
          <w:lang w:val="el-GR"/>
        </w:rPr>
        <w:t>) μήνες</w:t>
      </w:r>
      <w:r w:rsidRPr="00EA6B87">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071A2EA9" w14:textId="77777777" w:rsidR="00A852E6" w:rsidRPr="00EA6B87" w:rsidRDefault="00F82A8D" w:rsidP="00F73DE9">
      <w:pPr>
        <w:suppressAutoHyphens w:val="0"/>
        <w:autoSpaceDE w:val="0"/>
        <w:spacing w:after="60" w:line="360" w:lineRule="auto"/>
        <w:rPr>
          <w:rFonts w:eastAsia="SimSun"/>
          <w:lang w:val="el-GR"/>
        </w:rPr>
      </w:pPr>
      <w:r w:rsidRPr="00EA6B87">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EA6B87">
        <w:rPr>
          <w:rFonts w:eastAsia="SimSun"/>
          <w:u w:val="single"/>
          <w:lang w:val="el-GR"/>
        </w:rPr>
        <w:t>μέχρι την παράδοση και του τελευταίου παραδοτέου που ορίζει την λήξη της σύμβαση</w:t>
      </w:r>
      <w:r w:rsidRPr="00EA6B87">
        <w:rPr>
          <w:rFonts w:eastAsia="SimSun"/>
          <w:lang w:val="el-GR"/>
        </w:rPr>
        <w:t>ς και την έναρξη της διαδικασίας για την</w:t>
      </w:r>
      <w:r w:rsidR="00DF776D" w:rsidRPr="00EA6B87">
        <w:rPr>
          <w:rFonts w:eastAsia="SimSun"/>
          <w:lang w:val="el-GR"/>
        </w:rPr>
        <w:t xml:space="preserve"> </w:t>
      </w:r>
      <w:r w:rsidRPr="00EA6B87">
        <w:rPr>
          <w:rFonts w:eastAsia="SimSun"/>
          <w:lang w:val="el-GR"/>
        </w:rPr>
        <w:t>οριστική παραλαβή του έργου.</w:t>
      </w:r>
    </w:p>
    <w:p w14:paraId="3148C979" w14:textId="5BAE4CD4" w:rsidR="0075778B" w:rsidRPr="00EA6B87" w:rsidRDefault="0075778B" w:rsidP="00F73DE9">
      <w:pPr>
        <w:suppressAutoHyphens w:val="0"/>
        <w:autoSpaceDE w:val="0"/>
        <w:spacing w:after="60" w:line="360" w:lineRule="auto"/>
        <w:rPr>
          <w:rFonts w:eastAsia="SimSun"/>
          <w:lang w:val="el-GR"/>
        </w:rPr>
      </w:pPr>
      <w:r w:rsidRPr="00EA6B87">
        <w:rPr>
          <w:rFonts w:eastAsia="SimSun"/>
          <w:lang w:val="el-GR"/>
        </w:rPr>
        <w:t>Οι υποψήφιοι Ανάδοχοι υποχρεούνται να συμπεριλάβουν στην προσφορά τους αναλυτικό χρονοδιάγραμμα (τύπου</w:t>
      </w:r>
      <w:r w:rsidR="002E29F7">
        <w:rPr>
          <w:rFonts w:eastAsia="SimSun"/>
          <w:lang w:val="el-GR"/>
        </w:rPr>
        <w:t xml:space="preserve"> </w:t>
      </w:r>
      <w:r w:rsidR="002E29F7">
        <w:rPr>
          <w:rFonts w:eastAsia="SimSun"/>
          <w:lang w:val="en-US"/>
        </w:rPr>
        <w:t>Gantt</w:t>
      </w:r>
      <w:r w:rsidR="002E29F7" w:rsidRPr="002E29F7">
        <w:rPr>
          <w:rFonts w:eastAsia="SimSun"/>
          <w:lang w:val="el-GR"/>
        </w:rPr>
        <w:t xml:space="preserve"> </w:t>
      </w:r>
      <w:r w:rsidR="002E29F7">
        <w:rPr>
          <w:rFonts w:eastAsia="SimSun"/>
          <w:lang w:val="en-US"/>
        </w:rPr>
        <w:t>Chart</w:t>
      </w:r>
      <w:r w:rsidR="002E29F7" w:rsidRPr="002E29F7">
        <w:rPr>
          <w:rFonts w:eastAsia="SimSun"/>
          <w:lang w:val="el-GR"/>
        </w:rPr>
        <w:t xml:space="preserve"> </w:t>
      </w:r>
      <w:r w:rsidRPr="00EA6B87">
        <w:rPr>
          <w:rFonts w:eastAsia="SimSun"/>
          <w:lang w:val="el-GR"/>
        </w:rPr>
        <w:t>ή αντίστοιχου) του Έργου προκειμένου να αποσαφηνιστούν ο προβλεπόμενος χρονοπρογραμματισμός των εργασιών, της παράδοσης των προϊόντων του Έργου κ.λπ. Επίσης, θα πρέπει να παραθέτουν και όλες τις τυχόν παραδοχές, βάσει των οποίων θα εκτελέσουν τον προγραμματισμό των διάφορων εργασιών.</w:t>
      </w:r>
    </w:p>
    <w:p w14:paraId="607D2F77" w14:textId="47CB1F12" w:rsidR="00642D70" w:rsidRDefault="00642D70">
      <w:pPr>
        <w:suppressAutoHyphens w:val="0"/>
        <w:spacing w:after="0"/>
        <w:jc w:val="left"/>
        <w:rPr>
          <w:rFonts w:eastAsia="SimSun"/>
          <w:lang w:val="el-GR"/>
        </w:rPr>
      </w:pPr>
      <w:r>
        <w:rPr>
          <w:rFonts w:eastAsia="SimSun"/>
          <w:lang w:val="el-GR"/>
        </w:rPr>
        <w:br w:type="page"/>
      </w:r>
    </w:p>
    <w:p w14:paraId="2D014AD0" w14:textId="77777777" w:rsidR="00A852E6" w:rsidRDefault="00A852E6" w:rsidP="00F73DE9">
      <w:pPr>
        <w:spacing w:line="360" w:lineRule="auto"/>
        <w:rPr>
          <w:lang w:val="el-GR"/>
        </w:rPr>
      </w:pPr>
      <w:r w:rsidRPr="00EA6B87">
        <w:rPr>
          <w:lang w:val="el-GR"/>
        </w:rPr>
        <w:lastRenderedPageBreak/>
        <w:t>Ακολουθεί ενδεικτικό χρονοδιάγραμμα:</w:t>
      </w:r>
    </w:p>
    <w:tbl>
      <w:tblPr>
        <w:tblW w:w="3796" w:type="pct"/>
        <w:jc w:val="center"/>
        <w:tblLook w:val="04A0" w:firstRow="1" w:lastRow="0" w:firstColumn="1" w:lastColumn="0" w:noHBand="0" w:noVBand="1"/>
      </w:tblPr>
      <w:tblGrid>
        <w:gridCol w:w="778"/>
        <w:gridCol w:w="1927"/>
        <w:gridCol w:w="1312"/>
        <w:gridCol w:w="1410"/>
        <w:gridCol w:w="1883"/>
      </w:tblGrid>
      <w:tr w:rsidR="00504760" w:rsidRPr="00EA6B87" w14:paraId="293D9CA7" w14:textId="422C6CAC"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DBF4A22" w14:textId="77777777" w:rsidR="00504760" w:rsidRPr="00EA6B87" w:rsidRDefault="00504760" w:rsidP="002E29F7">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Φάση</w:t>
            </w:r>
          </w:p>
        </w:tc>
        <w:tc>
          <w:tcPr>
            <w:tcW w:w="131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3CE5F32" w14:textId="77777777" w:rsidR="00504760" w:rsidRPr="00EA6B87" w:rsidRDefault="00504760" w:rsidP="002E29F7">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Τίτλος</w:t>
            </w:r>
          </w:p>
        </w:tc>
        <w:tc>
          <w:tcPr>
            <w:tcW w:w="897" w:type="pct"/>
            <w:tcBorders>
              <w:top w:val="single" w:sz="4" w:space="0" w:color="auto"/>
              <w:left w:val="single" w:sz="4" w:space="0" w:color="auto"/>
              <w:bottom w:val="single" w:sz="4" w:space="0" w:color="auto"/>
              <w:right w:val="single" w:sz="4" w:space="0" w:color="auto"/>
            </w:tcBorders>
            <w:shd w:val="clear" w:color="auto" w:fill="D9E2F3"/>
          </w:tcPr>
          <w:p w14:paraId="379EA7D9" w14:textId="65579379" w:rsidR="00504760" w:rsidRPr="00EA6B87" w:rsidRDefault="00504760" w:rsidP="002E29F7">
            <w:pPr>
              <w:pStyle w:val="NormalinTables"/>
              <w:spacing w:before="0" w:after="120" w:line="240" w:lineRule="auto"/>
              <w:jc w:val="center"/>
              <w:rPr>
                <w:rFonts w:ascii="Tahoma" w:hAnsi="Tahoma" w:cs="Tahoma"/>
                <w:spacing w:val="8"/>
                <w:sz w:val="20"/>
                <w:szCs w:val="20"/>
              </w:rPr>
            </w:pPr>
            <w:r>
              <w:rPr>
                <w:rFonts w:ascii="Tahoma" w:hAnsi="Tahoma" w:cs="Tahoma"/>
                <w:spacing w:val="8"/>
                <w:sz w:val="20"/>
                <w:szCs w:val="20"/>
              </w:rPr>
              <w:t>Διάρκεια Υλοποίησης (ΜΗΝΕΣ)</w:t>
            </w:r>
          </w:p>
        </w:tc>
        <w:tc>
          <w:tcPr>
            <w:tcW w:w="964" w:type="pct"/>
            <w:tcBorders>
              <w:top w:val="single" w:sz="4" w:space="0" w:color="auto"/>
              <w:left w:val="single" w:sz="4" w:space="0" w:color="auto"/>
              <w:bottom w:val="single" w:sz="4" w:space="0" w:color="auto"/>
              <w:right w:val="single" w:sz="4" w:space="0" w:color="auto"/>
            </w:tcBorders>
            <w:shd w:val="clear" w:color="auto" w:fill="D9E2F3"/>
          </w:tcPr>
          <w:p w14:paraId="0DC4C315" w14:textId="2570FD98" w:rsidR="00504760" w:rsidRPr="00EA6B87" w:rsidRDefault="00504760" w:rsidP="002E29F7">
            <w:pPr>
              <w:pStyle w:val="NormalinTables"/>
              <w:spacing w:before="0" w:after="120" w:line="240" w:lineRule="auto"/>
              <w:jc w:val="center"/>
              <w:rPr>
                <w:rFonts w:ascii="Tahoma" w:hAnsi="Tahoma" w:cs="Tahoma"/>
                <w:spacing w:val="8"/>
                <w:sz w:val="20"/>
                <w:szCs w:val="20"/>
              </w:rPr>
            </w:pPr>
            <w:r>
              <w:rPr>
                <w:rFonts w:ascii="Tahoma" w:hAnsi="Tahoma" w:cs="Tahoma"/>
                <w:spacing w:val="8"/>
                <w:sz w:val="20"/>
                <w:szCs w:val="20"/>
              </w:rPr>
              <w:t>Διάρκεια Υλοποίησης Ελέγχου Παραδοτέων (ΜΗΝΕΣ)</w:t>
            </w:r>
          </w:p>
        </w:tc>
        <w:tc>
          <w:tcPr>
            <w:tcW w:w="1288"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F26A967" w14:textId="7D47CA45" w:rsidR="00504760" w:rsidRPr="00EA6B87" w:rsidRDefault="00504760" w:rsidP="002E29F7">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Προαπαιτούμενο Έναρξης</w:t>
            </w:r>
          </w:p>
        </w:tc>
      </w:tr>
      <w:tr w:rsidR="00504760" w:rsidRPr="00B32624" w14:paraId="146B5518" w14:textId="075EBAC3"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BAF6A0A"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1</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DD933E"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Μελέτη Εφαρμογής&amp; Λοιπές Μελέτες Έργου</w:t>
            </w:r>
          </w:p>
        </w:tc>
        <w:tc>
          <w:tcPr>
            <w:tcW w:w="897" w:type="pct"/>
            <w:tcBorders>
              <w:top w:val="single" w:sz="4" w:space="0" w:color="auto"/>
              <w:left w:val="single" w:sz="4" w:space="0" w:color="auto"/>
              <w:bottom w:val="single" w:sz="4" w:space="0" w:color="auto"/>
              <w:right w:val="single" w:sz="4" w:space="0" w:color="auto"/>
            </w:tcBorders>
            <w:vAlign w:val="center"/>
          </w:tcPr>
          <w:p w14:paraId="1AD3EFC8" w14:textId="050CCD7B"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Τέσσερις (4) Μήνες</w:t>
            </w:r>
          </w:p>
        </w:tc>
        <w:tc>
          <w:tcPr>
            <w:tcW w:w="964" w:type="pct"/>
            <w:tcBorders>
              <w:top w:val="single" w:sz="4" w:space="0" w:color="auto"/>
              <w:left w:val="single" w:sz="4" w:space="0" w:color="auto"/>
              <w:bottom w:val="single" w:sz="4" w:space="0" w:color="auto"/>
              <w:right w:val="single" w:sz="4" w:space="0" w:color="auto"/>
            </w:tcBorders>
          </w:tcPr>
          <w:p w14:paraId="5D2BCE92" w14:textId="108E61BC" w:rsidR="00504760" w:rsidRPr="00EA6B87" w:rsidRDefault="00504760" w:rsidP="00504760">
            <w:pPr>
              <w:pStyle w:val="NormalinTables"/>
              <w:spacing w:before="0" w:after="120" w:line="240" w:lineRule="auto"/>
              <w:jc w:val="center"/>
              <w:rPr>
                <w:rFonts w:ascii="Tahoma" w:hAnsi="Tahoma" w:cs="Tahoma"/>
                <w:spacing w:val="8"/>
                <w:sz w:val="20"/>
                <w:szCs w:val="20"/>
              </w:rPr>
            </w:pPr>
            <w:r>
              <w:rPr>
                <w:rFonts w:ascii="Tahoma" w:hAnsi="Tahoma" w:cs="Tahoma"/>
                <w:spacing w:val="8"/>
                <w:sz w:val="20"/>
                <w:szCs w:val="20"/>
              </w:rPr>
              <w:t>Ένας (1) μήνας</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666CDE" w14:textId="507CC203"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Έναρξη με την υπογραφή της Σύμβασης</w:t>
            </w:r>
          </w:p>
        </w:tc>
      </w:tr>
      <w:tr w:rsidR="00504760" w:rsidRPr="00B32624" w14:paraId="6AAC1F5A" w14:textId="2F810CF2"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74AC4864"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2</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81985"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Υλοποίηση Ολοκληρωμένου συστήματος</w:t>
            </w:r>
          </w:p>
        </w:tc>
        <w:tc>
          <w:tcPr>
            <w:tcW w:w="897" w:type="pct"/>
            <w:tcBorders>
              <w:top w:val="single" w:sz="4" w:space="0" w:color="auto"/>
              <w:left w:val="single" w:sz="4" w:space="0" w:color="auto"/>
              <w:bottom w:val="single" w:sz="4" w:space="0" w:color="auto"/>
              <w:right w:val="single" w:sz="4" w:space="0" w:color="auto"/>
            </w:tcBorders>
            <w:vAlign w:val="center"/>
          </w:tcPr>
          <w:p w14:paraId="2A94AEC3" w14:textId="41BD7C24"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Δέκα (10) Μήνες</w:t>
            </w:r>
          </w:p>
        </w:tc>
        <w:tc>
          <w:tcPr>
            <w:tcW w:w="964" w:type="pct"/>
            <w:tcBorders>
              <w:top w:val="single" w:sz="4" w:space="0" w:color="auto"/>
              <w:left w:val="single" w:sz="4" w:space="0" w:color="auto"/>
              <w:bottom w:val="single" w:sz="4" w:space="0" w:color="auto"/>
              <w:right w:val="single" w:sz="4" w:space="0" w:color="auto"/>
            </w:tcBorders>
          </w:tcPr>
          <w:p w14:paraId="50B1A497" w14:textId="1445A3D4" w:rsidR="00504760" w:rsidRPr="00EA6B87" w:rsidRDefault="00504760" w:rsidP="00504760">
            <w:pPr>
              <w:pStyle w:val="NormalinTables"/>
              <w:spacing w:before="0" w:after="120" w:line="240" w:lineRule="auto"/>
              <w:jc w:val="center"/>
              <w:rPr>
                <w:rFonts w:ascii="Tahoma" w:hAnsi="Tahoma" w:cs="Tahoma"/>
                <w:spacing w:val="8"/>
                <w:sz w:val="20"/>
                <w:szCs w:val="20"/>
              </w:rPr>
            </w:pPr>
            <w:r w:rsidRPr="00D70A75">
              <w:rPr>
                <w:rFonts w:ascii="Tahoma" w:hAnsi="Tahoma" w:cs="Tahoma"/>
                <w:spacing w:val="8"/>
                <w:sz w:val="20"/>
                <w:szCs w:val="20"/>
              </w:rPr>
              <w:t>Ένας (1) μήνας</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7C70D" w14:textId="74A09CF0"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Εκκίνηση με την ολοκλήρωση της Φάσης 1</w:t>
            </w:r>
          </w:p>
        </w:tc>
      </w:tr>
      <w:tr w:rsidR="00504760" w:rsidRPr="00B32624" w14:paraId="7D66B395" w14:textId="4B69BF33"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683BB388"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3</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A2C680"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B87FEB">
              <w:rPr>
                <w:rFonts w:ascii="Tahoma" w:hAnsi="Tahoma" w:cs="Tahoma"/>
                <w:spacing w:val="8"/>
                <w:sz w:val="20"/>
                <w:szCs w:val="20"/>
              </w:rPr>
              <w:t>Εγκατάσταση</w:t>
            </w:r>
            <w:r w:rsidRPr="00EA6B87">
              <w:rPr>
                <w:rFonts w:ascii="Tahoma" w:hAnsi="Tahoma" w:cs="Tahoma"/>
                <w:spacing w:val="8"/>
                <w:sz w:val="20"/>
                <w:szCs w:val="20"/>
              </w:rPr>
              <w:t xml:space="preserve"> Ολοκληρωμένου συστήματος</w:t>
            </w:r>
          </w:p>
        </w:tc>
        <w:tc>
          <w:tcPr>
            <w:tcW w:w="897" w:type="pct"/>
            <w:tcBorders>
              <w:top w:val="single" w:sz="4" w:space="0" w:color="auto"/>
              <w:left w:val="single" w:sz="4" w:space="0" w:color="auto"/>
              <w:bottom w:val="single" w:sz="4" w:space="0" w:color="auto"/>
              <w:right w:val="single" w:sz="4" w:space="0" w:color="auto"/>
            </w:tcBorders>
            <w:vAlign w:val="center"/>
          </w:tcPr>
          <w:p w14:paraId="3C7396B6" w14:textId="1D50429A" w:rsidR="00504760" w:rsidRPr="00046998"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Δύο (2) μήνες</w:t>
            </w:r>
          </w:p>
        </w:tc>
        <w:tc>
          <w:tcPr>
            <w:tcW w:w="964" w:type="pct"/>
            <w:tcBorders>
              <w:top w:val="single" w:sz="4" w:space="0" w:color="auto"/>
              <w:left w:val="single" w:sz="4" w:space="0" w:color="auto"/>
              <w:bottom w:val="single" w:sz="4" w:space="0" w:color="auto"/>
              <w:right w:val="single" w:sz="4" w:space="0" w:color="auto"/>
            </w:tcBorders>
          </w:tcPr>
          <w:p w14:paraId="16F42883" w14:textId="2F011F8D" w:rsidR="00504760" w:rsidRPr="00046998" w:rsidRDefault="00504760" w:rsidP="00504760">
            <w:pPr>
              <w:pStyle w:val="NormalinTables"/>
              <w:spacing w:before="0" w:after="120" w:line="240" w:lineRule="auto"/>
              <w:jc w:val="center"/>
              <w:rPr>
                <w:rFonts w:ascii="Tahoma" w:hAnsi="Tahoma" w:cs="Tahoma"/>
                <w:spacing w:val="8"/>
                <w:sz w:val="20"/>
                <w:szCs w:val="20"/>
              </w:rPr>
            </w:pPr>
            <w:r w:rsidRPr="00D70A75">
              <w:rPr>
                <w:rFonts w:ascii="Tahoma" w:hAnsi="Tahoma" w:cs="Tahoma"/>
                <w:spacing w:val="8"/>
                <w:sz w:val="20"/>
                <w:szCs w:val="20"/>
              </w:rPr>
              <w:t>Ένας (1) μήνας</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A5F9A2" w14:textId="4A040301" w:rsidR="00504760" w:rsidRPr="00046998" w:rsidRDefault="00504760" w:rsidP="00504760">
            <w:pPr>
              <w:pStyle w:val="NormalinTables"/>
              <w:spacing w:before="0" w:after="120" w:line="240" w:lineRule="auto"/>
              <w:jc w:val="center"/>
              <w:rPr>
                <w:rFonts w:ascii="Tahoma" w:hAnsi="Tahoma" w:cs="Tahoma"/>
                <w:spacing w:val="8"/>
                <w:sz w:val="20"/>
                <w:szCs w:val="20"/>
              </w:rPr>
            </w:pPr>
            <w:r w:rsidRPr="00046998">
              <w:rPr>
                <w:rFonts w:ascii="Tahoma" w:hAnsi="Tahoma" w:cs="Tahoma"/>
                <w:spacing w:val="8"/>
                <w:sz w:val="20"/>
                <w:szCs w:val="20"/>
              </w:rPr>
              <w:t>Εκκίνηση δύο μήνες πριν την προβλεπόμενη ολοκλήρωση της Φάσης 2</w:t>
            </w:r>
          </w:p>
        </w:tc>
      </w:tr>
      <w:tr w:rsidR="00504760" w:rsidRPr="00B32624" w14:paraId="553F1DBD" w14:textId="470550E7"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6804655F"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4</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F750D5"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Παραμετροποίηση – Μετάπτωση Δεδομένων</w:t>
            </w:r>
          </w:p>
        </w:tc>
        <w:tc>
          <w:tcPr>
            <w:tcW w:w="897" w:type="pct"/>
            <w:tcBorders>
              <w:top w:val="single" w:sz="4" w:space="0" w:color="auto"/>
              <w:left w:val="single" w:sz="4" w:space="0" w:color="auto"/>
              <w:bottom w:val="single" w:sz="4" w:space="0" w:color="auto"/>
              <w:right w:val="single" w:sz="4" w:space="0" w:color="auto"/>
            </w:tcBorders>
            <w:vAlign w:val="center"/>
          </w:tcPr>
          <w:p w14:paraId="24BDC797" w14:textId="2B17D966" w:rsidR="00504760" w:rsidRPr="00046998"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Δύο (2) μήνες</w:t>
            </w:r>
          </w:p>
        </w:tc>
        <w:tc>
          <w:tcPr>
            <w:tcW w:w="964" w:type="pct"/>
            <w:tcBorders>
              <w:top w:val="single" w:sz="4" w:space="0" w:color="auto"/>
              <w:left w:val="single" w:sz="4" w:space="0" w:color="auto"/>
              <w:bottom w:val="single" w:sz="4" w:space="0" w:color="auto"/>
              <w:right w:val="single" w:sz="4" w:space="0" w:color="auto"/>
            </w:tcBorders>
          </w:tcPr>
          <w:p w14:paraId="65F1B571" w14:textId="5CAD51A8" w:rsidR="00504760" w:rsidRPr="00046998" w:rsidRDefault="00504760" w:rsidP="00504760">
            <w:pPr>
              <w:pStyle w:val="NormalinTables"/>
              <w:spacing w:before="0" w:after="120" w:line="240" w:lineRule="auto"/>
              <w:jc w:val="center"/>
              <w:rPr>
                <w:rFonts w:ascii="Tahoma" w:hAnsi="Tahoma" w:cs="Tahoma"/>
                <w:spacing w:val="8"/>
                <w:sz w:val="20"/>
                <w:szCs w:val="20"/>
              </w:rPr>
            </w:pPr>
            <w:r w:rsidRPr="00D70A75">
              <w:rPr>
                <w:rFonts w:ascii="Tahoma" w:hAnsi="Tahoma" w:cs="Tahoma"/>
                <w:spacing w:val="8"/>
                <w:sz w:val="20"/>
                <w:szCs w:val="20"/>
              </w:rPr>
              <w:t>Ένας (1) μήνας</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4D153" w14:textId="2FC2F9B1" w:rsidR="00504760" w:rsidRPr="00046998" w:rsidRDefault="00504760" w:rsidP="00504760">
            <w:pPr>
              <w:pStyle w:val="NormalinTables"/>
              <w:spacing w:before="0" w:after="120" w:line="240" w:lineRule="auto"/>
              <w:jc w:val="center"/>
              <w:rPr>
                <w:rFonts w:ascii="Tahoma" w:hAnsi="Tahoma" w:cs="Tahoma"/>
                <w:spacing w:val="8"/>
                <w:sz w:val="20"/>
                <w:szCs w:val="20"/>
              </w:rPr>
            </w:pPr>
            <w:r w:rsidRPr="00046998">
              <w:rPr>
                <w:rFonts w:ascii="Tahoma" w:hAnsi="Tahoma" w:cs="Tahoma"/>
                <w:spacing w:val="8"/>
                <w:sz w:val="20"/>
                <w:szCs w:val="20"/>
              </w:rPr>
              <w:t>Εκκίνηση δύο μήνες πριν την προβλεπόμενη ολοκλήρωση της Φάσης 2</w:t>
            </w:r>
          </w:p>
        </w:tc>
      </w:tr>
      <w:tr w:rsidR="00504760" w:rsidRPr="00B32624" w14:paraId="454A52AF" w14:textId="68DD51A9"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7164CB87"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5</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442A3B"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Εκπαίδευση χρηστών</w:t>
            </w:r>
          </w:p>
        </w:tc>
        <w:tc>
          <w:tcPr>
            <w:tcW w:w="897" w:type="pct"/>
            <w:tcBorders>
              <w:top w:val="single" w:sz="4" w:space="0" w:color="auto"/>
              <w:left w:val="single" w:sz="4" w:space="0" w:color="auto"/>
              <w:bottom w:val="single" w:sz="4" w:space="0" w:color="auto"/>
              <w:right w:val="single" w:sz="4" w:space="0" w:color="auto"/>
            </w:tcBorders>
            <w:vAlign w:val="center"/>
          </w:tcPr>
          <w:p w14:paraId="26D42934" w14:textId="4CFBF485"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Δύο (2) μήνες</w:t>
            </w:r>
          </w:p>
        </w:tc>
        <w:tc>
          <w:tcPr>
            <w:tcW w:w="964" w:type="pct"/>
            <w:tcBorders>
              <w:top w:val="single" w:sz="4" w:space="0" w:color="auto"/>
              <w:left w:val="single" w:sz="4" w:space="0" w:color="auto"/>
              <w:bottom w:val="single" w:sz="4" w:space="0" w:color="auto"/>
              <w:right w:val="single" w:sz="4" w:space="0" w:color="auto"/>
            </w:tcBorders>
          </w:tcPr>
          <w:p w14:paraId="6E938263" w14:textId="490E1248" w:rsidR="00504760" w:rsidRPr="00EA6B87" w:rsidRDefault="00504760" w:rsidP="00504760">
            <w:pPr>
              <w:pStyle w:val="NormalinTables"/>
              <w:spacing w:before="0" w:after="120" w:line="240" w:lineRule="auto"/>
              <w:jc w:val="center"/>
              <w:rPr>
                <w:rFonts w:ascii="Tahoma" w:hAnsi="Tahoma" w:cs="Tahoma"/>
                <w:spacing w:val="8"/>
                <w:sz w:val="20"/>
                <w:szCs w:val="20"/>
              </w:rPr>
            </w:pPr>
            <w:r w:rsidRPr="00D70A75">
              <w:rPr>
                <w:rFonts w:ascii="Tahoma" w:hAnsi="Tahoma" w:cs="Tahoma"/>
                <w:spacing w:val="8"/>
                <w:sz w:val="20"/>
                <w:szCs w:val="20"/>
              </w:rPr>
              <w:t>Ένας (1) μήνας</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14E2B7" w14:textId="04CAAE75"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Εκκίνηση με την προβλεπόμενη ολοκλήρωση της Φάσης 2</w:t>
            </w:r>
          </w:p>
        </w:tc>
      </w:tr>
      <w:tr w:rsidR="00504760" w:rsidRPr="00B32624" w14:paraId="72FBC7F2" w14:textId="4F0DE09F"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4F52D2FF"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6</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6284D"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Πιλοτική λειτουργία</w:t>
            </w:r>
          </w:p>
        </w:tc>
        <w:tc>
          <w:tcPr>
            <w:tcW w:w="897" w:type="pct"/>
            <w:tcBorders>
              <w:top w:val="single" w:sz="4" w:space="0" w:color="auto"/>
              <w:left w:val="single" w:sz="4" w:space="0" w:color="auto"/>
              <w:bottom w:val="single" w:sz="4" w:space="0" w:color="auto"/>
              <w:right w:val="single" w:sz="4" w:space="0" w:color="auto"/>
            </w:tcBorders>
            <w:vAlign w:val="center"/>
          </w:tcPr>
          <w:p w14:paraId="34D17F86" w14:textId="78E083AE"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Δύο (2) Μήνες</w:t>
            </w:r>
          </w:p>
        </w:tc>
        <w:tc>
          <w:tcPr>
            <w:tcW w:w="964" w:type="pct"/>
            <w:tcBorders>
              <w:top w:val="single" w:sz="4" w:space="0" w:color="auto"/>
              <w:left w:val="single" w:sz="4" w:space="0" w:color="auto"/>
              <w:bottom w:val="single" w:sz="4" w:space="0" w:color="auto"/>
              <w:right w:val="single" w:sz="4" w:space="0" w:color="auto"/>
            </w:tcBorders>
          </w:tcPr>
          <w:p w14:paraId="4A40F014" w14:textId="220C72CD" w:rsidR="00504760" w:rsidRPr="00EA6B87" w:rsidRDefault="00504760" w:rsidP="00504760">
            <w:pPr>
              <w:pStyle w:val="NormalinTables"/>
              <w:spacing w:before="0" w:after="120" w:line="240" w:lineRule="auto"/>
              <w:jc w:val="center"/>
              <w:rPr>
                <w:rFonts w:ascii="Tahoma" w:hAnsi="Tahoma" w:cs="Tahoma"/>
                <w:spacing w:val="8"/>
                <w:sz w:val="20"/>
                <w:szCs w:val="20"/>
              </w:rPr>
            </w:pPr>
            <w:r w:rsidRPr="00D70A75">
              <w:rPr>
                <w:rFonts w:ascii="Tahoma" w:hAnsi="Tahoma" w:cs="Tahoma"/>
                <w:spacing w:val="8"/>
                <w:sz w:val="20"/>
                <w:szCs w:val="20"/>
              </w:rPr>
              <w:t>Ένας (1) μήνας</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4D27C" w14:textId="2BFDFF89"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Εκκίνηση με την προβλεπόμενη ολοκλήρωση της Φάσης 2</w:t>
            </w:r>
          </w:p>
        </w:tc>
      </w:tr>
      <w:tr w:rsidR="00504760" w:rsidRPr="00B32624" w14:paraId="550DAB8E" w14:textId="57B4B246"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40327424"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7</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9008A9" w14:textId="1B9AD5BD" w:rsidR="00504760" w:rsidRPr="00EA6B87" w:rsidRDefault="00504760" w:rsidP="00504760">
            <w:pPr>
              <w:pStyle w:val="NormalinTables"/>
              <w:spacing w:before="0" w:after="120" w:line="240" w:lineRule="auto"/>
              <w:jc w:val="center"/>
              <w:rPr>
                <w:rFonts w:ascii="Tahoma" w:hAnsi="Tahoma" w:cs="Tahoma"/>
                <w:spacing w:val="8"/>
                <w:sz w:val="20"/>
                <w:szCs w:val="20"/>
              </w:rPr>
            </w:pPr>
            <w:r>
              <w:rPr>
                <w:rFonts w:ascii="Tahoma" w:hAnsi="Tahoma" w:cs="Tahoma"/>
                <w:spacing w:val="8"/>
                <w:sz w:val="20"/>
                <w:szCs w:val="20"/>
              </w:rPr>
              <w:t>Δοκιμαστική</w:t>
            </w:r>
            <w:r w:rsidRPr="00EA6B87">
              <w:rPr>
                <w:rFonts w:ascii="Tahoma" w:hAnsi="Tahoma" w:cs="Tahoma"/>
                <w:spacing w:val="8"/>
                <w:sz w:val="20"/>
                <w:szCs w:val="20"/>
              </w:rPr>
              <w:t xml:space="preserve"> λειτουργία</w:t>
            </w:r>
          </w:p>
        </w:tc>
        <w:tc>
          <w:tcPr>
            <w:tcW w:w="897" w:type="pct"/>
            <w:tcBorders>
              <w:top w:val="single" w:sz="4" w:space="0" w:color="auto"/>
              <w:left w:val="single" w:sz="4" w:space="0" w:color="auto"/>
              <w:bottom w:val="single" w:sz="4" w:space="0" w:color="auto"/>
              <w:right w:val="single" w:sz="4" w:space="0" w:color="auto"/>
            </w:tcBorders>
            <w:vAlign w:val="center"/>
          </w:tcPr>
          <w:p w14:paraId="3D9F6D82" w14:textId="5828A398"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Δύο (2) Μήνες</w:t>
            </w:r>
          </w:p>
        </w:tc>
        <w:tc>
          <w:tcPr>
            <w:tcW w:w="964" w:type="pct"/>
            <w:tcBorders>
              <w:top w:val="single" w:sz="4" w:space="0" w:color="auto"/>
              <w:left w:val="single" w:sz="4" w:space="0" w:color="auto"/>
              <w:bottom w:val="single" w:sz="4" w:space="0" w:color="auto"/>
              <w:right w:val="single" w:sz="4" w:space="0" w:color="auto"/>
            </w:tcBorders>
          </w:tcPr>
          <w:p w14:paraId="184F0152" w14:textId="68523FB8" w:rsidR="00504760" w:rsidRPr="00EA6B87" w:rsidRDefault="00504760" w:rsidP="00504760">
            <w:pPr>
              <w:pStyle w:val="NormalinTables"/>
              <w:spacing w:before="0" w:after="120" w:line="240" w:lineRule="auto"/>
              <w:jc w:val="center"/>
              <w:rPr>
                <w:rFonts w:ascii="Tahoma" w:hAnsi="Tahoma" w:cs="Tahoma"/>
                <w:spacing w:val="8"/>
                <w:sz w:val="20"/>
                <w:szCs w:val="20"/>
              </w:rPr>
            </w:pPr>
            <w:r w:rsidRPr="00D70A75">
              <w:rPr>
                <w:rFonts w:ascii="Tahoma" w:hAnsi="Tahoma" w:cs="Tahoma"/>
                <w:spacing w:val="8"/>
                <w:sz w:val="20"/>
                <w:szCs w:val="20"/>
              </w:rPr>
              <w:t>Ένας (1) μήνας</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A91815" w14:textId="384709C8"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Εκκίνηση με την ολοκλήρωση της Φάσης 6</w:t>
            </w:r>
          </w:p>
        </w:tc>
      </w:tr>
      <w:tr w:rsidR="00504760" w:rsidRPr="00B32624" w14:paraId="504BD94F" w14:textId="7D9730C9"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07EDB700" w14:textId="77777777"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sidRPr="00EA6B87">
              <w:rPr>
                <w:rFonts w:ascii="Tahoma" w:hAnsi="Tahoma" w:cs="Tahoma"/>
                <w:b/>
                <w:bCs/>
                <w:color w:val="000000"/>
                <w:sz w:val="20"/>
                <w:szCs w:val="20"/>
                <w:lang w:eastAsia="el-GR"/>
              </w:rPr>
              <w:t>8</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01CDFB" w14:textId="75038858" w:rsidR="00504760" w:rsidRPr="00EA6B87" w:rsidRDefault="00504760" w:rsidP="00504760">
            <w:pPr>
              <w:pStyle w:val="NormalinTables"/>
              <w:spacing w:before="0" w:after="120" w:line="240" w:lineRule="auto"/>
              <w:jc w:val="center"/>
              <w:rPr>
                <w:rFonts w:ascii="Tahoma" w:hAnsi="Tahoma" w:cs="Tahoma"/>
                <w:spacing w:val="8"/>
                <w:sz w:val="20"/>
                <w:szCs w:val="20"/>
              </w:rPr>
            </w:pPr>
            <w:r>
              <w:rPr>
                <w:rFonts w:ascii="Tahoma" w:hAnsi="Tahoma" w:cs="Tahoma"/>
                <w:spacing w:val="8"/>
                <w:sz w:val="20"/>
                <w:szCs w:val="20"/>
              </w:rPr>
              <w:t>Επέκταση Υφιστάμενων Εφαρμογών</w:t>
            </w:r>
          </w:p>
        </w:tc>
        <w:tc>
          <w:tcPr>
            <w:tcW w:w="897" w:type="pct"/>
            <w:tcBorders>
              <w:top w:val="single" w:sz="4" w:space="0" w:color="auto"/>
              <w:left w:val="single" w:sz="4" w:space="0" w:color="auto"/>
              <w:bottom w:val="single" w:sz="4" w:space="0" w:color="auto"/>
              <w:right w:val="single" w:sz="4" w:space="0" w:color="auto"/>
            </w:tcBorders>
            <w:vAlign w:val="center"/>
          </w:tcPr>
          <w:p w14:paraId="27B93A63" w14:textId="2A18E1F3"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 xml:space="preserve">Δέκα </w:t>
            </w:r>
            <w:r>
              <w:rPr>
                <w:rFonts w:ascii="Tahoma" w:hAnsi="Tahoma" w:cs="Tahoma"/>
                <w:sz w:val="20"/>
                <w:szCs w:val="20"/>
              </w:rPr>
              <w:t>τέσσερις</w:t>
            </w:r>
            <w:r w:rsidRPr="00EA6B87">
              <w:rPr>
                <w:rFonts w:ascii="Tahoma" w:hAnsi="Tahoma" w:cs="Tahoma"/>
                <w:sz w:val="20"/>
                <w:szCs w:val="20"/>
              </w:rPr>
              <w:t xml:space="preserve"> (1</w:t>
            </w:r>
            <w:r>
              <w:rPr>
                <w:rFonts w:ascii="Tahoma" w:hAnsi="Tahoma" w:cs="Tahoma"/>
                <w:sz w:val="20"/>
                <w:szCs w:val="20"/>
              </w:rPr>
              <w:t>4</w:t>
            </w:r>
            <w:r w:rsidRPr="00EA6B87">
              <w:rPr>
                <w:rFonts w:ascii="Tahoma" w:hAnsi="Tahoma" w:cs="Tahoma"/>
                <w:sz w:val="20"/>
                <w:szCs w:val="20"/>
              </w:rPr>
              <w:t>) μήνες</w:t>
            </w:r>
          </w:p>
        </w:tc>
        <w:tc>
          <w:tcPr>
            <w:tcW w:w="964" w:type="pct"/>
            <w:tcBorders>
              <w:top w:val="single" w:sz="4" w:space="0" w:color="auto"/>
              <w:left w:val="single" w:sz="4" w:space="0" w:color="auto"/>
              <w:bottom w:val="single" w:sz="4" w:space="0" w:color="auto"/>
              <w:right w:val="single" w:sz="4" w:space="0" w:color="auto"/>
            </w:tcBorders>
            <w:shd w:val="clear" w:color="auto" w:fill="E7E6E6" w:themeFill="background2"/>
          </w:tcPr>
          <w:p w14:paraId="519D52F4"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7E5E8" w14:textId="29F25B1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Εκκίνηση με την ολοκλήρωση της Φάσης 1</w:t>
            </w:r>
          </w:p>
        </w:tc>
      </w:tr>
      <w:tr w:rsidR="00504760" w:rsidRPr="00B32624" w14:paraId="61DA40D8" w14:textId="681CEADE" w:rsidTr="00160200">
        <w:trPr>
          <w:trHeight w:val="176"/>
          <w:jc w:val="center"/>
        </w:trPr>
        <w:tc>
          <w:tcPr>
            <w:tcW w:w="532" w:type="pct"/>
            <w:tcBorders>
              <w:top w:val="single" w:sz="4" w:space="0" w:color="auto"/>
              <w:left w:val="single" w:sz="4" w:space="0" w:color="auto"/>
              <w:bottom w:val="single" w:sz="4" w:space="0" w:color="auto"/>
              <w:right w:val="single" w:sz="4" w:space="0" w:color="auto"/>
            </w:tcBorders>
            <w:shd w:val="clear" w:color="auto" w:fill="D9E2F3"/>
            <w:vAlign w:val="center"/>
          </w:tcPr>
          <w:p w14:paraId="087B3CD5" w14:textId="4627BCDD" w:rsidR="00504760" w:rsidRPr="00EA6B87" w:rsidRDefault="00504760" w:rsidP="00504760">
            <w:pPr>
              <w:pStyle w:val="NormalinTables"/>
              <w:spacing w:before="0" w:after="120" w:line="240" w:lineRule="auto"/>
              <w:jc w:val="center"/>
              <w:rPr>
                <w:rFonts w:ascii="Tahoma" w:hAnsi="Tahoma" w:cs="Tahoma"/>
                <w:b/>
                <w:bCs/>
                <w:color w:val="000000"/>
                <w:sz w:val="20"/>
                <w:szCs w:val="20"/>
                <w:lang w:eastAsia="el-GR"/>
              </w:rPr>
            </w:pPr>
            <w:r>
              <w:rPr>
                <w:rFonts w:ascii="Tahoma" w:hAnsi="Tahoma" w:cs="Tahoma"/>
                <w:b/>
                <w:bCs/>
                <w:color w:val="000000"/>
                <w:sz w:val="20"/>
                <w:szCs w:val="20"/>
                <w:lang w:eastAsia="el-GR"/>
              </w:rPr>
              <w:t>9</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49C0B5"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Διαχείριση έργου</w:t>
            </w:r>
          </w:p>
        </w:tc>
        <w:tc>
          <w:tcPr>
            <w:tcW w:w="897" w:type="pct"/>
            <w:tcBorders>
              <w:top w:val="single" w:sz="4" w:space="0" w:color="auto"/>
              <w:left w:val="single" w:sz="4" w:space="0" w:color="auto"/>
              <w:bottom w:val="single" w:sz="4" w:space="0" w:color="auto"/>
              <w:right w:val="single" w:sz="4" w:space="0" w:color="auto"/>
            </w:tcBorders>
            <w:vAlign w:val="center"/>
          </w:tcPr>
          <w:p w14:paraId="4674CD82" w14:textId="17A0F80E"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z w:val="20"/>
                <w:szCs w:val="20"/>
              </w:rPr>
              <w:t>Δέκα οχτώ (18) μήνες</w:t>
            </w:r>
          </w:p>
        </w:tc>
        <w:tc>
          <w:tcPr>
            <w:tcW w:w="964" w:type="pct"/>
            <w:tcBorders>
              <w:top w:val="single" w:sz="4" w:space="0" w:color="auto"/>
              <w:left w:val="single" w:sz="4" w:space="0" w:color="auto"/>
              <w:bottom w:val="single" w:sz="4" w:space="0" w:color="auto"/>
              <w:right w:val="single" w:sz="4" w:space="0" w:color="auto"/>
            </w:tcBorders>
            <w:shd w:val="clear" w:color="auto" w:fill="E7E6E6" w:themeFill="background2"/>
          </w:tcPr>
          <w:p w14:paraId="38C19129" w14:textId="77777777" w:rsidR="00504760" w:rsidRPr="00EA6B87" w:rsidRDefault="00504760" w:rsidP="00504760">
            <w:pPr>
              <w:pStyle w:val="NormalinTables"/>
              <w:spacing w:before="0" w:after="120" w:line="240" w:lineRule="auto"/>
              <w:jc w:val="center"/>
              <w:rPr>
                <w:rFonts w:ascii="Tahoma" w:hAnsi="Tahoma" w:cs="Tahoma"/>
                <w:spacing w:val="8"/>
                <w:sz w:val="20"/>
                <w:szCs w:val="20"/>
              </w:rPr>
            </w:pP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729C12" w14:textId="1B842D10" w:rsidR="00504760" w:rsidRPr="00EA6B87" w:rsidRDefault="00504760" w:rsidP="00504760">
            <w:pPr>
              <w:pStyle w:val="NormalinTables"/>
              <w:spacing w:before="0" w:after="120" w:line="240" w:lineRule="auto"/>
              <w:jc w:val="center"/>
              <w:rPr>
                <w:rFonts w:ascii="Tahoma" w:hAnsi="Tahoma" w:cs="Tahoma"/>
                <w:spacing w:val="8"/>
                <w:sz w:val="20"/>
                <w:szCs w:val="20"/>
              </w:rPr>
            </w:pPr>
            <w:r w:rsidRPr="00EA6B87">
              <w:rPr>
                <w:rFonts w:ascii="Tahoma" w:hAnsi="Tahoma" w:cs="Tahoma"/>
                <w:spacing w:val="8"/>
                <w:sz w:val="20"/>
                <w:szCs w:val="20"/>
              </w:rPr>
              <w:t>Έναρξη με την υπογραφή της Σύμβασης</w:t>
            </w:r>
          </w:p>
        </w:tc>
      </w:tr>
    </w:tbl>
    <w:p w14:paraId="4C7B3085" w14:textId="4CA65622" w:rsidR="00642D70" w:rsidRDefault="00642D70" w:rsidP="00F73DE9">
      <w:pPr>
        <w:suppressAutoHyphens w:val="0"/>
        <w:autoSpaceDE w:val="0"/>
        <w:spacing w:after="60" w:line="360" w:lineRule="auto"/>
        <w:rPr>
          <w:rFonts w:eastAsia="SimSun"/>
          <w:lang w:val="el-GR"/>
        </w:rPr>
      </w:pPr>
    </w:p>
    <w:p w14:paraId="244345EC" w14:textId="77777777" w:rsidR="00642D70" w:rsidRDefault="00642D70">
      <w:pPr>
        <w:suppressAutoHyphens w:val="0"/>
        <w:spacing w:after="0"/>
        <w:jc w:val="left"/>
        <w:rPr>
          <w:rFonts w:eastAsia="SimSun"/>
          <w:lang w:val="el-GR"/>
        </w:rPr>
      </w:pPr>
      <w:r>
        <w:rPr>
          <w:rFonts w:eastAsia="SimSun"/>
          <w:lang w:val="el-GR"/>
        </w:rPr>
        <w:br w:type="page"/>
      </w:r>
    </w:p>
    <w:p w14:paraId="5886C33D" w14:textId="77777777" w:rsidR="00A852E6" w:rsidRPr="00EA6B87" w:rsidRDefault="00F82A8D" w:rsidP="00F73DE9">
      <w:pPr>
        <w:spacing w:line="360" w:lineRule="auto"/>
        <w:rPr>
          <w:lang w:val="el-GR"/>
        </w:rPr>
      </w:pPr>
      <w:r w:rsidRPr="00EA6B87">
        <w:rPr>
          <w:rFonts w:eastAsia="SimSun"/>
          <w:lang w:val="el-GR"/>
        </w:rPr>
        <w:lastRenderedPageBreak/>
        <w:t xml:space="preserve"> </w:t>
      </w:r>
      <w:r w:rsidR="00A852E6" w:rsidRPr="00EA6B87">
        <w:rPr>
          <w:lang w:val="el-GR"/>
        </w:rPr>
        <w:t xml:space="preserve">Στη συνέχεια παρατίθεται </w:t>
      </w:r>
      <w:bookmarkStart w:id="672" w:name="_Hlk174706854"/>
      <w:r w:rsidR="00A852E6" w:rsidRPr="00EA6B87">
        <w:rPr>
          <w:lang w:val="el-GR"/>
        </w:rPr>
        <w:t>το χρονοδιάγραμμα υλοποίησης του Έργου</w:t>
      </w:r>
      <w:bookmarkEnd w:id="672"/>
      <w:r w:rsidR="00A852E6" w:rsidRPr="00EA6B87">
        <w:rPr>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4540"/>
        <w:gridCol w:w="491"/>
        <w:gridCol w:w="491"/>
        <w:gridCol w:w="372"/>
        <w:gridCol w:w="377"/>
        <w:gridCol w:w="499"/>
        <w:gridCol w:w="499"/>
        <w:gridCol w:w="499"/>
        <w:gridCol w:w="499"/>
        <w:gridCol w:w="499"/>
      </w:tblGrid>
      <w:tr w:rsidR="00846452" w:rsidRPr="00EA6B87" w14:paraId="4FEF2E0B" w14:textId="77777777" w:rsidTr="00167905">
        <w:trPr>
          <w:trHeight w:val="359"/>
          <w:jc w:val="center"/>
        </w:trPr>
        <w:tc>
          <w:tcPr>
            <w:tcW w:w="448" w:type="pct"/>
            <w:shd w:val="clear" w:color="auto" w:fill="DEEAF6" w:themeFill="accent1" w:themeFillTint="33"/>
            <w:vAlign w:val="center"/>
          </w:tcPr>
          <w:p w14:paraId="6E75C037" w14:textId="32DE7295" w:rsidR="00846452" w:rsidRPr="00354980" w:rsidRDefault="00354980" w:rsidP="002E29F7">
            <w:pPr>
              <w:jc w:val="center"/>
              <w:rPr>
                <w:lang w:val="el-GR" w:eastAsia="en-US"/>
              </w:rPr>
            </w:pPr>
            <w:r>
              <w:rPr>
                <w:b/>
                <w:lang w:val="el-GR" w:eastAsia="en-US"/>
              </w:rPr>
              <w:t>Φάση</w:t>
            </w:r>
          </w:p>
        </w:tc>
        <w:tc>
          <w:tcPr>
            <w:tcW w:w="2358" w:type="pct"/>
            <w:shd w:val="clear" w:color="auto" w:fill="DEEAF6" w:themeFill="accent1" w:themeFillTint="33"/>
            <w:vAlign w:val="center"/>
          </w:tcPr>
          <w:p w14:paraId="365BEE26" w14:textId="0C5A49F3" w:rsidR="00846452" w:rsidRPr="00354980" w:rsidRDefault="00846452" w:rsidP="002E29F7">
            <w:pPr>
              <w:jc w:val="center"/>
              <w:rPr>
                <w:lang w:val="el-GR" w:eastAsia="en-US"/>
              </w:rPr>
            </w:pPr>
            <w:r w:rsidRPr="00EA6B87">
              <w:rPr>
                <w:b/>
                <w:lang w:val="el-GR" w:eastAsia="en-US"/>
              </w:rPr>
              <w:t>Περιγραφή</w:t>
            </w:r>
            <w:r w:rsidRPr="00EA6B87">
              <w:rPr>
                <w:b/>
                <w:lang w:eastAsia="en-US"/>
              </w:rPr>
              <w:t xml:space="preserve"> </w:t>
            </w:r>
            <w:r w:rsidR="00354980">
              <w:rPr>
                <w:b/>
                <w:lang w:val="el-GR" w:eastAsia="en-US"/>
              </w:rPr>
              <w:t>Φάσης</w:t>
            </w:r>
          </w:p>
        </w:tc>
        <w:tc>
          <w:tcPr>
            <w:tcW w:w="2195" w:type="pct"/>
            <w:gridSpan w:val="9"/>
            <w:shd w:val="clear" w:color="auto" w:fill="DEEAF6" w:themeFill="accent1" w:themeFillTint="33"/>
          </w:tcPr>
          <w:p w14:paraId="7FCBFE7E" w14:textId="77777777" w:rsidR="00846452" w:rsidRPr="00EA6B87" w:rsidRDefault="00846452" w:rsidP="002E29F7">
            <w:pPr>
              <w:jc w:val="center"/>
              <w:rPr>
                <w:b/>
                <w:lang w:val="el-GR" w:eastAsia="en-US"/>
              </w:rPr>
            </w:pPr>
            <w:r w:rsidRPr="00EA6B87">
              <w:rPr>
                <w:b/>
                <w:lang w:val="el-GR" w:eastAsia="en-US"/>
              </w:rPr>
              <w:t>Μήνας Υλοποίησης</w:t>
            </w:r>
          </w:p>
        </w:tc>
      </w:tr>
      <w:tr w:rsidR="00846452" w:rsidRPr="00EA6B87" w14:paraId="58252E3E" w14:textId="77777777" w:rsidTr="00846452">
        <w:trPr>
          <w:trHeight w:val="359"/>
          <w:jc w:val="center"/>
        </w:trPr>
        <w:tc>
          <w:tcPr>
            <w:tcW w:w="448" w:type="pct"/>
            <w:shd w:val="clear" w:color="auto" w:fill="DEEAF6" w:themeFill="accent1" w:themeFillTint="33"/>
            <w:vAlign w:val="center"/>
          </w:tcPr>
          <w:p w14:paraId="25C64905" w14:textId="77777777" w:rsidR="00846452" w:rsidRPr="00EA6B87" w:rsidRDefault="00846452" w:rsidP="002E29F7">
            <w:pPr>
              <w:jc w:val="center"/>
              <w:rPr>
                <w:lang w:eastAsia="en-US"/>
              </w:rPr>
            </w:pPr>
          </w:p>
        </w:tc>
        <w:tc>
          <w:tcPr>
            <w:tcW w:w="2358" w:type="pct"/>
            <w:shd w:val="clear" w:color="auto" w:fill="DEEAF6" w:themeFill="accent1" w:themeFillTint="33"/>
            <w:vAlign w:val="center"/>
          </w:tcPr>
          <w:p w14:paraId="42EC034F" w14:textId="77777777" w:rsidR="00846452" w:rsidRPr="00EA6B87" w:rsidRDefault="00846452" w:rsidP="002E29F7">
            <w:pPr>
              <w:jc w:val="center"/>
              <w:rPr>
                <w:lang w:eastAsia="en-US"/>
              </w:rPr>
            </w:pPr>
          </w:p>
        </w:tc>
        <w:tc>
          <w:tcPr>
            <w:tcW w:w="255" w:type="pct"/>
            <w:shd w:val="clear" w:color="auto" w:fill="DEEAF6" w:themeFill="accent1" w:themeFillTint="33"/>
            <w:vAlign w:val="center"/>
          </w:tcPr>
          <w:p w14:paraId="7347B3E7" w14:textId="77777777" w:rsidR="00846452" w:rsidRPr="00EA6B87" w:rsidRDefault="00846452" w:rsidP="002E29F7">
            <w:pPr>
              <w:jc w:val="center"/>
              <w:rPr>
                <w:lang w:eastAsia="en-US"/>
              </w:rPr>
            </w:pPr>
            <w:r w:rsidRPr="00EA6B87">
              <w:rPr>
                <w:lang w:eastAsia="en-US"/>
              </w:rPr>
              <w:t>2</w:t>
            </w:r>
          </w:p>
        </w:tc>
        <w:tc>
          <w:tcPr>
            <w:tcW w:w="255" w:type="pct"/>
            <w:shd w:val="clear" w:color="auto" w:fill="D9E2F3"/>
            <w:vAlign w:val="center"/>
          </w:tcPr>
          <w:p w14:paraId="20CDACB1" w14:textId="77777777" w:rsidR="00846452" w:rsidRPr="00EA6B87" w:rsidRDefault="00846452" w:rsidP="002E29F7">
            <w:pPr>
              <w:jc w:val="center"/>
              <w:rPr>
                <w:lang w:eastAsia="en-US"/>
              </w:rPr>
            </w:pPr>
            <w:r w:rsidRPr="00EA6B87">
              <w:rPr>
                <w:lang w:eastAsia="en-US"/>
              </w:rPr>
              <w:t>4</w:t>
            </w:r>
          </w:p>
        </w:tc>
        <w:tc>
          <w:tcPr>
            <w:tcW w:w="193" w:type="pct"/>
            <w:tcBorders>
              <w:bottom w:val="single" w:sz="4" w:space="0" w:color="auto"/>
            </w:tcBorders>
            <w:shd w:val="clear" w:color="auto" w:fill="D9E2F3"/>
            <w:vAlign w:val="center"/>
          </w:tcPr>
          <w:p w14:paraId="0D66BAE0" w14:textId="77777777" w:rsidR="00846452" w:rsidRPr="00EA6B87" w:rsidRDefault="00846452" w:rsidP="002E29F7">
            <w:pPr>
              <w:jc w:val="center"/>
              <w:rPr>
                <w:lang w:eastAsia="en-US"/>
              </w:rPr>
            </w:pPr>
            <w:r w:rsidRPr="00EA6B87">
              <w:rPr>
                <w:lang w:eastAsia="en-US"/>
              </w:rPr>
              <w:t>6</w:t>
            </w:r>
          </w:p>
        </w:tc>
        <w:tc>
          <w:tcPr>
            <w:tcW w:w="196" w:type="pct"/>
            <w:tcBorders>
              <w:bottom w:val="single" w:sz="4" w:space="0" w:color="auto"/>
            </w:tcBorders>
            <w:shd w:val="clear" w:color="auto" w:fill="D9E2F3"/>
            <w:vAlign w:val="center"/>
          </w:tcPr>
          <w:p w14:paraId="391BDC2C" w14:textId="77777777" w:rsidR="00846452" w:rsidRPr="00EA6B87" w:rsidRDefault="00846452" w:rsidP="002E29F7">
            <w:pPr>
              <w:jc w:val="center"/>
              <w:rPr>
                <w:lang w:eastAsia="en-US"/>
              </w:rPr>
            </w:pPr>
            <w:r w:rsidRPr="00EA6B87">
              <w:rPr>
                <w:lang w:eastAsia="en-US"/>
              </w:rPr>
              <w:t>8</w:t>
            </w:r>
          </w:p>
        </w:tc>
        <w:tc>
          <w:tcPr>
            <w:tcW w:w="259" w:type="pct"/>
            <w:tcBorders>
              <w:bottom w:val="single" w:sz="4" w:space="0" w:color="auto"/>
            </w:tcBorders>
            <w:shd w:val="clear" w:color="auto" w:fill="D9E2F3"/>
            <w:vAlign w:val="center"/>
          </w:tcPr>
          <w:p w14:paraId="7CDA51AE" w14:textId="77777777" w:rsidR="00846452" w:rsidRPr="00EA6B87" w:rsidRDefault="00846452" w:rsidP="002E29F7">
            <w:pPr>
              <w:jc w:val="center"/>
              <w:rPr>
                <w:lang w:eastAsia="en-US"/>
              </w:rPr>
            </w:pPr>
            <w:r w:rsidRPr="00EA6B87">
              <w:rPr>
                <w:lang w:eastAsia="en-US"/>
              </w:rPr>
              <w:t>10</w:t>
            </w:r>
          </w:p>
        </w:tc>
        <w:tc>
          <w:tcPr>
            <w:tcW w:w="259" w:type="pct"/>
            <w:tcBorders>
              <w:bottom w:val="single" w:sz="4" w:space="0" w:color="auto"/>
            </w:tcBorders>
            <w:shd w:val="clear" w:color="auto" w:fill="D9E2F3"/>
            <w:vAlign w:val="center"/>
          </w:tcPr>
          <w:p w14:paraId="5E7C8E46" w14:textId="77777777" w:rsidR="00846452" w:rsidRPr="00EA6B87" w:rsidRDefault="00846452" w:rsidP="002E29F7">
            <w:pPr>
              <w:jc w:val="center"/>
              <w:rPr>
                <w:lang w:eastAsia="en-US"/>
              </w:rPr>
            </w:pPr>
            <w:r w:rsidRPr="00EA6B87">
              <w:rPr>
                <w:lang w:eastAsia="en-US"/>
              </w:rPr>
              <w:t>12</w:t>
            </w:r>
          </w:p>
        </w:tc>
        <w:tc>
          <w:tcPr>
            <w:tcW w:w="259" w:type="pct"/>
            <w:tcBorders>
              <w:bottom w:val="single" w:sz="4" w:space="0" w:color="auto"/>
            </w:tcBorders>
            <w:shd w:val="clear" w:color="auto" w:fill="D9E2F3"/>
            <w:vAlign w:val="center"/>
          </w:tcPr>
          <w:p w14:paraId="6B6AFC41" w14:textId="77777777" w:rsidR="00846452" w:rsidRPr="00EA6B87" w:rsidRDefault="00846452" w:rsidP="002E29F7">
            <w:pPr>
              <w:jc w:val="center"/>
              <w:rPr>
                <w:lang w:eastAsia="en-US"/>
              </w:rPr>
            </w:pPr>
            <w:r w:rsidRPr="00EA6B87">
              <w:rPr>
                <w:lang w:eastAsia="en-US"/>
              </w:rPr>
              <w:t>14</w:t>
            </w:r>
          </w:p>
        </w:tc>
        <w:tc>
          <w:tcPr>
            <w:tcW w:w="259" w:type="pct"/>
            <w:tcBorders>
              <w:bottom w:val="single" w:sz="4" w:space="0" w:color="auto"/>
            </w:tcBorders>
            <w:shd w:val="clear" w:color="auto" w:fill="D9E2F3"/>
            <w:vAlign w:val="center"/>
          </w:tcPr>
          <w:p w14:paraId="025C27E1" w14:textId="77777777" w:rsidR="00846452" w:rsidRPr="00EA6B87" w:rsidRDefault="00846452" w:rsidP="002E29F7">
            <w:pPr>
              <w:jc w:val="center"/>
              <w:rPr>
                <w:lang w:eastAsia="en-US"/>
              </w:rPr>
            </w:pPr>
            <w:r w:rsidRPr="00EA6B87">
              <w:rPr>
                <w:lang w:eastAsia="en-US"/>
              </w:rPr>
              <w:t>16</w:t>
            </w:r>
          </w:p>
        </w:tc>
        <w:tc>
          <w:tcPr>
            <w:tcW w:w="259" w:type="pct"/>
            <w:tcBorders>
              <w:bottom w:val="single" w:sz="4" w:space="0" w:color="auto"/>
            </w:tcBorders>
            <w:shd w:val="clear" w:color="auto" w:fill="D9E2F3"/>
            <w:vAlign w:val="center"/>
          </w:tcPr>
          <w:p w14:paraId="24728356" w14:textId="77777777" w:rsidR="00846452" w:rsidRPr="00EA6B87" w:rsidRDefault="00846452" w:rsidP="002E29F7">
            <w:pPr>
              <w:jc w:val="center"/>
              <w:rPr>
                <w:lang w:eastAsia="en-US"/>
              </w:rPr>
            </w:pPr>
            <w:r w:rsidRPr="00EA6B87">
              <w:rPr>
                <w:lang w:val="el-GR" w:eastAsia="en-US"/>
              </w:rPr>
              <w:t>18</w:t>
            </w:r>
          </w:p>
        </w:tc>
      </w:tr>
      <w:tr w:rsidR="00846452" w:rsidRPr="00B32624" w14:paraId="209EC1BC" w14:textId="77777777" w:rsidTr="00160200">
        <w:trPr>
          <w:trHeight w:val="369"/>
          <w:jc w:val="center"/>
        </w:trPr>
        <w:tc>
          <w:tcPr>
            <w:tcW w:w="448" w:type="pct"/>
            <w:shd w:val="clear" w:color="auto" w:fill="D9E2F3"/>
            <w:vAlign w:val="center"/>
          </w:tcPr>
          <w:p w14:paraId="256BF39E" w14:textId="77777777" w:rsidR="00846452" w:rsidRPr="00EA6B87" w:rsidRDefault="00846452" w:rsidP="002E29F7">
            <w:pPr>
              <w:jc w:val="center"/>
              <w:rPr>
                <w:b/>
                <w:lang w:eastAsia="en-US"/>
              </w:rPr>
            </w:pPr>
            <w:r w:rsidRPr="00EA6B87">
              <w:rPr>
                <w:b/>
                <w:lang w:eastAsia="en-US"/>
              </w:rPr>
              <w:t>Φ1</w:t>
            </w:r>
          </w:p>
        </w:tc>
        <w:tc>
          <w:tcPr>
            <w:tcW w:w="2358" w:type="pct"/>
            <w:shd w:val="clear" w:color="auto" w:fill="D9E2F3"/>
            <w:vAlign w:val="center"/>
          </w:tcPr>
          <w:p w14:paraId="396DA7E0" w14:textId="77777777" w:rsidR="00846452" w:rsidRPr="00EA6B87" w:rsidRDefault="00846452" w:rsidP="002E29F7">
            <w:pPr>
              <w:rPr>
                <w:b/>
                <w:lang w:val="el-GR" w:eastAsia="en-US"/>
              </w:rPr>
            </w:pPr>
            <w:r w:rsidRPr="00EA6B87">
              <w:rPr>
                <w:spacing w:val="8"/>
                <w:lang w:val="el-GR"/>
              </w:rPr>
              <w:t>Μελέτη Εφαρμογής &amp; Λοιπές Μελέτες Έργου</w:t>
            </w:r>
          </w:p>
        </w:tc>
        <w:tc>
          <w:tcPr>
            <w:tcW w:w="255" w:type="pct"/>
            <w:shd w:val="clear" w:color="auto" w:fill="FFFF00"/>
          </w:tcPr>
          <w:p w14:paraId="3ECE0E0C" w14:textId="77777777" w:rsidR="00846452" w:rsidRPr="00EA6B87" w:rsidRDefault="00846452" w:rsidP="002E29F7">
            <w:pPr>
              <w:jc w:val="center"/>
              <w:rPr>
                <w:b/>
                <w:highlight w:val="lightGray"/>
                <w:lang w:val="el-GR" w:eastAsia="en-US"/>
              </w:rPr>
            </w:pPr>
          </w:p>
        </w:tc>
        <w:tc>
          <w:tcPr>
            <w:tcW w:w="255" w:type="pct"/>
            <w:shd w:val="clear" w:color="auto" w:fill="FFFF00"/>
          </w:tcPr>
          <w:p w14:paraId="01FDBBC1" w14:textId="77777777" w:rsidR="00846452" w:rsidRPr="00EA6B87" w:rsidRDefault="00846452" w:rsidP="002E29F7">
            <w:pPr>
              <w:jc w:val="center"/>
              <w:rPr>
                <w:b/>
                <w:highlight w:val="lightGray"/>
                <w:lang w:val="el-GR" w:eastAsia="en-US"/>
              </w:rPr>
            </w:pPr>
          </w:p>
        </w:tc>
        <w:tc>
          <w:tcPr>
            <w:tcW w:w="193" w:type="pct"/>
            <w:shd w:val="clear" w:color="auto" w:fill="E7E6E6" w:themeFill="background2"/>
            <w:vAlign w:val="center"/>
          </w:tcPr>
          <w:p w14:paraId="7E1882F9" w14:textId="77777777" w:rsidR="00846452" w:rsidRPr="00EA6B87" w:rsidRDefault="00846452" w:rsidP="002E29F7">
            <w:pPr>
              <w:jc w:val="center"/>
              <w:rPr>
                <w:b/>
                <w:highlight w:val="lightGray"/>
                <w:lang w:val="el-GR" w:eastAsia="en-US"/>
              </w:rPr>
            </w:pPr>
          </w:p>
        </w:tc>
        <w:tc>
          <w:tcPr>
            <w:tcW w:w="196" w:type="pct"/>
            <w:shd w:val="clear" w:color="auto" w:fill="FFFFFF"/>
            <w:vAlign w:val="center"/>
          </w:tcPr>
          <w:p w14:paraId="0D657C94" w14:textId="77777777" w:rsidR="00846452" w:rsidRPr="00EA6B87" w:rsidRDefault="00846452" w:rsidP="002E29F7">
            <w:pPr>
              <w:jc w:val="center"/>
              <w:rPr>
                <w:b/>
                <w:lang w:val="el-GR" w:eastAsia="en-US"/>
              </w:rPr>
            </w:pPr>
          </w:p>
        </w:tc>
        <w:tc>
          <w:tcPr>
            <w:tcW w:w="259" w:type="pct"/>
            <w:shd w:val="clear" w:color="auto" w:fill="FFFFFF"/>
            <w:vAlign w:val="center"/>
          </w:tcPr>
          <w:p w14:paraId="0968F663" w14:textId="77777777" w:rsidR="00846452" w:rsidRPr="00EA6B87" w:rsidRDefault="00846452" w:rsidP="002E29F7">
            <w:pPr>
              <w:jc w:val="center"/>
              <w:rPr>
                <w:b/>
                <w:lang w:val="el-GR" w:eastAsia="en-US"/>
              </w:rPr>
            </w:pPr>
          </w:p>
        </w:tc>
        <w:tc>
          <w:tcPr>
            <w:tcW w:w="259" w:type="pct"/>
            <w:shd w:val="clear" w:color="auto" w:fill="auto"/>
            <w:vAlign w:val="center"/>
          </w:tcPr>
          <w:p w14:paraId="1AC0E56C" w14:textId="77777777" w:rsidR="00846452" w:rsidRPr="00EA6B87" w:rsidRDefault="00846452" w:rsidP="002E29F7">
            <w:pPr>
              <w:jc w:val="center"/>
              <w:rPr>
                <w:b/>
                <w:lang w:val="el-GR" w:eastAsia="en-US"/>
              </w:rPr>
            </w:pPr>
          </w:p>
        </w:tc>
        <w:tc>
          <w:tcPr>
            <w:tcW w:w="259" w:type="pct"/>
            <w:shd w:val="clear" w:color="auto" w:fill="auto"/>
            <w:vAlign w:val="center"/>
          </w:tcPr>
          <w:p w14:paraId="752E0F36" w14:textId="77777777" w:rsidR="00846452" w:rsidRPr="00EA6B87" w:rsidRDefault="00846452" w:rsidP="002E29F7">
            <w:pPr>
              <w:jc w:val="center"/>
              <w:rPr>
                <w:b/>
                <w:lang w:val="el-GR" w:eastAsia="en-US"/>
              </w:rPr>
            </w:pPr>
          </w:p>
        </w:tc>
        <w:tc>
          <w:tcPr>
            <w:tcW w:w="259" w:type="pct"/>
            <w:shd w:val="clear" w:color="auto" w:fill="auto"/>
          </w:tcPr>
          <w:p w14:paraId="030A868D"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vAlign w:val="center"/>
          </w:tcPr>
          <w:p w14:paraId="45D8937B" w14:textId="77777777" w:rsidR="00846452" w:rsidRPr="00EA6B87" w:rsidRDefault="00846452" w:rsidP="002E29F7">
            <w:pPr>
              <w:jc w:val="center"/>
              <w:rPr>
                <w:b/>
                <w:lang w:val="el-GR" w:eastAsia="en-US"/>
              </w:rPr>
            </w:pPr>
          </w:p>
        </w:tc>
      </w:tr>
      <w:tr w:rsidR="00846452" w:rsidRPr="00EA6B87" w14:paraId="75B5604F" w14:textId="77777777" w:rsidTr="00160200">
        <w:trPr>
          <w:trHeight w:val="534"/>
          <w:jc w:val="center"/>
        </w:trPr>
        <w:tc>
          <w:tcPr>
            <w:tcW w:w="448" w:type="pct"/>
            <w:shd w:val="clear" w:color="auto" w:fill="D9E2F3"/>
            <w:vAlign w:val="center"/>
          </w:tcPr>
          <w:p w14:paraId="057B10EF" w14:textId="77777777" w:rsidR="00846452" w:rsidRPr="00EA6B87" w:rsidRDefault="00846452" w:rsidP="002E29F7">
            <w:pPr>
              <w:jc w:val="center"/>
              <w:rPr>
                <w:b/>
                <w:lang w:val="el-GR" w:eastAsia="en-US"/>
              </w:rPr>
            </w:pPr>
            <w:r w:rsidRPr="00EA6B87">
              <w:rPr>
                <w:b/>
                <w:lang w:eastAsia="en-US"/>
              </w:rPr>
              <w:t>Φ</w:t>
            </w:r>
            <w:r w:rsidRPr="00EA6B87">
              <w:rPr>
                <w:b/>
                <w:lang w:val="el-GR" w:eastAsia="en-US"/>
              </w:rPr>
              <w:t>2</w:t>
            </w:r>
          </w:p>
        </w:tc>
        <w:tc>
          <w:tcPr>
            <w:tcW w:w="2358" w:type="pct"/>
            <w:shd w:val="clear" w:color="auto" w:fill="D9E2F3"/>
            <w:vAlign w:val="center"/>
          </w:tcPr>
          <w:p w14:paraId="5D4546D0" w14:textId="1C8FB791" w:rsidR="00846452" w:rsidRPr="00167905" w:rsidRDefault="00167905" w:rsidP="002E29F7">
            <w:pPr>
              <w:rPr>
                <w:bCs/>
                <w:lang w:val="el-GR" w:eastAsia="en-US"/>
              </w:rPr>
            </w:pPr>
            <w:r>
              <w:rPr>
                <w:bCs/>
                <w:lang w:val="el-GR"/>
              </w:rPr>
              <w:t>Υλοποίηση Ολοκληρωμένου Συστήματος</w:t>
            </w:r>
          </w:p>
        </w:tc>
        <w:tc>
          <w:tcPr>
            <w:tcW w:w="255" w:type="pct"/>
            <w:shd w:val="clear" w:color="auto" w:fill="auto"/>
          </w:tcPr>
          <w:p w14:paraId="45BA76EC" w14:textId="77777777" w:rsidR="00846452" w:rsidRPr="00EA6B87" w:rsidRDefault="00846452" w:rsidP="002E29F7">
            <w:pPr>
              <w:jc w:val="center"/>
              <w:rPr>
                <w:b/>
                <w:lang w:val="el-GR" w:eastAsia="en-US"/>
              </w:rPr>
            </w:pPr>
          </w:p>
        </w:tc>
        <w:tc>
          <w:tcPr>
            <w:tcW w:w="255" w:type="pct"/>
            <w:shd w:val="clear" w:color="auto" w:fill="auto"/>
          </w:tcPr>
          <w:p w14:paraId="1D712204" w14:textId="77777777" w:rsidR="00846452" w:rsidRPr="00EA6B87" w:rsidRDefault="00846452" w:rsidP="002E29F7">
            <w:pPr>
              <w:jc w:val="center"/>
              <w:rPr>
                <w:b/>
                <w:lang w:val="el-GR" w:eastAsia="en-US"/>
              </w:rPr>
            </w:pPr>
          </w:p>
        </w:tc>
        <w:tc>
          <w:tcPr>
            <w:tcW w:w="193" w:type="pct"/>
            <w:tcBorders>
              <w:bottom w:val="single" w:sz="4" w:space="0" w:color="auto"/>
            </w:tcBorders>
            <w:shd w:val="clear" w:color="auto" w:fill="FFFF00"/>
            <w:vAlign w:val="center"/>
          </w:tcPr>
          <w:p w14:paraId="1832A49C" w14:textId="77777777" w:rsidR="00846452" w:rsidRPr="00EA6B87" w:rsidRDefault="00846452" w:rsidP="002E29F7">
            <w:pPr>
              <w:jc w:val="center"/>
              <w:rPr>
                <w:b/>
                <w:lang w:val="el-GR" w:eastAsia="en-US"/>
              </w:rPr>
            </w:pPr>
          </w:p>
        </w:tc>
        <w:tc>
          <w:tcPr>
            <w:tcW w:w="196" w:type="pct"/>
            <w:tcBorders>
              <w:bottom w:val="single" w:sz="4" w:space="0" w:color="auto"/>
            </w:tcBorders>
            <w:shd w:val="clear" w:color="auto" w:fill="FFFF00"/>
            <w:vAlign w:val="center"/>
          </w:tcPr>
          <w:p w14:paraId="69E1AE24"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FFFF00"/>
            <w:vAlign w:val="center"/>
          </w:tcPr>
          <w:p w14:paraId="11E28122"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FFFF00"/>
            <w:vAlign w:val="center"/>
          </w:tcPr>
          <w:p w14:paraId="3980B7F7"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FFFF00"/>
            <w:vAlign w:val="center"/>
          </w:tcPr>
          <w:p w14:paraId="1A1E4491"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E7E6E6" w:themeFill="background2"/>
          </w:tcPr>
          <w:p w14:paraId="16392D3E" w14:textId="77777777" w:rsidR="00846452" w:rsidRPr="00EA6B87" w:rsidRDefault="00846452" w:rsidP="002E29F7">
            <w:pPr>
              <w:jc w:val="center"/>
              <w:rPr>
                <w:b/>
                <w:highlight w:val="lightGray"/>
                <w:lang w:val="el-GR" w:eastAsia="en-US"/>
              </w:rPr>
            </w:pPr>
          </w:p>
        </w:tc>
        <w:tc>
          <w:tcPr>
            <w:tcW w:w="259" w:type="pct"/>
            <w:tcBorders>
              <w:bottom w:val="single" w:sz="4" w:space="0" w:color="auto"/>
            </w:tcBorders>
            <w:shd w:val="clear" w:color="auto" w:fill="auto"/>
            <w:vAlign w:val="center"/>
          </w:tcPr>
          <w:p w14:paraId="2A8970B4" w14:textId="77777777" w:rsidR="00846452" w:rsidRPr="00EA6B87" w:rsidRDefault="00846452" w:rsidP="002E29F7">
            <w:pPr>
              <w:jc w:val="center"/>
              <w:rPr>
                <w:b/>
                <w:highlight w:val="lightGray"/>
                <w:lang w:val="el-GR" w:eastAsia="en-US"/>
              </w:rPr>
            </w:pPr>
          </w:p>
        </w:tc>
      </w:tr>
      <w:tr w:rsidR="00167905" w:rsidRPr="00EA6B87" w14:paraId="257EB81A" w14:textId="77777777" w:rsidTr="00160200">
        <w:trPr>
          <w:trHeight w:val="351"/>
          <w:jc w:val="center"/>
        </w:trPr>
        <w:tc>
          <w:tcPr>
            <w:tcW w:w="448" w:type="pct"/>
            <w:shd w:val="clear" w:color="auto" w:fill="D9E2F3"/>
            <w:vAlign w:val="center"/>
          </w:tcPr>
          <w:p w14:paraId="4A3CBC5F" w14:textId="77777777" w:rsidR="00167905" w:rsidRPr="00EA6B87" w:rsidRDefault="00167905" w:rsidP="00167905">
            <w:pPr>
              <w:jc w:val="center"/>
              <w:rPr>
                <w:b/>
                <w:lang w:val="el-GR" w:eastAsia="en-US"/>
              </w:rPr>
            </w:pPr>
            <w:r w:rsidRPr="00EA6B87">
              <w:rPr>
                <w:b/>
                <w:lang w:eastAsia="en-US"/>
              </w:rPr>
              <w:t>Φ</w:t>
            </w:r>
            <w:r w:rsidRPr="00EA6B87">
              <w:rPr>
                <w:b/>
                <w:lang w:val="el-GR" w:eastAsia="en-US"/>
              </w:rPr>
              <w:t>3</w:t>
            </w:r>
          </w:p>
        </w:tc>
        <w:tc>
          <w:tcPr>
            <w:tcW w:w="2358" w:type="pct"/>
            <w:shd w:val="clear" w:color="auto" w:fill="D9E2F3"/>
            <w:vAlign w:val="center"/>
          </w:tcPr>
          <w:p w14:paraId="17136427" w14:textId="44934266" w:rsidR="00167905" w:rsidRPr="00EA6B87" w:rsidRDefault="00167905" w:rsidP="00167905">
            <w:pPr>
              <w:rPr>
                <w:lang w:val="el-GR"/>
              </w:rPr>
            </w:pPr>
            <w:r w:rsidRPr="00B87FEB">
              <w:rPr>
                <w:bCs/>
                <w:lang w:val="el-GR"/>
              </w:rPr>
              <w:t>Εγκατάσταση</w:t>
            </w:r>
            <w:r>
              <w:rPr>
                <w:bCs/>
                <w:lang w:val="el-GR"/>
              </w:rPr>
              <w:t xml:space="preserve"> Ολοκληρωμένου Συστήματος</w:t>
            </w:r>
          </w:p>
        </w:tc>
        <w:tc>
          <w:tcPr>
            <w:tcW w:w="255" w:type="pct"/>
            <w:shd w:val="clear" w:color="auto" w:fill="auto"/>
          </w:tcPr>
          <w:p w14:paraId="5DF5E543" w14:textId="77777777" w:rsidR="00167905" w:rsidRPr="00EA6B87" w:rsidRDefault="00167905" w:rsidP="00167905">
            <w:pPr>
              <w:jc w:val="center"/>
              <w:rPr>
                <w:b/>
                <w:lang w:val="el-GR" w:eastAsia="en-US"/>
              </w:rPr>
            </w:pPr>
          </w:p>
        </w:tc>
        <w:tc>
          <w:tcPr>
            <w:tcW w:w="255" w:type="pct"/>
            <w:shd w:val="clear" w:color="auto" w:fill="auto"/>
          </w:tcPr>
          <w:p w14:paraId="3D6924EA" w14:textId="77777777" w:rsidR="00167905" w:rsidRPr="00EA6B87" w:rsidRDefault="00167905" w:rsidP="00167905">
            <w:pPr>
              <w:jc w:val="center"/>
              <w:rPr>
                <w:b/>
                <w:lang w:val="el-GR" w:eastAsia="en-US"/>
              </w:rPr>
            </w:pPr>
          </w:p>
        </w:tc>
        <w:tc>
          <w:tcPr>
            <w:tcW w:w="193" w:type="pct"/>
            <w:tcBorders>
              <w:top w:val="single" w:sz="4" w:space="0" w:color="auto"/>
            </w:tcBorders>
            <w:shd w:val="clear" w:color="auto" w:fill="auto"/>
            <w:vAlign w:val="center"/>
          </w:tcPr>
          <w:p w14:paraId="05B9FC3A" w14:textId="77777777" w:rsidR="00167905" w:rsidRPr="00EA6B87" w:rsidRDefault="00167905" w:rsidP="00167905">
            <w:pPr>
              <w:jc w:val="center"/>
              <w:rPr>
                <w:b/>
                <w:lang w:val="el-GR" w:eastAsia="en-US"/>
              </w:rPr>
            </w:pPr>
          </w:p>
        </w:tc>
        <w:tc>
          <w:tcPr>
            <w:tcW w:w="196" w:type="pct"/>
            <w:tcBorders>
              <w:top w:val="single" w:sz="4" w:space="0" w:color="auto"/>
            </w:tcBorders>
            <w:shd w:val="clear" w:color="auto" w:fill="auto"/>
            <w:vAlign w:val="center"/>
          </w:tcPr>
          <w:p w14:paraId="4B0E0108" w14:textId="77777777" w:rsidR="00167905" w:rsidRPr="00EA6B87" w:rsidRDefault="00167905" w:rsidP="00167905">
            <w:pPr>
              <w:jc w:val="center"/>
              <w:rPr>
                <w:b/>
                <w:lang w:val="el-GR" w:eastAsia="en-US"/>
              </w:rPr>
            </w:pPr>
          </w:p>
        </w:tc>
        <w:tc>
          <w:tcPr>
            <w:tcW w:w="259" w:type="pct"/>
            <w:tcBorders>
              <w:top w:val="single" w:sz="4" w:space="0" w:color="auto"/>
            </w:tcBorders>
            <w:shd w:val="clear" w:color="auto" w:fill="auto"/>
            <w:vAlign w:val="center"/>
          </w:tcPr>
          <w:p w14:paraId="734A6014" w14:textId="77777777" w:rsidR="00167905" w:rsidRPr="00EA6B87" w:rsidRDefault="00167905" w:rsidP="00167905">
            <w:pPr>
              <w:jc w:val="center"/>
              <w:rPr>
                <w:b/>
                <w:lang w:val="el-GR" w:eastAsia="en-US"/>
              </w:rPr>
            </w:pPr>
          </w:p>
        </w:tc>
        <w:tc>
          <w:tcPr>
            <w:tcW w:w="259" w:type="pct"/>
            <w:tcBorders>
              <w:top w:val="single" w:sz="4" w:space="0" w:color="auto"/>
            </w:tcBorders>
            <w:shd w:val="clear" w:color="auto" w:fill="auto"/>
            <w:vAlign w:val="center"/>
          </w:tcPr>
          <w:p w14:paraId="0754C6BF" w14:textId="77777777" w:rsidR="00167905" w:rsidRPr="00EA6B87" w:rsidRDefault="00167905" w:rsidP="00167905">
            <w:pPr>
              <w:jc w:val="center"/>
              <w:rPr>
                <w:b/>
                <w:lang w:val="el-GR" w:eastAsia="en-US"/>
              </w:rPr>
            </w:pPr>
          </w:p>
        </w:tc>
        <w:tc>
          <w:tcPr>
            <w:tcW w:w="259" w:type="pct"/>
            <w:tcBorders>
              <w:top w:val="single" w:sz="4" w:space="0" w:color="auto"/>
            </w:tcBorders>
            <w:shd w:val="clear" w:color="auto" w:fill="auto"/>
            <w:vAlign w:val="center"/>
          </w:tcPr>
          <w:p w14:paraId="5A593B04" w14:textId="77777777" w:rsidR="00167905" w:rsidRPr="00EA6B87" w:rsidRDefault="00167905" w:rsidP="00167905">
            <w:pPr>
              <w:jc w:val="center"/>
              <w:rPr>
                <w:b/>
                <w:lang w:val="el-GR" w:eastAsia="en-US"/>
              </w:rPr>
            </w:pPr>
          </w:p>
        </w:tc>
        <w:tc>
          <w:tcPr>
            <w:tcW w:w="259" w:type="pct"/>
            <w:tcBorders>
              <w:top w:val="single" w:sz="4" w:space="0" w:color="auto"/>
            </w:tcBorders>
            <w:shd w:val="clear" w:color="auto" w:fill="FFFF00"/>
          </w:tcPr>
          <w:p w14:paraId="2C39FA0C" w14:textId="77777777" w:rsidR="00167905" w:rsidRPr="00EA6B87" w:rsidRDefault="00167905" w:rsidP="00167905">
            <w:pPr>
              <w:jc w:val="center"/>
              <w:rPr>
                <w:b/>
                <w:highlight w:val="yellow"/>
                <w:lang w:val="el-GR" w:eastAsia="en-US"/>
              </w:rPr>
            </w:pPr>
          </w:p>
        </w:tc>
        <w:tc>
          <w:tcPr>
            <w:tcW w:w="259" w:type="pct"/>
            <w:tcBorders>
              <w:top w:val="single" w:sz="4" w:space="0" w:color="auto"/>
              <w:bottom w:val="single" w:sz="4" w:space="0" w:color="auto"/>
            </w:tcBorders>
            <w:shd w:val="clear" w:color="auto" w:fill="E7E6E6" w:themeFill="background2"/>
            <w:vAlign w:val="center"/>
          </w:tcPr>
          <w:p w14:paraId="473A5FEC" w14:textId="77777777" w:rsidR="00167905" w:rsidRPr="00EA6B87" w:rsidRDefault="00167905" w:rsidP="00167905">
            <w:pPr>
              <w:jc w:val="center"/>
              <w:rPr>
                <w:b/>
                <w:lang w:val="el-GR" w:eastAsia="en-US"/>
              </w:rPr>
            </w:pPr>
          </w:p>
        </w:tc>
      </w:tr>
      <w:tr w:rsidR="00846452" w:rsidRPr="00167905" w14:paraId="4B33163B" w14:textId="77777777" w:rsidTr="00160200">
        <w:trPr>
          <w:trHeight w:val="351"/>
          <w:jc w:val="center"/>
        </w:trPr>
        <w:tc>
          <w:tcPr>
            <w:tcW w:w="448" w:type="pct"/>
            <w:shd w:val="clear" w:color="auto" w:fill="D9E2F3"/>
            <w:vAlign w:val="center"/>
          </w:tcPr>
          <w:p w14:paraId="09698F58" w14:textId="77777777" w:rsidR="00846452" w:rsidRPr="00EA6B87" w:rsidRDefault="00846452" w:rsidP="002E29F7">
            <w:pPr>
              <w:jc w:val="center"/>
              <w:rPr>
                <w:b/>
                <w:lang w:val="el-GR" w:eastAsia="en-US"/>
              </w:rPr>
            </w:pPr>
            <w:r w:rsidRPr="00EA6B87">
              <w:rPr>
                <w:b/>
                <w:lang w:eastAsia="en-US"/>
              </w:rPr>
              <w:t>Φ</w:t>
            </w:r>
            <w:r w:rsidRPr="00EA6B87">
              <w:rPr>
                <w:b/>
                <w:lang w:val="el-GR" w:eastAsia="en-US"/>
              </w:rPr>
              <w:t>4</w:t>
            </w:r>
          </w:p>
        </w:tc>
        <w:tc>
          <w:tcPr>
            <w:tcW w:w="2358" w:type="pct"/>
            <w:shd w:val="clear" w:color="auto" w:fill="D9E2F3"/>
            <w:vAlign w:val="center"/>
          </w:tcPr>
          <w:p w14:paraId="31ACEAE7" w14:textId="2F51379B" w:rsidR="00846452" w:rsidRPr="00167905" w:rsidRDefault="00167905" w:rsidP="002E29F7">
            <w:pPr>
              <w:rPr>
                <w:lang w:val="el-GR"/>
              </w:rPr>
            </w:pPr>
            <w:r>
              <w:rPr>
                <w:spacing w:val="8"/>
                <w:lang w:val="el-GR"/>
              </w:rPr>
              <w:t>Παραμετροποίηση – Μετάπτωση Δεδομένων</w:t>
            </w:r>
            <w:r w:rsidR="00846452" w:rsidRPr="00167905">
              <w:rPr>
                <w:spacing w:val="8"/>
                <w:lang w:val="el-GR"/>
              </w:rPr>
              <w:t xml:space="preserve"> </w:t>
            </w:r>
          </w:p>
        </w:tc>
        <w:tc>
          <w:tcPr>
            <w:tcW w:w="255" w:type="pct"/>
            <w:shd w:val="clear" w:color="auto" w:fill="auto"/>
          </w:tcPr>
          <w:p w14:paraId="51BC61C7" w14:textId="77777777" w:rsidR="00846452" w:rsidRPr="00167905" w:rsidRDefault="00846452" w:rsidP="002E29F7">
            <w:pPr>
              <w:jc w:val="center"/>
              <w:rPr>
                <w:b/>
                <w:lang w:val="el-GR" w:eastAsia="en-US"/>
              </w:rPr>
            </w:pPr>
          </w:p>
        </w:tc>
        <w:tc>
          <w:tcPr>
            <w:tcW w:w="255" w:type="pct"/>
            <w:shd w:val="clear" w:color="auto" w:fill="auto"/>
          </w:tcPr>
          <w:p w14:paraId="43000288" w14:textId="77777777" w:rsidR="00846452" w:rsidRPr="00167905" w:rsidRDefault="00846452" w:rsidP="002E29F7">
            <w:pPr>
              <w:jc w:val="center"/>
              <w:rPr>
                <w:b/>
                <w:lang w:val="el-GR" w:eastAsia="en-US"/>
              </w:rPr>
            </w:pPr>
          </w:p>
        </w:tc>
        <w:tc>
          <w:tcPr>
            <w:tcW w:w="193" w:type="pct"/>
            <w:tcBorders>
              <w:top w:val="single" w:sz="4" w:space="0" w:color="auto"/>
            </w:tcBorders>
            <w:shd w:val="clear" w:color="auto" w:fill="auto"/>
            <w:vAlign w:val="center"/>
          </w:tcPr>
          <w:p w14:paraId="726E032E" w14:textId="77777777" w:rsidR="00846452" w:rsidRPr="00167905" w:rsidRDefault="00846452" w:rsidP="002E29F7">
            <w:pPr>
              <w:jc w:val="center"/>
              <w:rPr>
                <w:b/>
                <w:lang w:val="el-GR" w:eastAsia="en-US"/>
              </w:rPr>
            </w:pPr>
          </w:p>
        </w:tc>
        <w:tc>
          <w:tcPr>
            <w:tcW w:w="196" w:type="pct"/>
            <w:tcBorders>
              <w:top w:val="single" w:sz="4" w:space="0" w:color="auto"/>
            </w:tcBorders>
            <w:shd w:val="clear" w:color="auto" w:fill="auto"/>
            <w:vAlign w:val="center"/>
          </w:tcPr>
          <w:p w14:paraId="017CEB82" w14:textId="77777777" w:rsidR="00846452" w:rsidRPr="00167905" w:rsidRDefault="00846452" w:rsidP="002E29F7">
            <w:pPr>
              <w:jc w:val="center"/>
              <w:rPr>
                <w:b/>
                <w:lang w:val="el-GR" w:eastAsia="en-US"/>
              </w:rPr>
            </w:pPr>
          </w:p>
        </w:tc>
        <w:tc>
          <w:tcPr>
            <w:tcW w:w="259" w:type="pct"/>
            <w:tcBorders>
              <w:top w:val="single" w:sz="4" w:space="0" w:color="auto"/>
            </w:tcBorders>
            <w:shd w:val="clear" w:color="auto" w:fill="auto"/>
            <w:vAlign w:val="center"/>
          </w:tcPr>
          <w:p w14:paraId="30638E01" w14:textId="77777777" w:rsidR="00846452" w:rsidRPr="00167905" w:rsidRDefault="00846452" w:rsidP="002E29F7">
            <w:pPr>
              <w:jc w:val="center"/>
              <w:rPr>
                <w:b/>
                <w:lang w:val="el-GR" w:eastAsia="en-US"/>
              </w:rPr>
            </w:pPr>
          </w:p>
        </w:tc>
        <w:tc>
          <w:tcPr>
            <w:tcW w:w="259" w:type="pct"/>
            <w:tcBorders>
              <w:top w:val="single" w:sz="4" w:space="0" w:color="auto"/>
            </w:tcBorders>
            <w:shd w:val="clear" w:color="auto" w:fill="auto"/>
            <w:vAlign w:val="center"/>
          </w:tcPr>
          <w:p w14:paraId="764B838B" w14:textId="77777777" w:rsidR="00846452" w:rsidRPr="00167905" w:rsidRDefault="00846452" w:rsidP="002E29F7">
            <w:pPr>
              <w:jc w:val="center"/>
              <w:rPr>
                <w:b/>
                <w:lang w:val="el-GR" w:eastAsia="en-US"/>
              </w:rPr>
            </w:pPr>
          </w:p>
        </w:tc>
        <w:tc>
          <w:tcPr>
            <w:tcW w:w="259" w:type="pct"/>
            <w:tcBorders>
              <w:top w:val="single" w:sz="4" w:space="0" w:color="auto"/>
            </w:tcBorders>
            <w:shd w:val="clear" w:color="auto" w:fill="auto"/>
            <w:vAlign w:val="center"/>
          </w:tcPr>
          <w:p w14:paraId="4A026644" w14:textId="77777777" w:rsidR="00846452" w:rsidRPr="00167905" w:rsidRDefault="00846452" w:rsidP="002E29F7">
            <w:pPr>
              <w:jc w:val="center"/>
              <w:rPr>
                <w:b/>
                <w:lang w:val="el-GR" w:eastAsia="en-US"/>
              </w:rPr>
            </w:pPr>
          </w:p>
        </w:tc>
        <w:tc>
          <w:tcPr>
            <w:tcW w:w="259" w:type="pct"/>
            <w:tcBorders>
              <w:top w:val="single" w:sz="4" w:space="0" w:color="auto"/>
            </w:tcBorders>
            <w:shd w:val="clear" w:color="auto" w:fill="FFFF00"/>
          </w:tcPr>
          <w:p w14:paraId="591A1D30" w14:textId="77777777" w:rsidR="00846452" w:rsidRPr="00167905" w:rsidRDefault="00846452" w:rsidP="002E29F7">
            <w:pPr>
              <w:jc w:val="center"/>
              <w:rPr>
                <w:b/>
                <w:highlight w:val="yellow"/>
                <w:lang w:val="el-GR" w:eastAsia="en-US"/>
              </w:rPr>
            </w:pPr>
          </w:p>
        </w:tc>
        <w:tc>
          <w:tcPr>
            <w:tcW w:w="259" w:type="pct"/>
            <w:tcBorders>
              <w:top w:val="single" w:sz="4" w:space="0" w:color="auto"/>
              <w:bottom w:val="single" w:sz="4" w:space="0" w:color="auto"/>
            </w:tcBorders>
            <w:shd w:val="clear" w:color="auto" w:fill="E7E6E6" w:themeFill="background2"/>
            <w:vAlign w:val="center"/>
          </w:tcPr>
          <w:p w14:paraId="59DE9626" w14:textId="77777777" w:rsidR="00846452" w:rsidRPr="00167905" w:rsidRDefault="00846452" w:rsidP="002E29F7">
            <w:pPr>
              <w:jc w:val="center"/>
              <w:rPr>
                <w:b/>
                <w:lang w:val="el-GR" w:eastAsia="en-US"/>
              </w:rPr>
            </w:pPr>
          </w:p>
        </w:tc>
      </w:tr>
      <w:tr w:rsidR="00846452" w:rsidRPr="00EA6B87" w14:paraId="3B0841D1" w14:textId="77777777" w:rsidTr="00160200">
        <w:trPr>
          <w:trHeight w:val="351"/>
          <w:jc w:val="center"/>
        </w:trPr>
        <w:tc>
          <w:tcPr>
            <w:tcW w:w="448" w:type="pct"/>
            <w:shd w:val="clear" w:color="auto" w:fill="D9E2F3"/>
            <w:vAlign w:val="center"/>
          </w:tcPr>
          <w:p w14:paraId="01E8BAE4" w14:textId="77777777" w:rsidR="00846452" w:rsidRPr="00EA6B87" w:rsidRDefault="00846452" w:rsidP="002E29F7">
            <w:pPr>
              <w:jc w:val="center"/>
              <w:rPr>
                <w:b/>
                <w:lang w:val="el-GR" w:eastAsia="en-US"/>
              </w:rPr>
            </w:pPr>
            <w:r w:rsidRPr="00EA6B87">
              <w:rPr>
                <w:b/>
                <w:lang w:eastAsia="en-US"/>
              </w:rPr>
              <w:t>Φ</w:t>
            </w:r>
            <w:r w:rsidRPr="00EA6B87">
              <w:rPr>
                <w:b/>
                <w:lang w:val="el-GR" w:eastAsia="en-US"/>
              </w:rPr>
              <w:t>5</w:t>
            </w:r>
          </w:p>
        </w:tc>
        <w:tc>
          <w:tcPr>
            <w:tcW w:w="2358" w:type="pct"/>
            <w:shd w:val="clear" w:color="auto" w:fill="D9E2F3"/>
            <w:vAlign w:val="center"/>
          </w:tcPr>
          <w:p w14:paraId="58566E0E" w14:textId="2DF52B15" w:rsidR="00846452" w:rsidRPr="00167905" w:rsidRDefault="00167905" w:rsidP="002E29F7">
            <w:pPr>
              <w:rPr>
                <w:lang w:val="el-GR"/>
              </w:rPr>
            </w:pPr>
            <w:r>
              <w:rPr>
                <w:spacing w:val="8"/>
                <w:lang w:val="el-GR"/>
              </w:rPr>
              <w:t>Εκπαίδευση Χρηστών</w:t>
            </w:r>
          </w:p>
        </w:tc>
        <w:tc>
          <w:tcPr>
            <w:tcW w:w="255" w:type="pct"/>
            <w:shd w:val="clear" w:color="auto" w:fill="auto"/>
          </w:tcPr>
          <w:p w14:paraId="06C8F5E5" w14:textId="77777777" w:rsidR="00846452" w:rsidRPr="00EA6B87" w:rsidRDefault="00846452" w:rsidP="002E29F7">
            <w:pPr>
              <w:jc w:val="center"/>
              <w:rPr>
                <w:b/>
                <w:lang w:eastAsia="en-US"/>
              </w:rPr>
            </w:pPr>
          </w:p>
        </w:tc>
        <w:tc>
          <w:tcPr>
            <w:tcW w:w="255" w:type="pct"/>
            <w:shd w:val="clear" w:color="auto" w:fill="auto"/>
          </w:tcPr>
          <w:p w14:paraId="668DFE66" w14:textId="77777777" w:rsidR="00846452" w:rsidRPr="00EA6B87" w:rsidRDefault="00846452" w:rsidP="002E29F7">
            <w:pPr>
              <w:jc w:val="center"/>
              <w:rPr>
                <w:b/>
                <w:lang w:eastAsia="en-US"/>
              </w:rPr>
            </w:pPr>
          </w:p>
        </w:tc>
        <w:tc>
          <w:tcPr>
            <w:tcW w:w="193" w:type="pct"/>
            <w:tcBorders>
              <w:top w:val="single" w:sz="4" w:space="0" w:color="auto"/>
            </w:tcBorders>
            <w:shd w:val="clear" w:color="auto" w:fill="auto"/>
            <w:vAlign w:val="center"/>
          </w:tcPr>
          <w:p w14:paraId="70656F56" w14:textId="77777777" w:rsidR="00846452" w:rsidRPr="00EA6B87" w:rsidRDefault="00846452" w:rsidP="002E29F7">
            <w:pPr>
              <w:jc w:val="center"/>
              <w:rPr>
                <w:b/>
                <w:lang w:eastAsia="en-US"/>
              </w:rPr>
            </w:pPr>
          </w:p>
        </w:tc>
        <w:tc>
          <w:tcPr>
            <w:tcW w:w="196" w:type="pct"/>
            <w:tcBorders>
              <w:top w:val="single" w:sz="4" w:space="0" w:color="auto"/>
            </w:tcBorders>
            <w:shd w:val="clear" w:color="auto" w:fill="auto"/>
            <w:vAlign w:val="center"/>
          </w:tcPr>
          <w:p w14:paraId="7E6D1FBD" w14:textId="77777777" w:rsidR="00846452" w:rsidRPr="00EA6B87" w:rsidRDefault="00846452" w:rsidP="002E29F7">
            <w:pPr>
              <w:jc w:val="center"/>
              <w:rPr>
                <w:b/>
                <w:lang w:eastAsia="en-US"/>
              </w:rPr>
            </w:pPr>
          </w:p>
        </w:tc>
        <w:tc>
          <w:tcPr>
            <w:tcW w:w="259" w:type="pct"/>
            <w:tcBorders>
              <w:top w:val="single" w:sz="4" w:space="0" w:color="auto"/>
            </w:tcBorders>
            <w:shd w:val="clear" w:color="auto" w:fill="auto"/>
            <w:vAlign w:val="center"/>
          </w:tcPr>
          <w:p w14:paraId="3B678C46" w14:textId="77777777" w:rsidR="00846452" w:rsidRPr="00EA6B87" w:rsidRDefault="00846452" w:rsidP="002E29F7">
            <w:pPr>
              <w:jc w:val="center"/>
              <w:rPr>
                <w:b/>
                <w:lang w:eastAsia="en-US"/>
              </w:rPr>
            </w:pPr>
          </w:p>
        </w:tc>
        <w:tc>
          <w:tcPr>
            <w:tcW w:w="259" w:type="pct"/>
            <w:tcBorders>
              <w:top w:val="single" w:sz="4" w:space="0" w:color="auto"/>
            </w:tcBorders>
            <w:shd w:val="clear" w:color="auto" w:fill="auto"/>
            <w:vAlign w:val="center"/>
          </w:tcPr>
          <w:p w14:paraId="0E7D2197" w14:textId="77777777" w:rsidR="00846452" w:rsidRPr="00EA6B87" w:rsidRDefault="00846452" w:rsidP="002E29F7">
            <w:pPr>
              <w:jc w:val="center"/>
              <w:rPr>
                <w:b/>
                <w:lang w:eastAsia="en-US"/>
              </w:rPr>
            </w:pPr>
          </w:p>
        </w:tc>
        <w:tc>
          <w:tcPr>
            <w:tcW w:w="259" w:type="pct"/>
            <w:tcBorders>
              <w:top w:val="single" w:sz="4" w:space="0" w:color="auto"/>
            </w:tcBorders>
            <w:shd w:val="clear" w:color="auto" w:fill="auto"/>
            <w:vAlign w:val="center"/>
          </w:tcPr>
          <w:p w14:paraId="717E4E42" w14:textId="77777777" w:rsidR="00846452" w:rsidRPr="00EA6B87" w:rsidRDefault="00846452" w:rsidP="002E29F7">
            <w:pPr>
              <w:jc w:val="center"/>
              <w:rPr>
                <w:b/>
                <w:lang w:eastAsia="en-US"/>
              </w:rPr>
            </w:pPr>
          </w:p>
        </w:tc>
        <w:tc>
          <w:tcPr>
            <w:tcW w:w="259" w:type="pct"/>
            <w:tcBorders>
              <w:top w:val="single" w:sz="4" w:space="0" w:color="auto"/>
            </w:tcBorders>
            <w:shd w:val="clear" w:color="auto" w:fill="FFFF00"/>
          </w:tcPr>
          <w:p w14:paraId="158D20DB" w14:textId="77777777" w:rsidR="00846452" w:rsidRPr="00EA6B87" w:rsidRDefault="00846452" w:rsidP="002E29F7">
            <w:pPr>
              <w:jc w:val="center"/>
              <w:rPr>
                <w:b/>
                <w:lang w:eastAsia="en-US"/>
              </w:rPr>
            </w:pPr>
          </w:p>
        </w:tc>
        <w:tc>
          <w:tcPr>
            <w:tcW w:w="259" w:type="pct"/>
            <w:tcBorders>
              <w:top w:val="single" w:sz="4" w:space="0" w:color="auto"/>
              <w:bottom w:val="single" w:sz="4" w:space="0" w:color="auto"/>
            </w:tcBorders>
            <w:shd w:val="clear" w:color="auto" w:fill="E7E6E6" w:themeFill="background2"/>
            <w:vAlign w:val="center"/>
          </w:tcPr>
          <w:p w14:paraId="6232342B" w14:textId="77777777" w:rsidR="00846452" w:rsidRPr="00EA6B87" w:rsidRDefault="00846452" w:rsidP="002E29F7">
            <w:pPr>
              <w:jc w:val="center"/>
              <w:rPr>
                <w:b/>
                <w:lang w:eastAsia="en-US"/>
              </w:rPr>
            </w:pPr>
          </w:p>
        </w:tc>
      </w:tr>
      <w:tr w:rsidR="00846452" w:rsidRPr="00EA6B87" w14:paraId="3725BB2C" w14:textId="77777777" w:rsidTr="00160200">
        <w:trPr>
          <w:trHeight w:val="534"/>
          <w:jc w:val="center"/>
        </w:trPr>
        <w:tc>
          <w:tcPr>
            <w:tcW w:w="448" w:type="pct"/>
            <w:shd w:val="clear" w:color="auto" w:fill="D9E2F3"/>
            <w:vAlign w:val="center"/>
          </w:tcPr>
          <w:p w14:paraId="46D1D3DB" w14:textId="77777777" w:rsidR="00846452" w:rsidRPr="00EA6B87" w:rsidRDefault="00846452" w:rsidP="002E29F7">
            <w:pPr>
              <w:jc w:val="center"/>
              <w:rPr>
                <w:b/>
                <w:lang w:val="el-GR" w:eastAsia="en-US"/>
              </w:rPr>
            </w:pPr>
            <w:r w:rsidRPr="00EA6B87">
              <w:rPr>
                <w:b/>
                <w:lang w:eastAsia="en-US"/>
              </w:rPr>
              <w:t>Φ</w:t>
            </w:r>
            <w:r w:rsidRPr="00EA6B87">
              <w:rPr>
                <w:b/>
                <w:lang w:val="el-GR" w:eastAsia="en-US"/>
              </w:rPr>
              <w:t>6</w:t>
            </w:r>
          </w:p>
        </w:tc>
        <w:tc>
          <w:tcPr>
            <w:tcW w:w="2358" w:type="pct"/>
            <w:shd w:val="clear" w:color="auto" w:fill="D9E2F3"/>
            <w:vAlign w:val="center"/>
          </w:tcPr>
          <w:p w14:paraId="7AB945BB" w14:textId="3683DAAC" w:rsidR="00846452" w:rsidRPr="00167905" w:rsidRDefault="00167905" w:rsidP="002E29F7">
            <w:pPr>
              <w:rPr>
                <w:b/>
                <w:lang w:val="el-GR" w:eastAsia="en-US"/>
              </w:rPr>
            </w:pPr>
            <w:r>
              <w:rPr>
                <w:spacing w:val="8"/>
                <w:lang w:val="el-GR"/>
              </w:rPr>
              <w:t>Πιλοτική λειτουργία</w:t>
            </w:r>
          </w:p>
        </w:tc>
        <w:tc>
          <w:tcPr>
            <w:tcW w:w="255" w:type="pct"/>
            <w:shd w:val="clear" w:color="auto" w:fill="auto"/>
          </w:tcPr>
          <w:p w14:paraId="30B51A95" w14:textId="77777777" w:rsidR="00846452" w:rsidRPr="00EA6B87" w:rsidRDefault="00846452" w:rsidP="002E29F7">
            <w:pPr>
              <w:jc w:val="center"/>
              <w:rPr>
                <w:b/>
                <w:lang w:val="el-GR" w:eastAsia="en-US"/>
              </w:rPr>
            </w:pPr>
          </w:p>
        </w:tc>
        <w:tc>
          <w:tcPr>
            <w:tcW w:w="255" w:type="pct"/>
            <w:shd w:val="clear" w:color="auto" w:fill="auto"/>
          </w:tcPr>
          <w:p w14:paraId="2EC9A584" w14:textId="77777777" w:rsidR="00846452" w:rsidRPr="00EA6B87" w:rsidRDefault="00846452" w:rsidP="002E29F7">
            <w:pPr>
              <w:jc w:val="center"/>
              <w:rPr>
                <w:b/>
                <w:lang w:val="el-GR" w:eastAsia="en-US"/>
              </w:rPr>
            </w:pPr>
          </w:p>
        </w:tc>
        <w:tc>
          <w:tcPr>
            <w:tcW w:w="193" w:type="pct"/>
            <w:tcBorders>
              <w:bottom w:val="single" w:sz="4" w:space="0" w:color="auto"/>
            </w:tcBorders>
            <w:shd w:val="clear" w:color="auto" w:fill="auto"/>
            <w:vAlign w:val="center"/>
          </w:tcPr>
          <w:p w14:paraId="08DF7533" w14:textId="77777777" w:rsidR="00846452" w:rsidRPr="00EA6B87" w:rsidRDefault="00846452" w:rsidP="002E29F7">
            <w:pPr>
              <w:jc w:val="center"/>
              <w:rPr>
                <w:b/>
                <w:lang w:val="el-GR" w:eastAsia="en-US"/>
              </w:rPr>
            </w:pPr>
          </w:p>
        </w:tc>
        <w:tc>
          <w:tcPr>
            <w:tcW w:w="196" w:type="pct"/>
            <w:tcBorders>
              <w:bottom w:val="single" w:sz="4" w:space="0" w:color="auto"/>
            </w:tcBorders>
            <w:shd w:val="clear" w:color="auto" w:fill="auto"/>
            <w:vAlign w:val="center"/>
          </w:tcPr>
          <w:p w14:paraId="7F9FDA80"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vAlign w:val="center"/>
          </w:tcPr>
          <w:p w14:paraId="328E4A73"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vAlign w:val="center"/>
          </w:tcPr>
          <w:p w14:paraId="17CAF1A0"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vAlign w:val="center"/>
          </w:tcPr>
          <w:p w14:paraId="5FA4446A"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FFFF00"/>
          </w:tcPr>
          <w:p w14:paraId="3BE186AD" w14:textId="77777777" w:rsidR="00846452" w:rsidRPr="00EA6B87" w:rsidRDefault="00846452" w:rsidP="002E29F7">
            <w:pPr>
              <w:jc w:val="center"/>
              <w:rPr>
                <w:b/>
                <w:highlight w:val="lightGray"/>
                <w:lang w:val="el-GR" w:eastAsia="en-US"/>
              </w:rPr>
            </w:pPr>
          </w:p>
        </w:tc>
        <w:tc>
          <w:tcPr>
            <w:tcW w:w="259" w:type="pct"/>
            <w:tcBorders>
              <w:bottom w:val="single" w:sz="4" w:space="0" w:color="auto"/>
            </w:tcBorders>
            <w:shd w:val="clear" w:color="auto" w:fill="E7E6E6" w:themeFill="background2"/>
            <w:vAlign w:val="center"/>
          </w:tcPr>
          <w:p w14:paraId="55F87177" w14:textId="77777777" w:rsidR="00846452" w:rsidRPr="00EA6B87" w:rsidRDefault="00846452" w:rsidP="002E29F7">
            <w:pPr>
              <w:jc w:val="center"/>
              <w:rPr>
                <w:b/>
                <w:highlight w:val="lightGray"/>
                <w:lang w:val="el-GR" w:eastAsia="en-US"/>
              </w:rPr>
            </w:pPr>
          </w:p>
        </w:tc>
      </w:tr>
      <w:tr w:rsidR="00846452" w:rsidRPr="00EA6B87" w14:paraId="01AE4219" w14:textId="77777777" w:rsidTr="00846452">
        <w:trPr>
          <w:trHeight w:val="534"/>
          <w:jc w:val="center"/>
        </w:trPr>
        <w:tc>
          <w:tcPr>
            <w:tcW w:w="448" w:type="pct"/>
            <w:shd w:val="clear" w:color="auto" w:fill="D9E2F3"/>
            <w:vAlign w:val="center"/>
          </w:tcPr>
          <w:p w14:paraId="3D8A51C3" w14:textId="77777777" w:rsidR="00846452" w:rsidRPr="00EA6B87" w:rsidRDefault="00846452" w:rsidP="002E29F7">
            <w:pPr>
              <w:jc w:val="center"/>
              <w:rPr>
                <w:b/>
                <w:lang w:val="el-GR" w:eastAsia="en-US"/>
              </w:rPr>
            </w:pPr>
            <w:r w:rsidRPr="00EA6B87">
              <w:rPr>
                <w:b/>
                <w:lang w:eastAsia="en-US"/>
              </w:rPr>
              <w:t>Φ</w:t>
            </w:r>
            <w:r w:rsidRPr="00EA6B87">
              <w:rPr>
                <w:b/>
                <w:lang w:val="el-GR" w:eastAsia="en-US"/>
              </w:rPr>
              <w:t>7</w:t>
            </w:r>
          </w:p>
        </w:tc>
        <w:tc>
          <w:tcPr>
            <w:tcW w:w="2358" w:type="pct"/>
            <w:shd w:val="clear" w:color="auto" w:fill="D9E2F3"/>
            <w:vAlign w:val="center"/>
          </w:tcPr>
          <w:p w14:paraId="7E6F8A51" w14:textId="139A3AFF" w:rsidR="00846452" w:rsidRPr="00167905" w:rsidRDefault="00A74BF8" w:rsidP="002E29F7">
            <w:pPr>
              <w:rPr>
                <w:bCs/>
                <w:lang w:val="el-GR" w:eastAsia="en-US"/>
              </w:rPr>
            </w:pPr>
            <w:r>
              <w:rPr>
                <w:bCs/>
                <w:lang w:val="el-GR"/>
              </w:rPr>
              <w:t>Δοκιμαστική</w:t>
            </w:r>
            <w:r w:rsidR="00167905">
              <w:rPr>
                <w:bCs/>
                <w:lang w:val="el-GR"/>
              </w:rPr>
              <w:t xml:space="preserve"> λειτουργία</w:t>
            </w:r>
          </w:p>
        </w:tc>
        <w:tc>
          <w:tcPr>
            <w:tcW w:w="255" w:type="pct"/>
            <w:shd w:val="clear" w:color="auto" w:fill="auto"/>
          </w:tcPr>
          <w:p w14:paraId="181A3585" w14:textId="77777777" w:rsidR="00846452" w:rsidRPr="00EA6B87" w:rsidRDefault="00846452" w:rsidP="002E29F7">
            <w:pPr>
              <w:jc w:val="center"/>
              <w:rPr>
                <w:b/>
                <w:lang w:val="el-GR" w:eastAsia="en-US"/>
              </w:rPr>
            </w:pPr>
          </w:p>
        </w:tc>
        <w:tc>
          <w:tcPr>
            <w:tcW w:w="255" w:type="pct"/>
            <w:shd w:val="clear" w:color="auto" w:fill="auto"/>
          </w:tcPr>
          <w:p w14:paraId="4083FEF7" w14:textId="77777777" w:rsidR="00846452" w:rsidRPr="00EA6B87" w:rsidRDefault="00846452" w:rsidP="002E29F7">
            <w:pPr>
              <w:jc w:val="center"/>
              <w:rPr>
                <w:b/>
                <w:lang w:val="el-GR" w:eastAsia="en-US"/>
              </w:rPr>
            </w:pPr>
          </w:p>
        </w:tc>
        <w:tc>
          <w:tcPr>
            <w:tcW w:w="193" w:type="pct"/>
            <w:tcBorders>
              <w:bottom w:val="single" w:sz="4" w:space="0" w:color="auto"/>
            </w:tcBorders>
            <w:shd w:val="clear" w:color="auto" w:fill="auto"/>
            <w:vAlign w:val="center"/>
          </w:tcPr>
          <w:p w14:paraId="22D926CB" w14:textId="77777777" w:rsidR="00846452" w:rsidRPr="00EA6B87" w:rsidRDefault="00846452" w:rsidP="002E29F7">
            <w:pPr>
              <w:jc w:val="center"/>
              <w:rPr>
                <w:b/>
                <w:lang w:val="el-GR" w:eastAsia="en-US"/>
              </w:rPr>
            </w:pPr>
          </w:p>
        </w:tc>
        <w:tc>
          <w:tcPr>
            <w:tcW w:w="196" w:type="pct"/>
            <w:tcBorders>
              <w:bottom w:val="single" w:sz="4" w:space="0" w:color="auto"/>
            </w:tcBorders>
            <w:shd w:val="clear" w:color="auto" w:fill="auto"/>
            <w:vAlign w:val="center"/>
          </w:tcPr>
          <w:p w14:paraId="7FB20425"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vAlign w:val="center"/>
          </w:tcPr>
          <w:p w14:paraId="6B560DCE"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vAlign w:val="center"/>
          </w:tcPr>
          <w:p w14:paraId="5F5C762B"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vAlign w:val="center"/>
          </w:tcPr>
          <w:p w14:paraId="792E43D5" w14:textId="77777777" w:rsidR="00846452" w:rsidRPr="00EA6B87" w:rsidRDefault="00846452" w:rsidP="002E29F7">
            <w:pPr>
              <w:jc w:val="center"/>
              <w:rPr>
                <w:b/>
                <w:lang w:val="el-GR" w:eastAsia="en-US"/>
              </w:rPr>
            </w:pPr>
          </w:p>
        </w:tc>
        <w:tc>
          <w:tcPr>
            <w:tcW w:w="259" w:type="pct"/>
            <w:tcBorders>
              <w:bottom w:val="single" w:sz="4" w:space="0" w:color="auto"/>
            </w:tcBorders>
            <w:shd w:val="clear" w:color="auto" w:fill="auto"/>
          </w:tcPr>
          <w:p w14:paraId="7EED3803" w14:textId="77777777" w:rsidR="00846452" w:rsidRPr="00EA6B87" w:rsidRDefault="00846452" w:rsidP="002E29F7">
            <w:pPr>
              <w:jc w:val="center"/>
              <w:rPr>
                <w:b/>
                <w:highlight w:val="lightGray"/>
                <w:lang w:val="el-GR" w:eastAsia="en-US"/>
              </w:rPr>
            </w:pPr>
          </w:p>
        </w:tc>
        <w:tc>
          <w:tcPr>
            <w:tcW w:w="259" w:type="pct"/>
            <w:tcBorders>
              <w:bottom w:val="single" w:sz="4" w:space="0" w:color="auto"/>
            </w:tcBorders>
            <w:shd w:val="clear" w:color="auto" w:fill="FFFF00"/>
            <w:vAlign w:val="center"/>
          </w:tcPr>
          <w:p w14:paraId="6D8AD22F" w14:textId="77777777" w:rsidR="00846452" w:rsidRPr="00EA6B87" w:rsidRDefault="00846452" w:rsidP="002E29F7">
            <w:pPr>
              <w:jc w:val="center"/>
              <w:rPr>
                <w:b/>
                <w:highlight w:val="lightGray"/>
                <w:lang w:val="el-GR" w:eastAsia="en-US"/>
              </w:rPr>
            </w:pPr>
          </w:p>
        </w:tc>
      </w:tr>
      <w:tr w:rsidR="00D4289B" w:rsidRPr="00EA6B87" w14:paraId="1FE14174" w14:textId="77777777" w:rsidTr="00160200">
        <w:trPr>
          <w:trHeight w:val="351"/>
          <w:jc w:val="center"/>
        </w:trPr>
        <w:tc>
          <w:tcPr>
            <w:tcW w:w="448" w:type="pct"/>
            <w:shd w:val="clear" w:color="auto" w:fill="D9E2F3"/>
            <w:vAlign w:val="center"/>
          </w:tcPr>
          <w:p w14:paraId="1A4085EC" w14:textId="77777777" w:rsidR="00D4289B" w:rsidRPr="00EA6B87" w:rsidRDefault="00D4289B" w:rsidP="002B6E71">
            <w:pPr>
              <w:jc w:val="center"/>
              <w:rPr>
                <w:b/>
                <w:lang w:val="el-GR" w:eastAsia="en-US"/>
              </w:rPr>
            </w:pPr>
            <w:r w:rsidRPr="00EA6B87">
              <w:rPr>
                <w:b/>
                <w:lang w:eastAsia="en-US"/>
              </w:rPr>
              <w:t>Φ</w:t>
            </w:r>
            <w:r w:rsidRPr="00EA6B87">
              <w:rPr>
                <w:b/>
                <w:lang w:val="el-GR" w:eastAsia="en-US"/>
              </w:rPr>
              <w:t>8</w:t>
            </w:r>
          </w:p>
        </w:tc>
        <w:tc>
          <w:tcPr>
            <w:tcW w:w="2358" w:type="pct"/>
            <w:shd w:val="clear" w:color="auto" w:fill="D9E2F3"/>
            <w:vAlign w:val="center"/>
          </w:tcPr>
          <w:p w14:paraId="385E67E8" w14:textId="1FBB4778" w:rsidR="00D4289B" w:rsidRPr="00167905" w:rsidRDefault="00D4289B" w:rsidP="002B6E71">
            <w:pPr>
              <w:rPr>
                <w:lang w:val="el-GR"/>
              </w:rPr>
            </w:pPr>
            <w:r>
              <w:rPr>
                <w:spacing w:val="8"/>
                <w:sz w:val="20"/>
                <w:szCs w:val="20"/>
              </w:rPr>
              <w:t>Επέκταση Υφιστάμενων Εφαρμογών</w:t>
            </w:r>
          </w:p>
        </w:tc>
        <w:tc>
          <w:tcPr>
            <w:tcW w:w="255" w:type="pct"/>
            <w:shd w:val="clear" w:color="auto" w:fill="auto"/>
          </w:tcPr>
          <w:p w14:paraId="18C4F977" w14:textId="77777777" w:rsidR="00D4289B" w:rsidRPr="00EA6B87" w:rsidRDefault="00D4289B" w:rsidP="002B6E71">
            <w:pPr>
              <w:jc w:val="center"/>
              <w:rPr>
                <w:b/>
                <w:lang w:val="el-GR" w:eastAsia="en-US"/>
              </w:rPr>
            </w:pPr>
          </w:p>
        </w:tc>
        <w:tc>
          <w:tcPr>
            <w:tcW w:w="255" w:type="pct"/>
            <w:shd w:val="clear" w:color="auto" w:fill="auto"/>
          </w:tcPr>
          <w:p w14:paraId="57A2F6F6" w14:textId="77777777" w:rsidR="00D4289B" w:rsidRPr="00EA6B87" w:rsidRDefault="00D4289B" w:rsidP="002B6E71">
            <w:pPr>
              <w:jc w:val="center"/>
              <w:rPr>
                <w:b/>
                <w:lang w:val="el-GR" w:eastAsia="en-US"/>
              </w:rPr>
            </w:pPr>
          </w:p>
        </w:tc>
        <w:tc>
          <w:tcPr>
            <w:tcW w:w="193" w:type="pct"/>
            <w:tcBorders>
              <w:top w:val="single" w:sz="4" w:space="0" w:color="auto"/>
            </w:tcBorders>
            <w:shd w:val="clear" w:color="auto" w:fill="FFFF00"/>
            <w:vAlign w:val="center"/>
          </w:tcPr>
          <w:p w14:paraId="21E92611" w14:textId="77777777" w:rsidR="00D4289B" w:rsidRPr="00EA6B87" w:rsidRDefault="00D4289B" w:rsidP="002B6E71">
            <w:pPr>
              <w:jc w:val="center"/>
              <w:rPr>
                <w:b/>
                <w:lang w:val="el-GR" w:eastAsia="en-US"/>
              </w:rPr>
            </w:pPr>
          </w:p>
        </w:tc>
        <w:tc>
          <w:tcPr>
            <w:tcW w:w="196" w:type="pct"/>
            <w:tcBorders>
              <w:top w:val="single" w:sz="4" w:space="0" w:color="auto"/>
            </w:tcBorders>
            <w:shd w:val="clear" w:color="auto" w:fill="FFFF00"/>
            <w:vAlign w:val="center"/>
          </w:tcPr>
          <w:p w14:paraId="086626D5" w14:textId="77777777" w:rsidR="00D4289B" w:rsidRPr="00EA6B87" w:rsidRDefault="00D4289B" w:rsidP="002B6E71">
            <w:pPr>
              <w:jc w:val="center"/>
              <w:rPr>
                <w:b/>
                <w:lang w:val="el-GR" w:eastAsia="en-US"/>
              </w:rPr>
            </w:pPr>
          </w:p>
        </w:tc>
        <w:tc>
          <w:tcPr>
            <w:tcW w:w="259" w:type="pct"/>
            <w:tcBorders>
              <w:top w:val="single" w:sz="4" w:space="0" w:color="auto"/>
            </w:tcBorders>
            <w:shd w:val="clear" w:color="auto" w:fill="FFFF00"/>
            <w:vAlign w:val="center"/>
          </w:tcPr>
          <w:p w14:paraId="51EC65E3" w14:textId="77777777" w:rsidR="00D4289B" w:rsidRPr="00EA6B87" w:rsidRDefault="00D4289B" w:rsidP="002B6E71">
            <w:pPr>
              <w:jc w:val="center"/>
              <w:rPr>
                <w:b/>
                <w:lang w:val="el-GR" w:eastAsia="en-US"/>
              </w:rPr>
            </w:pPr>
          </w:p>
        </w:tc>
        <w:tc>
          <w:tcPr>
            <w:tcW w:w="259" w:type="pct"/>
            <w:tcBorders>
              <w:top w:val="single" w:sz="4" w:space="0" w:color="auto"/>
            </w:tcBorders>
            <w:shd w:val="clear" w:color="auto" w:fill="FFFF00"/>
            <w:vAlign w:val="center"/>
          </w:tcPr>
          <w:p w14:paraId="750D8B41" w14:textId="77777777" w:rsidR="00D4289B" w:rsidRPr="00EA6B87" w:rsidRDefault="00D4289B" w:rsidP="002B6E71">
            <w:pPr>
              <w:jc w:val="center"/>
              <w:rPr>
                <w:b/>
                <w:lang w:val="el-GR" w:eastAsia="en-US"/>
              </w:rPr>
            </w:pPr>
          </w:p>
        </w:tc>
        <w:tc>
          <w:tcPr>
            <w:tcW w:w="259" w:type="pct"/>
            <w:tcBorders>
              <w:top w:val="single" w:sz="4" w:space="0" w:color="auto"/>
            </w:tcBorders>
            <w:shd w:val="clear" w:color="auto" w:fill="FFFF00"/>
            <w:vAlign w:val="center"/>
          </w:tcPr>
          <w:p w14:paraId="23A43BFE" w14:textId="77777777" w:rsidR="00D4289B" w:rsidRPr="00EA6B87" w:rsidRDefault="00D4289B" w:rsidP="002B6E71">
            <w:pPr>
              <w:jc w:val="center"/>
              <w:rPr>
                <w:b/>
                <w:lang w:val="el-GR" w:eastAsia="en-US"/>
              </w:rPr>
            </w:pPr>
          </w:p>
        </w:tc>
        <w:tc>
          <w:tcPr>
            <w:tcW w:w="259" w:type="pct"/>
            <w:tcBorders>
              <w:top w:val="single" w:sz="4" w:space="0" w:color="auto"/>
            </w:tcBorders>
            <w:shd w:val="clear" w:color="auto" w:fill="FFFF00"/>
          </w:tcPr>
          <w:p w14:paraId="6E9E5105" w14:textId="77777777" w:rsidR="00D4289B" w:rsidRPr="00EA6B87" w:rsidRDefault="00D4289B" w:rsidP="002B6E71">
            <w:pPr>
              <w:jc w:val="center"/>
              <w:rPr>
                <w:b/>
                <w:highlight w:val="lightGray"/>
                <w:lang w:val="el-GR" w:eastAsia="en-US"/>
              </w:rPr>
            </w:pPr>
          </w:p>
        </w:tc>
        <w:tc>
          <w:tcPr>
            <w:tcW w:w="259" w:type="pct"/>
            <w:tcBorders>
              <w:top w:val="single" w:sz="4" w:space="0" w:color="auto"/>
              <w:bottom w:val="single" w:sz="4" w:space="0" w:color="auto"/>
            </w:tcBorders>
            <w:shd w:val="clear" w:color="auto" w:fill="FFFF00"/>
            <w:vAlign w:val="center"/>
          </w:tcPr>
          <w:p w14:paraId="4A970D2D" w14:textId="77777777" w:rsidR="00D4289B" w:rsidRPr="00EA6B87" w:rsidRDefault="00D4289B" w:rsidP="002B6E71">
            <w:pPr>
              <w:jc w:val="center"/>
              <w:rPr>
                <w:b/>
                <w:lang w:val="el-GR" w:eastAsia="en-US"/>
              </w:rPr>
            </w:pPr>
          </w:p>
        </w:tc>
      </w:tr>
      <w:tr w:rsidR="00846452" w:rsidRPr="00EA6B87" w14:paraId="2A27EA63" w14:textId="77777777" w:rsidTr="00846452">
        <w:trPr>
          <w:trHeight w:val="351"/>
          <w:jc w:val="center"/>
        </w:trPr>
        <w:tc>
          <w:tcPr>
            <w:tcW w:w="448" w:type="pct"/>
            <w:shd w:val="clear" w:color="auto" w:fill="D9E2F3"/>
            <w:vAlign w:val="center"/>
          </w:tcPr>
          <w:p w14:paraId="152A77A6" w14:textId="7D85579A" w:rsidR="00846452" w:rsidRPr="00EA6B87" w:rsidRDefault="00846452" w:rsidP="002E29F7">
            <w:pPr>
              <w:jc w:val="center"/>
              <w:rPr>
                <w:b/>
                <w:lang w:val="el-GR" w:eastAsia="en-US"/>
              </w:rPr>
            </w:pPr>
            <w:r w:rsidRPr="00EA6B87">
              <w:rPr>
                <w:b/>
                <w:lang w:eastAsia="en-US"/>
              </w:rPr>
              <w:t>Φ</w:t>
            </w:r>
            <w:r w:rsidR="00D4289B">
              <w:rPr>
                <w:b/>
                <w:lang w:val="el-GR" w:eastAsia="en-US"/>
              </w:rPr>
              <w:t>9</w:t>
            </w:r>
          </w:p>
        </w:tc>
        <w:tc>
          <w:tcPr>
            <w:tcW w:w="2358" w:type="pct"/>
            <w:shd w:val="clear" w:color="auto" w:fill="D9E2F3"/>
            <w:vAlign w:val="center"/>
          </w:tcPr>
          <w:p w14:paraId="193CE87C" w14:textId="65BCA7D0" w:rsidR="00846452" w:rsidRPr="00167905" w:rsidRDefault="00167905" w:rsidP="002E29F7">
            <w:pPr>
              <w:rPr>
                <w:lang w:val="el-GR"/>
              </w:rPr>
            </w:pPr>
            <w:r>
              <w:rPr>
                <w:spacing w:val="8"/>
                <w:lang w:val="el-GR"/>
              </w:rPr>
              <w:t>Διαχείριση Έργου</w:t>
            </w:r>
          </w:p>
        </w:tc>
        <w:tc>
          <w:tcPr>
            <w:tcW w:w="255" w:type="pct"/>
            <w:shd w:val="clear" w:color="auto" w:fill="FFFF00"/>
          </w:tcPr>
          <w:p w14:paraId="50AFAAF9" w14:textId="77777777" w:rsidR="00846452" w:rsidRPr="00EA6B87" w:rsidRDefault="00846452" w:rsidP="002E29F7">
            <w:pPr>
              <w:jc w:val="center"/>
              <w:rPr>
                <w:b/>
                <w:lang w:val="el-GR" w:eastAsia="en-US"/>
              </w:rPr>
            </w:pPr>
          </w:p>
        </w:tc>
        <w:tc>
          <w:tcPr>
            <w:tcW w:w="255" w:type="pct"/>
            <w:shd w:val="clear" w:color="auto" w:fill="FFFF00"/>
          </w:tcPr>
          <w:p w14:paraId="7E3EE8B2" w14:textId="77777777" w:rsidR="00846452" w:rsidRPr="00EA6B87" w:rsidRDefault="00846452" w:rsidP="002E29F7">
            <w:pPr>
              <w:jc w:val="center"/>
              <w:rPr>
                <w:b/>
                <w:lang w:val="el-GR" w:eastAsia="en-US"/>
              </w:rPr>
            </w:pPr>
          </w:p>
        </w:tc>
        <w:tc>
          <w:tcPr>
            <w:tcW w:w="193" w:type="pct"/>
            <w:tcBorders>
              <w:top w:val="single" w:sz="4" w:space="0" w:color="auto"/>
            </w:tcBorders>
            <w:shd w:val="clear" w:color="auto" w:fill="FFFF00"/>
            <w:vAlign w:val="center"/>
          </w:tcPr>
          <w:p w14:paraId="4E71F77D" w14:textId="77777777" w:rsidR="00846452" w:rsidRPr="00EA6B87" w:rsidRDefault="00846452" w:rsidP="002E29F7">
            <w:pPr>
              <w:jc w:val="center"/>
              <w:rPr>
                <w:b/>
                <w:lang w:val="el-GR" w:eastAsia="en-US"/>
              </w:rPr>
            </w:pPr>
          </w:p>
        </w:tc>
        <w:tc>
          <w:tcPr>
            <w:tcW w:w="196" w:type="pct"/>
            <w:tcBorders>
              <w:top w:val="single" w:sz="4" w:space="0" w:color="auto"/>
            </w:tcBorders>
            <w:shd w:val="clear" w:color="auto" w:fill="FFFF00"/>
            <w:vAlign w:val="center"/>
          </w:tcPr>
          <w:p w14:paraId="053055F3" w14:textId="77777777" w:rsidR="00846452" w:rsidRPr="00EA6B87" w:rsidRDefault="00846452" w:rsidP="002E29F7">
            <w:pPr>
              <w:jc w:val="center"/>
              <w:rPr>
                <w:b/>
                <w:lang w:val="el-GR" w:eastAsia="en-US"/>
              </w:rPr>
            </w:pPr>
          </w:p>
        </w:tc>
        <w:tc>
          <w:tcPr>
            <w:tcW w:w="259" w:type="pct"/>
            <w:tcBorders>
              <w:top w:val="single" w:sz="4" w:space="0" w:color="auto"/>
            </w:tcBorders>
            <w:shd w:val="clear" w:color="auto" w:fill="FFFF00"/>
            <w:vAlign w:val="center"/>
          </w:tcPr>
          <w:p w14:paraId="2A5DEF18" w14:textId="77777777" w:rsidR="00846452" w:rsidRPr="00EA6B87" w:rsidRDefault="00846452" w:rsidP="002E29F7">
            <w:pPr>
              <w:jc w:val="center"/>
              <w:rPr>
                <w:b/>
                <w:lang w:val="el-GR" w:eastAsia="en-US"/>
              </w:rPr>
            </w:pPr>
          </w:p>
        </w:tc>
        <w:tc>
          <w:tcPr>
            <w:tcW w:w="259" w:type="pct"/>
            <w:tcBorders>
              <w:top w:val="single" w:sz="4" w:space="0" w:color="auto"/>
            </w:tcBorders>
            <w:shd w:val="clear" w:color="auto" w:fill="FFFF00"/>
            <w:vAlign w:val="center"/>
          </w:tcPr>
          <w:p w14:paraId="70AA3ED0" w14:textId="77777777" w:rsidR="00846452" w:rsidRPr="00EA6B87" w:rsidRDefault="00846452" w:rsidP="002E29F7">
            <w:pPr>
              <w:jc w:val="center"/>
              <w:rPr>
                <w:b/>
                <w:lang w:val="el-GR" w:eastAsia="en-US"/>
              </w:rPr>
            </w:pPr>
          </w:p>
        </w:tc>
        <w:tc>
          <w:tcPr>
            <w:tcW w:w="259" w:type="pct"/>
            <w:tcBorders>
              <w:top w:val="single" w:sz="4" w:space="0" w:color="auto"/>
            </w:tcBorders>
            <w:shd w:val="clear" w:color="auto" w:fill="FFFF00"/>
            <w:vAlign w:val="center"/>
          </w:tcPr>
          <w:p w14:paraId="4E389C43" w14:textId="77777777" w:rsidR="00846452" w:rsidRPr="00EA6B87" w:rsidRDefault="00846452" w:rsidP="002E29F7">
            <w:pPr>
              <w:jc w:val="center"/>
              <w:rPr>
                <w:b/>
                <w:lang w:val="el-GR" w:eastAsia="en-US"/>
              </w:rPr>
            </w:pPr>
          </w:p>
        </w:tc>
        <w:tc>
          <w:tcPr>
            <w:tcW w:w="259" w:type="pct"/>
            <w:tcBorders>
              <w:top w:val="single" w:sz="4" w:space="0" w:color="auto"/>
            </w:tcBorders>
            <w:shd w:val="clear" w:color="auto" w:fill="FFFF00"/>
          </w:tcPr>
          <w:p w14:paraId="6CCF82FD" w14:textId="77777777" w:rsidR="00846452" w:rsidRPr="00EA6B87" w:rsidRDefault="00846452" w:rsidP="002E29F7">
            <w:pPr>
              <w:jc w:val="center"/>
              <w:rPr>
                <w:b/>
                <w:highlight w:val="lightGray"/>
                <w:lang w:val="el-GR" w:eastAsia="en-US"/>
              </w:rPr>
            </w:pPr>
          </w:p>
        </w:tc>
        <w:tc>
          <w:tcPr>
            <w:tcW w:w="259" w:type="pct"/>
            <w:tcBorders>
              <w:top w:val="single" w:sz="4" w:space="0" w:color="auto"/>
              <w:bottom w:val="single" w:sz="4" w:space="0" w:color="auto"/>
            </w:tcBorders>
            <w:shd w:val="clear" w:color="auto" w:fill="FFFF00"/>
            <w:vAlign w:val="center"/>
          </w:tcPr>
          <w:p w14:paraId="6FE11D24" w14:textId="77777777" w:rsidR="00846452" w:rsidRPr="00EA6B87" w:rsidRDefault="00846452" w:rsidP="002E29F7">
            <w:pPr>
              <w:jc w:val="center"/>
              <w:rPr>
                <w:b/>
                <w:lang w:val="el-GR" w:eastAsia="en-US"/>
              </w:rPr>
            </w:pPr>
          </w:p>
        </w:tc>
      </w:tr>
    </w:tbl>
    <w:p w14:paraId="32944A9B" w14:textId="44FCD227" w:rsidR="00F82A8D" w:rsidRPr="00EA6B87" w:rsidRDefault="00F82A8D" w:rsidP="00F73DE9">
      <w:pPr>
        <w:suppressAutoHyphens w:val="0"/>
        <w:autoSpaceDE w:val="0"/>
        <w:spacing w:after="60" w:line="360" w:lineRule="auto"/>
        <w:rPr>
          <w:rFonts w:eastAsia="SimSun"/>
          <w:lang w:val="el-GR"/>
        </w:rPr>
      </w:pPr>
    </w:p>
    <w:p w14:paraId="06A0D955" w14:textId="13F0973A" w:rsidR="00025B9C" w:rsidRPr="00EA6B87" w:rsidRDefault="00025B9C" w:rsidP="00F73DE9">
      <w:pPr>
        <w:pStyle w:val="4"/>
        <w:numPr>
          <w:ilvl w:val="1"/>
          <w:numId w:val="306"/>
        </w:numPr>
        <w:spacing w:line="360" w:lineRule="auto"/>
        <w:ind w:hanging="306"/>
        <w:rPr>
          <w:rFonts w:cs="Tahoma"/>
          <w:szCs w:val="22"/>
          <w:lang w:val="el-GR"/>
        </w:rPr>
      </w:pPr>
      <w:bookmarkStart w:id="673" w:name="_Φάσεις_–_Παραδοτέα"/>
      <w:bookmarkStart w:id="674" w:name="_Toc97194368"/>
      <w:bookmarkStart w:id="675" w:name="_Ref172196710"/>
      <w:bookmarkStart w:id="676" w:name="_Toc177459295"/>
      <w:bookmarkEnd w:id="671"/>
      <w:bookmarkEnd w:id="673"/>
      <w:r w:rsidRPr="00EA6B87">
        <w:rPr>
          <w:rFonts w:cs="Tahoma"/>
          <w:szCs w:val="22"/>
          <w:lang w:val="el-GR"/>
        </w:rPr>
        <w:t>Φάσεις – Παραδοτέα</w:t>
      </w:r>
      <w:bookmarkEnd w:id="674"/>
      <w:bookmarkEnd w:id="675"/>
      <w:bookmarkEnd w:id="676"/>
    </w:p>
    <w:p w14:paraId="63BE3D56" w14:textId="2999D338" w:rsidR="00025B9C" w:rsidRPr="00EA6B87" w:rsidRDefault="00025B9C" w:rsidP="00F73DE9">
      <w:pPr>
        <w:pStyle w:val="5"/>
        <w:numPr>
          <w:ilvl w:val="0"/>
          <w:numId w:val="102"/>
        </w:numPr>
        <w:spacing w:line="360" w:lineRule="auto"/>
        <w:rPr>
          <w:rFonts w:eastAsia="SimSun" w:cs="Tahoma"/>
          <w:lang w:val="el-GR"/>
        </w:rPr>
      </w:pPr>
      <w:bookmarkStart w:id="677" w:name="_Toc177459296"/>
      <w:r w:rsidRPr="00EA6B87">
        <w:rPr>
          <w:rFonts w:eastAsia="SimSun" w:cs="Tahoma"/>
          <w:lang w:val="el-GR"/>
        </w:rPr>
        <w:t xml:space="preserve">Φάση 1: Μελέτη Εφαρμογής </w:t>
      </w:r>
      <w:r w:rsidR="00846452" w:rsidRPr="00EA6B87">
        <w:rPr>
          <w:rFonts w:eastAsia="SimSun" w:cs="Tahoma"/>
          <w:lang w:val="el-GR"/>
        </w:rPr>
        <w:t>&amp; Λοιπές Μελέτες</w:t>
      </w:r>
      <w:bookmarkEnd w:id="677"/>
    </w:p>
    <w:tbl>
      <w:tblPr>
        <w:tblStyle w:val="aff0"/>
        <w:tblW w:w="5000" w:type="pct"/>
        <w:tblLook w:val="04A0" w:firstRow="1" w:lastRow="0" w:firstColumn="1" w:lastColumn="0" w:noHBand="0" w:noVBand="1"/>
      </w:tblPr>
      <w:tblGrid>
        <w:gridCol w:w="4390"/>
        <w:gridCol w:w="5238"/>
      </w:tblGrid>
      <w:tr w:rsidR="00846452" w:rsidRPr="00B32624" w14:paraId="38C99380" w14:textId="77777777" w:rsidTr="00846452">
        <w:trPr>
          <w:trHeight w:val="680"/>
          <w:tblHeader/>
        </w:trPr>
        <w:tc>
          <w:tcPr>
            <w:tcW w:w="5000" w:type="pct"/>
            <w:gridSpan w:val="2"/>
            <w:shd w:val="clear" w:color="auto" w:fill="001F5F"/>
            <w:vAlign w:val="center"/>
          </w:tcPr>
          <w:p w14:paraId="0BB1A312" w14:textId="43C948FF" w:rsidR="00846452" w:rsidRPr="00EA6B87" w:rsidRDefault="00846452" w:rsidP="002E29F7">
            <w:pPr>
              <w:spacing w:line="276" w:lineRule="auto"/>
              <w:rPr>
                <w:lang w:val="el-GR"/>
              </w:rPr>
            </w:pPr>
            <w:r w:rsidRPr="00EA6B87">
              <w:rPr>
                <w:b/>
                <w:color w:val="FFFFFF"/>
                <w:lang w:val="el-GR"/>
              </w:rPr>
              <w:t>Φάση 1:</w:t>
            </w:r>
            <w:r w:rsidRPr="00EA6B87">
              <w:rPr>
                <w:b/>
                <w:lang w:val="el-GR"/>
              </w:rPr>
              <w:t>Μελέτη Εφαρμογής</w:t>
            </w:r>
            <w:r w:rsidR="00721976">
              <w:rPr>
                <w:b/>
                <w:lang w:val="el-GR"/>
              </w:rPr>
              <w:t xml:space="preserve"> και λοιπές Μελέτες </w:t>
            </w:r>
          </w:p>
        </w:tc>
      </w:tr>
      <w:tr w:rsidR="00846452" w:rsidRPr="00EA6B87" w14:paraId="6C38A2ED" w14:textId="77777777" w:rsidTr="002E29F7">
        <w:trPr>
          <w:trHeight w:val="913"/>
          <w:tblHeader/>
        </w:trPr>
        <w:tc>
          <w:tcPr>
            <w:tcW w:w="2280" w:type="pct"/>
            <w:shd w:val="clear" w:color="auto" w:fill="E6E6E6"/>
            <w:vAlign w:val="center"/>
          </w:tcPr>
          <w:p w14:paraId="282C648D" w14:textId="29163711" w:rsidR="00846452" w:rsidRPr="00167905" w:rsidRDefault="00167905" w:rsidP="002E29F7">
            <w:pPr>
              <w:spacing w:line="276" w:lineRule="auto"/>
              <w:rPr>
                <w:b/>
                <w:lang w:val="el-GR"/>
              </w:rPr>
            </w:pPr>
            <w:r>
              <w:rPr>
                <w:b/>
                <w:lang w:val="el-GR"/>
              </w:rPr>
              <w:t>Τίτλος Παραδοτέου</w:t>
            </w:r>
          </w:p>
        </w:tc>
        <w:tc>
          <w:tcPr>
            <w:tcW w:w="2720" w:type="pct"/>
            <w:shd w:val="clear" w:color="auto" w:fill="E6E6E6"/>
            <w:vAlign w:val="center"/>
          </w:tcPr>
          <w:p w14:paraId="4A1A40E6" w14:textId="1A1D4419" w:rsidR="00846452" w:rsidRPr="00167905" w:rsidRDefault="00167905" w:rsidP="002E29F7">
            <w:pPr>
              <w:spacing w:line="276" w:lineRule="auto"/>
              <w:rPr>
                <w:b/>
                <w:lang w:val="el-GR"/>
              </w:rPr>
            </w:pPr>
            <w:r>
              <w:rPr>
                <w:b/>
                <w:lang w:val="el-GR"/>
              </w:rPr>
              <w:t>Περιγραφή Παραδοτέου</w:t>
            </w:r>
          </w:p>
        </w:tc>
      </w:tr>
      <w:tr w:rsidR="00846452" w:rsidRPr="00B32624" w14:paraId="514E1097" w14:textId="77777777" w:rsidTr="00846452">
        <w:tc>
          <w:tcPr>
            <w:tcW w:w="5000" w:type="pct"/>
            <w:gridSpan w:val="2"/>
          </w:tcPr>
          <w:p w14:paraId="53CF431A" w14:textId="77777777" w:rsidR="00846452" w:rsidRPr="00EA6B87" w:rsidRDefault="00846452" w:rsidP="002E29F7">
            <w:pPr>
              <w:spacing w:line="276" w:lineRule="auto"/>
              <w:rPr>
                <w:lang w:val="el-GR"/>
              </w:rPr>
            </w:pPr>
            <w:r w:rsidRPr="00EA6B87">
              <w:rPr>
                <w:lang w:val="el-GR"/>
              </w:rPr>
              <w:t>Τα περιεχόμενα των παραδοτέων της Φάσης 1 αναλύονται ως ακολούθως:</w:t>
            </w:r>
          </w:p>
        </w:tc>
      </w:tr>
      <w:tr w:rsidR="00846452" w:rsidRPr="00B32624" w14:paraId="39EBEF41" w14:textId="77777777" w:rsidTr="002E29F7">
        <w:tc>
          <w:tcPr>
            <w:tcW w:w="2280" w:type="pct"/>
            <w:vAlign w:val="center"/>
          </w:tcPr>
          <w:p w14:paraId="3ADF4A05" w14:textId="5825210F" w:rsidR="00846452" w:rsidRPr="00C252F8" w:rsidRDefault="00846452" w:rsidP="002E29F7">
            <w:pPr>
              <w:spacing w:line="276" w:lineRule="auto"/>
              <w:rPr>
                <w:b/>
                <w:lang w:val="el-GR"/>
              </w:rPr>
            </w:pPr>
            <w:r w:rsidRPr="00160200">
              <w:rPr>
                <w:b/>
                <w:lang w:val="el-GR"/>
              </w:rPr>
              <w:t xml:space="preserve">Π1.1 </w:t>
            </w:r>
            <w:r w:rsidR="00167905">
              <w:rPr>
                <w:b/>
                <w:lang w:val="el-GR"/>
              </w:rPr>
              <w:t xml:space="preserve">Μελέτη </w:t>
            </w:r>
            <w:r w:rsidR="00C252F8">
              <w:rPr>
                <w:b/>
                <w:lang w:val="el-GR"/>
              </w:rPr>
              <w:t xml:space="preserve">Εφαρμογής και </w:t>
            </w:r>
            <w:r w:rsidR="00167905">
              <w:rPr>
                <w:b/>
                <w:lang w:val="el-GR"/>
              </w:rPr>
              <w:t>Ανάλυσης Απαιτήσεων</w:t>
            </w:r>
          </w:p>
        </w:tc>
        <w:tc>
          <w:tcPr>
            <w:tcW w:w="2720" w:type="pct"/>
          </w:tcPr>
          <w:p w14:paraId="23278180" w14:textId="77777777" w:rsidR="00846452" w:rsidRPr="00EA6B87" w:rsidRDefault="00846452" w:rsidP="002E29F7">
            <w:pPr>
              <w:pStyle w:val="TableParagraph"/>
              <w:spacing w:after="120" w:line="276" w:lineRule="auto"/>
              <w:ind w:left="-17" w:right="85"/>
              <w:jc w:val="both"/>
              <w:rPr>
                <w:rFonts w:ascii="Tahoma" w:hAnsi="Tahoma" w:cs="Tahoma"/>
              </w:rPr>
            </w:pPr>
            <w:r w:rsidRPr="00EA6B87">
              <w:rPr>
                <w:rFonts w:ascii="Tahoma" w:hAnsi="Tahoma" w:cs="Tahoma"/>
              </w:rPr>
              <w:t>Η μελέτη ανάλυσης απαιτήσεων θα αποτελέσει τον οδηγό υλοποίησης του έργου, καλύπτοντας πολλαπλές πτυχές σχετικά με τις απαιτήσεις και την εξειδίκευσή τους.</w:t>
            </w:r>
          </w:p>
          <w:p w14:paraId="3D9FE39E" w14:textId="14188FC0" w:rsidR="00846452" w:rsidRPr="00EA6B87" w:rsidRDefault="00846452" w:rsidP="002E29F7">
            <w:pPr>
              <w:pStyle w:val="TableParagraph"/>
              <w:spacing w:after="120" w:line="276" w:lineRule="auto"/>
              <w:ind w:left="-17" w:right="85"/>
              <w:jc w:val="both"/>
              <w:rPr>
                <w:rFonts w:ascii="Tahoma" w:hAnsi="Tahoma" w:cs="Tahoma"/>
              </w:rPr>
            </w:pPr>
            <w:r w:rsidRPr="00EA6B87">
              <w:rPr>
                <w:rFonts w:ascii="Tahoma" w:hAnsi="Tahoma" w:cs="Tahoma"/>
              </w:rPr>
              <w:t xml:space="preserve">Τα περιεχόμενα του παραδοτέου παρατίθενται λεπτομερώς στην ενότητα </w:t>
            </w:r>
            <w:hyperlink w:anchor="_Μελέτη_Εφαρμογής_-" w:history="1">
              <w:r w:rsidRPr="00B5207A">
                <w:rPr>
                  <w:rStyle w:val="-"/>
                  <w:rFonts w:ascii="Tahoma" w:hAnsi="Tahoma" w:cs="Tahoma"/>
                </w:rPr>
                <w:t>6.1</w:t>
              </w:r>
              <w:r w:rsidRPr="00B5207A">
                <w:rPr>
                  <w:rStyle w:val="-"/>
                  <w:rFonts w:ascii="Tahoma" w:eastAsia="Open Sans" w:hAnsi="Tahoma" w:cs="Tahoma"/>
                </w:rPr>
                <w:t xml:space="preserve"> του Παραρτήματος Ι</w:t>
              </w:r>
            </w:hyperlink>
          </w:p>
        </w:tc>
      </w:tr>
      <w:tr w:rsidR="00997153" w:rsidRPr="00B32624" w14:paraId="77D42672" w14:textId="77777777" w:rsidTr="002E29F7">
        <w:tc>
          <w:tcPr>
            <w:tcW w:w="2280" w:type="pct"/>
            <w:vAlign w:val="center"/>
          </w:tcPr>
          <w:p w14:paraId="37D061B6" w14:textId="65E58231" w:rsidR="00997153" w:rsidRPr="00997153" w:rsidRDefault="00997153" w:rsidP="002E29F7">
            <w:pPr>
              <w:spacing w:line="276" w:lineRule="auto"/>
              <w:rPr>
                <w:b/>
                <w:lang w:val="el-GR"/>
              </w:rPr>
            </w:pPr>
            <w:r>
              <w:rPr>
                <w:b/>
                <w:lang w:val="el-GR"/>
              </w:rPr>
              <w:t>Π1.2 Μελέτη Διαλειτουργικότητας</w:t>
            </w:r>
          </w:p>
        </w:tc>
        <w:tc>
          <w:tcPr>
            <w:tcW w:w="2720" w:type="pct"/>
          </w:tcPr>
          <w:p w14:paraId="1037BBDC" w14:textId="133D5D69" w:rsidR="00680573" w:rsidRPr="00680573" w:rsidRDefault="00680573" w:rsidP="00160200">
            <w:pPr>
              <w:widowControl w:val="0"/>
              <w:suppressAutoHyphens w:val="0"/>
              <w:autoSpaceDE w:val="0"/>
              <w:autoSpaceDN w:val="0"/>
              <w:spacing w:line="360" w:lineRule="auto"/>
              <w:rPr>
                <w:lang w:val="el-GR"/>
              </w:rPr>
            </w:pPr>
            <w:r>
              <w:rPr>
                <w:lang w:val="el-GR"/>
              </w:rPr>
              <w:t>Η μ</w:t>
            </w:r>
            <w:r w:rsidRPr="00680573">
              <w:rPr>
                <w:lang w:val="el-GR"/>
              </w:rPr>
              <w:t>ελέτη διαλειτουργικότητας</w:t>
            </w:r>
            <w:r w:rsidR="00F5302D">
              <w:rPr>
                <w:lang w:val="el-GR"/>
              </w:rPr>
              <w:t xml:space="preserve"> θα </w:t>
            </w:r>
            <w:r w:rsidR="006E7775">
              <w:rPr>
                <w:lang w:val="el-GR"/>
              </w:rPr>
              <w:t>καθορίσει την</w:t>
            </w:r>
            <w:r w:rsidR="00F5302D">
              <w:rPr>
                <w:lang w:val="el-GR"/>
              </w:rPr>
              <w:t xml:space="preserve"> </w:t>
            </w:r>
            <w:r w:rsidR="00F5302D" w:rsidRPr="00680573">
              <w:rPr>
                <w:lang w:val="el-GR"/>
              </w:rPr>
              <w:t>επιλογή των πηγών δεδομένων και των πρωτοκόλλων διασύνδεσης που θα χρησιμοποιηθεί κατά περίπτωση</w:t>
            </w:r>
            <w:r w:rsidRPr="00680573">
              <w:rPr>
                <w:lang w:val="el-GR"/>
              </w:rPr>
              <w:t xml:space="preserve"> μεταξύ των εφαρμογών του έργου </w:t>
            </w:r>
            <w:r w:rsidRPr="00680573">
              <w:rPr>
                <w:lang w:val="el-GR"/>
              </w:rPr>
              <w:lastRenderedPageBreak/>
              <w:t>και με τρίτα συστήματα, σύμφωνα με τις απαιτήσεις της Διακήρυξης</w:t>
            </w:r>
            <w:r w:rsidR="006E7775">
              <w:rPr>
                <w:lang w:val="el-GR"/>
              </w:rPr>
              <w:t>.</w:t>
            </w:r>
          </w:p>
          <w:p w14:paraId="50416533" w14:textId="3AA7425D" w:rsidR="00997153" w:rsidRPr="00EA6B87" w:rsidRDefault="006E7775" w:rsidP="002E29F7">
            <w:pPr>
              <w:pStyle w:val="TableParagraph"/>
              <w:spacing w:after="120" w:line="276" w:lineRule="auto"/>
              <w:ind w:left="-17" w:right="85"/>
              <w:jc w:val="both"/>
              <w:rPr>
                <w:rFonts w:ascii="Tahoma" w:hAnsi="Tahoma" w:cs="Tahoma"/>
              </w:rPr>
            </w:pPr>
            <w:r w:rsidRPr="00EA6B87">
              <w:rPr>
                <w:rFonts w:ascii="Tahoma" w:hAnsi="Tahoma" w:cs="Tahoma"/>
              </w:rPr>
              <w:t xml:space="preserve">Τα περιεχόμενα του παραδοτέου παρατίθενται λεπτομερώς στην ενότητα </w:t>
            </w:r>
            <w:hyperlink w:anchor="_Μελέτη_Εφαρμογής_-" w:history="1">
              <w:r w:rsidRPr="00B5207A">
                <w:rPr>
                  <w:rStyle w:val="-"/>
                  <w:rFonts w:ascii="Tahoma" w:hAnsi="Tahoma" w:cs="Tahoma"/>
                </w:rPr>
                <w:t>6.1</w:t>
              </w:r>
              <w:r w:rsidRPr="00B5207A">
                <w:rPr>
                  <w:rStyle w:val="-"/>
                  <w:rFonts w:ascii="Tahoma" w:eastAsia="Open Sans" w:hAnsi="Tahoma" w:cs="Tahoma"/>
                </w:rPr>
                <w:t xml:space="preserve"> του Παραρτήματος Ι</w:t>
              </w:r>
            </w:hyperlink>
          </w:p>
        </w:tc>
      </w:tr>
    </w:tbl>
    <w:p w14:paraId="0824BEC3" w14:textId="77777777" w:rsidR="00EA7E9C" w:rsidRPr="00EA6B87" w:rsidRDefault="00EA7E9C" w:rsidP="00F73DE9">
      <w:pPr>
        <w:spacing w:line="360" w:lineRule="auto"/>
        <w:rPr>
          <w:rFonts w:eastAsia="SimSun"/>
          <w:lang w:val="el-GR"/>
        </w:rPr>
      </w:pPr>
    </w:p>
    <w:p w14:paraId="1443F392" w14:textId="475CD967" w:rsidR="00025B9C" w:rsidRPr="00EA6B87" w:rsidRDefault="00025B9C" w:rsidP="00F73DE9">
      <w:pPr>
        <w:pStyle w:val="5"/>
        <w:numPr>
          <w:ilvl w:val="0"/>
          <w:numId w:val="102"/>
        </w:numPr>
        <w:spacing w:line="360" w:lineRule="auto"/>
        <w:rPr>
          <w:rFonts w:eastAsia="SimSun" w:cs="Tahoma"/>
          <w:lang w:val="el-GR"/>
        </w:rPr>
      </w:pPr>
      <w:bookmarkStart w:id="678" w:name="_Toc177459297"/>
      <w:r w:rsidRPr="00EA6B87">
        <w:rPr>
          <w:rFonts w:eastAsia="SimSun" w:cs="Tahoma"/>
          <w:lang w:val="el-GR"/>
        </w:rPr>
        <w:t xml:space="preserve">Φάση 2: </w:t>
      </w:r>
      <w:r w:rsidR="00846452" w:rsidRPr="00EA6B87">
        <w:rPr>
          <w:rFonts w:eastAsia="SimSun" w:cs="Tahoma"/>
          <w:lang w:val="el-GR"/>
        </w:rPr>
        <w:t>Υλοποίηση Ολοκληρωμένου Συστήματος</w:t>
      </w:r>
      <w:bookmarkEnd w:id="678"/>
    </w:p>
    <w:tbl>
      <w:tblPr>
        <w:tblStyle w:val="aff0"/>
        <w:tblW w:w="5000" w:type="pct"/>
        <w:tblLook w:val="04A0" w:firstRow="1" w:lastRow="0" w:firstColumn="1" w:lastColumn="0" w:noHBand="0" w:noVBand="1"/>
      </w:tblPr>
      <w:tblGrid>
        <w:gridCol w:w="4435"/>
        <w:gridCol w:w="5193"/>
      </w:tblGrid>
      <w:tr w:rsidR="00846452" w:rsidRPr="00EA6B87" w14:paraId="0EAFF93C" w14:textId="77777777" w:rsidTr="00846452">
        <w:trPr>
          <w:trHeight w:val="680"/>
          <w:tblHeader/>
        </w:trPr>
        <w:tc>
          <w:tcPr>
            <w:tcW w:w="5000" w:type="pct"/>
            <w:gridSpan w:val="2"/>
            <w:shd w:val="clear" w:color="auto" w:fill="001F5F"/>
            <w:vAlign w:val="center"/>
          </w:tcPr>
          <w:p w14:paraId="59C5A74C" w14:textId="77777777" w:rsidR="00846452" w:rsidRPr="00EA6B87" w:rsidRDefault="00846452" w:rsidP="002E29F7">
            <w:pPr>
              <w:spacing w:line="276" w:lineRule="auto"/>
              <w:rPr>
                <w:color w:val="FFFFFF" w:themeColor="background1"/>
                <w:lang w:val="el-GR"/>
              </w:rPr>
            </w:pPr>
            <w:r w:rsidRPr="00EA6B87">
              <w:rPr>
                <w:b/>
                <w:color w:val="FFFFFF"/>
                <w:lang w:val="el-GR"/>
              </w:rPr>
              <w:t xml:space="preserve">Φάση 2: </w:t>
            </w:r>
            <w:bookmarkStart w:id="679" w:name="_Hlk174706661"/>
            <w:r w:rsidRPr="00EA6B87">
              <w:rPr>
                <w:b/>
                <w:color w:val="FFFFFF"/>
                <w:lang w:val="el-GR"/>
              </w:rPr>
              <w:t>Υλοποίηση Ολοκληρωμένου συστήματος</w:t>
            </w:r>
            <w:bookmarkEnd w:id="679"/>
          </w:p>
        </w:tc>
      </w:tr>
      <w:tr w:rsidR="00846452" w:rsidRPr="00B32624" w14:paraId="2BFCCA7D" w14:textId="77777777" w:rsidTr="00846452">
        <w:tc>
          <w:tcPr>
            <w:tcW w:w="5000" w:type="pct"/>
            <w:gridSpan w:val="2"/>
          </w:tcPr>
          <w:p w14:paraId="0FF9387C" w14:textId="77777777" w:rsidR="00846452" w:rsidRPr="00BA1289" w:rsidRDefault="00846452" w:rsidP="002E29F7">
            <w:pPr>
              <w:spacing w:line="276" w:lineRule="auto"/>
              <w:rPr>
                <w:lang w:val="el-GR"/>
              </w:rPr>
            </w:pPr>
            <w:r w:rsidRPr="00BA1289">
              <w:rPr>
                <w:lang w:val="el-GR"/>
              </w:rPr>
              <w:t>Στο πλαίσιο της Φάσης 2, θα πραγματοποιηθούν οι κάτωθι εργασίες:</w:t>
            </w:r>
          </w:p>
          <w:p w14:paraId="66F89DAC" w14:textId="3AFC1F78" w:rsidR="00846452" w:rsidRPr="00BA1289" w:rsidRDefault="00846452" w:rsidP="002E29F7">
            <w:pPr>
              <w:pStyle w:val="aff"/>
              <w:numPr>
                <w:ilvl w:val="0"/>
                <w:numId w:val="295"/>
              </w:numPr>
              <w:suppressAutoHyphens w:val="0"/>
              <w:autoSpaceDE w:val="0"/>
              <w:autoSpaceDN w:val="0"/>
              <w:adjustRightInd w:val="0"/>
              <w:spacing w:after="0" w:line="276" w:lineRule="auto"/>
              <w:contextualSpacing w:val="0"/>
              <w:rPr>
                <w:lang w:val="el-GR"/>
              </w:rPr>
            </w:pPr>
            <w:r w:rsidRPr="00BA1289">
              <w:rPr>
                <w:lang w:val="el-GR"/>
              </w:rPr>
              <w:t xml:space="preserve">θα πραγματοποιηθεί η ανάπτυξη του λογισμικού εφαρμογών </w:t>
            </w:r>
          </w:p>
          <w:p w14:paraId="6AC5CB43" w14:textId="77777777" w:rsidR="00846452" w:rsidRPr="00BA1289" w:rsidRDefault="00846452" w:rsidP="002E29F7">
            <w:pPr>
              <w:pStyle w:val="aff"/>
              <w:numPr>
                <w:ilvl w:val="0"/>
                <w:numId w:val="295"/>
              </w:numPr>
              <w:suppressAutoHyphens w:val="0"/>
              <w:autoSpaceDE w:val="0"/>
              <w:autoSpaceDN w:val="0"/>
              <w:adjustRightInd w:val="0"/>
              <w:spacing w:after="0" w:line="276" w:lineRule="auto"/>
              <w:contextualSpacing w:val="0"/>
              <w:rPr>
                <w:lang w:val="el-GR"/>
              </w:rPr>
            </w:pPr>
            <w:r w:rsidRPr="00BA1289">
              <w:rPr>
                <w:lang w:val="el-GR"/>
              </w:rPr>
              <w:t>θα πραγματοποιηθεί η ενσωμάτωση του υφιστάμενου θεσμικού πλαισίου και του επιχειρησιακού περιβάλλοντος στις υπό ανάπτυξη εφαρμογές,</w:t>
            </w:r>
          </w:p>
          <w:p w14:paraId="4113CC3D" w14:textId="23998AFB" w:rsidR="00846452" w:rsidRPr="00160200" w:rsidRDefault="00846452" w:rsidP="002E29F7">
            <w:pPr>
              <w:pStyle w:val="aff"/>
              <w:numPr>
                <w:ilvl w:val="0"/>
                <w:numId w:val="295"/>
              </w:numPr>
              <w:suppressAutoHyphens w:val="0"/>
              <w:autoSpaceDE w:val="0"/>
              <w:autoSpaceDN w:val="0"/>
              <w:adjustRightInd w:val="0"/>
              <w:spacing w:after="0" w:line="276" w:lineRule="auto"/>
              <w:contextualSpacing w:val="0"/>
              <w:rPr>
                <w:color w:val="FF0000"/>
                <w:lang w:val="el-GR"/>
              </w:rPr>
            </w:pPr>
            <w:r w:rsidRPr="00BA1289">
              <w:rPr>
                <w:lang w:val="el-GR"/>
              </w:rPr>
              <w:t xml:space="preserve">θα πραγματοποιηθεί η συλλογή και η κατάλληλη επεξεργασία των πραγματικών δεδομένων, τα οποία θα χρησιμοποιηθούν για την λειτουργία των εφαρμογών του συστήματος </w:t>
            </w:r>
          </w:p>
          <w:p w14:paraId="2F8F2697" w14:textId="5271D845" w:rsidR="00846452" w:rsidRPr="00BA1289" w:rsidRDefault="00846452" w:rsidP="002E29F7">
            <w:pPr>
              <w:pStyle w:val="aff"/>
              <w:numPr>
                <w:ilvl w:val="0"/>
                <w:numId w:val="295"/>
              </w:numPr>
              <w:suppressAutoHyphens w:val="0"/>
              <w:autoSpaceDE w:val="0"/>
              <w:autoSpaceDN w:val="0"/>
              <w:adjustRightInd w:val="0"/>
              <w:spacing w:after="0" w:line="276" w:lineRule="auto"/>
              <w:contextualSpacing w:val="0"/>
              <w:rPr>
                <w:lang w:val="el-GR"/>
              </w:rPr>
            </w:pPr>
            <w:r w:rsidRPr="00BA1289">
              <w:rPr>
                <w:lang w:val="el-GR"/>
              </w:rPr>
              <w:t>θα διενεργηθεί ένας πρωτοβάθμιος έλεγχος λειτουργικότητας των εφαρμογών (</w:t>
            </w:r>
            <w:r w:rsidRPr="00BA1289">
              <w:t>unit</w:t>
            </w:r>
            <w:r w:rsidR="00167905" w:rsidRPr="00BA1289">
              <w:rPr>
                <w:lang w:val="el-GR"/>
              </w:rPr>
              <w:t xml:space="preserve"> </w:t>
            </w:r>
            <w:r w:rsidRPr="00BA1289">
              <w:t>tests</w:t>
            </w:r>
            <w:r w:rsidRPr="00BA1289">
              <w:rPr>
                <w:lang w:val="el-GR"/>
              </w:rPr>
              <w:t xml:space="preserve">, </w:t>
            </w:r>
            <w:r w:rsidRPr="00BA1289">
              <w:t>integration</w:t>
            </w:r>
            <w:r w:rsidR="00167905" w:rsidRPr="00BA1289">
              <w:rPr>
                <w:lang w:val="el-GR"/>
              </w:rPr>
              <w:t xml:space="preserve"> </w:t>
            </w:r>
            <w:r w:rsidRPr="00BA1289">
              <w:t>tests</w:t>
            </w:r>
            <w:r w:rsidRPr="00BA1289">
              <w:rPr>
                <w:lang w:val="el-GR"/>
              </w:rPr>
              <w:t xml:space="preserve">, </w:t>
            </w:r>
            <w:r w:rsidRPr="00BA1289">
              <w:t>interoperability</w:t>
            </w:r>
            <w:r w:rsidR="00167905" w:rsidRPr="00BA1289">
              <w:rPr>
                <w:lang w:val="el-GR"/>
              </w:rPr>
              <w:t xml:space="preserve"> </w:t>
            </w:r>
            <w:r w:rsidRPr="00BA1289">
              <w:t>tests</w:t>
            </w:r>
            <w:r w:rsidRPr="00BA1289">
              <w:rPr>
                <w:lang w:val="el-GR"/>
              </w:rPr>
              <w:t>, κλπ.),</w:t>
            </w:r>
          </w:p>
          <w:p w14:paraId="21C82DF2" w14:textId="77777777" w:rsidR="00846452" w:rsidRPr="00BA1289" w:rsidRDefault="00846452" w:rsidP="002E29F7">
            <w:pPr>
              <w:pStyle w:val="aff"/>
              <w:numPr>
                <w:ilvl w:val="0"/>
                <w:numId w:val="295"/>
              </w:numPr>
              <w:suppressAutoHyphens w:val="0"/>
              <w:autoSpaceDE w:val="0"/>
              <w:autoSpaceDN w:val="0"/>
              <w:adjustRightInd w:val="0"/>
              <w:spacing w:after="0" w:line="276" w:lineRule="auto"/>
              <w:contextualSpacing w:val="0"/>
              <w:rPr>
                <w:lang w:val="el-GR"/>
              </w:rPr>
            </w:pPr>
            <w:r w:rsidRPr="00BA1289">
              <w:rPr>
                <w:lang w:val="el-GR"/>
              </w:rPr>
              <w:t>θα υλοποιηθεί η διασύνδεση με το υφιστάμενο σύστημα διαχείρισης ειδήσεων και άλλα τρίτα συστήματα, σύμφωνα με τη μελέτη διαλειτουργικότητας</w:t>
            </w:r>
          </w:p>
          <w:p w14:paraId="285D5FAB" w14:textId="77777777" w:rsidR="00846452" w:rsidRPr="00BA1289" w:rsidRDefault="00846452" w:rsidP="002E29F7">
            <w:pPr>
              <w:pStyle w:val="aff"/>
              <w:numPr>
                <w:ilvl w:val="0"/>
                <w:numId w:val="295"/>
              </w:numPr>
              <w:suppressAutoHyphens w:val="0"/>
              <w:autoSpaceDE w:val="0"/>
              <w:autoSpaceDN w:val="0"/>
              <w:adjustRightInd w:val="0"/>
              <w:spacing w:after="0" w:line="276" w:lineRule="auto"/>
              <w:contextualSpacing w:val="0"/>
              <w:rPr>
                <w:lang w:val="el-GR"/>
              </w:rPr>
            </w:pPr>
            <w:r w:rsidRPr="00BA1289">
              <w:rPr>
                <w:lang w:val="el-GR"/>
              </w:rPr>
              <w:t>θα διαμορφωθούν τα εγχειρίδια τεκμηρίωσης,</w:t>
            </w:r>
          </w:p>
          <w:p w14:paraId="212BDEB1" w14:textId="77777777" w:rsidR="00846452" w:rsidRPr="00BA1289" w:rsidRDefault="00846452" w:rsidP="002E29F7">
            <w:pPr>
              <w:pStyle w:val="aff"/>
              <w:numPr>
                <w:ilvl w:val="0"/>
                <w:numId w:val="297"/>
              </w:numPr>
              <w:suppressAutoHyphens w:val="0"/>
              <w:autoSpaceDE w:val="0"/>
              <w:autoSpaceDN w:val="0"/>
              <w:adjustRightInd w:val="0"/>
              <w:spacing w:after="0" w:line="276" w:lineRule="auto"/>
              <w:contextualSpacing w:val="0"/>
              <w:rPr>
                <w:lang w:val="el-GR"/>
              </w:rPr>
            </w:pPr>
            <w:r w:rsidRPr="00BA1289">
              <w:rPr>
                <w:lang w:val="el-GR"/>
              </w:rPr>
              <w:t>θα διαμορφωθούν τα επικαιροποιημένα σενάρια ελέγχου,</w:t>
            </w:r>
          </w:p>
          <w:p w14:paraId="2B0AEF4A" w14:textId="3B10CCA1" w:rsidR="00846452" w:rsidRPr="00BA1289" w:rsidRDefault="00846452" w:rsidP="002E29F7">
            <w:pPr>
              <w:pStyle w:val="aff"/>
              <w:numPr>
                <w:ilvl w:val="0"/>
                <w:numId w:val="295"/>
              </w:numPr>
              <w:suppressAutoHyphens w:val="0"/>
              <w:autoSpaceDE w:val="0"/>
              <w:autoSpaceDN w:val="0"/>
              <w:adjustRightInd w:val="0"/>
              <w:spacing w:after="0" w:line="276" w:lineRule="auto"/>
              <w:contextualSpacing w:val="0"/>
              <w:rPr>
                <w:lang w:val="el-GR"/>
              </w:rPr>
            </w:pPr>
            <w:r w:rsidRPr="00BA1289">
              <w:rPr>
                <w:lang w:val="el-GR"/>
              </w:rPr>
              <w:t xml:space="preserve">θα διενεργηθούν οι δοκιμές ελέγχου με την συμμετοχή στελεχών της Αναθέτουσας </w:t>
            </w:r>
            <w:r w:rsidR="006D3935" w:rsidRPr="00BA1289">
              <w:rPr>
                <w:lang w:val="el-GR"/>
              </w:rPr>
              <w:t>Α</w:t>
            </w:r>
            <w:r w:rsidRPr="00BA1289">
              <w:rPr>
                <w:lang w:val="el-GR"/>
              </w:rPr>
              <w:t>ρχής ή/ και του φορέα λειτουργίας (</w:t>
            </w:r>
            <w:r w:rsidRPr="00BA1289">
              <w:t>acceptance</w:t>
            </w:r>
            <w:r w:rsidRPr="00BA1289">
              <w:rPr>
                <w:lang w:val="el-GR"/>
              </w:rPr>
              <w:t xml:space="preserve"> </w:t>
            </w:r>
            <w:r w:rsidRPr="00BA1289">
              <w:t>tests</w:t>
            </w:r>
            <w:r w:rsidRPr="00BA1289">
              <w:rPr>
                <w:lang w:val="el-GR"/>
              </w:rPr>
              <w:t>).</w:t>
            </w:r>
          </w:p>
          <w:p w14:paraId="5D8AAC31" w14:textId="77777777" w:rsidR="00846452" w:rsidRPr="00BA1289" w:rsidRDefault="00846452" w:rsidP="002E29F7">
            <w:pPr>
              <w:pStyle w:val="aff"/>
              <w:autoSpaceDE w:val="0"/>
              <w:autoSpaceDN w:val="0"/>
              <w:adjustRightInd w:val="0"/>
              <w:spacing w:line="276" w:lineRule="auto"/>
              <w:rPr>
                <w:lang w:val="el-GR"/>
              </w:rPr>
            </w:pPr>
          </w:p>
        </w:tc>
      </w:tr>
      <w:tr w:rsidR="00846452" w:rsidRPr="00EA6B87" w14:paraId="5DB55DDE" w14:textId="77777777" w:rsidTr="00846452">
        <w:trPr>
          <w:trHeight w:val="913"/>
          <w:tblHeader/>
        </w:trPr>
        <w:tc>
          <w:tcPr>
            <w:tcW w:w="2303" w:type="pct"/>
            <w:shd w:val="clear" w:color="auto" w:fill="E6E6E6"/>
            <w:vAlign w:val="center"/>
          </w:tcPr>
          <w:p w14:paraId="1BF0EC76" w14:textId="1C4B5BCB" w:rsidR="00846452" w:rsidRPr="00167905" w:rsidRDefault="00167905" w:rsidP="002E29F7">
            <w:pPr>
              <w:spacing w:line="276" w:lineRule="auto"/>
              <w:rPr>
                <w:b/>
                <w:lang w:val="el-GR"/>
              </w:rPr>
            </w:pPr>
            <w:r>
              <w:rPr>
                <w:b/>
                <w:lang w:val="el-GR"/>
              </w:rPr>
              <w:t>Τίτλος Παραδοτέου</w:t>
            </w:r>
          </w:p>
        </w:tc>
        <w:tc>
          <w:tcPr>
            <w:tcW w:w="2697" w:type="pct"/>
            <w:shd w:val="clear" w:color="auto" w:fill="E6E6E6"/>
            <w:vAlign w:val="center"/>
          </w:tcPr>
          <w:p w14:paraId="04AC368C" w14:textId="5ED09DD4" w:rsidR="00846452" w:rsidRPr="00167905" w:rsidRDefault="00167905" w:rsidP="002E29F7">
            <w:pPr>
              <w:spacing w:line="276" w:lineRule="auto"/>
              <w:rPr>
                <w:b/>
                <w:lang w:val="el-GR"/>
              </w:rPr>
            </w:pPr>
            <w:r>
              <w:rPr>
                <w:b/>
                <w:lang w:val="el-GR"/>
              </w:rPr>
              <w:t>Περιγραφή Παραδοτέου</w:t>
            </w:r>
          </w:p>
        </w:tc>
      </w:tr>
      <w:tr w:rsidR="00846452" w:rsidRPr="00B32624" w14:paraId="310FC4D0" w14:textId="77777777" w:rsidTr="00846452">
        <w:tc>
          <w:tcPr>
            <w:tcW w:w="5000" w:type="pct"/>
            <w:gridSpan w:val="2"/>
          </w:tcPr>
          <w:p w14:paraId="11DEF2A8" w14:textId="77777777" w:rsidR="00846452" w:rsidRPr="00EA6B87" w:rsidRDefault="00846452" w:rsidP="002E29F7">
            <w:pPr>
              <w:spacing w:line="276" w:lineRule="auto"/>
              <w:rPr>
                <w:lang w:val="el-GR"/>
              </w:rPr>
            </w:pPr>
            <w:r w:rsidRPr="00EA6B87">
              <w:rPr>
                <w:lang w:val="el-GR"/>
              </w:rPr>
              <w:t>Τα περιεχόμενα των παραδοτέων της Φάσης 2 αναλύονται ως ακολούθως:</w:t>
            </w:r>
          </w:p>
        </w:tc>
      </w:tr>
      <w:tr w:rsidR="00846452" w:rsidRPr="00B32624" w14:paraId="282FF0BB" w14:textId="77777777" w:rsidTr="00846452">
        <w:tc>
          <w:tcPr>
            <w:tcW w:w="2303" w:type="pct"/>
            <w:vAlign w:val="center"/>
          </w:tcPr>
          <w:p w14:paraId="44FE38BA" w14:textId="6EB42C54" w:rsidR="00846452" w:rsidRPr="00EA6B87" w:rsidRDefault="00846452" w:rsidP="002E29F7">
            <w:pPr>
              <w:pStyle w:val="TableParagraph"/>
              <w:spacing w:after="120" w:line="276" w:lineRule="auto"/>
              <w:rPr>
                <w:rFonts w:ascii="Tahoma" w:hAnsi="Tahoma" w:cs="Tahoma"/>
              </w:rPr>
            </w:pPr>
            <w:r w:rsidRPr="00EA6B87">
              <w:rPr>
                <w:rFonts w:ascii="Tahoma" w:hAnsi="Tahoma" w:cs="Tahoma"/>
                <w:b/>
              </w:rPr>
              <w:t xml:space="preserve">Π2.1. </w:t>
            </w:r>
            <w:r w:rsidR="00CE5F51">
              <w:rPr>
                <w:rFonts w:ascii="Tahoma" w:hAnsi="Tahoma" w:cs="Tahoma"/>
                <w:b/>
              </w:rPr>
              <w:t xml:space="preserve"> Ανάπτυξη Λογισμικού</w:t>
            </w:r>
            <w:r w:rsidR="00CE5F51" w:rsidRPr="00EA6B87">
              <w:rPr>
                <w:rFonts w:ascii="Tahoma" w:hAnsi="Tahoma" w:cs="Tahoma"/>
                <w:b/>
              </w:rPr>
              <w:t xml:space="preserve"> </w:t>
            </w:r>
          </w:p>
        </w:tc>
        <w:tc>
          <w:tcPr>
            <w:tcW w:w="2697" w:type="pct"/>
          </w:tcPr>
          <w:p w14:paraId="67D31740" w14:textId="6FB275BF" w:rsidR="00846452" w:rsidRPr="00EA6B87" w:rsidRDefault="00846452" w:rsidP="002E29F7">
            <w:pPr>
              <w:spacing w:line="276" w:lineRule="auto"/>
              <w:rPr>
                <w:lang w:val="el-GR"/>
              </w:rPr>
            </w:pPr>
            <w:r w:rsidRPr="00EA6B87">
              <w:rPr>
                <w:lang w:val="el-GR"/>
              </w:rPr>
              <w:t>Υλοποιημένο Λογισμικό εφαρμογών και διαδικτυακής πύλης σε λειτουργική ετοιμότητα.</w:t>
            </w:r>
          </w:p>
        </w:tc>
      </w:tr>
      <w:tr w:rsidR="00846452" w:rsidRPr="00B32624" w14:paraId="0574978D" w14:textId="77777777" w:rsidTr="00846452">
        <w:tc>
          <w:tcPr>
            <w:tcW w:w="2303" w:type="pct"/>
            <w:vAlign w:val="center"/>
          </w:tcPr>
          <w:p w14:paraId="523300C9" w14:textId="77777777" w:rsidR="00846452" w:rsidRPr="00EA6B87" w:rsidRDefault="00846452" w:rsidP="002E29F7">
            <w:pPr>
              <w:pStyle w:val="TableParagraph"/>
              <w:spacing w:after="120" w:line="276" w:lineRule="auto"/>
              <w:rPr>
                <w:rFonts w:ascii="Tahoma" w:hAnsi="Tahoma" w:cs="Tahoma"/>
              </w:rPr>
            </w:pPr>
            <w:r w:rsidRPr="00EA6B87">
              <w:rPr>
                <w:rFonts w:ascii="Tahoma" w:hAnsi="Tahoma" w:cs="Tahoma"/>
                <w:b/>
              </w:rPr>
              <w:t>Π2.2. Σειρά Εγχειριδίων Τεκμηρίωσης (λειτουργικής &amp; υποστηρικτικής)</w:t>
            </w:r>
          </w:p>
        </w:tc>
        <w:tc>
          <w:tcPr>
            <w:tcW w:w="2697" w:type="pct"/>
          </w:tcPr>
          <w:p w14:paraId="09B20A78" w14:textId="77777777" w:rsidR="00846452" w:rsidRPr="00EA6B87" w:rsidRDefault="00846452" w:rsidP="002E29F7">
            <w:pPr>
              <w:spacing w:line="276" w:lineRule="auto"/>
              <w:rPr>
                <w:lang w:val="el-GR"/>
              </w:rPr>
            </w:pPr>
            <w:r w:rsidRPr="00EA6B87">
              <w:rPr>
                <w:lang w:val="el-GR"/>
              </w:rPr>
              <w:t>Θα παρασχεθούν στην ελληνική γλώσσα:</w:t>
            </w:r>
          </w:p>
          <w:p w14:paraId="0E486335" w14:textId="0B0DFC88" w:rsidR="00846452" w:rsidRPr="00EA6B87" w:rsidRDefault="00846452" w:rsidP="002E29F7">
            <w:pPr>
              <w:pStyle w:val="TableParagraph"/>
              <w:numPr>
                <w:ilvl w:val="0"/>
                <w:numId w:val="296"/>
              </w:numPr>
              <w:spacing w:after="120" w:line="276" w:lineRule="auto"/>
              <w:ind w:left="343" w:right="85"/>
              <w:jc w:val="both"/>
              <w:rPr>
                <w:rFonts w:ascii="Tahoma" w:hAnsi="Tahoma" w:cs="Tahoma"/>
              </w:rPr>
            </w:pPr>
            <w:r w:rsidRPr="00EA6B87">
              <w:rPr>
                <w:rFonts w:ascii="Tahoma" w:hAnsi="Tahoma" w:cs="Tahoma"/>
              </w:rPr>
              <w:t xml:space="preserve">Λεπτομερή εγχειρίδια υποστήριξης χρηστών </w:t>
            </w:r>
            <w:r w:rsidRPr="00EA6B87">
              <w:rPr>
                <w:rFonts w:ascii="Tahoma" w:hAnsi="Tahoma" w:cs="Tahoma"/>
              </w:rPr>
              <w:lastRenderedPageBreak/>
              <w:t>(</w:t>
            </w:r>
            <w:r w:rsidR="00167905">
              <w:rPr>
                <w:rFonts w:ascii="Tahoma" w:hAnsi="Tahoma" w:cs="Tahoma"/>
                <w:lang w:val="en-US"/>
              </w:rPr>
              <w:t>user</w:t>
            </w:r>
            <w:r w:rsidR="00167905" w:rsidRPr="00167905">
              <w:rPr>
                <w:rFonts w:ascii="Tahoma" w:hAnsi="Tahoma" w:cs="Tahoma"/>
              </w:rPr>
              <w:t xml:space="preserve"> </w:t>
            </w:r>
            <w:r w:rsidR="00167905">
              <w:rPr>
                <w:rFonts w:ascii="Tahoma" w:hAnsi="Tahoma" w:cs="Tahoma"/>
                <w:lang w:val="en-US"/>
              </w:rPr>
              <w:t>manuals</w:t>
            </w:r>
            <w:r w:rsidRPr="00EA6B87">
              <w:rPr>
                <w:rFonts w:ascii="Tahoma" w:hAnsi="Tahoma" w:cs="Tahoma"/>
              </w:rPr>
              <w:t>)</w:t>
            </w:r>
          </w:p>
          <w:p w14:paraId="0A1291EB" w14:textId="0E642224" w:rsidR="00846452" w:rsidRPr="00167905" w:rsidRDefault="00846452" w:rsidP="002E29F7">
            <w:pPr>
              <w:pStyle w:val="TableParagraph"/>
              <w:numPr>
                <w:ilvl w:val="0"/>
                <w:numId w:val="296"/>
              </w:numPr>
              <w:spacing w:after="120" w:line="276" w:lineRule="auto"/>
              <w:ind w:left="343" w:right="85"/>
              <w:jc w:val="both"/>
              <w:rPr>
                <w:rFonts w:ascii="Tahoma" w:hAnsi="Tahoma" w:cs="Tahoma"/>
              </w:rPr>
            </w:pPr>
            <w:r w:rsidRPr="00EA6B87">
              <w:rPr>
                <w:rFonts w:ascii="Tahoma" w:hAnsi="Tahoma" w:cs="Tahoma"/>
              </w:rPr>
              <w:t>Λεπτομερή</w:t>
            </w:r>
            <w:r w:rsidRPr="00167905">
              <w:rPr>
                <w:rFonts w:ascii="Tahoma" w:hAnsi="Tahoma" w:cs="Tahoma"/>
              </w:rPr>
              <w:t xml:space="preserve"> </w:t>
            </w:r>
            <w:r w:rsidRPr="00EA6B87">
              <w:rPr>
                <w:rFonts w:ascii="Tahoma" w:hAnsi="Tahoma" w:cs="Tahoma"/>
              </w:rPr>
              <w:t>εγχειρίδια</w:t>
            </w:r>
            <w:r w:rsidRPr="00167905">
              <w:rPr>
                <w:rFonts w:ascii="Tahoma" w:hAnsi="Tahoma" w:cs="Tahoma"/>
              </w:rPr>
              <w:t xml:space="preserve"> </w:t>
            </w:r>
            <w:r w:rsidRPr="00EA6B87">
              <w:rPr>
                <w:rFonts w:ascii="Tahoma" w:hAnsi="Tahoma" w:cs="Tahoma"/>
              </w:rPr>
              <w:t>διαχείρισης</w:t>
            </w:r>
            <w:r w:rsidRPr="00167905">
              <w:rPr>
                <w:rFonts w:ascii="Tahoma" w:hAnsi="Tahoma" w:cs="Tahoma"/>
              </w:rPr>
              <w:t xml:space="preserve"> </w:t>
            </w:r>
            <w:r w:rsidRPr="00EA6B87">
              <w:rPr>
                <w:rFonts w:ascii="Tahoma" w:hAnsi="Tahoma" w:cs="Tahoma"/>
              </w:rPr>
              <w:t>και</w:t>
            </w:r>
            <w:r w:rsidRPr="00167905">
              <w:rPr>
                <w:rFonts w:ascii="Tahoma" w:hAnsi="Tahoma" w:cs="Tahoma"/>
              </w:rPr>
              <w:t xml:space="preserve"> </w:t>
            </w:r>
            <w:r w:rsidRPr="00EA6B87">
              <w:rPr>
                <w:rFonts w:ascii="Tahoma" w:hAnsi="Tahoma" w:cs="Tahoma"/>
              </w:rPr>
              <w:t>λειτουργίας</w:t>
            </w:r>
            <w:r w:rsidRPr="00167905">
              <w:rPr>
                <w:rFonts w:ascii="Tahoma" w:hAnsi="Tahoma" w:cs="Tahoma"/>
              </w:rPr>
              <w:t xml:space="preserve"> (</w:t>
            </w:r>
            <w:r w:rsidR="00167905">
              <w:rPr>
                <w:rFonts w:ascii="Tahoma" w:hAnsi="Tahoma" w:cs="Tahoma"/>
                <w:lang w:val="en-US"/>
              </w:rPr>
              <w:t>administration</w:t>
            </w:r>
            <w:r w:rsidR="00167905" w:rsidRPr="00167905">
              <w:rPr>
                <w:rFonts w:ascii="Tahoma" w:hAnsi="Tahoma" w:cs="Tahoma"/>
              </w:rPr>
              <w:t xml:space="preserve"> </w:t>
            </w:r>
            <w:r w:rsidRPr="00167905">
              <w:rPr>
                <w:rFonts w:ascii="Tahoma" w:hAnsi="Tahoma" w:cs="Tahoma"/>
              </w:rPr>
              <w:t xml:space="preserve">&amp; </w:t>
            </w:r>
            <w:r w:rsidRPr="00167905">
              <w:rPr>
                <w:rFonts w:ascii="Tahoma" w:hAnsi="Tahoma" w:cs="Tahoma"/>
                <w:lang w:val="en-US"/>
              </w:rPr>
              <w:t>operation</w:t>
            </w:r>
            <w:r w:rsidRPr="00167905">
              <w:rPr>
                <w:rFonts w:ascii="Tahoma" w:hAnsi="Tahoma" w:cs="Tahoma"/>
              </w:rPr>
              <w:t xml:space="preserve"> </w:t>
            </w:r>
            <w:r w:rsidRPr="00167905">
              <w:rPr>
                <w:rFonts w:ascii="Tahoma" w:hAnsi="Tahoma" w:cs="Tahoma"/>
                <w:lang w:val="en-US"/>
              </w:rPr>
              <w:t>manuals</w:t>
            </w:r>
            <w:r w:rsidRPr="00167905">
              <w:rPr>
                <w:rFonts w:ascii="Tahoma" w:hAnsi="Tahoma" w:cs="Tahoma"/>
              </w:rPr>
              <w:t>)</w:t>
            </w:r>
          </w:p>
        </w:tc>
      </w:tr>
      <w:tr w:rsidR="00846452" w:rsidRPr="00B32624" w14:paraId="4EBF7A07" w14:textId="77777777" w:rsidTr="00846452">
        <w:tc>
          <w:tcPr>
            <w:tcW w:w="2303" w:type="pct"/>
            <w:vAlign w:val="center"/>
          </w:tcPr>
          <w:p w14:paraId="64E6B205" w14:textId="77777777" w:rsidR="00846452" w:rsidRPr="00EA6B87" w:rsidRDefault="00846452" w:rsidP="002E29F7">
            <w:pPr>
              <w:pStyle w:val="TableParagraph"/>
              <w:spacing w:after="120" w:line="276" w:lineRule="auto"/>
              <w:rPr>
                <w:rFonts w:ascii="Tahoma" w:hAnsi="Tahoma" w:cs="Tahoma"/>
              </w:rPr>
            </w:pPr>
            <w:r w:rsidRPr="00EA6B87">
              <w:rPr>
                <w:rFonts w:ascii="Tahoma" w:hAnsi="Tahoma" w:cs="Tahoma"/>
                <w:b/>
              </w:rPr>
              <w:lastRenderedPageBreak/>
              <w:t>Π2.3. Επικαιροποιημένα Σενάρια Ελέγχου</w:t>
            </w:r>
          </w:p>
        </w:tc>
        <w:tc>
          <w:tcPr>
            <w:tcW w:w="2697" w:type="pct"/>
          </w:tcPr>
          <w:p w14:paraId="014853B2" w14:textId="3DC7E77D" w:rsidR="00846452" w:rsidRPr="00EA6B87" w:rsidRDefault="00846452" w:rsidP="002E29F7">
            <w:pPr>
              <w:spacing w:line="276" w:lineRule="auto"/>
              <w:rPr>
                <w:lang w:val="el-GR"/>
              </w:rPr>
            </w:pPr>
            <w:r w:rsidRPr="00EA6B87">
              <w:rPr>
                <w:lang w:val="el-GR"/>
              </w:rPr>
              <w:t>Επικαιροποιημένα Σενάρια Ελέγχου Λογισμικού και Πλάνο διενέργειας Δοκιμών αποδοχής (</w:t>
            </w:r>
            <w:r w:rsidRPr="00EA6B87">
              <w:t>System</w:t>
            </w:r>
            <w:r w:rsidRPr="00EA6B87">
              <w:rPr>
                <w:lang w:val="el-GR"/>
              </w:rPr>
              <w:t xml:space="preserve"> </w:t>
            </w:r>
            <w:r w:rsidRPr="00EA6B87">
              <w:t>acceptance</w:t>
            </w:r>
            <w:r w:rsidRPr="00EA6B87">
              <w:rPr>
                <w:lang w:val="el-GR"/>
              </w:rPr>
              <w:t xml:space="preserve"> </w:t>
            </w:r>
            <w:r w:rsidRPr="00EA6B87">
              <w:t>tests</w:t>
            </w:r>
            <w:r w:rsidRPr="00EA6B87">
              <w:rPr>
                <w:lang w:val="el-GR"/>
              </w:rPr>
              <w:t xml:space="preserve">), βάσει των οποίων θα γίνει η επιβεβαίωση και πιστοποίηση συμμόρφωσης με τις απαιτήσεις ορθής λειτουργικότητας, απόδοσης, διαθεσιμότητας της </w:t>
            </w:r>
            <w:r w:rsidR="00D3691A">
              <w:rPr>
                <w:lang w:val="el-GR"/>
              </w:rPr>
              <w:t>Δ</w:t>
            </w:r>
            <w:r w:rsidRPr="00EA6B87">
              <w:rPr>
                <w:lang w:val="el-GR"/>
              </w:rPr>
              <w:t>ιακήρυξης. Θα περιλαμβάνει και τα Κριτήρια αποδοχής/μη αποδοχής (</w:t>
            </w:r>
            <w:r w:rsidRPr="00EA6B87">
              <w:t>Pass</w:t>
            </w:r>
            <w:r w:rsidRPr="00EA6B87">
              <w:rPr>
                <w:lang w:val="el-GR"/>
              </w:rPr>
              <w:t>/</w:t>
            </w:r>
            <w:r w:rsidRPr="00EA6B87">
              <w:t>Fail</w:t>
            </w:r>
            <w:r w:rsidRPr="00EA6B87">
              <w:rPr>
                <w:lang w:val="el-GR"/>
              </w:rPr>
              <w:t>).</w:t>
            </w:r>
          </w:p>
        </w:tc>
      </w:tr>
      <w:tr w:rsidR="00846452" w:rsidRPr="00B32624" w14:paraId="54B7F808" w14:textId="77777777" w:rsidTr="00846452">
        <w:tc>
          <w:tcPr>
            <w:tcW w:w="2303" w:type="pct"/>
            <w:vAlign w:val="center"/>
          </w:tcPr>
          <w:p w14:paraId="22B93863" w14:textId="77777777" w:rsidR="00846452" w:rsidRPr="00EA6B87" w:rsidRDefault="00846452" w:rsidP="002E29F7">
            <w:pPr>
              <w:spacing w:line="276" w:lineRule="auto"/>
              <w:rPr>
                <w:lang w:val="el-GR"/>
              </w:rPr>
            </w:pPr>
            <w:r w:rsidRPr="00EA6B87">
              <w:rPr>
                <w:b/>
                <w:lang w:val="el-GR"/>
              </w:rPr>
              <w:t>Π2.4. Έκθεση αποτελεσμάτων διενέργειας ελέγχων λογισμικού</w:t>
            </w:r>
          </w:p>
        </w:tc>
        <w:tc>
          <w:tcPr>
            <w:tcW w:w="2697" w:type="pct"/>
          </w:tcPr>
          <w:p w14:paraId="36B4E4BD" w14:textId="77777777" w:rsidR="00846452" w:rsidRPr="00EA6B87" w:rsidRDefault="00846452" w:rsidP="002E29F7">
            <w:pPr>
              <w:spacing w:line="276" w:lineRule="auto"/>
              <w:rPr>
                <w:lang w:val="el-GR"/>
              </w:rPr>
            </w:pPr>
            <w:r w:rsidRPr="00EA6B87">
              <w:rPr>
                <w:lang w:val="el-GR"/>
              </w:rPr>
              <w:t>Έκθεση Αποτελεσμάτων των δοκιμών ελέγχου που διενεργήθηκαν βάσει των Σεναρίων Ελέγχου</w:t>
            </w:r>
          </w:p>
        </w:tc>
      </w:tr>
    </w:tbl>
    <w:p w14:paraId="1270DFED" w14:textId="77777777" w:rsidR="00846452" w:rsidRPr="00EA6B87" w:rsidRDefault="00846452" w:rsidP="00F73DE9">
      <w:pPr>
        <w:spacing w:line="360" w:lineRule="auto"/>
        <w:rPr>
          <w:rFonts w:eastAsia="SimSun"/>
          <w:lang w:val="el-GR"/>
        </w:rPr>
      </w:pPr>
    </w:p>
    <w:p w14:paraId="6614C80D" w14:textId="6FCFBAF9" w:rsidR="00846452" w:rsidRPr="00EA6B87" w:rsidRDefault="00846452" w:rsidP="00F73DE9">
      <w:pPr>
        <w:pStyle w:val="5"/>
        <w:numPr>
          <w:ilvl w:val="0"/>
          <w:numId w:val="102"/>
        </w:numPr>
        <w:spacing w:line="360" w:lineRule="auto"/>
        <w:rPr>
          <w:rFonts w:eastAsia="SimSun" w:cs="Tahoma"/>
          <w:lang w:val="el-GR"/>
        </w:rPr>
      </w:pPr>
      <w:bookmarkStart w:id="680" w:name="_Toc177459298"/>
      <w:r w:rsidRPr="00EA6B87">
        <w:rPr>
          <w:rFonts w:eastAsia="SimSun" w:cs="Tahoma"/>
          <w:lang w:val="el-GR"/>
        </w:rPr>
        <w:t>Φάση 3: Εγκατάσταση</w:t>
      </w:r>
      <w:bookmarkEnd w:id="680"/>
    </w:p>
    <w:tbl>
      <w:tblPr>
        <w:tblStyle w:val="aff0"/>
        <w:tblW w:w="5000" w:type="pct"/>
        <w:tblLook w:val="04A0" w:firstRow="1" w:lastRow="0" w:firstColumn="1" w:lastColumn="0" w:noHBand="0" w:noVBand="1"/>
      </w:tblPr>
      <w:tblGrid>
        <w:gridCol w:w="4689"/>
        <w:gridCol w:w="4939"/>
      </w:tblGrid>
      <w:tr w:rsidR="00846452" w:rsidRPr="00EA6B87" w14:paraId="74DC1933" w14:textId="77777777" w:rsidTr="00846452">
        <w:trPr>
          <w:trHeight w:val="680"/>
          <w:tblHeader/>
        </w:trPr>
        <w:tc>
          <w:tcPr>
            <w:tcW w:w="5000" w:type="pct"/>
            <w:gridSpan w:val="2"/>
            <w:shd w:val="clear" w:color="auto" w:fill="001F5F"/>
            <w:vAlign w:val="center"/>
          </w:tcPr>
          <w:p w14:paraId="550D289E" w14:textId="1E9345A2" w:rsidR="00846452" w:rsidRPr="00B87FEB" w:rsidRDefault="00B87FEB" w:rsidP="00F73DE9">
            <w:pPr>
              <w:spacing w:line="360" w:lineRule="auto"/>
              <w:rPr>
                <w:lang w:val="el-GR"/>
              </w:rPr>
            </w:pPr>
            <w:r>
              <w:rPr>
                <w:b/>
                <w:color w:val="FFFFFF"/>
                <w:lang w:val="el-GR"/>
              </w:rPr>
              <w:t>Φάση</w:t>
            </w:r>
            <w:r w:rsidR="00846452" w:rsidRPr="00EA6B87">
              <w:rPr>
                <w:b/>
                <w:color w:val="FFFFFF"/>
                <w:lang w:val="el-GR"/>
              </w:rPr>
              <w:t xml:space="preserve"> 3</w:t>
            </w:r>
            <w:r w:rsidR="00846452" w:rsidRPr="00EA6B87">
              <w:rPr>
                <w:b/>
                <w:color w:val="FFFFFF"/>
              </w:rPr>
              <w:t>:</w:t>
            </w:r>
            <w:r>
              <w:rPr>
                <w:b/>
                <w:color w:val="FFFFFF"/>
                <w:lang w:val="el-GR"/>
              </w:rPr>
              <w:t xml:space="preserve"> Εγκατάσταση</w:t>
            </w:r>
          </w:p>
        </w:tc>
      </w:tr>
      <w:tr w:rsidR="00CE5F51" w:rsidRPr="00B32624" w14:paraId="100B6818" w14:textId="77777777" w:rsidTr="00CE32AE">
        <w:trPr>
          <w:trHeight w:val="2430"/>
          <w:tblHeader/>
        </w:trPr>
        <w:tc>
          <w:tcPr>
            <w:tcW w:w="5000" w:type="pct"/>
            <w:gridSpan w:val="2"/>
            <w:shd w:val="clear" w:color="auto" w:fill="auto"/>
            <w:vAlign w:val="center"/>
          </w:tcPr>
          <w:p w14:paraId="510F7E97" w14:textId="65A4672E" w:rsidR="00CE32AE" w:rsidRDefault="00CE32AE" w:rsidP="00CE32AE">
            <w:pPr>
              <w:suppressAutoHyphens w:val="0"/>
              <w:autoSpaceDE w:val="0"/>
              <w:autoSpaceDN w:val="0"/>
              <w:adjustRightInd w:val="0"/>
              <w:spacing w:after="0" w:line="276" w:lineRule="auto"/>
              <w:rPr>
                <w:lang w:val="el-GR"/>
              </w:rPr>
            </w:pPr>
            <w:r>
              <w:rPr>
                <w:lang w:val="el-GR"/>
              </w:rPr>
              <w:t>Στο πλαίσιο της Φάσης 3, θα πραγματοποιηθούν οι κάτωθι εργασίες:</w:t>
            </w:r>
          </w:p>
          <w:p w14:paraId="76F85E06" w14:textId="77777777" w:rsidR="00CE32AE" w:rsidRPr="00CE32AE" w:rsidRDefault="00CE32AE" w:rsidP="00CE32AE">
            <w:pPr>
              <w:suppressAutoHyphens w:val="0"/>
              <w:autoSpaceDE w:val="0"/>
              <w:autoSpaceDN w:val="0"/>
              <w:adjustRightInd w:val="0"/>
              <w:spacing w:after="0" w:line="276" w:lineRule="auto"/>
              <w:rPr>
                <w:lang w:val="el-GR"/>
              </w:rPr>
            </w:pPr>
          </w:p>
          <w:p w14:paraId="270CDA80" w14:textId="3BEB685D" w:rsidR="00CE5F51" w:rsidRDefault="00CE5F51" w:rsidP="00CE5F51">
            <w:pPr>
              <w:pStyle w:val="aff"/>
              <w:numPr>
                <w:ilvl w:val="0"/>
                <w:numId w:val="295"/>
              </w:numPr>
              <w:suppressAutoHyphens w:val="0"/>
              <w:autoSpaceDE w:val="0"/>
              <w:autoSpaceDN w:val="0"/>
              <w:adjustRightInd w:val="0"/>
              <w:spacing w:after="0" w:line="276" w:lineRule="auto"/>
              <w:contextualSpacing w:val="0"/>
              <w:rPr>
                <w:lang w:val="el-GR"/>
              </w:rPr>
            </w:pPr>
            <w:r w:rsidRPr="00EA6B87">
              <w:rPr>
                <w:lang w:val="el-GR"/>
              </w:rPr>
              <w:t xml:space="preserve">θα πραγματοποιηθεί η εγκατάσταση, </w:t>
            </w:r>
            <w:r w:rsidRPr="006F36A8">
              <w:rPr>
                <w:lang w:val="el-GR"/>
              </w:rPr>
              <w:t xml:space="preserve">παραμετροποίηση, βελτιστοποίηση </w:t>
            </w:r>
            <w:r w:rsidRPr="00EA6B87">
              <w:rPr>
                <w:lang w:val="el-GR"/>
              </w:rPr>
              <w:t>της λειτουργίας (</w:t>
            </w:r>
            <w:r w:rsidRPr="00EA6B87">
              <w:t>finetuning</w:t>
            </w:r>
            <w:r w:rsidRPr="00EA6B87">
              <w:rPr>
                <w:lang w:val="el-GR"/>
              </w:rPr>
              <w:t xml:space="preserve">) και θέση σε πλήρη λειτουργία του συστήματος </w:t>
            </w:r>
          </w:p>
          <w:p w14:paraId="7B6941BA" w14:textId="74E75FD9" w:rsidR="00CE5F51" w:rsidRPr="00133768" w:rsidRDefault="00CE5F51" w:rsidP="00B87FEB">
            <w:pPr>
              <w:pStyle w:val="aff"/>
              <w:numPr>
                <w:ilvl w:val="0"/>
                <w:numId w:val="295"/>
              </w:numPr>
              <w:spacing w:line="276" w:lineRule="auto"/>
              <w:rPr>
                <w:lang w:val="el-GR"/>
              </w:rPr>
            </w:pPr>
            <w:r w:rsidRPr="006D3935">
              <w:rPr>
                <w:lang w:val="el-GR"/>
              </w:rPr>
              <w:t xml:space="preserve">θα πραγματοποιηθεί η εγκατάσταση, η παραμετροποίηση και η διασύνδεση του έτοιμου λογισμικού διαχείρισης εγγράφων με το υφιστάμενο σύστημα </w:t>
            </w:r>
            <w:r>
              <w:rPr>
                <w:lang w:val="el-GR"/>
              </w:rPr>
              <w:t>του Φορέα Λειτουργίας</w:t>
            </w:r>
            <w:r w:rsidRPr="006D3935">
              <w:rPr>
                <w:lang w:val="el-GR"/>
              </w:rPr>
              <w:t xml:space="preserve"> </w:t>
            </w:r>
          </w:p>
        </w:tc>
      </w:tr>
      <w:tr w:rsidR="00846452" w:rsidRPr="00EA6B87" w14:paraId="2C50BAA2" w14:textId="77777777" w:rsidTr="00846452">
        <w:trPr>
          <w:trHeight w:val="913"/>
          <w:tblHeader/>
        </w:trPr>
        <w:tc>
          <w:tcPr>
            <w:tcW w:w="2435" w:type="pct"/>
            <w:shd w:val="clear" w:color="auto" w:fill="E6E6E6"/>
            <w:vAlign w:val="center"/>
          </w:tcPr>
          <w:p w14:paraId="3ABFB7A2" w14:textId="69D742EE" w:rsidR="00846452" w:rsidRPr="00167905" w:rsidRDefault="00167905" w:rsidP="00F73DE9">
            <w:pPr>
              <w:spacing w:line="360" w:lineRule="auto"/>
              <w:rPr>
                <w:b/>
                <w:lang w:val="el-GR"/>
              </w:rPr>
            </w:pPr>
            <w:r>
              <w:rPr>
                <w:b/>
                <w:lang w:val="el-GR"/>
              </w:rPr>
              <w:t>Τίτλος Παραδοτέου</w:t>
            </w:r>
          </w:p>
        </w:tc>
        <w:tc>
          <w:tcPr>
            <w:tcW w:w="2565" w:type="pct"/>
            <w:shd w:val="clear" w:color="auto" w:fill="E6E6E6"/>
            <w:vAlign w:val="center"/>
          </w:tcPr>
          <w:p w14:paraId="67F4904D" w14:textId="28C023BE" w:rsidR="00846452" w:rsidRPr="00167905" w:rsidRDefault="00167905" w:rsidP="00F73DE9">
            <w:pPr>
              <w:spacing w:line="360" w:lineRule="auto"/>
              <w:rPr>
                <w:b/>
                <w:lang w:val="el-GR"/>
              </w:rPr>
            </w:pPr>
            <w:r>
              <w:rPr>
                <w:b/>
                <w:lang w:val="el-GR"/>
              </w:rPr>
              <w:t>Περιγραφή Παραδοτέου</w:t>
            </w:r>
          </w:p>
        </w:tc>
      </w:tr>
      <w:tr w:rsidR="00846452" w:rsidRPr="00B32624" w14:paraId="2129EF3D" w14:textId="77777777" w:rsidTr="00CE32AE">
        <w:trPr>
          <w:trHeight w:val="763"/>
        </w:trPr>
        <w:tc>
          <w:tcPr>
            <w:tcW w:w="5000" w:type="pct"/>
            <w:gridSpan w:val="2"/>
          </w:tcPr>
          <w:p w14:paraId="30149878" w14:textId="77777777" w:rsidR="00846452" w:rsidRPr="00EA6B87" w:rsidRDefault="00846452" w:rsidP="00F73DE9">
            <w:pPr>
              <w:spacing w:line="360" w:lineRule="auto"/>
              <w:rPr>
                <w:lang w:val="el-GR"/>
              </w:rPr>
            </w:pPr>
            <w:r w:rsidRPr="00EA6B87">
              <w:rPr>
                <w:lang w:val="el-GR"/>
              </w:rPr>
              <w:t>Τα περιεχόμενα των παραδοτέων της Φάσης 3 αναλύονται ως ακολούθως:</w:t>
            </w:r>
          </w:p>
        </w:tc>
      </w:tr>
      <w:tr w:rsidR="00846452" w:rsidRPr="00B32624" w14:paraId="6BD8F50D" w14:textId="77777777" w:rsidTr="00846452">
        <w:tc>
          <w:tcPr>
            <w:tcW w:w="2435" w:type="pct"/>
            <w:vAlign w:val="center"/>
          </w:tcPr>
          <w:p w14:paraId="60CBC11D" w14:textId="77777777" w:rsidR="00846452" w:rsidRPr="00EA6B87" w:rsidRDefault="00846452" w:rsidP="00F73DE9">
            <w:pPr>
              <w:spacing w:line="360" w:lineRule="auto"/>
              <w:rPr>
                <w:b/>
                <w:lang w:val="el-GR"/>
              </w:rPr>
            </w:pPr>
            <w:r w:rsidRPr="00EA6B87">
              <w:rPr>
                <w:b/>
                <w:lang w:val="el-GR"/>
              </w:rPr>
              <w:t>Π3.1. Εγκατεστημένο Λογισμικό στο κυβερνητικό νέφος σε λειτουργική ετοιμότητα</w:t>
            </w:r>
          </w:p>
        </w:tc>
        <w:tc>
          <w:tcPr>
            <w:tcW w:w="2565" w:type="pct"/>
          </w:tcPr>
          <w:p w14:paraId="03BC5A18" w14:textId="77777777" w:rsidR="00846452" w:rsidRPr="00EA6B87" w:rsidRDefault="00846452" w:rsidP="00F73DE9">
            <w:pPr>
              <w:spacing w:line="360" w:lineRule="auto"/>
              <w:rPr>
                <w:lang w:val="el-GR"/>
              </w:rPr>
            </w:pPr>
            <w:r w:rsidRPr="00EA6B87">
              <w:rPr>
                <w:lang w:val="el-GR"/>
              </w:rPr>
              <w:t>Εγκατεστημένο Λογισμικό εφαρμογών και διαδικτυακής πύλης στο κυβερνητικό νέφος σε λειτουργική ετοιμότητα.</w:t>
            </w:r>
          </w:p>
        </w:tc>
      </w:tr>
    </w:tbl>
    <w:p w14:paraId="2077BADC" w14:textId="77777777" w:rsidR="00846452" w:rsidRPr="00EA6B87" w:rsidRDefault="00846452" w:rsidP="00F73DE9">
      <w:pPr>
        <w:spacing w:line="360" w:lineRule="auto"/>
        <w:rPr>
          <w:rFonts w:eastAsia="SimSun"/>
          <w:lang w:val="el-GR"/>
        </w:rPr>
      </w:pPr>
    </w:p>
    <w:p w14:paraId="5DCCE0C4" w14:textId="74116152" w:rsidR="00846452" w:rsidRPr="00EA6B87" w:rsidRDefault="00846452" w:rsidP="00F73DE9">
      <w:pPr>
        <w:pStyle w:val="5"/>
        <w:numPr>
          <w:ilvl w:val="0"/>
          <w:numId w:val="102"/>
        </w:numPr>
        <w:spacing w:line="360" w:lineRule="auto"/>
        <w:rPr>
          <w:rFonts w:eastAsia="SimSun" w:cs="Tahoma"/>
          <w:lang w:val="el-GR"/>
        </w:rPr>
      </w:pPr>
      <w:bookmarkStart w:id="681" w:name="_Toc177459299"/>
      <w:r w:rsidRPr="00EA6B87">
        <w:rPr>
          <w:rFonts w:eastAsia="SimSun" w:cs="Tahoma"/>
          <w:lang w:val="el-GR"/>
        </w:rPr>
        <w:t>Φάση 4: Παραμετροποίηση – Μετάπτωση Δεδομένων</w:t>
      </w:r>
      <w:bookmarkEnd w:id="681"/>
    </w:p>
    <w:tbl>
      <w:tblPr>
        <w:tblStyle w:val="aff0"/>
        <w:tblW w:w="5000" w:type="pct"/>
        <w:tblLook w:val="04A0" w:firstRow="1" w:lastRow="0" w:firstColumn="1" w:lastColumn="0" w:noHBand="0" w:noVBand="1"/>
      </w:tblPr>
      <w:tblGrid>
        <w:gridCol w:w="4689"/>
        <w:gridCol w:w="4939"/>
      </w:tblGrid>
      <w:tr w:rsidR="00846452" w:rsidRPr="00EA6B87" w14:paraId="280AE0FD" w14:textId="77777777" w:rsidTr="00846452">
        <w:trPr>
          <w:trHeight w:val="680"/>
          <w:tblHeader/>
        </w:trPr>
        <w:tc>
          <w:tcPr>
            <w:tcW w:w="5000" w:type="pct"/>
            <w:gridSpan w:val="2"/>
            <w:shd w:val="clear" w:color="auto" w:fill="001F5F"/>
            <w:vAlign w:val="center"/>
          </w:tcPr>
          <w:p w14:paraId="4D5DF19D" w14:textId="02F2C11D" w:rsidR="00846452" w:rsidRPr="00EA6B87" w:rsidRDefault="00846452" w:rsidP="00F73DE9">
            <w:pPr>
              <w:spacing w:line="360" w:lineRule="auto"/>
              <w:rPr>
                <w:lang w:val="el-GR"/>
              </w:rPr>
            </w:pPr>
            <w:r w:rsidRPr="00EA6B87">
              <w:rPr>
                <w:b/>
                <w:color w:val="FFFFFF"/>
                <w:lang w:val="el-GR"/>
              </w:rPr>
              <w:lastRenderedPageBreak/>
              <w:t>Φάση 4:</w:t>
            </w:r>
            <w:r w:rsidR="00D811AB">
              <w:rPr>
                <w:b/>
                <w:color w:val="FFFFFF"/>
                <w:lang w:val="el-GR"/>
              </w:rPr>
              <w:t xml:space="preserve"> </w:t>
            </w:r>
            <w:r w:rsidRPr="00EA6B87">
              <w:rPr>
                <w:b/>
                <w:color w:val="FFFFFF"/>
                <w:lang w:val="el-GR"/>
              </w:rPr>
              <w:t>Παραμετροποίηση – Μετάπτωση Δεδομένων</w:t>
            </w:r>
          </w:p>
        </w:tc>
      </w:tr>
      <w:tr w:rsidR="00167905" w:rsidRPr="00EA6B87" w14:paraId="0094FE1A" w14:textId="77777777" w:rsidTr="00846452">
        <w:trPr>
          <w:trHeight w:val="913"/>
          <w:tblHeader/>
        </w:trPr>
        <w:tc>
          <w:tcPr>
            <w:tcW w:w="2435" w:type="pct"/>
            <w:shd w:val="clear" w:color="auto" w:fill="E6E6E6"/>
            <w:vAlign w:val="center"/>
          </w:tcPr>
          <w:p w14:paraId="4466124A" w14:textId="7A63D715" w:rsidR="00167905" w:rsidRPr="00EA6B87" w:rsidRDefault="00167905" w:rsidP="00167905">
            <w:pPr>
              <w:spacing w:line="360" w:lineRule="auto"/>
              <w:rPr>
                <w:b/>
              </w:rPr>
            </w:pPr>
            <w:r>
              <w:rPr>
                <w:b/>
                <w:lang w:val="el-GR"/>
              </w:rPr>
              <w:t>Τίτλος Παραδοτέου</w:t>
            </w:r>
          </w:p>
        </w:tc>
        <w:tc>
          <w:tcPr>
            <w:tcW w:w="2565" w:type="pct"/>
            <w:shd w:val="clear" w:color="auto" w:fill="E6E6E6"/>
            <w:vAlign w:val="center"/>
          </w:tcPr>
          <w:p w14:paraId="1AD88C8F" w14:textId="0B6ACB5B" w:rsidR="00167905" w:rsidRPr="00EA6B87" w:rsidRDefault="00167905" w:rsidP="00167905">
            <w:pPr>
              <w:spacing w:line="360" w:lineRule="auto"/>
              <w:rPr>
                <w:b/>
              </w:rPr>
            </w:pPr>
            <w:r>
              <w:rPr>
                <w:b/>
                <w:lang w:val="el-GR"/>
              </w:rPr>
              <w:t>Περιγραφή Παραδοτέου</w:t>
            </w:r>
          </w:p>
        </w:tc>
      </w:tr>
      <w:tr w:rsidR="00846452" w:rsidRPr="00B32624" w14:paraId="5FB5B979" w14:textId="77777777" w:rsidTr="00846452">
        <w:tc>
          <w:tcPr>
            <w:tcW w:w="5000" w:type="pct"/>
            <w:gridSpan w:val="2"/>
          </w:tcPr>
          <w:p w14:paraId="6EE4EF1A" w14:textId="77777777" w:rsidR="00846452" w:rsidRPr="00EA6B87" w:rsidRDefault="00846452" w:rsidP="00F73DE9">
            <w:pPr>
              <w:spacing w:line="360" w:lineRule="auto"/>
              <w:rPr>
                <w:lang w:val="el-GR"/>
              </w:rPr>
            </w:pPr>
            <w:r w:rsidRPr="00EA6B87">
              <w:rPr>
                <w:lang w:val="el-GR"/>
              </w:rPr>
              <w:t>Τα περιεχόμενα των παραδοτέων της Φάσης 4 αναλύονται ως ακολούθως:</w:t>
            </w:r>
          </w:p>
        </w:tc>
      </w:tr>
      <w:tr w:rsidR="00846452" w:rsidRPr="00B32624" w14:paraId="2070AC3D" w14:textId="77777777" w:rsidTr="00846452">
        <w:tc>
          <w:tcPr>
            <w:tcW w:w="2435" w:type="pct"/>
          </w:tcPr>
          <w:p w14:paraId="59993417" w14:textId="1D008DB9" w:rsidR="00846452" w:rsidRPr="00167905" w:rsidRDefault="00846452" w:rsidP="00F73DE9">
            <w:pPr>
              <w:spacing w:line="360" w:lineRule="auto"/>
              <w:rPr>
                <w:b/>
                <w:lang w:val="el-GR"/>
              </w:rPr>
            </w:pPr>
            <w:r w:rsidRPr="00167905">
              <w:rPr>
                <w:b/>
                <w:lang w:val="el-GR"/>
              </w:rPr>
              <w:t>Π</w:t>
            </w:r>
            <w:r w:rsidRPr="00EA6B87">
              <w:rPr>
                <w:b/>
                <w:lang w:val="el-GR"/>
              </w:rPr>
              <w:t>4</w:t>
            </w:r>
            <w:r w:rsidRPr="00167905">
              <w:rPr>
                <w:b/>
                <w:lang w:val="el-GR"/>
              </w:rPr>
              <w:t xml:space="preserve">.1. </w:t>
            </w:r>
            <w:r w:rsidR="00167905">
              <w:rPr>
                <w:b/>
                <w:lang w:val="el-GR"/>
              </w:rPr>
              <w:t>Οριστικοποιημένο Σχέδιο Μετάπτωσης</w:t>
            </w:r>
          </w:p>
        </w:tc>
        <w:tc>
          <w:tcPr>
            <w:tcW w:w="2565" w:type="pct"/>
          </w:tcPr>
          <w:p w14:paraId="65704E17" w14:textId="77777777" w:rsidR="00846452" w:rsidRPr="00EA6B87" w:rsidRDefault="00846452" w:rsidP="00F73DE9">
            <w:pPr>
              <w:spacing w:line="360" w:lineRule="auto"/>
              <w:rPr>
                <w:lang w:val="el-GR"/>
              </w:rPr>
            </w:pPr>
            <w:r w:rsidRPr="00EA6B87">
              <w:rPr>
                <w:lang w:val="el-GR"/>
              </w:rPr>
              <w:t>Οριστικοποιημένο Τεύχος Σχεδιασμού Μετάπτωσης ηλεκτρονικών δεδομένων, που καθορίζει εύρος, πηγές και διαδικασίες μετάπτωσης και ελέγχου ορθότητας αυτής.</w:t>
            </w:r>
          </w:p>
        </w:tc>
      </w:tr>
      <w:tr w:rsidR="00846452" w:rsidRPr="00B32624" w14:paraId="383F71C0" w14:textId="77777777" w:rsidTr="00846452">
        <w:tc>
          <w:tcPr>
            <w:tcW w:w="2435" w:type="pct"/>
            <w:vAlign w:val="center"/>
          </w:tcPr>
          <w:p w14:paraId="1D8C5882" w14:textId="77777777" w:rsidR="00846452" w:rsidRPr="00EA6B87" w:rsidRDefault="00846452" w:rsidP="00F73DE9">
            <w:pPr>
              <w:pStyle w:val="TableParagraph"/>
              <w:spacing w:after="120" w:line="360" w:lineRule="auto"/>
              <w:rPr>
                <w:rFonts w:ascii="Tahoma" w:hAnsi="Tahoma" w:cs="Tahoma"/>
              </w:rPr>
            </w:pPr>
            <w:r w:rsidRPr="00EA6B87">
              <w:rPr>
                <w:rFonts w:ascii="Tahoma" w:hAnsi="Tahoma" w:cs="Tahoma"/>
                <w:b/>
              </w:rPr>
              <w:t>Π4.2. Εισαγωγή Υφιστάμενων Δεδομένων</w:t>
            </w:r>
          </w:p>
        </w:tc>
        <w:tc>
          <w:tcPr>
            <w:tcW w:w="2565" w:type="pct"/>
          </w:tcPr>
          <w:p w14:paraId="2C2C3D7B" w14:textId="77777777" w:rsidR="00846452" w:rsidRPr="00EA6B87" w:rsidRDefault="00846452" w:rsidP="00F73DE9">
            <w:pPr>
              <w:spacing w:line="360" w:lineRule="auto"/>
              <w:rPr>
                <w:lang w:val="el-GR"/>
              </w:rPr>
            </w:pPr>
            <w:r w:rsidRPr="00EA6B87">
              <w:rPr>
                <w:lang w:val="el-GR"/>
              </w:rPr>
              <w:t xml:space="preserve">Φόρτωση του συστήματος με πραγματικά &amp; ελεγμένα ηλεκτρονικά δεδομένα </w:t>
            </w:r>
          </w:p>
        </w:tc>
      </w:tr>
    </w:tbl>
    <w:p w14:paraId="26A3F16B" w14:textId="77777777" w:rsidR="00846452" w:rsidRPr="00EA6B87" w:rsidRDefault="00846452" w:rsidP="00F73DE9">
      <w:pPr>
        <w:spacing w:line="360" w:lineRule="auto"/>
        <w:rPr>
          <w:rFonts w:eastAsia="SimSun"/>
          <w:lang w:val="el-GR"/>
        </w:rPr>
      </w:pPr>
    </w:p>
    <w:p w14:paraId="0627B64E" w14:textId="380B6953" w:rsidR="00846452" w:rsidRPr="00EA6B87" w:rsidRDefault="00846452" w:rsidP="00F73DE9">
      <w:pPr>
        <w:pStyle w:val="5"/>
        <w:numPr>
          <w:ilvl w:val="0"/>
          <w:numId w:val="102"/>
        </w:numPr>
        <w:spacing w:line="360" w:lineRule="auto"/>
        <w:rPr>
          <w:rFonts w:eastAsia="SimSun" w:cs="Tahoma"/>
          <w:lang w:val="el-GR"/>
        </w:rPr>
      </w:pPr>
      <w:bookmarkStart w:id="682" w:name="_Toc177459300"/>
      <w:r w:rsidRPr="00EA6B87">
        <w:rPr>
          <w:rFonts w:eastAsia="SimSun" w:cs="Tahoma"/>
          <w:lang w:val="el-GR"/>
        </w:rPr>
        <w:t>Φάση 5: Εκπαίδευση χρηστών</w:t>
      </w:r>
      <w:bookmarkEnd w:id="682"/>
    </w:p>
    <w:tbl>
      <w:tblPr>
        <w:tblStyle w:val="aff0"/>
        <w:tblW w:w="5000" w:type="pct"/>
        <w:tblLook w:val="04A0" w:firstRow="1" w:lastRow="0" w:firstColumn="1" w:lastColumn="0" w:noHBand="0" w:noVBand="1"/>
      </w:tblPr>
      <w:tblGrid>
        <w:gridCol w:w="4689"/>
        <w:gridCol w:w="4939"/>
      </w:tblGrid>
      <w:tr w:rsidR="00846452" w:rsidRPr="00EA6B87" w14:paraId="04E6BC8D" w14:textId="77777777" w:rsidTr="00846452">
        <w:trPr>
          <w:trHeight w:val="680"/>
          <w:tblHeader/>
        </w:trPr>
        <w:tc>
          <w:tcPr>
            <w:tcW w:w="5000" w:type="pct"/>
            <w:gridSpan w:val="2"/>
            <w:shd w:val="clear" w:color="auto" w:fill="001F5F"/>
            <w:vAlign w:val="center"/>
          </w:tcPr>
          <w:p w14:paraId="2696DE9C" w14:textId="77777777" w:rsidR="00846452" w:rsidRPr="00EA6B87" w:rsidRDefault="00846452" w:rsidP="00F73DE9">
            <w:pPr>
              <w:spacing w:line="360" w:lineRule="auto"/>
              <w:rPr>
                <w:color w:val="FFFFFF" w:themeColor="background1"/>
                <w:lang w:val="el-GR"/>
              </w:rPr>
            </w:pPr>
            <w:r w:rsidRPr="00EA6B87">
              <w:rPr>
                <w:b/>
                <w:color w:val="FFFFFF"/>
                <w:lang w:val="el-GR"/>
              </w:rPr>
              <w:t xml:space="preserve">Φάση 5: Εκπαίδευση χρηστών </w:t>
            </w:r>
          </w:p>
        </w:tc>
      </w:tr>
      <w:tr w:rsidR="00846452" w:rsidRPr="00B32624" w14:paraId="10468F32" w14:textId="77777777" w:rsidTr="00846452">
        <w:tc>
          <w:tcPr>
            <w:tcW w:w="5000" w:type="pct"/>
            <w:gridSpan w:val="2"/>
          </w:tcPr>
          <w:p w14:paraId="22DC1157" w14:textId="0DCA10D3" w:rsidR="00846452" w:rsidRPr="00EA6B87" w:rsidRDefault="00846452" w:rsidP="00F73DE9">
            <w:pPr>
              <w:spacing w:line="360" w:lineRule="auto"/>
              <w:rPr>
                <w:lang w:val="el-GR"/>
              </w:rPr>
            </w:pPr>
            <w:r w:rsidRPr="00EA6B87">
              <w:rPr>
                <w:lang w:val="el-GR"/>
              </w:rPr>
              <w:t xml:space="preserve">Στο πλαίσιο της Φάσης 5, θα πραγματοποιηθούν οι εργασίες που περιγράφονται στην ενότητα 6.3 </w:t>
            </w:r>
            <w:r w:rsidRPr="00EA6B87">
              <w:rPr>
                <w:rFonts w:eastAsia="Open Sans"/>
                <w:lang w:val="el-GR"/>
              </w:rPr>
              <w:t>του Παραρτήματος Ι</w:t>
            </w:r>
            <w:r w:rsidRPr="00EA6B87">
              <w:rPr>
                <w:lang w:val="el-GR"/>
              </w:rPr>
              <w:t>:</w:t>
            </w:r>
          </w:p>
          <w:p w14:paraId="6F91FF35" w14:textId="77777777" w:rsidR="00846452" w:rsidRPr="00EA6B87" w:rsidRDefault="00846452" w:rsidP="00F73DE9">
            <w:pPr>
              <w:pStyle w:val="aff"/>
              <w:numPr>
                <w:ilvl w:val="0"/>
                <w:numId w:val="295"/>
              </w:numPr>
              <w:suppressAutoHyphens w:val="0"/>
              <w:autoSpaceDE w:val="0"/>
              <w:autoSpaceDN w:val="0"/>
              <w:adjustRightInd w:val="0"/>
              <w:spacing w:after="0" w:line="360" w:lineRule="auto"/>
              <w:contextualSpacing w:val="0"/>
              <w:jc w:val="left"/>
              <w:rPr>
                <w:lang w:val="el-GR"/>
              </w:rPr>
            </w:pPr>
            <w:r w:rsidRPr="00EA6B87">
              <w:rPr>
                <w:lang w:val="el-GR"/>
              </w:rPr>
              <w:t>η διαμόρφωση και η παραγωγή του εκπαιδευτικού υλικού,</w:t>
            </w:r>
          </w:p>
          <w:p w14:paraId="4EF894D5" w14:textId="77777777" w:rsidR="00846452" w:rsidRPr="00EA6B87" w:rsidRDefault="00846452" w:rsidP="00F73DE9">
            <w:pPr>
              <w:pStyle w:val="aff"/>
              <w:numPr>
                <w:ilvl w:val="0"/>
                <w:numId w:val="295"/>
              </w:numPr>
              <w:suppressAutoHyphens w:val="0"/>
              <w:autoSpaceDE w:val="0"/>
              <w:autoSpaceDN w:val="0"/>
              <w:adjustRightInd w:val="0"/>
              <w:spacing w:after="0" w:line="360" w:lineRule="auto"/>
              <w:contextualSpacing w:val="0"/>
              <w:jc w:val="left"/>
              <w:rPr>
                <w:lang w:val="el-GR"/>
              </w:rPr>
            </w:pPr>
            <w:r w:rsidRPr="00EA6B87">
              <w:rPr>
                <w:lang w:val="el-GR"/>
              </w:rPr>
              <w:t>η εκπαίδευση τόσο των διαχειριστών της διαδικτυακής πύλης (ρόλος διαχειριστή συστήματος) και τεχνικών διαχειριστών, όσο και των επιλεγμένων στελεχών του φορέα</w:t>
            </w:r>
          </w:p>
          <w:p w14:paraId="31727D88" w14:textId="77777777" w:rsidR="00846452" w:rsidRPr="00EA6B87" w:rsidRDefault="00846452" w:rsidP="00F73DE9">
            <w:pPr>
              <w:pStyle w:val="aff"/>
              <w:numPr>
                <w:ilvl w:val="0"/>
                <w:numId w:val="295"/>
              </w:numPr>
              <w:suppressAutoHyphens w:val="0"/>
              <w:autoSpaceDE w:val="0"/>
              <w:autoSpaceDN w:val="0"/>
              <w:adjustRightInd w:val="0"/>
              <w:spacing w:after="0" w:line="360" w:lineRule="auto"/>
              <w:contextualSpacing w:val="0"/>
              <w:jc w:val="left"/>
              <w:rPr>
                <w:lang w:val="el-GR"/>
              </w:rPr>
            </w:pPr>
            <w:r w:rsidRPr="00EA6B87">
              <w:rPr>
                <w:lang w:val="el-GR"/>
              </w:rPr>
              <w:t>Με την ολοκλήρωση των συνεδριών εκπαίδευσης, θα διαμορφωθεί έκθεση αξιολόγησης των αποτελεσμάτων της εκπαίδευσης.</w:t>
            </w:r>
          </w:p>
        </w:tc>
      </w:tr>
      <w:tr w:rsidR="00167905" w:rsidRPr="00EA6B87" w14:paraId="0D089FDB" w14:textId="77777777" w:rsidTr="00846452">
        <w:trPr>
          <w:trHeight w:val="913"/>
          <w:tblHeader/>
        </w:trPr>
        <w:tc>
          <w:tcPr>
            <w:tcW w:w="2435" w:type="pct"/>
            <w:shd w:val="clear" w:color="auto" w:fill="E6E6E6"/>
            <w:vAlign w:val="center"/>
          </w:tcPr>
          <w:p w14:paraId="7DF01AE5" w14:textId="1D9F4430" w:rsidR="00167905" w:rsidRPr="00EA6B87" w:rsidRDefault="00167905" w:rsidP="00167905">
            <w:pPr>
              <w:spacing w:line="360" w:lineRule="auto"/>
              <w:rPr>
                <w:b/>
              </w:rPr>
            </w:pPr>
            <w:r>
              <w:rPr>
                <w:b/>
                <w:lang w:val="el-GR"/>
              </w:rPr>
              <w:t>Τίτλος Παραδοτέου</w:t>
            </w:r>
          </w:p>
        </w:tc>
        <w:tc>
          <w:tcPr>
            <w:tcW w:w="2565" w:type="pct"/>
            <w:shd w:val="clear" w:color="auto" w:fill="E6E6E6"/>
            <w:vAlign w:val="center"/>
          </w:tcPr>
          <w:p w14:paraId="7F44CA0F" w14:textId="78E99605" w:rsidR="00167905" w:rsidRPr="00EA6B87" w:rsidRDefault="00167905" w:rsidP="00167905">
            <w:pPr>
              <w:spacing w:line="360" w:lineRule="auto"/>
              <w:rPr>
                <w:b/>
              </w:rPr>
            </w:pPr>
            <w:r>
              <w:rPr>
                <w:b/>
                <w:lang w:val="el-GR"/>
              </w:rPr>
              <w:t>Περιγραφή Παραδοτέου</w:t>
            </w:r>
          </w:p>
        </w:tc>
      </w:tr>
      <w:tr w:rsidR="00846452" w:rsidRPr="00B32624" w14:paraId="1CF0D34F" w14:textId="77777777" w:rsidTr="00846452">
        <w:tc>
          <w:tcPr>
            <w:tcW w:w="2435" w:type="pct"/>
          </w:tcPr>
          <w:p w14:paraId="1EE95885" w14:textId="5F7F858D" w:rsidR="00846452" w:rsidRPr="00167905" w:rsidRDefault="00846452" w:rsidP="00F73DE9">
            <w:pPr>
              <w:spacing w:line="360" w:lineRule="auto"/>
              <w:rPr>
                <w:b/>
                <w:lang w:val="el-GR"/>
              </w:rPr>
            </w:pPr>
            <w:r w:rsidRPr="00167905">
              <w:rPr>
                <w:b/>
                <w:lang w:val="el-GR"/>
              </w:rPr>
              <w:t>Π</w:t>
            </w:r>
            <w:r w:rsidRPr="00EA6B87">
              <w:rPr>
                <w:b/>
                <w:lang w:val="el-GR"/>
              </w:rPr>
              <w:t>5</w:t>
            </w:r>
            <w:r w:rsidRPr="00167905">
              <w:rPr>
                <w:b/>
                <w:lang w:val="el-GR"/>
              </w:rPr>
              <w:t xml:space="preserve">.1. </w:t>
            </w:r>
            <w:r w:rsidR="00167905">
              <w:rPr>
                <w:b/>
                <w:lang w:val="el-GR"/>
              </w:rPr>
              <w:t>Οριστικοποιημένος Οδηγός εκπαίδευσης</w:t>
            </w:r>
          </w:p>
        </w:tc>
        <w:tc>
          <w:tcPr>
            <w:tcW w:w="2565" w:type="pct"/>
          </w:tcPr>
          <w:p w14:paraId="78F5B67D" w14:textId="77777777" w:rsidR="00846452" w:rsidRPr="00EA6B87" w:rsidRDefault="00846452" w:rsidP="00F73DE9">
            <w:pPr>
              <w:spacing w:line="360" w:lineRule="auto"/>
              <w:rPr>
                <w:lang w:val="el-GR"/>
              </w:rPr>
            </w:pPr>
            <w:r w:rsidRPr="00EA6B87">
              <w:rPr>
                <w:lang w:val="el-GR"/>
              </w:rPr>
              <w:t>Ο οριστικοποιημένος, αναλυτικός οδηγός εκπαίδευσης, θα περιλαμβάνει τα εξής:</w:t>
            </w:r>
          </w:p>
          <w:p w14:paraId="0566C0E4" w14:textId="77777777" w:rsidR="00846452" w:rsidRPr="00EA6B87" w:rsidRDefault="00846452" w:rsidP="00F73DE9">
            <w:pPr>
              <w:pStyle w:val="TableParagraph"/>
              <w:numPr>
                <w:ilvl w:val="0"/>
                <w:numId w:val="296"/>
              </w:numPr>
              <w:spacing w:after="120" w:line="360" w:lineRule="auto"/>
              <w:ind w:left="343" w:right="85"/>
              <w:jc w:val="both"/>
              <w:rPr>
                <w:rFonts w:ascii="Tahoma" w:hAnsi="Tahoma" w:cs="Tahoma"/>
              </w:rPr>
            </w:pPr>
            <w:r w:rsidRPr="00EA6B87">
              <w:rPr>
                <w:rFonts w:ascii="Tahoma" w:hAnsi="Tahoma" w:cs="Tahoma"/>
              </w:rPr>
              <w:t>το αντικείμενο της εκπαίδευσης ανά κατηγορία εκπαιδευομένων,</w:t>
            </w:r>
          </w:p>
          <w:p w14:paraId="52029875" w14:textId="77777777" w:rsidR="00846452" w:rsidRPr="00EA6B87" w:rsidRDefault="00846452" w:rsidP="00F73DE9">
            <w:pPr>
              <w:pStyle w:val="TableParagraph"/>
              <w:numPr>
                <w:ilvl w:val="0"/>
                <w:numId w:val="296"/>
              </w:numPr>
              <w:spacing w:after="120" w:line="360" w:lineRule="auto"/>
              <w:ind w:left="343" w:right="85"/>
              <w:jc w:val="both"/>
              <w:rPr>
                <w:rFonts w:ascii="Tahoma" w:hAnsi="Tahoma" w:cs="Tahoma"/>
              </w:rPr>
            </w:pPr>
            <w:r w:rsidRPr="00EA6B87">
              <w:rPr>
                <w:rFonts w:ascii="Tahoma" w:hAnsi="Tahoma" w:cs="Tahoma"/>
              </w:rPr>
              <w:t>την εκπαιδευτική διαδικασία και τον τρόπο διαχείρισής της,</w:t>
            </w:r>
          </w:p>
          <w:p w14:paraId="489FB218" w14:textId="77777777" w:rsidR="00846452" w:rsidRPr="00EA6B87" w:rsidRDefault="00846452" w:rsidP="00F73DE9">
            <w:pPr>
              <w:pStyle w:val="TableParagraph"/>
              <w:numPr>
                <w:ilvl w:val="0"/>
                <w:numId w:val="296"/>
              </w:numPr>
              <w:spacing w:after="120" w:line="360" w:lineRule="auto"/>
              <w:ind w:left="343" w:right="85"/>
              <w:jc w:val="both"/>
              <w:rPr>
                <w:rFonts w:ascii="Tahoma" w:hAnsi="Tahoma" w:cs="Tahoma"/>
              </w:rPr>
            </w:pPr>
            <w:r w:rsidRPr="00EA6B87">
              <w:rPr>
                <w:rFonts w:ascii="Tahoma" w:hAnsi="Tahoma" w:cs="Tahoma"/>
              </w:rPr>
              <w:lastRenderedPageBreak/>
              <w:t>τη μεθοδολογική προσέγγιση, την οργάνωση και προετοιμασία εκπαίδευσης,</w:t>
            </w:r>
          </w:p>
          <w:p w14:paraId="31802AA5" w14:textId="77777777" w:rsidR="00846452" w:rsidRPr="00EA6B87" w:rsidRDefault="00846452" w:rsidP="00F73DE9">
            <w:pPr>
              <w:pStyle w:val="TableParagraph"/>
              <w:numPr>
                <w:ilvl w:val="0"/>
                <w:numId w:val="296"/>
              </w:numPr>
              <w:spacing w:after="120" w:line="360" w:lineRule="auto"/>
              <w:ind w:left="343" w:right="85"/>
              <w:jc w:val="both"/>
              <w:rPr>
                <w:rFonts w:ascii="Tahoma" w:hAnsi="Tahoma" w:cs="Tahoma"/>
              </w:rPr>
            </w:pPr>
            <w:r w:rsidRPr="00EA6B87">
              <w:rPr>
                <w:rFonts w:ascii="Tahoma" w:hAnsi="Tahoma" w:cs="Tahoma"/>
              </w:rPr>
              <w:t>οριστικοποιημένο, αναλυτικό προγραμματισμό εκπαιδευτικών σεμιναρίων.</w:t>
            </w:r>
          </w:p>
        </w:tc>
      </w:tr>
      <w:tr w:rsidR="00846452" w:rsidRPr="00B32624" w14:paraId="34E751D1" w14:textId="77777777" w:rsidTr="00846452">
        <w:tc>
          <w:tcPr>
            <w:tcW w:w="2435" w:type="pct"/>
            <w:vAlign w:val="center"/>
          </w:tcPr>
          <w:p w14:paraId="5DE74F98" w14:textId="77777777" w:rsidR="00846452" w:rsidRPr="00EA6B87" w:rsidRDefault="00846452" w:rsidP="00F73DE9">
            <w:pPr>
              <w:pStyle w:val="TableParagraph"/>
              <w:spacing w:after="120" w:line="360" w:lineRule="auto"/>
              <w:rPr>
                <w:rFonts w:ascii="Tahoma" w:hAnsi="Tahoma" w:cs="Tahoma"/>
              </w:rPr>
            </w:pPr>
            <w:r w:rsidRPr="00EA6B87">
              <w:rPr>
                <w:rFonts w:ascii="Tahoma" w:hAnsi="Tahoma" w:cs="Tahoma"/>
                <w:b/>
              </w:rPr>
              <w:lastRenderedPageBreak/>
              <w:t>Π5.2. Υπηρεσίες εκπαίδευσης</w:t>
            </w:r>
          </w:p>
        </w:tc>
        <w:tc>
          <w:tcPr>
            <w:tcW w:w="2565" w:type="pct"/>
          </w:tcPr>
          <w:p w14:paraId="0DE56884" w14:textId="77777777" w:rsidR="00846452" w:rsidRPr="00EA6B87" w:rsidRDefault="00846452" w:rsidP="00F73DE9">
            <w:pPr>
              <w:spacing w:line="360" w:lineRule="auto"/>
              <w:rPr>
                <w:lang w:val="el-GR"/>
              </w:rPr>
            </w:pPr>
            <w:r w:rsidRPr="00EA6B87">
              <w:rPr>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(χρήστες, διαχειριστές).</w:t>
            </w:r>
          </w:p>
        </w:tc>
      </w:tr>
      <w:tr w:rsidR="00846452" w:rsidRPr="00B32624" w14:paraId="4045A3AE" w14:textId="77777777" w:rsidTr="00846452">
        <w:tc>
          <w:tcPr>
            <w:tcW w:w="2435" w:type="pct"/>
            <w:vAlign w:val="center"/>
          </w:tcPr>
          <w:p w14:paraId="293A8BCE" w14:textId="77777777" w:rsidR="00846452" w:rsidRPr="00EA6B87" w:rsidRDefault="00846452" w:rsidP="00F73DE9">
            <w:pPr>
              <w:pStyle w:val="TableParagraph"/>
              <w:spacing w:after="120" w:line="360" w:lineRule="auto"/>
              <w:rPr>
                <w:rFonts w:ascii="Tahoma" w:hAnsi="Tahoma" w:cs="Tahoma"/>
              </w:rPr>
            </w:pPr>
            <w:r w:rsidRPr="00EA6B87">
              <w:rPr>
                <w:rFonts w:ascii="Tahoma" w:hAnsi="Tahoma" w:cs="Tahoma"/>
                <w:b/>
              </w:rPr>
              <w:t>Π5.3. Έκθεση αξιολόγησης αποτελεσμάτων εκπαίδευσης</w:t>
            </w:r>
          </w:p>
        </w:tc>
        <w:tc>
          <w:tcPr>
            <w:tcW w:w="2565" w:type="pct"/>
          </w:tcPr>
          <w:p w14:paraId="46121F40" w14:textId="77777777" w:rsidR="00846452" w:rsidRPr="00EA6B87" w:rsidRDefault="00846452" w:rsidP="00F73DE9">
            <w:pPr>
              <w:pStyle w:val="TableParagraph"/>
              <w:spacing w:after="120" w:line="360" w:lineRule="auto"/>
              <w:ind w:right="85"/>
              <w:jc w:val="both"/>
              <w:rPr>
                <w:rFonts w:ascii="Tahoma" w:hAnsi="Tahoma" w:cs="Tahoma"/>
              </w:rPr>
            </w:pPr>
            <w:r w:rsidRPr="00EA6B87">
              <w:rPr>
                <w:rFonts w:ascii="Tahoma" w:hAnsi="Tahoma" w:cs="Tahoma"/>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r w:rsidR="00846452" w:rsidRPr="00B32624" w14:paraId="3CE81BA5" w14:textId="77777777" w:rsidTr="00846452">
        <w:tc>
          <w:tcPr>
            <w:tcW w:w="2435" w:type="pct"/>
            <w:vAlign w:val="center"/>
          </w:tcPr>
          <w:p w14:paraId="4AA52459" w14:textId="77777777" w:rsidR="00846452" w:rsidRPr="00EA6B87" w:rsidRDefault="00846452" w:rsidP="00F73DE9">
            <w:pPr>
              <w:pStyle w:val="TableParagraph"/>
              <w:spacing w:after="120" w:line="360" w:lineRule="auto"/>
              <w:rPr>
                <w:rFonts w:ascii="Tahoma" w:hAnsi="Tahoma" w:cs="Tahoma"/>
                <w:b/>
              </w:rPr>
            </w:pPr>
            <w:r w:rsidRPr="00EA6B87">
              <w:rPr>
                <w:rFonts w:ascii="Tahoma" w:hAnsi="Tahoma" w:cs="Tahoma"/>
                <w:b/>
              </w:rPr>
              <w:t>Π5.4: Εκπαιδευτικό υλικό</w:t>
            </w:r>
          </w:p>
        </w:tc>
        <w:tc>
          <w:tcPr>
            <w:tcW w:w="2565" w:type="pct"/>
          </w:tcPr>
          <w:p w14:paraId="3C7057E1" w14:textId="77777777" w:rsidR="00846452" w:rsidRPr="00EA6B87" w:rsidRDefault="00846452" w:rsidP="00F73DE9">
            <w:pPr>
              <w:pStyle w:val="TableParagraph"/>
              <w:spacing w:after="120" w:line="360" w:lineRule="auto"/>
              <w:ind w:right="85"/>
              <w:jc w:val="both"/>
              <w:rPr>
                <w:rFonts w:ascii="Tahoma" w:hAnsi="Tahoma" w:cs="Tahoma"/>
              </w:rPr>
            </w:pPr>
            <w:r w:rsidRPr="00EA6B87">
              <w:rPr>
                <w:rFonts w:ascii="Tahoma" w:hAnsi="Tahoma" w:cs="Tahoma"/>
              </w:rPr>
              <w:t>Υλικό εκπαίδευσης, το οποίο θα είναι δυνατό να αξιοποιηθεί τόσο στα πλαίσια των υπηρεσιών εκπαίδευσης του παρόντος έργου, όσο και στα πλαίσια αυτόνομης μελέτης των εκπαιδευομένων ή άλλων ομάδων χρηστών.</w:t>
            </w:r>
          </w:p>
        </w:tc>
      </w:tr>
    </w:tbl>
    <w:p w14:paraId="2468B536" w14:textId="77777777" w:rsidR="00846452" w:rsidRPr="00EA6B87" w:rsidRDefault="00846452" w:rsidP="00F73DE9">
      <w:pPr>
        <w:spacing w:line="360" w:lineRule="auto"/>
        <w:rPr>
          <w:rFonts w:eastAsia="SimSun"/>
          <w:lang w:val="el-GR"/>
        </w:rPr>
      </w:pPr>
    </w:p>
    <w:p w14:paraId="767111F0" w14:textId="4BEA3F14" w:rsidR="00846452" w:rsidRPr="00EA6B87" w:rsidRDefault="00846452" w:rsidP="00F73DE9">
      <w:pPr>
        <w:pStyle w:val="5"/>
        <w:numPr>
          <w:ilvl w:val="0"/>
          <w:numId w:val="102"/>
        </w:numPr>
        <w:spacing w:line="360" w:lineRule="auto"/>
        <w:rPr>
          <w:rFonts w:eastAsia="SimSun" w:cs="Tahoma"/>
          <w:lang w:val="el-GR"/>
        </w:rPr>
      </w:pPr>
      <w:bookmarkStart w:id="683" w:name="_Toc177459301"/>
      <w:r w:rsidRPr="00EA6B87">
        <w:rPr>
          <w:rFonts w:eastAsia="SimSun" w:cs="Tahoma"/>
          <w:lang w:val="el-GR"/>
        </w:rPr>
        <w:t>Φάση 6: Πιλοτική Λειτουργία</w:t>
      </w:r>
      <w:bookmarkEnd w:id="683"/>
    </w:p>
    <w:tbl>
      <w:tblPr>
        <w:tblStyle w:val="aff0"/>
        <w:tblW w:w="5000" w:type="pct"/>
        <w:tblLook w:val="04A0" w:firstRow="1" w:lastRow="0" w:firstColumn="1" w:lastColumn="0" w:noHBand="0" w:noVBand="1"/>
      </w:tblPr>
      <w:tblGrid>
        <w:gridCol w:w="4689"/>
        <w:gridCol w:w="4939"/>
      </w:tblGrid>
      <w:tr w:rsidR="00846452" w:rsidRPr="00EA6B87" w14:paraId="0BA74C57" w14:textId="77777777" w:rsidTr="00846452">
        <w:trPr>
          <w:trHeight w:val="680"/>
          <w:tblHeader/>
        </w:trPr>
        <w:tc>
          <w:tcPr>
            <w:tcW w:w="5000" w:type="pct"/>
            <w:gridSpan w:val="2"/>
            <w:shd w:val="clear" w:color="auto" w:fill="001F5F"/>
            <w:vAlign w:val="center"/>
          </w:tcPr>
          <w:p w14:paraId="79429DA9" w14:textId="77777777" w:rsidR="00846452" w:rsidRPr="00EA6B87" w:rsidRDefault="00846452" w:rsidP="00F73DE9">
            <w:pPr>
              <w:spacing w:line="360" w:lineRule="auto"/>
              <w:rPr>
                <w:color w:val="FFFFFF" w:themeColor="background1"/>
                <w:lang w:val="el-GR"/>
              </w:rPr>
            </w:pPr>
            <w:r w:rsidRPr="00EA6B87">
              <w:rPr>
                <w:b/>
                <w:color w:val="FFFFFF"/>
                <w:lang w:val="el-GR"/>
              </w:rPr>
              <w:t>Φάση 6: Πιλοτική Λειτουργία</w:t>
            </w:r>
          </w:p>
        </w:tc>
      </w:tr>
      <w:tr w:rsidR="00846452" w:rsidRPr="00B32624" w14:paraId="5FC16A5E" w14:textId="77777777" w:rsidTr="00846452">
        <w:tc>
          <w:tcPr>
            <w:tcW w:w="5000" w:type="pct"/>
            <w:gridSpan w:val="2"/>
          </w:tcPr>
          <w:p w14:paraId="2C286778" w14:textId="77777777" w:rsidR="00846452" w:rsidRPr="00EA6B87" w:rsidRDefault="00846452" w:rsidP="00F73DE9">
            <w:pPr>
              <w:spacing w:line="360" w:lineRule="auto"/>
              <w:rPr>
                <w:lang w:val="el-GR"/>
              </w:rPr>
            </w:pPr>
            <w:r w:rsidRPr="00EA6B87">
              <w:rPr>
                <w:lang w:val="el-GR"/>
              </w:rPr>
              <w:t>Η Φάση 6 περιλαμβάνει την πιλοτική λειτουργία των εφαρμογών και συστημάτων, που θα υλοποιηθούν στα πλαίσια του έργου.</w:t>
            </w:r>
          </w:p>
          <w:p w14:paraId="25163379" w14:textId="34BCE30E" w:rsidR="00846452" w:rsidRPr="00EA6B87" w:rsidRDefault="00846452" w:rsidP="00F73DE9">
            <w:pPr>
              <w:spacing w:line="360" w:lineRule="auto"/>
              <w:rPr>
                <w:lang w:val="el-GR"/>
              </w:rPr>
            </w:pPr>
            <w:r w:rsidRPr="00EA6B87">
              <w:rPr>
                <w:rFonts w:eastAsia="Open Sans"/>
                <w:lang w:val="el-GR"/>
              </w:rPr>
              <w:t xml:space="preserve">Το περιεχόμενο της Φάσης 6 περιγράφεται αναλυτικά στην ενότητα </w:t>
            </w:r>
            <w:hyperlink w:anchor="_Υπηρεσίες_Πιλοτικής_Λειτουργίας" w:history="1">
              <w:r w:rsidRPr="00B5207A">
                <w:rPr>
                  <w:rStyle w:val="-"/>
                  <w:rFonts w:eastAsia="Open Sans"/>
                  <w:lang w:val="el-GR"/>
                </w:rPr>
                <w:t>6.4 του Παραρτήματος Ι</w:t>
              </w:r>
            </w:hyperlink>
          </w:p>
        </w:tc>
      </w:tr>
      <w:tr w:rsidR="00167905" w:rsidRPr="00EA6B87" w14:paraId="0E1A077C" w14:textId="77777777" w:rsidTr="00846452">
        <w:trPr>
          <w:trHeight w:val="913"/>
          <w:tblHeader/>
        </w:trPr>
        <w:tc>
          <w:tcPr>
            <w:tcW w:w="2435" w:type="pct"/>
            <w:shd w:val="clear" w:color="auto" w:fill="E6E6E6"/>
            <w:vAlign w:val="center"/>
          </w:tcPr>
          <w:p w14:paraId="1A1A87F2" w14:textId="517A3E0C" w:rsidR="00167905" w:rsidRPr="00EA6B87" w:rsidRDefault="00167905" w:rsidP="00167905">
            <w:pPr>
              <w:spacing w:line="360" w:lineRule="auto"/>
              <w:rPr>
                <w:b/>
              </w:rPr>
            </w:pPr>
            <w:r>
              <w:rPr>
                <w:b/>
                <w:lang w:val="el-GR"/>
              </w:rPr>
              <w:t>Τίτλος Παραδοτέου</w:t>
            </w:r>
          </w:p>
        </w:tc>
        <w:tc>
          <w:tcPr>
            <w:tcW w:w="2565" w:type="pct"/>
            <w:shd w:val="clear" w:color="auto" w:fill="E6E6E6"/>
            <w:vAlign w:val="center"/>
          </w:tcPr>
          <w:p w14:paraId="06DE02B1" w14:textId="199FD19D" w:rsidR="00167905" w:rsidRPr="00EA6B87" w:rsidRDefault="00167905" w:rsidP="00167905">
            <w:pPr>
              <w:spacing w:line="360" w:lineRule="auto"/>
              <w:rPr>
                <w:b/>
              </w:rPr>
            </w:pPr>
            <w:r>
              <w:rPr>
                <w:b/>
                <w:lang w:val="el-GR"/>
              </w:rPr>
              <w:t>Περιγραφή Παραδοτέου</w:t>
            </w:r>
          </w:p>
        </w:tc>
      </w:tr>
      <w:tr w:rsidR="00846452" w:rsidRPr="00EA6B87" w14:paraId="13B984A2" w14:textId="77777777" w:rsidTr="00846452">
        <w:tc>
          <w:tcPr>
            <w:tcW w:w="2435" w:type="pct"/>
            <w:vAlign w:val="center"/>
          </w:tcPr>
          <w:p w14:paraId="179DE8F4" w14:textId="5D93D240" w:rsidR="00846452" w:rsidRPr="00EA6B87" w:rsidRDefault="00846452" w:rsidP="00F73DE9">
            <w:pPr>
              <w:pStyle w:val="TableParagraph"/>
              <w:spacing w:after="120" w:line="360" w:lineRule="auto"/>
              <w:rPr>
                <w:rFonts w:ascii="Tahoma" w:hAnsi="Tahoma" w:cs="Tahoma"/>
              </w:rPr>
            </w:pPr>
            <w:r w:rsidRPr="00EA6B87">
              <w:rPr>
                <w:rFonts w:ascii="Tahoma" w:hAnsi="Tahoma" w:cs="Tahoma"/>
                <w:b/>
              </w:rPr>
              <w:lastRenderedPageBreak/>
              <w:t>Π</w:t>
            </w:r>
            <w:r w:rsidR="00EE3E8A" w:rsidRPr="00EA6B87">
              <w:rPr>
                <w:rFonts w:ascii="Tahoma" w:hAnsi="Tahoma" w:cs="Tahoma"/>
                <w:b/>
              </w:rPr>
              <w:t>6</w:t>
            </w:r>
            <w:r w:rsidRPr="00EA6B87">
              <w:rPr>
                <w:rFonts w:ascii="Tahoma" w:hAnsi="Tahoma" w:cs="Tahoma"/>
                <w:b/>
              </w:rPr>
              <w:t>.1. Υπηρεσίες πιλοτικής λειτουργίας</w:t>
            </w:r>
          </w:p>
        </w:tc>
        <w:tc>
          <w:tcPr>
            <w:tcW w:w="2565" w:type="pct"/>
          </w:tcPr>
          <w:p w14:paraId="1FFEA85E" w14:textId="77777777"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Επιτόπια υποστήριξη από εξειδικευμένα στελέχη του Αναδόχου για την πραγματοποίηση των ενεργειών που προβλέπονται κατά τη φάση πιλοτικής λειτουργίας</w:t>
            </w:r>
          </w:p>
          <w:p w14:paraId="078DDBD1" w14:textId="4981A1A8"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On-the-</w:t>
            </w:r>
            <w:r w:rsidR="00167905">
              <w:rPr>
                <w:rFonts w:ascii="Tahoma" w:hAnsi="Tahoma" w:cs="Tahoma"/>
                <w:lang w:val="en-US"/>
              </w:rPr>
              <w:t>job training</w:t>
            </w:r>
          </w:p>
          <w:p w14:paraId="6836A735" w14:textId="66AEE471"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 xml:space="preserve">Υπηρεσίες </w:t>
            </w:r>
            <w:r w:rsidR="00167905">
              <w:rPr>
                <w:rFonts w:ascii="Tahoma" w:hAnsi="Tahoma" w:cs="Tahoma"/>
                <w:lang w:val="en-US"/>
              </w:rPr>
              <w:t xml:space="preserve">helpdesk </w:t>
            </w:r>
          </w:p>
        </w:tc>
      </w:tr>
      <w:tr w:rsidR="00846452" w:rsidRPr="00B32624" w14:paraId="0C969D14" w14:textId="77777777" w:rsidTr="00846452">
        <w:tc>
          <w:tcPr>
            <w:tcW w:w="2435" w:type="pct"/>
            <w:vAlign w:val="center"/>
          </w:tcPr>
          <w:p w14:paraId="4F21EF4D" w14:textId="54B353FD" w:rsidR="00846452" w:rsidRPr="00EA6B87" w:rsidRDefault="00846452" w:rsidP="00F73DE9">
            <w:pPr>
              <w:pStyle w:val="TableParagraph"/>
              <w:spacing w:after="120" w:line="360" w:lineRule="auto"/>
              <w:rPr>
                <w:rFonts w:ascii="Tahoma" w:hAnsi="Tahoma" w:cs="Tahoma"/>
              </w:rPr>
            </w:pPr>
            <w:r w:rsidRPr="00EA6B87">
              <w:rPr>
                <w:rFonts w:ascii="Tahoma" w:hAnsi="Tahoma" w:cs="Tahoma"/>
                <w:b/>
              </w:rPr>
              <w:t>Π</w:t>
            </w:r>
            <w:r w:rsidR="00EE3E8A" w:rsidRPr="00EA6B87">
              <w:rPr>
                <w:rFonts w:ascii="Tahoma" w:hAnsi="Tahoma" w:cs="Tahoma"/>
                <w:b/>
              </w:rPr>
              <w:t>6</w:t>
            </w:r>
            <w:r w:rsidRPr="00EA6B87">
              <w:rPr>
                <w:rFonts w:ascii="Tahoma" w:hAnsi="Tahoma" w:cs="Tahoma"/>
                <w:b/>
              </w:rPr>
              <w:t>.2. Επικαιροποιημένη Σειρά (</w:t>
            </w:r>
            <w:r w:rsidR="00167905">
              <w:rPr>
                <w:rFonts w:ascii="Tahoma" w:hAnsi="Tahoma" w:cs="Tahoma"/>
                <w:b/>
                <w:lang w:val="en-US"/>
              </w:rPr>
              <w:t>As</w:t>
            </w:r>
            <w:r w:rsidR="00167905" w:rsidRPr="00167905">
              <w:rPr>
                <w:rFonts w:ascii="Tahoma" w:hAnsi="Tahoma" w:cs="Tahoma"/>
                <w:b/>
              </w:rPr>
              <w:t xml:space="preserve"> - </w:t>
            </w:r>
            <w:r w:rsidR="00167905">
              <w:rPr>
                <w:rFonts w:ascii="Tahoma" w:hAnsi="Tahoma" w:cs="Tahoma"/>
                <w:b/>
              </w:rPr>
              <w:t>bui</w:t>
            </w:r>
            <w:r w:rsidR="00167905">
              <w:rPr>
                <w:rFonts w:ascii="Tahoma" w:hAnsi="Tahoma" w:cs="Tahoma"/>
                <w:b/>
                <w:lang w:val="en-US"/>
              </w:rPr>
              <w:t>lt</w:t>
            </w:r>
            <w:r w:rsidRPr="00EA6B87">
              <w:rPr>
                <w:rFonts w:ascii="Tahoma" w:hAnsi="Tahoma" w:cs="Tahoma"/>
                <w:b/>
              </w:rPr>
              <w:t>) Εγχειριδίων Τεκμηρίωσης (λειτουργικής &amp; υποστηρικτικής)</w:t>
            </w:r>
            <w:r w:rsidR="0094164B">
              <w:rPr>
                <w:rFonts w:ascii="Tahoma" w:hAnsi="Tahoma" w:cs="Tahoma"/>
                <w:b/>
              </w:rPr>
              <w:t xml:space="preserve"> </w:t>
            </w:r>
          </w:p>
        </w:tc>
        <w:tc>
          <w:tcPr>
            <w:tcW w:w="2565" w:type="pct"/>
          </w:tcPr>
          <w:p w14:paraId="63E63C81" w14:textId="77777777" w:rsidR="00846452" w:rsidRPr="00EA6B87" w:rsidRDefault="00846452" w:rsidP="00F73DE9">
            <w:pPr>
              <w:pStyle w:val="TableParagraph"/>
              <w:spacing w:after="120" w:line="360" w:lineRule="auto"/>
              <w:ind w:right="85"/>
              <w:rPr>
                <w:rFonts w:ascii="Tahoma" w:hAnsi="Tahoma" w:cs="Tahoma"/>
              </w:rPr>
            </w:pPr>
            <w:r w:rsidRPr="00EA6B87">
              <w:rPr>
                <w:rFonts w:ascii="Tahoma" w:hAnsi="Tahoma" w:cs="Tahoma"/>
              </w:rPr>
              <w:t>Θα παρασχεθούν στην ελληνική γλώσσα, επικαιροποιημένες εκδόσεις των κάτωθι:</w:t>
            </w:r>
          </w:p>
          <w:p w14:paraId="12AC1169" w14:textId="4EA82B02"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Λεπτομερή εγχειρίδια υποστήριξης χρηστών (</w:t>
            </w:r>
            <w:r w:rsidR="00167905">
              <w:rPr>
                <w:rFonts w:ascii="Tahoma" w:hAnsi="Tahoma" w:cs="Tahoma"/>
                <w:lang w:val="en-US"/>
              </w:rPr>
              <w:t>user</w:t>
            </w:r>
            <w:r w:rsidR="00167905" w:rsidRPr="00167905">
              <w:rPr>
                <w:rFonts w:ascii="Tahoma" w:hAnsi="Tahoma" w:cs="Tahoma"/>
              </w:rPr>
              <w:t xml:space="preserve"> </w:t>
            </w:r>
            <w:r w:rsidR="00167905">
              <w:rPr>
                <w:rFonts w:ascii="Tahoma" w:hAnsi="Tahoma" w:cs="Tahoma"/>
                <w:lang w:val="en-US"/>
              </w:rPr>
              <w:t>manuals</w:t>
            </w:r>
            <w:r w:rsidRPr="00EA6B87">
              <w:rPr>
                <w:rFonts w:ascii="Tahoma" w:hAnsi="Tahoma" w:cs="Tahoma"/>
              </w:rPr>
              <w:t>)</w:t>
            </w:r>
          </w:p>
          <w:p w14:paraId="6E2495E0" w14:textId="732387AA"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Λεπτομερή εγχειρίδια διαχείρισης και λειτουργίας (</w:t>
            </w:r>
            <w:r w:rsidR="00167905" w:rsidRPr="00EA6B87">
              <w:rPr>
                <w:rFonts w:ascii="Tahoma" w:hAnsi="Tahoma" w:cs="Tahoma"/>
              </w:rPr>
              <w:t>Administration</w:t>
            </w:r>
            <w:r w:rsidRPr="00EA6B87">
              <w:rPr>
                <w:rFonts w:ascii="Tahoma" w:hAnsi="Tahoma" w:cs="Tahoma"/>
              </w:rPr>
              <w:t xml:space="preserve"> &amp; operation </w:t>
            </w:r>
            <w:r w:rsidR="00167905">
              <w:rPr>
                <w:rFonts w:ascii="Tahoma" w:hAnsi="Tahoma" w:cs="Tahoma"/>
                <w:lang w:val="en-US"/>
              </w:rPr>
              <w:t>manuals</w:t>
            </w:r>
            <w:r w:rsidRPr="00EA6B87">
              <w:rPr>
                <w:rFonts w:ascii="Tahoma" w:hAnsi="Tahoma" w:cs="Tahoma"/>
              </w:rPr>
              <w:t>)</w:t>
            </w:r>
          </w:p>
        </w:tc>
      </w:tr>
      <w:tr w:rsidR="00846452" w:rsidRPr="00B32624" w14:paraId="0089B644" w14:textId="77777777" w:rsidTr="00846452">
        <w:tc>
          <w:tcPr>
            <w:tcW w:w="2435" w:type="pct"/>
            <w:vAlign w:val="center"/>
          </w:tcPr>
          <w:p w14:paraId="0914AE8F" w14:textId="174F18D4" w:rsidR="00846452" w:rsidRPr="00EA6B87" w:rsidRDefault="00846452" w:rsidP="00F73DE9">
            <w:pPr>
              <w:pStyle w:val="TableParagraph"/>
              <w:spacing w:after="120" w:line="360" w:lineRule="auto"/>
              <w:rPr>
                <w:rFonts w:ascii="Tahoma" w:hAnsi="Tahoma" w:cs="Tahoma"/>
                <w:b/>
              </w:rPr>
            </w:pPr>
            <w:r w:rsidRPr="00EA6B87">
              <w:rPr>
                <w:rFonts w:ascii="Tahoma" w:hAnsi="Tahoma" w:cs="Tahoma"/>
                <w:b/>
              </w:rPr>
              <w:t>Π</w:t>
            </w:r>
            <w:r w:rsidR="00EE3E8A" w:rsidRPr="00EA6B87">
              <w:rPr>
                <w:rFonts w:ascii="Tahoma" w:hAnsi="Tahoma" w:cs="Tahoma"/>
                <w:b/>
              </w:rPr>
              <w:t>6</w:t>
            </w:r>
            <w:r w:rsidRPr="00EA6B87">
              <w:rPr>
                <w:rFonts w:ascii="Tahoma" w:hAnsi="Tahoma" w:cs="Tahoma"/>
                <w:b/>
              </w:rPr>
              <w:t>.3. Τεύχος αποτελεσμάτων Πιλοτικής Λειτουργίας</w:t>
            </w:r>
          </w:p>
        </w:tc>
        <w:tc>
          <w:tcPr>
            <w:tcW w:w="2565" w:type="pct"/>
          </w:tcPr>
          <w:p w14:paraId="79795074" w14:textId="77777777" w:rsidR="00846452" w:rsidRPr="00EA6B87" w:rsidRDefault="00846452" w:rsidP="00F73DE9">
            <w:pPr>
              <w:pStyle w:val="TableParagraph"/>
              <w:spacing w:after="120" w:line="360" w:lineRule="auto"/>
              <w:ind w:right="85"/>
              <w:rPr>
                <w:rFonts w:ascii="Tahoma" w:hAnsi="Tahoma" w:cs="Tahoma"/>
              </w:rPr>
            </w:pPr>
            <w:r w:rsidRPr="00EA6B87">
              <w:rPr>
                <w:rFonts w:ascii="Tahoma" w:hAnsi="Tahoma" w:cs="Tahoma"/>
              </w:rPr>
              <w:t>Περιλαμβάνει τεκμηρίωση αναφορικά με:</w:t>
            </w:r>
          </w:p>
          <w:p w14:paraId="3E106E4C" w14:textId="77777777"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Καταγραφή των σφαλμάτων / συμβάντων που εμφανίστηκαν και του τρόπου αντιμετώπισής τους / ενεργειών υποστήριξης</w:t>
            </w:r>
          </w:p>
          <w:p w14:paraId="176432B4" w14:textId="77777777"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Αναφορά προσαρμογών και ρυθμίσεων στο λογισμικό</w:t>
            </w:r>
          </w:p>
          <w:p w14:paraId="79F9D5BD" w14:textId="30DBFF63"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 xml:space="preserve">Δελτία παρουσίας επιτόπιας υποστήριξης Απολογιστική Έκθεση ad hoc υπηρεσιών </w:t>
            </w:r>
            <w:r w:rsidR="00167905">
              <w:rPr>
                <w:rFonts w:ascii="Tahoma" w:hAnsi="Tahoma" w:cs="Tahoma"/>
                <w:lang w:val="en-US"/>
              </w:rPr>
              <w:t>development</w:t>
            </w:r>
          </w:p>
        </w:tc>
      </w:tr>
    </w:tbl>
    <w:p w14:paraId="5B6B12C0" w14:textId="77777777" w:rsidR="00846452" w:rsidRPr="00EA6B87" w:rsidRDefault="00846452" w:rsidP="00F73DE9">
      <w:pPr>
        <w:spacing w:line="360" w:lineRule="auto"/>
        <w:rPr>
          <w:rFonts w:eastAsia="SimSun"/>
          <w:lang w:val="el-GR"/>
        </w:rPr>
      </w:pPr>
    </w:p>
    <w:p w14:paraId="282CBCC6" w14:textId="0368C82D" w:rsidR="00EA7E9C" w:rsidRPr="00EA6B87" w:rsidRDefault="00846452" w:rsidP="00F73DE9">
      <w:pPr>
        <w:pStyle w:val="5"/>
        <w:numPr>
          <w:ilvl w:val="0"/>
          <w:numId w:val="102"/>
        </w:numPr>
        <w:spacing w:line="360" w:lineRule="auto"/>
        <w:rPr>
          <w:rFonts w:eastAsia="SimSun" w:cs="Tahoma"/>
          <w:lang w:val="el-GR"/>
        </w:rPr>
      </w:pPr>
      <w:bookmarkStart w:id="684" w:name="_Toc177459302"/>
      <w:r w:rsidRPr="00EA6B87">
        <w:rPr>
          <w:rFonts w:eastAsia="SimSun" w:cs="Tahoma"/>
          <w:lang w:val="el-GR"/>
        </w:rPr>
        <w:t xml:space="preserve">Φάση 7: </w:t>
      </w:r>
      <w:r w:rsidR="00A74BF8">
        <w:rPr>
          <w:rFonts w:eastAsia="SimSun" w:cs="Tahoma"/>
          <w:lang w:val="el-GR"/>
        </w:rPr>
        <w:t>Δοκιμαστική</w:t>
      </w:r>
      <w:r w:rsidRPr="00EA6B87">
        <w:rPr>
          <w:rFonts w:eastAsia="SimSun" w:cs="Tahoma"/>
          <w:lang w:val="el-GR"/>
        </w:rPr>
        <w:t xml:space="preserve"> Λειτουργία</w:t>
      </w:r>
      <w:bookmarkEnd w:id="684"/>
    </w:p>
    <w:tbl>
      <w:tblPr>
        <w:tblStyle w:val="aff0"/>
        <w:tblW w:w="5000" w:type="pct"/>
        <w:tblLook w:val="04A0" w:firstRow="1" w:lastRow="0" w:firstColumn="1" w:lastColumn="0" w:noHBand="0" w:noVBand="1"/>
      </w:tblPr>
      <w:tblGrid>
        <w:gridCol w:w="4689"/>
        <w:gridCol w:w="4939"/>
      </w:tblGrid>
      <w:tr w:rsidR="00846452" w:rsidRPr="00EA6B87" w14:paraId="66326248" w14:textId="77777777" w:rsidTr="00846452">
        <w:trPr>
          <w:trHeight w:val="680"/>
          <w:tblHeader/>
        </w:trPr>
        <w:tc>
          <w:tcPr>
            <w:tcW w:w="5000" w:type="pct"/>
            <w:gridSpan w:val="2"/>
            <w:shd w:val="clear" w:color="auto" w:fill="001F5F"/>
            <w:vAlign w:val="center"/>
          </w:tcPr>
          <w:p w14:paraId="310349C9" w14:textId="50BD3CFC" w:rsidR="00846452" w:rsidRPr="00EA6B87" w:rsidRDefault="00846452" w:rsidP="00F73DE9">
            <w:pPr>
              <w:spacing w:line="360" w:lineRule="auto"/>
              <w:rPr>
                <w:color w:val="FFFFFF" w:themeColor="background1"/>
                <w:lang w:val="el-GR"/>
              </w:rPr>
            </w:pPr>
            <w:r w:rsidRPr="00EA6B87">
              <w:rPr>
                <w:b/>
                <w:color w:val="FFFFFF"/>
                <w:lang w:val="el-GR"/>
              </w:rPr>
              <w:lastRenderedPageBreak/>
              <w:t xml:space="preserve">Φάση 7: </w:t>
            </w:r>
            <w:r w:rsidR="00A74BF8">
              <w:rPr>
                <w:b/>
                <w:color w:val="FFFFFF"/>
                <w:lang w:val="el-GR"/>
              </w:rPr>
              <w:t>Δοκιμαστική</w:t>
            </w:r>
            <w:r w:rsidRPr="00EA6B87">
              <w:rPr>
                <w:b/>
                <w:color w:val="FFFFFF"/>
                <w:lang w:val="el-GR"/>
              </w:rPr>
              <w:t xml:space="preserve"> Λειτουργία</w:t>
            </w:r>
          </w:p>
        </w:tc>
      </w:tr>
      <w:tr w:rsidR="00846452" w:rsidRPr="00B32624" w14:paraId="085092D9" w14:textId="77777777" w:rsidTr="00846452">
        <w:tc>
          <w:tcPr>
            <w:tcW w:w="5000" w:type="pct"/>
            <w:gridSpan w:val="2"/>
          </w:tcPr>
          <w:p w14:paraId="35F16230" w14:textId="3AAC7014" w:rsidR="00846452" w:rsidRPr="00EA6B87" w:rsidRDefault="00846452" w:rsidP="00F73DE9">
            <w:pPr>
              <w:spacing w:line="360" w:lineRule="auto"/>
              <w:rPr>
                <w:lang w:val="el-GR"/>
              </w:rPr>
            </w:pPr>
            <w:r w:rsidRPr="00EA6B87">
              <w:rPr>
                <w:lang w:val="el-GR"/>
              </w:rPr>
              <w:t xml:space="preserve">Η Φάση 7 περιλαμβάνει την </w:t>
            </w:r>
            <w:r w:rsidR="00A74BF8">
              <w:rPr>
                <w:lang w:val="el-GR"/>
              </w:rPr>
              <w:t>δοκιμαστική</w:t>
            </w:r>
            <w:r w:rsidRPr="00EA6B87">
              <w:rPr>
                <w:lang w:val="el-GR"/>
              </w:rPr>
              <w:t xml:space="preserve"> λειτουργία του συστήματος, που θα παραδοθεί στο τέλος της Φάσης 6</w:t>
            </w:r>
          </w:p>
        </w:tc>
      </w:tr>
      <w:tr w:rsidR="00167905" w:rsidRPr="00EA6B87" w14:paraId="630FDC1B" w14:textId="77777777" w:rsidTr="00846452">
        <w:trPr>
          <w:trHeight w:val="913"/>
          <w:tblHeader/>
        </w:trPr>
        <w:tc>
          <w:tcPr>
            <w:tcW w:w="2435" w:type="pct"/>
            <w:shd w:val="clear" w:color="auto" w:fill="E6E6E6"/>
            <w:vAlign w:val="center"/>
          </w:tcPr>
          <w:p w14:paraId="161E4648" w14:textId="39927A79" w:rsidR="00167905" w:rsidRPr="00EA6B87" w:rsidRDefault="00167905" w:rsidP="00167905">
            <w:pPr>
              <w:spacing w:line="360" w:lineRule="auto"/>
              <w:rPr>
                <w:b/>
              </w:rPr>
            </w:pPr>
            <w:r>
              <w:rPr>
                <w:b/>
                <w:lang w:val="el-GR"/>
              </w:rPr>
              <w:t>Τίτλος Παραδοτέου</w:t>
            </w:r>
          </w:p>
        </w:tc>
        <w:tc>
          <w:tcPr>
            <w:tcW w:w="2565" w:type="pct"/>
            <w:shd w:val="clear" w:color="auto" w:fill="E6E6E6"/>
            <w:vAlign w:val="center"/>
          </w:tcPr>
          <w:p w14:paraId="227AFB85" w14:textId="69D41E88" w:rsidR="00167905" w:rsidRPr="00EA6B87" w:rsidRDefault="00167905" w:rsidP="00167905">
            <w:pPr>
              <w:spacing w:line="360" w:lineRule="auto"/>
              <w:rPr>
                <w:b/>
              </w:rPr>
            </w:pPr>
            <w:r>
              <w:rPr>
                <w:b/>
                <w:lang w:val="el-GR"/>
              </w:rPr>
              <w:t>Περιγραφή Παραδοτέου</w:t>
            </w:r>
          </w:p>
        </w:tc>
      </w:tr>
      <w:tr w:rsidR="00846452" w:rsidRPr="00B32624" w14:paraId="1462D0C1" w14:textId="77777777" w:rsidTr="00846452">
        <w:tc>
          <w:tcPr>
            <w:tcW w:w="5000" w:type="pct"/>
            <w:gridSpan w:val="2"/>
          </w:tcPr>
          <w:p w14:paraId="727BD9E3" w14:textId="77777777" w:rsidR="00846452" w:rsidRPr="00EA6B87" w:rsidRDefault="00846452" w:rsidP="00F73DE9">
            <w:pPr>
              <w:spacing w:line="360" w:lineRule="auto"/>
              <w:rPr>
                <w:lang w:val="el-GR"/>
              </w:rPr>
            </w:pPr>
            <w:r w:rsidRPr="00EA6B87">
              <w:rPr>
                <w:lang w:val="el-GR"/>
              </w:rPr>
              <w:t>Τα περιεχόμενα των παραδοτέων της Φάσης 7 αναλύονται ως ακολούθως:</w:t>
            </w:r>
          </w:p>
        </w:tc>
      </w:tr>
      <w:tr w:rsidR="00846452" w:rsidRPr="00EA6B87" w14:paraId="0A69F273" w14:textId="77777777" w:rsidTr="00846452">
        <w:tc>
          <w:tcPr>
            <w:tcW w:w="2435" w:type="pct"/>
            <w:vAlign w:val="center"/>
          </w:tcPr>
          <w:p w14:paraId="2DEF362F" w14:textId="7289AADE" w:rsidR="00846452" w:rsidRPr="00EA6B87" w:rsidRDefault="00846452" w:rsidP="00F73DE9">
            <w:pPr>
              <w:pStyle w:val="TableParagraph"/>
              <w:spacing w:after="120" w:line="360" w:lineRule="auto"/>
              <w:rPr>
                <w:rFonts w:ascii="Tahoma" w:hAnsi="Tahoma" w:cs="Tahoma"/>
              </w:rPr>
            </w:pPr>
            <w:r w:rsidRPr="00EA6B87">
              <w:rPr>
                <w:rFonts w:ascii="Tahoma" w:hAnsi="Tahoma" w:cs="Tahoma"/>
                <w:b/>
              </w:rPr>
              <w:t xml:space="preserve">Π7.1. Υπηρεσίες </w:t>
            </w:r>
            <w:r w:rsidR="00A74BF8">
              <w:rPr>
                <w:rFonts w:ascii="Tahoma" w:hAnsi="Tahoma" w:cs="Tahoma"/>
                <w:b/>
              </w:rPr>
              <w:t>Δοκιμαστικής</w:t>
            </w:r>
            <w:r w:rsidRPr="00EA6B87">
              <w:rPr>
                <w:rFonts w:ascii="Tahoma" w:hAnsi="Tahoma" w:cs="Tahoma"/>
                <w:b/>
              </w:rPr>
              <w:t xml:space="preserve"> λειτουργίας</w:t>
            </w:r>
          </w:p>
        </w:tc>
        <w:tc>
          <w:tcPr>
            <w:tcW w:w="2565" w:type="pct"/>
          </w:tcPr>
          <w:p w14:paraId="4CFE7A25" w14:textId="30587002"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Επιτόπια υποστήριξη από εξειδικευμένα στελέχη του Αναδόχου για την πραγματοποίηση των ενεργειών που προβλέπονται κατά τη φάση δοκιμαστικής</w:t>
            </w:r>
            <w:r w:rsidR="00A74BF8">
              <w:rPr>
                <w:rFonts w:ascii="Tahoma" w:hAnsi="Tahoma" w:cs="Tahoma"/>
              </w:rPr>
              <w:t xml:space="preserve"> </w:t>
            </w:r>
            <w:r w:rsidRPr="00EA6B87">
              <w:rPr>
                <w:rFonts w:ascii="Tahoma" w:hAnsi="Tahoma" w:cs="Tahoma"/>
              </w:rPr>
              <w:t>λειτουργίας</w:t>
            </w:r>
          </w:p>
          <w:p w14:paraId="59A0CBCF" w14:textId="7405EA5B"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On-the-</w:t>
            </w:r>
            <w:r w:rsidR="00167905">
              <w:rPr>
                <w:rFonts w:ascii="Tahoma" w:hAnsi="Tahoma" w:cs="Tahoma"/>
                <w:lang w:val="en-US"/>
              </w:rPr>
              <w:t>job training</w:t>
            </w:r>
          </w:p>
          <w:p w14:paraId="08B7B366" w14:textId="427F156E" w:rsidR="00846452" w:rsidRPr="00EA6B87" w:rsidRDefault="00846452" w:rsidP="00F73DE9">
            <w:pPr>
              <w:pStyle w:val="TableParagraph"/>
              <w:numPr>
                <w:ilvl w:val="0"/>
                <w:numId w:val="296"/>
              </w:numPr>
              <w:spacing w:after="120" w:line="360" w:lineRule="auto"/>
              <w:ind w:left="343" w:right="85"/>
              <w:rPr>
                <w:rFonts w:ascii="Tahoma" w:hAnsi="Tahoma" w:cs="Tahoma"/>
              </w:rPr>
            </w:pPr>
            <w:r w:rsidRPr="00EA6B87">
              <w:rPr>
                <w:rFonts w:ascii="Tahoma" w:hAnsi="Tahoma" w:cs="Tahoma"/>
              </w:rPr>
              <w:t xml:space="preserve">Υπηρεσίες </w:t>
            </w:r>
            <w:r w:rsidR="00167905">
              <w:rPr>
                <w:rFonts w:ascii="Tahoma" w:hAnsi="Tahoma" w:cs="Tahoma"/>
                <w:lang w:val="en-US"/>
              </w:rPr>
              <w:t>helpdesk</w:t>
            </w:r>
          </w:p>
        </w:tc>
      </w:tr>
      <w:tr w:rsidR="00846452" w:rsidRPr="0094164B" w14:paraId="6A38BD4F" w14:textId="77777777" w:rsidTr="00846452">
        <w:tc>
          <w:tcPr>
            <w:tcW w:w="2435" w:type="pct"/>
            <w:vAlign w:val="center"/>
          </w:tcPr>
          <w:p w14:paraId="1D86E791" w14:textId="59C38BE0" w:rsidR="00846452" w:rsidRPr="00EA6B87" w:rsidRDefault="00846452" w:rsidP="00F73DE9">
            <w:pPr>
              <w:pStyle w:val="TableParagraph"/>
              <w:spacing w:after="120" w:line="360" w:lineRule="auto"/>
              <w:rPr>
                <w:rFonts w:ascii="Tahoma" w:hAnsi="Tahoma" w:cs="Tahoma"/>
                <w:b/>
              </w:rPr>
            </w:pPr>
            <w:r w:rsidRPr="00EA6B87">
              <w:rPr>
                <w:rFonts w:ascii="Tahoma" w:hAnsi="Tahoma" w:cs="Tahoma"/>
                <w:b/>
              </w:rPr>
              <w:t xml:space="preserve">Π7.2. Τεύχος αποτελεσμάτων </w:t>
            </w:r>
            <w:r w:rsidR="00A74BF8">
              <w:rPr>
                <w:rFonts w:ascii="Tahoma" w:hAnsi="Tahoma" w:cs="Tahoma"/>
                <w:b/>
              </w:rPr>
              <w:t>Δοκιμαστικής</w:t>
            </w:r>
            <w:r w:rsidRPr="00EA6B87">
              <w:rPr>
                <w:rFonts w:ascii="Tahoma" w:hAnsi="Tahoma" w:cs="Tahoma"/>
                <w:b/>
              </w:rPr>
              <w:t xml:space="preserve"> Λειτουργίας</w:t>
            </w:r>
          </w:p>
        </w:tc>
        <w:tc>
          <w:tcPr>
            <w:tcW w:w="2565" w:type="pct"/>
          </w:tcPr>
          <w:p w14:paraId="5B6E6B95" w14:textId="77777777" w:rsidR="00846452" w:rsidRPr="00EA6B87" w:rsidRDefault="00846452" w:rsidP="00F73DE9">
            <w:pPr>
              <w:pStyle w:val="TableParagraph"/>
              <w:spacing w:after="120" w:line="360" w:lineRule="auto"/>
              <w:ind w:right="85"/>
              <w:rPr>
                <w:rFonts w:ascii="Tahoma" w:hAnsi="Tahoma" w:cs="Tahoma"/>
              </w:rPr>
            </w:pPr>
            <w:r w:rsidRPr="00EA6B87">
              <w:rPr>
                <w:rFonts w:ascii="Tahoma" w:hAnsi="Tahoma" w:cs="Tahoma"/>
              </w:rPr>
              <w:t>Περιλαμβάνει τεκμηρίωση αναφορικά με:</w:t>
            </w:r>
          </w:p>
          <w:p w14:paraId="36221F07" w14:textId="77777777" w:rsidR="00846452" w:rsidRPr="00EA6B87" w:rsidRDefault="00846452" w:rsidP="00B332DF">
            <w:pPr>
              <w:pStyle w:val="TableParagraph"/>
              <w:numPr>
                <w:ilvl w:val="0"/>
                <w:numId w:val="296"/>
              </w:numPr>
              <w:spacing w:after="120" w:line="360" w:lineRule="auto"/>
              <w:ind w:right="85"/>
              <w:rPr>
                <w:rFonts w:ascii="Tahoma" w:hAnsi="Tahoma" w:cs="Tahoma"/>
              </w:rPr>
            </w:pPr>
            <w:r w:rsidRPr="00EA6B87">
              <w:rPr>
                <w:rFonts w:ascii="Tahoma" w:hAnsi="Tahoma" w:cs="Tahoma"/>
              </w:rPr>
              <w:t>Καταγραφή των σφαλμάτων / συμβάντων που εμφανίστηκαν και του τρόπου αντιμετώπισής τους / ενεργειών υποστήριξης</w:t>
            </w:r>
          </w:p>
          <w:p w14:paraId="560D1899" w14:textId="77777777" w:rsidR="00846452" w:rsidRPr="00EA6B87" w:rsidRDefault="00846452" w:rsidP="00B332DF">
            <w:pPr>
              <w:pStyle w:val="TableParagraph"/>
              <w:numPr>
                <w:ilvl w:val="0"/>
                <w:numId w:val="296"/>
              </w:numPr>
              <w:spacing w:after="120" w:line="360" w:lineRule="auto"/>
              <w:ind w:right="85"/>
              <w:rPr>
                <w:rFonts w:ascii="Tahoma" w:hAnsi="Tahoma" w:cs="Tahoma"/>
              </w:rPr>
            </w:pPr>
            <w:r w:rsidRPr="00EA6B87">
              <w:rPr>
                <w:rFonts w:ascii="Tahoma" w:hAnsi="Tahoma" w:cs="Tahoma"/>
              </w:rPr>
              <w:t>Αναφορά προσαρμογών και ρυθμίσεων στο λογισμικό</w:t>
            </w:r>
          </w:p>
          <w:p w14:paraId="752EDD71" w14:textId="77777777" w:rsidR="00846452" w:rsidRDefault="00846452" w:rsidP="00B332DF">
            <w:pPr>
              <w:pStyle w:val="TableParagraph"/>
              <w:numPr>
                <w:ilvl w:val="0"/>
                <w:numId w:val="296"/>
              </w:numPr>
              <w:spacing w:after="120" w:line="360" w:lineRule="auto"/>
              <w:ind w:right="85"/>
              <w:rPr>
                <w:rFonts w:ascii="Tahoma" w:hAnsi="Tahoma" w:cs="Tahoma"/>
              </w:rPr>
            </w:pPr>
            <w:r w:rsidRPr="00EA6B87">
              <w:rPr>
                <w:rFonts w:ascii="Tahoma" w:hAnsi="Tahoma" w:cs="Tahoma"/>
              </w:rPr>
              <w:t xml:space="preserve">Δελτία παρουσίας επιτόπιας υποστήριξης Απολογιστική Έκθεση ad hoc υπηρεσιών </w:t>
            </w:r>
            <w:r w:rsidR="00167905">
              <w:rPr>
                <w:rFonts w:ascii="Tahoma" w:hAnsi="Tahoma" w:cs="Tahoma"/>
                <w:lang w:val="en-US"/>
              </w:rPr>
              <w:t>development</w:t>
            </w:r>
          </w:p>
          <w:p w14:paraId="21F21DF5" w14:textId="54029F04" w:rsidR="00B332DF" w:rsidRPr="00EA6B87" w:rsidRDefault="00DA01B6" w:rsidP="00B332DF">
            <w:pPr>
              <w:pStyle w:val="aff"/>
              <w:numPr>
                <w:ilvl w:val="0"/>
                <w:numId w:val="296"/>
              </w:numPr>
              <w:suppressAutoHyphens w:val="0"/>
              <w:autoSpaceDE w:val="0"/>
              <w:autoSpaceDN w:val="0"/>
              <w:adjustRightInd w:val="0"/>
              <w:spacing w:after="0" w:line="276" w:lineRule="auto"/>
              <w:contextualSpacing w:val="0"/>
              <w:rPr>
                <w:lang w:val="el-GR"/>
              </w:rPr>
            </w:pPr>
            <w:r>
              <w:rPr>
                <w:lang w:val="el-GR"/>
              </w:rPr>
              <w:t>Ε</w:t>
            </w:r>
            <w:r w:rsidR="00B332DF" w:rsidRPr="00EA6B87">
              <w:rPr>
                <w:lang w:val="el-GR"/>
              </w:rPr>
              <w:t>πικαιροποιημένα σενάρια ελέγχου</w:t>
            </w:r>
            <w:r>
              <w:rPr>
                <w:lang w:val="el-GR"/>
              </w:rPr>
              <w:t>.</w:t>
            </w:r>
          </w:p>
          <w:p w14:paraId="4F75833E" w14:textId="47C6F5D0" w:rsidR="00B332DF" w:rsidRPr="00EA6B87" w:rsidRDefault="00B332DF" w:rsidP="00DA01B6">
            <w:pPr>
              <w:pStyle w:val="TableParagraph"/>
              <w:spacing w:after="120" w:line="360" w:lineRule="auto"/>
              <w:ind w:left="720" w:right="85"/>
              <w:rPr>
                <w:rFonts w:ascii="Tahoma" w:hAnsi="Tahoma" w:cs="Tahoma"/>
              </w:rPr>
            </w:pPr>
          </w:p>
        </w:tc>
      </w:tr>
    </w:tbl>
    <w:p w14:paraId="1ED9FB4E" w14:textId="77777777" w:rsidR="00846452" w:rsidRDefault="00846452" w:rsidP="00F73DE9">
      <w:pPr>
        <w:spacing w:line="360" w:lineRule="auto"/>
        <w:rPr>
          <w:rFonts w:eastAsia="SimSun"/>
          <w:lang w:val="el-GR"/>
        </w:rPr>
      </w:pPr>
    </w:p>
    <w:p w14:paraId="61A3FF9E" w14:textId="77777777" w:rsidR="000A6CD5" w:rsidRDefault="000A6CD5" w:rsidP="00F73DE9">
      <w:pPr>
        <w:spacing w:line="360" w:lineRule="auto"/>
        <w:rPr>
          <w:rFonts w:eastAsia="SimSun"/>
          <w:lang w:val="el-GR"/>
        </w:rPr>
      </w:pPr>
    </w:p>
    <w:p w14:paraId="26D84857" w14:textId="73146D60" w:rsidR="000A6CD5" w:rsidRPr="00EA6B87" w:rsidRDefault="000A6CD5" w:rsidP="000A6CD5">
      <w:pPr>
        <w:pStyle w:val="5"/>
        <w:numPr>
          <w:ilvl w:val="0"/>
          <w:numId w:val="102"/>
        </w:numPr>
        <w:spacing w:line="360" w:lineRule="auto"/>
        <w:rPr>
          <w:rFonts w:eastAsia="SimSun" w:cs="Tahoma"/>
          <w:lang w:val="el-GR"/>
        </w:rPr>
      </w:pPr>
      <w:bookmarkStart w:id="685" w:name="_Toc177459303"/>
      <w:r w:rsidRPr="00EA6B87">
        <w:rPr>
          <w:rFonts w:eastAsia="SimSun" w:cs="Tahoma"/>
          <w:lang w:val="el-GR"/>
        </w:rPr>
        <w:t xml:space="preserve">Φάση </w:t>
      </w:r>
      <w:r>
        <w:rPr>
          <w:rFonts w:eastAsia="SimSun" w:cs="Tahoma"/>
          <w:lang w:val="el-GR"/>
        </w:rPr>
        <w:t>8</w:t>
      </w:r>
      <w:r w:rsidRPr="00EA6B87">
        <w:rPr>
          <w:rFonts w:eastAsia="SimSun" w:cs="Tahoma"/>
          <w:lang w:val="el-GR"/>
        </w:rPr>
        <w:t xml:space="preserve">: </w:t>
      </w:r>
      <w:r>
        <w:rPr>
          <w:rFonts w:cs="Tahoma"/>
          <w:spacing w:val="8"/>
          <w:sz w:val="20"/>
        </w:rPr>
        <w:t>Επέκταση Υφιστάμενων Εφαρμογών</w:t>
      </w:r>
      <w:bookmarkEnd w:id="685"/>
    </w:p>
    <w:tbl>
      <w:tblPr>
        <w:tblStyle w:val="aff0"/>
        <w:tblW w:w="5000" w:type="pct"/>
        <w:tblLook w:val="04A0" w:firstRow="1" w:lastRow="0" w:firstColumn="1" w:lastColumn="0" w:noHBand="0" w:noVBand="1"/>
      </w:tblPr>
      <w:tblGrid>
        <w:gridCol w:w="4689"/>
        <w:gridCol w:w="4939"/>
      </w:tblGrid>
      <w:tr w:rsidR="000A6CD5" w:rsidRPr="00EA6B87" w14:paraId="2CD74CA0" w14:textId="77777777" w:rsidTr="002B6E71">
        <w:trPr>
          <w:trHeight w:val="680"/>
          <w:tblHeader/>
        </w:trPr>
        <w:tc>
          <w:tcPr>
            <w:tcW w:w="5000" w:type="pct"/>
            <w:gridSpan w:val="2"/>
            <w:shd w:val="clear" w:color="auto" w:fill="001F5F"/>
            <w:vAlign w:val="center"/>
          </w:tcPr>
          <w:p w14:paraId="525BF51D" w14:textId="2E934B9F" w:rsidR="000A6CD5" w:rsidRPr="00EA6B87" w:rsidRDefault="000A6CD5" w:rsidP="002B6E71">
            <w:pPr>
              <w:spacing w:line="360" w:lineRule="auto"/>
              <w:rPr>
                <w:color w:val="FFFFFF" w:themeColor="background1"/>
                <w:lang w:val="el-GR"/>
              </w:rPr>
            </w:pPr>
            <w:r w:rsidRPr="00EA6B87">
              <w:rPr>
                <w:b/>
                <w:color w:val="FFFFFF"/>
                <w:lang w:val="el-GR"/>
              </w:rPr>
              <w:lastRenderedPageBreak/>
              <w:t xml:space="preserve">Φάση </w:t>
            </w:r>
            <w:r>
              <w:rPr>
                <w:b/>
                <w:color w:val="FFFFFF"/>
                <w:lang w:val="el-GR"/>
              </w:rPr>
              <w:t>8</w:t>
            </w:r>
            <w:r w:rsidRPr="00EA6B87">
              <w:rPr>
                <w:b/>
                <w:color w:val="FFFFFF"/>
                <w:lang w:val="el-GR"/>
              </w:rPr>
              <w:t xml:space="preserve">: </w:t>
            </w:r>
            <w:r w:rsidRPr="00160200">
              <w:rPr>
                <w:b/>
                <w:color w:val="FFFFFF"/>
                <w:lang w:val="el-GR"/>
              </w:rPr>
              <w:t>Επέκταση Υφιστάμενων Εφαρμογών</w:t>
            </w:r>
          </w:p>
        </w:tc>
      </w:tr>
      <w:tr w:rsidR="000A6CD5" w:rsidRPr="00B32624" w14:paraId="4B0B2867" w14:textId="77777777" w:rsidTr="002B6E71">
        <w:tc>
          <w:tcPr>
            <w:tcW w:w="5000" w:type="pct"/>
            <w:gridSpan w:val="2"/>
          </w:tcPr>
          <w:p w14:paraId="5AA36FF6" w14:textId="4AE34404" w:rsidR="000A6CD5" w:rsidRPr="00EA6B87" w:rsidRDefault="000A6CD5" w:rsidP="002B6E71">
            <w:pPr>
              <w:spacing w:line="360" w:lineRule="auto"/>
              <w:rPr>
                <w:lang w:val="el-GR"/>
              </w:rPr>
            </w:pPr>
            <w:r w:rsidRPr="00EA6B87">
              <w:rPr>
                <w:lang w:val="el-GR"/>
              </w:rPr>
              <w:t xml:space="preserve">Η Φάση </w:t>
            </w:r>
            <w:r>
              <w:rPr>
                <w:lang w:val="el-GR"/>
              </w:rPr>
              <w:t>8</w:t>
            </w:r>
            <w:r w:rsidRPr="00EA6B87">
              <w:rPr>
                <w:lang w:val="el-GR"/>
              </w:rPr>
              <w:t xml:space="preserve"> περιλαμβάνει </w:t>
            </w:r>
            <w:r>
              <w:rPr>
                <w:lang w:val="el-GR"/>
              </w:rPr>
              <w:t>τις υπηρεσίες αναβάθμισης και επέκτασης των υφιστάμενων εφαρμογών της ΕΚΑΠΥ</w:t>
            </w:r>
          </w:p>
        </w:tc>
      </w:tr>
      <w:tr w:rsidR="000A6CD5" w:rsidRPr="00EA6B87" w14:paraId="042F185B" w14:textId="77777777" w:rsidTr="002B6E71">
        <w:trPr>
          <w:trHeight w:val="913"/>
          <w:tblHeader/>
        </w:trPr>
        <w:tc>
          <w:tcPr>
            <w:tcW w:w="2435" w:type="pct"/>
            <w:shd w:val="clear" w:color="auto" w:fill="E6E6E6"/>
            <w:vAlign w:val="center"/>
          </w:tcPr>
          <w:p w14:paraId="0619D0D0" w14:textId="77777777" w:rsidR="000A6CD5" w:rsidRPr="00EA6B87" w:rsidRDefault="000A6CD5" w:rsidP="002B6E71">
            <w:pPr>
              <w:spacing w:line="360" w:lineRule="auto"/>
              <w:rPr>
                <w:b/>
              </w:rPr>
            </w:pPr>
            <w:r>
              <w:rPr>
                <w:b/>
                <w:lang w:val="el-GR"/>
              </w:rPr>
              <w:t>Τίτλος Παραδοτέου</w:t>
            </w:r>
          </w:p>
        </w:tc>
        <w:tc>
          <w:tcPr>
            <w:tcW w:w="2565" w:type="pct"/>
            <w:shd w:val="clear" w:color="auto" w:fill="E6E6E6"/>
            <w:vAlign w:val="center"/>
          </w:tcPr>
          <w:p w14:paraId="276C636D" w14:textId="77777777" w:rsidR="000A6CD5" w:rsidRPr="00EA6B87" w:rsidRDefault="000A6CD5" w:rsidP="002B6E71">
            <w:pPr>
              <w:spacing w:line="360" w:lineRule="auto"/>
              <w:rPr>
                <w:b/>
              </w:rPr>
            </w:pPr>
            <w:r>
              <w:rPr>
                <w:b/>
                <w:lang w:val="el-GR"/>
              </w:rPr>
              <w:t>Περιγραφή Παραδοτέου</w:t>
            </w:r>
          </w:p>
        </w:tc>
      </w:tr>
      <w:tr w:rsidR="000A6CD5" w:rsidRPr="00B32624" w14:paraId="5014A75E" w14:textId="77777777" w:rsidTr="002B6E71">
        <w:tc>
          <w:tcPr>
            <w:tcW w:w="5000" w:type="pct"/>
            <w:gridSpan w:val="2"/>
          </w:tcPr>
          <w:p w14:paraId="1DC600AD" w14:textId="010B0C53" w:rsidR="000A6CD5" w:rsidRPr="00EA6B87" w:rsidRDefault="000A6CD5" w:rsidP="002B6E71">
            <w:pPr>
              <w:spacing w:line="360" w:lineRule="auto"/>
              <w:rPr>
                <w:lang w:val="el-GR"/>
              </w:rPr>
            </w:pPr>
            <w:r w:rsidRPr="00EA6B87">
              <w:rPr>
                <w:lang w:val="el-GR"/>
              </w:rPr>
              <w:t xml:space="preserve">Τα περιεχόμενα των παραδοτέων της Φάσης </w:t>
            </w:r>
            <w:r>
              <w:rPr>
                <w:lang w:val="el-GR"/>
              </w:rPr>
              <w:t>8</w:t>
            </w:r>
            <w:r w:rsidRPr="00EA6B87">
              <w:rPr>
                <w:lang w:val="el-GR"/>
              </w:rPr>
              <w:t xml:space="preserve"> αναλύονται ως ακολούθως:</w:t>
            </w:r>
          </w:p>
        </w:tc>
      </w:tr>
      <w:tr w:rsidR="000A6CD5" w:rsidRPr="00B32624" w14:paraId="4727E70D" w14:textId="77777777" w:rsidTr="002B6E71">
        <w:tc>
          <w:tcPr>
            <w:tcW w:w="2435" w:type="pct"/>
            <w:vAlign w:val="center"/>
          </w:tcPr>
          <w:p w14:paraId="436595AB" w14:textId="44EF483C" w:rsidR="000A6CD5" w:rsidRPr="00EA6B87" w:rsidRDefault="000A6CD5" w:rsidP="002B6E71">
            <w:pPr>
              <w:pStyle w:val="TableParagraph"/>
              <w:spacing w:after="120" w:line="360" w:lineRule="auto"/>
              <w:rPr>
                <w:rFonts w:ascii="Tahoma" w:hAnsi="Tahoma" w:cs="Tahoma"/>
              </w:rPr>
            </w:pPr>
            <w:r w:rsidRPr="00EA6B87">
              <w:rPr>
                <w:rFonts w:ascii="Tahoma" w:hAnsi="Tahoma" w:cs="Tahoma"/>
                <w:b/>
              </w:rPr>
              <w:t>Π</w:t>
            </w:r>
            <w:r>
              <w:rPr>
                <w:rFonts w:ascii="Tahoma" w:hAnsi="Tahoma" w:cs="Tahoma"/>
                <w:b/>
              </w:rPr>
              <w:t>8</w:t>
            </w:r>
            <w:r w:rsidRPr="00EA6B87">
              <w:rPr>
                <w:rFonts w:ascii="Tahoma" w:hAnsi="Tahoma" w:cs="Tahoma"/>
                <w:b/>
              </w:rPr>
              <w:t xml:space="preserve">.1. </w:t>
            </w:r>
            <w:r>
              <w:rPr>
                <w:rFonts w:ascii="Tahoma" w:hAnsi="Tahoma" w:cs="Tahoma"/>
                <w:b/>
              </w:rPr>
              <w:t xml:space="preserve">Προμελέτη </w:t>
            </w:r>
          </w:p>
        </w:tc>
        <w:tc>
          <w:tcPr>
            <w:tcW w:w="2565" w:type="pct"/>
          </w:tcPr>
          <w:p w14:paraId="389BAC25" w14:textId="0DE33096" w:rsidR="000A6CD5" w:rsidRPr="00EA6B87" w:rsidRDefault="000A6CD5" w:rsidP="002B6E71">
            <w:pPr>
              <w:pStyle w:val="TableParagraph"/>
              <w:numPr>
                <w:ilvl w:val="0"/>
                <w:numId w:val="296"/>
              </w:numPr>
              <w:spacing w:after="120" w:line="360" w:lineRule="auto"/>
              <w:ind w:left="343" w:right="85"/>
              <w:rPr>
                <w:rFonts w:ascii="Tahoma" w:hAnsi="Tahoma" w:cs="Tahoma"/>
              </w:rPr>
            </w:pPr>
            <w:r>
              <w:rPr>
                <w:rFonts w:ascii="Tahoma" w:hAnsi="Tahoma" w:cs="Tahoma"/>
              </w:rPr>
              <w:t>Κατόπιν αιτήματος της ΕΚΑΠΥ ο ανάδοχος θα παραδώσει προμελέτη  που θα περιλαμβάνει ανάλυση του αντικείμενου</w:t>
            </w:r>
            <w:r w:rsidRPr="00160200">
              <w:rPr>
                <w:rFonts w:ascii="Tahoma" w:hAnsi="Tahoma" w:cs="Tahoma"/>
              </w:rPr>
              <w:t>, χρονοδιάγραμμα, προσδιορισμό φάσεων και του απαιτούμενου ανθρωποχρόνου</w:t>
            </w:r>
            <w:r>
              <w:rPr>
                <w:rFonts w:ascii="Tahoma" w:hAnsi="Tahoma" w:cs="Tahoma"/>
              </w:rPr>
              <w:t xml:space="preserve"> για την υλοποίηση του σχετικού αιτήματος για την αναβάθμιση/επέκταση της εν λόγω εφαρμογής/υποσυστήματος</w:t>
            </w:r>
          </w:p>
        </w:tc>
      </w:tr>
      <w:tr w:rsidR="000A6CD5" w:rsidRPr="00B32624" w14:paraId="322D5137" w14:textId="77777777" w:rsidTr="002B6E71">
        <w:tc>
          <w:tcPr>
            <w:tcW w:w="2435" w:type="pct"/>
            <w:vAlign w:val="center"/>
          </w:tcPr>
          <w:p w14:paraId="60D7AEDE" w14:textId="258B7A0E" w:rsidR="000A6CD5" w:rsidRPr="00EA6B87" w:rsidRDefault="000A6CD5" w:rsidP="002B6E71">
            <w:pPr>
              <w:pStyle w:val="TableParagraph"/>
              <w:spacing w:after="120" w:line="360" w:lineRule="auto"/>
              <w:rPr>
                <w:rFonts w:ascii="Tahoma" w:hAnsi="Tahoma" w:cs="Tahoma"/>
                <w:b/>
              </w:rPr>
            </w:pPr>
            <w:r w:rsidRPr="00EA6B87">
              <w:rPr>
                <w:rFonts w:ascii="Tahoma" w:hAnsi="Tahoma" w:cs="Tahoma"/>
                <w:b/>
              </w:rPr>
              <w:t>Π</w:t>
            </w:r>
            <w:r>
              <w:rPr>
                <w:rFonts w:ascii="Tahoma" w:hAnsi="Tahoma" w:cs="Tahoma"/>
                <w:b/>
              </w:rPr>
              <w:t>8</w:t>
            </w:r>
            <w:r w:rsidRPr="00EA6B87">
              <w:rPr>
                <w:rFonts w:ascii="Tahoma" w:hAnsi="Tahoma" w:cs="Tahoma"/>
                <w:b/>
              </w:rPr>
              <w:t xml:space="preserve">.2. </w:t>
            </w:r>
            <w:r w:rsidR="00331890">
              <w:rPr>
                <w:rFonts w:ascii="Tahoma" w:hAnsi="Tahoma" w:cs="Tahoma"/>
                <w:b/>
              </w:rPr>
              <w:t>Ανάπτυξη Λογισμικού</w:t>
            </w:r>
          </w:p>
        </w:tc>
        <w:tc>
          <w:tcPr>
            <w:tcW w:w="2565" w:type="pct"/>
          </w:tcPr>
          <w:p w14:paraId="7568542B" w14:textId="60D6B4CA" w:rsidR="000A6CD5" w:rsidRDefault="00331890" w:rsidP="002B6E71">
            <w:pPr>
              <w:pStyle w:val="aff"/>
              <w:numPr>
                <w:ilvl w:val="0"/>
                <w:numId w:val="296"/>
              </w:numPr>
              <w:suppressAutoHyphens w:val="0"/>
              <w:autoSpaceDE w:val="0"/>
              <w:autoSpaceDN w:val="0"/>
              <w:adjustRightInd w:val="0"/>
              <w:spacing w:after="0" w:line="276" w:lineRule="auto"/>
              <w:contextualSpacing w:val="0"/>
              <w:rPr>
                <w:lang w:val="el-GR"/>
              </w:rPr>
            </w:pPr>
            <w:r w:rsidRPr="00EA6B87">
              <w:rPr>
                <w:lang w:val="el-GR"/>
              </w:rPr>
              <w:t>Υλοποιημένο Λογισμικό εφαρμογών και σε λειτουργική ετοιμότητα</w:t>
            </w:r>
            <w:r w:rsidR="000A6CD5">
              <w:rPr>
                <w:lang w:val="el-GR"/>
              </w:rPr>
              <w:t>.</w:t>
            </w:r>
          </w:p>
          <w:p w14:paraId="7BF3098B" w14:textId="77777777" w:rsidR="00331890" w:rsidRPr="00EA6B87" w:rsidRDefault="00331890" w:rsidP="00331890">
            <w:pPr>
              <w:pStyle w:val="TableParagraph"/>
              <w:numPr>
                <w:ilvl w:val="0"/>
                <w:numId w:val="296"/>
              </w:numPr>
              <w:spacing w:after="120" w:line="276" w:lineRule="auto"/>
              <w:ind w:left="343" w:right="85"/>
              <w:jc w:val="both"/>
              <w:rPr>
                <w:rFonts w:ascii="Tahoma" w:hAnsi="Tahoma" w:cs="Tahoma"/>
              </w:rPr>
            </w:pPr>
            <w:r w:rsidRPr="00EA6B87">
              <w:rPr>
                <w:rFonts w:ascii="Tahoma" w:hAnsi="Tahoma" w:cs="Tahoma"/>
              </w:rPr>
              <w:t>Λεπτομερή εγχειρίδια υποστήριξης χρηστών (</w:t>
            </w:r>
            <w:r>
              <w:rPr>
                <w:rFonts w:ascii="Tahoma" w:hAnsi="Tahoma" w:cs="Tahoma"/>
                <w:lang w:val="en-US"/>
              </w:rPr>
              <w:t>user</w:t>
            </w:r>
            <w:r w:rsidRPr="00167905">
              <w:rPr>
                <w:rFonts w:ascii="Tahoma" w:hAnsi="Tahoma" w:cs="Tahoma"/>
              </w:rPr>
              <w:t xml:space="preserve"> </w:t>
            </w:r>
            <w:r>
              <w:rPr>
                <w:rFonts w:ascii="Tahoma" w:hAnsi="Tahoma" w:cs="Tahoma"/>
                <w:lang w:val="en-US"/>
              </w:rPr>
              <w:t>manuals</w:t>
            </w:r>
            <w:r w:rsidRPr="00EA6B87">
              <w:rPr>
                <w:rFonts w:ascii="Tahoma" w:hAnsi="Tahoma" w:cs="Tahoma"/>
              </w:rPr>
              <w:t>)</w:t>
            </w:r>
          </w:p>
          <w:p w14:paraId="464E175A" w14:textId="35C21E45" w:rsidR="00331890" w:rsidRDefault="00331890" w:rsidP="00331890">
            <w:pPr>
              <w:pStyle w:val="aff"/>
              <w:numPr>
                <w:ilvl w:val="0"/>
                <w:numId w:val="296"/>
              </w:numPr>
              <w:suppressAutoHyphens w:val="0"/>
              <w:autoSpaceDE w:val="0"/>
              <w:autoSpaceDN w:val="0"/>
              <w:adjustRightInd w:val="0"/>
              <w:spacing w:after="0" w:line="276" w:lineRule="auto"/>
              <w:contextualSpacing w:val="0"/>
              <w:rPr>
                <w:lang w:val="el-GR"/>
              </w:rPr>
            </w:pPr>
            <w:r w:rsidRPr="00160200">
              <w:rPr>
                <w:lang w:val="el-GR"/>
              </w:rPr>
              <w:t>Λεπτομερή εγχειρίδια διαχείρισης και λειτουργίας (</w:t>
            </w:r>
            <w:r>
              <w:rPr>
                <w:lang w:val="en-US"/>
              </w:rPr>
              <w:t>administration</w:t>
            </w:r>
            <w:r w:rsidRPr="00160200">
              <w:rPr>
                <w:lang w:val="el-GR"/>
              </w:rPr>
              <w:t xml:space="preserve"> &amp; </w:t>
            </w:r>
            <w:r w:rsidRPr="00167905">
              <w:rPr>
                <w:lang w:val="en-US"/>
              </w:rPr>
              <w:t>operation</w:t>
            </w:r>
            <w:r w:rsidRPr="00160200">
              <w:rPr>
                <w:lang w:val="el-GR"/>
              </w:rPr>
              <w:t xml:space="preserve"> </w:t>
            </w:r>
            <w:r w:rsidRPr="00167905">
              <w:rPr>
                <w:lang w:val="en-US"/>
              </w:rPr>
              <w:t>manuals</w:t>
            </w:r>
            <w:r w:rsidRPr="00160200">
              <w:rPr>
                <w:lang w:val="el-GR"/>
              </w:rPr>
              <w:t>)</w:t>
            </w:r>
          </w:p>
          <w:p w14:paraId="3E71E364" w14:textId="38558B5B" w:rsidR="000A6CD5" w:rsidRPr="00160200" w:rsidRDefault="00331890" w:rsidP="00160200">
            <w:pPr>
              <w:pStyle w:val="aff"/>
              <w:numPr>
                <w:ilvl w:val="0"/>
                <w:numId w:val="296"/>
              </w:numPr>
              <w:suppressAutoHyphens w:val="0"/>
              <w:autoSpaceDE w:val="0"/>
              <w:autoSpaceDN w:val="0"/>
              <w:adjustRightInd w:val="0"/>
              <w:spacing w:after="0" w:line="276" w:lineRule="auto"/>
              <w:contextualSpacing w:val="0"/>
              <w:rPr>
                <w:lang w:val="el-GR"/>
              </w:rPr>
            </w:pPr>
            <w:r w:rsidRPr="00EA6B87">
              <w:rPr>
                <w:lang w:val="el-GR"/>
              </w:rPr>
              <w:t>Σενάρια Ελέγχου Λογισμικού και Πλάνο διενέργειας Δοκιμών αποδοχής (</w:t>
            </w:r>
            <w:r w:rsidRPr="00EA6B87">
              <w:t>System</w:t>
            </w:r>
            <w:r w:rsidRPr="00EA6B87">
              <w:rPr>
                <w:lang w:val="el-GR"/>
              </w:rPr>
              <w:t xml:space="preserve"> </w:t>
            </w:r>
            <w:r w:rsidRPr="00EA6B87">
              <w:t>acceptance</w:t>
            </w:r>
            <w:r w:rsidRPr="00EA6B87">
              <w:rPr>
                <w:lang w:val="el-GR"/>
              </w:rPr>
              <w:t xml:space="preserve"> </w:t>
            </w:r>
            <w:r w:rsidRPr="00EA6B87">
              <w:t>tests</w:t>
            </w:r>
            <w:r w:rsidRPr="00EA6B87">
              <w:rPr>
                <w:lang w:val="el-GR"/>
              </w:rPr>
              <w:t xml:space="preserve">), βάσει των οποίων θα γίνει η επιβεβαίωση και πιστοποίηση συμμόρφωσης με τις απαιτήσεις ορθής λειτουργικότητας, απόδοσης, διαθεσιμότητας της </w:t>
            </w:r>
            <w:r>
              <w:rPr>
                <w:lang w:val="el-GR"/>
              </w:rPr>
              <w:t>Δ</w:t>
            </w:r>
            <w:r w:rsidRPr="00EA6B87">
              <w:rPr>
                <w:lang w:val="el-GR"/>
              </w:rPr>
              <w:t>ιακήρυξης. Θα περιλαμβάνει και τα Κριτήρια αποδοχής/μη αποδοχής (</w:t>
            </w:r>
            <w:r w:rsidRPr="00EA6B87">
              <w:t>Pass</w:t>
            </w:r>
            <w:r w:rsidRPr="00EA6B87">
              <w:rPr>
                <w:lang w:val="el-GR"/>
              </w:rPr>
              <w:t>/</w:t>
            </w:r>
            <w:r w:rsidRPr="00EA6B87">
              <w:t>Fail</w:t>
            </w:r>
            <w:r w:rsidRPr="00EA6B87">
              <w:rPr>
                <w:lang w:val="el-GR"/>
              </w:rPr>
              <w:t>).</w:t>
            </w:r>
          </w:p>
        </w:tc>
      </w:tr>
      <w:tr w:rsidR="00331890" w:rsidRPr="00B32624" w14:paraId="358DA459" w14:textId="77777777" w:rsidTr="002B6E71">
        <w:tc>
          <w:tcPr>
            <w:tcW w:w="2435" w:type="pct"/>
            <w:vAlign w:val="center"/>
          </w:tcPr>
          <w:p w14:paraId="4522901C" w14:textId="3362F0E6" w:rsidR="00331890" w:rsidRPr="00EA6B87" w:rsidRDefault="00331890" w:rsidP="002B6E71">
            <w:pPr>
              <w:pStyle w:val="TableParagraph"/>
              <w:spacing w:after="120" w:line="360" w:lineRule="auto"/>
              <w:rPr>
                <w:rFonts w:ascii="Tahoma" w:hAnsi="Tahoma" w:cs="Tahoma"/>
                <w:b/>
              </w:rPr>
            </w:pPr>
            <w:r w:rsidRPr="00EA6B87">
              <w:rPr>
                <w:rFonts w:ascii="Tahoma" w:hAnsi="Tahoma" w:cs="Tahoma"/>
                <w:b/>
              </w:rPr>
              <w:t>Π</w:t>
            </w:r>
            <w:r>
              <w:rPr>
                <w:rFonts w:ascii="Tahoma" w:hAnsi="Tahoma" w:cs="Tahoma"/>
                <w:b/>
              </w:rPr>
              <w:t>8</w:t>
            </w:r>
            <w:r w:rsidRPr="00EA6B87">
              <w:rPr>
                <w:rFonts w:ascii="Tahoma" w:hAnsi="Tahoma" w:cs="Tahoma"/>
                <w:b/>
              </w:rPr>
              <w:t>.</w:t>
            </w:r>
            <w:r>
              <w:rPr>
                <w:rFonts w:ascii="Tahoma" w:hAnsi="Tahoma" w:cs="Tahoma"/>
                <w:b/>
              </w:rPr>
              <w:t>3</w:t>
            </w:r>
            <w:r w:rsidRPr="00EA6B87">
              <w:rPr>
                <w:rFonts w:ascii="Tahoma" w:hAnsi="Tahoma" w:cs="Tahoma"/>
                <w:b/>
              </w:rPr>
              <w:t xml:space="preserve">. </w:t>
            </w:r>
            <w:r>
              <w:rPr>
                <w:rFonts w:ascii="Tahoma" w:hAnsi="Tahoma" w:cs="Tahoma"/>
                <w:b/>
              </w:rPr>
              <w:t>Πιλοτική Λειτουργία Λογισμικού</w:t>
            </w:r>
          </w:p>
        </w:tc>
        <w:tc>
          <w:tcPr>
            <w:tcW w:w="2565" w:type="pct"/>
          </w:tcPr>
          <w:p w14:paraId="02A4CEC5" w14:textId="77777777" w:rsidR="00331890" w:rsidRPr="00160200" w:rsidRDefault="00331890" w:rsidP="00160200">
            <w:pPr>
              <w:pStyle w:val="TableParagraph"/>
              <w:numPr>
                <w:ilvl w:val="0"/>
                <w:numId w:val="296"/>
              </w:numPr>
              <w:spacing w:after="120" w:line="360" w:lineRule="auto"/>
              <w:ind w:left="343" w:right="85"/>
            </w:pPr>
            <w:r w:rsidRPr="00160200">
              <w:rPr>
                <w:rFonts w:ascii="Tahoma" w:hAnsi="Tahoma" w:cs="Tahoma"/>
              </w:rPr>
              <w:t>Επικαιροποιημένη Σειρά (As - built) Εγχειριδίων Τεκμηρίωσης (λειτουργικής &amp; υποστηρικτικής)</w:t>
            </w:r>
          </w:p>
          <w:p w14:paraId="4B447755" w14:textId="77777777" w:rsidR="00331890" w:rsidRPr="00EA6B87" w:rsidRDefault="00331890" w:rsidP="00331890">
            <w:pPr>
              <w:pStyle w:val="TableParagraph"/>
              <w:numPr>
                <w:ilvl w:val="0"/>
                <w:numId w:val="296"/>
              </w:numPr>
              <w:spacing w:after="120" w:line="360" w:lineRule="auto"/>
              <w:ind w:left="343" w:right="85"/>
              <w:rPr>
                <w:rFonts w:ascii="Tahoma" w:hAnsi="Tahoma" w:cs="Tahoma"/>
              </w:rPr>
            </w:pPr>
            <w:r w:rsidRPr="00EA6B87">
              <w:rPr>
                <w:rFonts w:ascii="Tahoma" w:hAnsi="Tahoma" w:cs="Tahoma"/>
              </w:rPr>
              <w:t xml:space="preserve">Καταγραφή των σφαλμάτων / συμβάντων που εμφανίστηκαν και του τρόπου </w:t>
            </w:r>
            <w:r w:rsidRPr="00EA6B87">
              <w:rPr>
                <w:rFonts w:ascii="Tahoma" w:hAnsi="Tahoma" w:cs="Tahoma"/>
              </w:rPr>
              <w:lastRenderedPageBreak/>
              <w:t>αντιμετώπισής τους / ενεργειών υποστήριξης</w:t>
            </w:r>
          </w:p>
          <w:p w14:paraId="1CA2CECC" w14:textId="77777777" w:rsidR="00331890" w:rsidRPr="00EA6B87" w:rsidRDefault="00331890" w:rsidP="00331890">
            <w:pPr>
              <w:pStyle w:val="TableParagraph"/>
              <w:numPr>
                <w:ilvl w:val="0"/>
                <w:numId w:val="296"/>
              </w:numPr>
              <w:spacing w:after="120" w:line="360" w:lineRule="auto"/>
              <w:ind w:left="343" w:right="85"/>
              <w:rPr>
                <w:rFonts w:ascii="Tahoma" w:hAnsi="Tahoma" w:cs="Tahoma"/>
              </w:rPr>
            </w:pPr>
            <w:r w:rsidRPr="00EA6B87">
              <w:rPr>
                <w:rFonts w:ascii="Tahoma" w:hAnsi="Tahoma" w:cs="Tahoma"/>
              </w:rPr>
              <w:t>Αναφορά προσαρμογών και ρυθμίσεων στο λογισμικό</w:t>
            </w:r>
          </w:p>
          <w:p w14:paraId="59FF6334" w14:textId="2CE43690" w:rsidR="00331890" w:rsidRPr="00EA6B87" w:rsidRDefault="00331890" w:rsidP="00331890">
            <w:pPr>
              <w:pStyle w:val="aff"/>
              <w:numPr>
                <w:ilvl w:val="0"/>
                <w:numId w:val="296"/>
              </w:numPr>
              <w:suppressAutoHyphens w:val="0"/>
              <w:autoSpaceDE w:val="0"/>
              <w:autoSpaceDN w:val="0"/>
              <w:adjustRightInd w:val="0"/>
              <w:spacing w:after="0" w:line="276" w:lineRule="auto"/>
              <w:contextualSpacing w:val="0"/>
              <w:rPr>
                <w:lang w:val="el-GR"/>
              </w:rPr>
            </w:pPr>
            <w:r w:rsidRPr="00160200">
              <w:rPr>
                <w:lang w:val="el-GR"/>
              </w:rPr>
              <w:t xml:space="preserve">Δελτία παρουσίας επιτόπιας υποστήριξης Απολογιστική Έκθεση </w:t>
            </w:r>
            <w:r w:rsidRPr="00EA6B87">
              <w:t>ad</w:t>
            </w:r>
            <w:r w:rsidRPr="00160200">
              <w:rPr>
                <w:lang w:val="el-GR"/>
              </w:rPr>
              <w:t xml:space="preserve"> </w:t>
            </w:r>
            <w:r w:rsidRPr="00EA6B87">
              <w:t>hoc</w:t>
            </w:r>
            <w:r w:rsidRPr="00160200">
              <w:rPr>
                <w:lang w:val="el-GR"/>
              </w:rPr>
              <w:t xml:space="preserve"> υπηρεσιών </w:t>
            </w:r>
            <w:r>
              <w:rPr>
                <w:lang w:val="en-US"/>
              </w:rPr>
              <w:t>development</w:t>
            </w:r>
          </w:p>
        </w:tc>
      </w:tr>
      <w:tr w:rsidR="00331890" w:rsidRPr="00331890" w14:paraId="72D49BB3" w14:textId="77777777" w:rsidTr="002B6E71">
        <w:tc>
          <w:tcPr>
            <w:tcW w:w="2435" w:type="pct"/>
            <w:vAlign w:val="center"/>
          </w:tcPr>
          <w:p w14:paraId="552B8396" w14:textId="38D44765" w:rsidR="00331890" w:rsidRPr="00EA6B87" w:rsidRDefault="00331890" w:rsidP="002B6E71">
            <w:pPr>
              <w:pStyle w:val="TableParagraph"/>
              <w:spacing w:after="120" w:line="360" w:lineRule="auto"/>
              <w:rPr>
                <w:rFonts w:ascii="Tahoma" w:hAnsi="Tahoma" w:cs="Tahoma"/>
                <w:b/>
              </w:rPr>
            </w:pPr>
            <w:r>
              <w:rPr>
                <w:rFonts w:ascii="Tahoma" w:hAnsi="Tahoma" w:cs="Tahoma"/>
                <w:b/>
              </w:rPr>
              <w:lastRenderedPageBreak/>
              <w:t>Π8.4 Δοκιμαστική Λειτουργία Λογισμικού</w:t>
            </w:r>
          </w:p>
        </w:tc>
        <w:tc>
          <w:tcPr>
            <w:tcW w:w="2565" w:type="pct"/>
          </w:tcPr>
          <w:p w14:paraId="62985AEE" w14:textId="77777777" w:rsidR="00331890" w:rsidRPr="00EA6B87" w:rsidRDefault="00331890" w:rsidP="00331890">
            <w:pPr>
              <w:pStyle w:val="TableParagraph"/>
              <w:spacing w:after="120" w:line="360" w:lineRule="auto"/>
              <w:ind w:right="85"/>
              <w:rPr>
                <w:rFonts w:ascii="Tahoma" w:hAnsi="Tahoma" w:cs="Tahoma"/>
              </w:rPr>
            </w:pPr>
            <w:r w:rsidRPr="00EA6B87">
              <w:rPr>
                <w:rFonts w:ascii="Tahoma" w:hAnsi="Tahoma" w:cs="Tahoma"/>
              </w:rPr>
              <w:t>Περιλαμβάνει τεκμηρίωση αναφορικά με:</w:t>
            </w:r>
          </w:p>
          <w:p w14:paraId="09E55A0B" w14:textId="77777777" w:rsidR="00331890" w:rsidRPr="00EA6B87" w:rsidRDefault="00331890" w:rsidP="00331890">
            <w:pPr>
              <w:pStyle w:val="TableParagraph"/>
              <w:numPr>
                <w:ilvl w:val="0"/>
                <w:numId w:val="296"/>
              </w:numPr>
              <w:spacing w:after="120" w:line="360" w:lineRule="auto"/>
              <w:ind w:right="85"/>
              <w:rPr>
                <w:rFonts w:ascii="Tahoma" w:hAnsi="Tahoma" w:cs="Tahoma"/>
              </w:rPr>
            </w:pPr>
            <w:r w:rsidRPr="00EA6B87">
              <w:rPr>
                <w:rFonts w:ascii="Tahoma" w:hAnsi="Tahoma" w:cs="Tahoma"/>
              </w:rPr>
              <w:t>Καταγραφή των σφαλμάτων / συμβάντων που εμφανίστηκαν και του τρόπου αντιμετώπισής τους / ενεργειών υποστήριξης</w:t>
            </w:r>
          </w:p>
          <w:p w14:paraId="3EBC1BF5" w14:textId="77777777" w:rsidR="00331890" w:rsidRPr="00EA6B87" w:rsidRDefault="00331890" w:rsidP="00331890">
            <w:pPr>
              <w:pStyle w:val="TableParagraph"/>
              <w:numPr>
                <w:ilvl w:val="0"/>
                <w:numId w:val="296"/>
              </w:numPr>
              <w:spacing w:after="120" w:line="360" w:lineRule="auto"/>
              <w:ind w:right="85"/>
              <w:rPr>
                <w:rFonts w:ascii="Tahoma" w:hAnsi="Tahoma" w:cs="Tahoma"/>
              </w:rPr>
            </w:pPr>
            <w:r w:rsidRPr="00EA6B87">
              <w:rPr>
                <w:rFonts w:ascii="Tahoma" w:hAnsi="Tahoma" w:cs="Tahoma"/>
              </w:rPr>
              <w:t>Αναφορά προσαρμογών και ρυθμίσεων στο λογισμικό</w:t>
            </w:r>
          </w:p>
          <w:p w14:paraId="5189562D" w14:textId="77777777" w:rsidR="00331890" w:rsidRDefault="00331890" w:rsidP="00331890">
            <w:pPr>
              <w:pStyle w:val="TableParagraph"/>
              <w:numPr>
                <w:ilvl w:val="0"/>
                <w:numId w:val="296"/>
              </w:numPr>
              <w:spacing w:after="120" w:line="360" w:lineRule="auto"/>
              <w:ind w:right="85"/>
              <w:rPr>
                <w:rFonts w:ascii="Tahoma" w:hAnsi="Tahoma" w:cs="Tahoma"/>
              </w:rPr>
            </w:pPr>
            <w:r w:rsidRPr="00EA6B87">
              <w:rPr>
                <w:rFonts w:ascii="Tahoma" w:hAnsi="Tahoma" w:cs="Tahoma"/>
              </w:rPr>
              <w:t xml:space="preserve">Δελτία παρουσίας επιτόπιας υποστήριξης Απολογιστική Έκθεση ad hoc υπηρεσιών </w:t>
            </w:r>
            <w:r>
              <w:rPr>
                <w:rFonts w:ascii="Tahoma" w:hAnsi="Tahoma" w:cs="Tahoma"/>
                <w:lang w:val="en-US"/>
              </w:rPr>
              <w:t>development</w:t>
            </w:r>
          </w:p>
          <w:p w14:paraId="14CBC127" w14:textId="77777777" w:rsidR="00331890" w:rsidRDefault="00331890" w:rsidP="00331890">
            <w:pPr>
              <w:pStyle w:val="aff"/>
              <w:numPr>
                <w:ilvl w:val="0"/>
                <w:numId w:val="296"/>
              </w:numPr>
              <w:suppressAutoHyphens w:val="0"/>
              <w:autoSpaceDE w:val="0"/>
              <w:autoSpaceDN w:val="0"/>
              <w:adjustRightInd w:val="0"/>
              <w:spacing w:after="0" w:line="276" w:lineRule="auto"/>
              <w:contextualSpacing w:val="0"/>
              <w:rPr>
                <w:lang w:val="el-GR"/>
              </w:rPr>
            </w:pPr>
            <w:r>
              <w:rPr>
                <w:lang w:val="el-GR"/>
              </w:rPr>
              <w:t>Ε</w:t>
            </w:r>
            <w:r w:rsidRPr="00EA6B87">
              <w:rPr>
                <w:lang w:val="el-GR"/>
              </w:rPr>
              <w:t>πικαιροποιημένα σενάρια ελέγχου</w:t>
            </w:r>
            <w:r>
              <w:rPr>
                <w:lang w:val="el-GR"/>
              </w:rPr>
              <w:t>.</w:t>
            </w:r>
          </w:p>
          <w:p w14:paraId="0163F5AD" w14:textId="3162D6C3" w:rsidR="00331890" w:rsidRPr="009925B5" w:rsidRDefault="00331890" w:rsidP="00160200">
            <w:pPr>
              <w:pStyle w:val="aff"/>
              <w:numPr>
                <w:ilvl w:val="0"/>
                <w:numId w:val="296"/>
              </w:numPr>
              <w:suppressAutoHyphens w:val="0"/>
              <w:autoSpaceDE w:val="0"/>
              <w:autoSpaceDN w:val="0"/>
              <w:adjustRightInd w:val="0"/>
              <w:spacing w:after="0" w:line="276" w:lineRule="auto"/>
              <w:contextualSpacing w:val="0"/>
            </w:pPr>
            <w:r>
              <w:rPr>
                <w:lang w:val="el-GR"/>
              </w:rPr>
              <w:t>Εκπαίδευση Χρηστών</w:t>
            </w:r>
          </w:p>
        </w:tc>
      </w:tr>
    </w:tbl>
    <w:p w14:paraId="29940618" w14:textId="77777777" w:rsidR="00331890" w:rsidRPr="00486DF4" w:rsidRDefault="00331890" w:rsidP="00F73DE9">
      <w:pPr>
        <w:spacing w:line="360" w:lineRule="auto"/>
        <w:rPr>
          <w:rFonts w:eastAsia="SimSun"/>
          <w:lang w:val="el-GR"/>
        </w:rPr>
      </w:pPr>
    </w:p>
    <w:p w14:paraId="4F4ABEDE" w14:textId="77777777" w:rsidR="00167905" w:rsidRPr="00486DF4" w:rsidRDefault="00167905" w:rsidP="00F73DE9">
      <w:pPr>
        <w:spacing w:line="360" w:lineRule="auto"/>
        <w:rPr>
          <w:rFonts w:eastAsia="SimSun"/>
          <w:lang w:val="el-GR"/>
        </w:rPr>
      </w:pPr>
    </w:p>
    <w:p w14:paraId="0DE3EE07" w14:textId="77777777" w:rsidR="00025B9C" w:rsidRPr="00EA6B87" w:rsidRDefault="00025B9C" w:rsidP="00F73DE9">
      <w:pPr>
        <w:pStyle w:val="5"/>
        <w:numPr>
          <w:ilvl w:val="0"/>
          <w:numId w:val="102"/>
        </w:numPr>
        <w:spacing w:line="360" w:lineRule="auto"/>
        <w:rPr>
          <w:rFonts w:eastAsia="SimSun" w:cs="Tahoma"/>
          <w:lang w:val="el-GR"/>
        </w:rPr>
      </w:pPr>
      <w:bookmarkStart w:id="686" w:name="_Toc177459304"/>
      <w:bookmarkStart w:id="687" w:name="_Hlk61973828"/>
      <w:r w:rsidRPr="00EA6B87">
        <w:rPr>
          <w:rFonts w:eastAsia="SimSun" w:cs="Tahoma"/>
          <w:lang w:val="el-GR"/>
        </w:rPr>
        <w:t>Χρόνος Υποβολής και Διαδικασία Οριστικοποίησης Παραδοτέων</w:t>
      </w:r>
      <w:bookmarkEnd w:id="686"/>
    </w:p>
    <w:tbl>
      <w:tblPr>
        <w:tblStyle w:val="aff0"/>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8376F9" w:rsidRPr="00EA6B87" w14:paraId="6E2E064E" w14:textId="77777777" w:rsidTr="00EE3E8A">
        <w:trPr>
          <w:trHeight w:val="336"/>
          <w:tblHeader/>
        </w:trPr>
        <w:tc>
          <w:tcPr>
            <w:tcW w:w="303" w:type="pct"/>
            <w:shd w:val="clear" w:color="auto" w:fill="FBE4D5"/>
            <w:vAlign w:val="center"/>
            <w:hideMark/>
          </w:tcPr>
          <w:bookmarkEnd w:id="687"/>
          <w:p w14:paraId="38388682" w14:textId="77777777" w:rsidR="008376F9" w:rsidRPr="00EA6B87" w:rsidRDefault="008376F9" w:rsidP="00167905">
            <w:pPr>
              <w:suppressAutoHyphens w:val="0"/>
              <w:spacing w:after="0"/>
              <w:ind w:left="-109" w:right="-86"/>
              <w:jc w:val="center"/>
              <w:rPr>
                <w:b/>
                <w:bCs/>
                <w:color w:val="000000"/>
                <w:sz w:val="20"/>
                <w:szCs w:val="20"/>
                <w:lang w:val="el-GR" w:eastAsia="el-GR"/>
              </w:rPr>
            </w:pPr>
            <w:r w:rsidRPr="00EA6B87">
              <w:rPr>
                <w:b/>
                <w:bCs/>
                <w:color w:val="000000"/>
                <w:sz w:val="20"/>
                <w:szCs w:val="20"/>
                <w:lang w:val="el-GR" w:eastAsia="el-GR"/>
              </w:rPr>
              <w:t>Α/Α</w:t>
            </w:r>
          </w:p>
        </w:tc>
        <w:tc>
          <w:tcPr>
            <w:tcW w:w="368" w:type="pct"/>
            <w:shd w:val="clear" w:color="auto" w:fill="FBE4D5"/>
            <w:vAlign w:val="center"/>
          </w:tcPr>
          <w:p w14:paraId="6B8D0742" w14:textId="77777777" w:rsidR="008376F9" w:rsidRPr="00EA6B87" w:rsidRDefault="008376F9" w:rsidP="00167905">
            <w:pPr>
              <w:suppressAutoHyphens w:val="0"/>
              <w:spacing w:after="0"/>
              <w:ind w:left="-199" w:right="-111"/>
              <w:jc w:val="center"/>
              <w:rPr>
                <w:b/>
                <w:bCs/>
                <w:color w:val="000000"/>
                <w:sz w:val="20"/>
                <w:szCs w:val="20"/>
                <w:lang w:val="el-GR" w:eastAsia="el-GR"/>
              </w:rPr>
            </w:pPr>
            <w:r w:rsidRPr="00EA6B87">
              <w:rPr>
                <w:b/>
                <w:bCs/>
                <w:color w:val="000000"/>
                <w:sz w:val="20"/>
                <w:szCs w:val="20"/>
                <w:lang w:val="el-GR" w:eastAsia="el-GR"/>
              </w:rPr>
              <w:t>ΦΑΣΗ</w:t>
            </w:r>
          </w:p>
        </w:tc>
        <w:tc>
          <w:tcPr>
            <w:tcW w:w="490" w:type="pct"/>
            <w:shd w:val="clear" w:color="auto" w:fill="FBE4D5"/>
            <w:vAlign w:val="center"/>
            <w:hideMark/>
          </w:tcPr>
          <w:p w14:paraId="1C5C6D9C" w14:textId="77777777" w:rsidR="008376F9" w:rsidRPr="00EA6B87" w:rsidRDefault="008376F9" w:rsidP="00167905">
            <w:pPr>
              <w:suppressAutoHyphens w:val="0"/>
              <w:spacing w:after="0"/>
              <w:jc w:val="center"/>
              <w:rPr>
                <w:b/>
                <w:bCs/>
                <w:color w:val="000000"/>
                <w:sz w:val="20"/>
                <w:szCs w:val="20"/>
                <w:lang w:val="el-GR" w:eastAsia="el-GR"/>
              </w:rPr>
            </w:pPr>
            <w:r w:rsidRPr="00EA6B87">
              <w:rPr>
                <w:b/>
                <w:bCs/>
                <w:color w:val="000000"/>
                <w:sz w:val="20"/>
                <w:szCs w:val="20"/>
                <w:lang w:val="el-GR" w:eastAsia="el-GR"/>
              </w:rPr>
              <w:t>ΚΩΔ. ΠΑΡΑΔΟΤΕΟΥ</w:t>
            </w:r>
          </w:p>
        </w:tc>
        <w:tc>
          <w:tcPr>
            <w:tcW w:w="2175" w:type="pct"/>
            <w:shd w:val="clear" w:color="auto" w:fill="FBE4D5"/>
            <w:vAlign w:val="center"/>
            <w:hideMark/>
          </w:tcPr>
          <w:p w14:paraId="20E5AC40" w14:textId="77777777" w:rsidR="008376F9" w:rsidRPr="00EA6B87" w:rsidRDefault="008376F9" w:rsidP="00167905">
            <w:pPr>
              <w:suppressAutoHyphens w:val="0"/>
              <w:spacing w:after="0"/>
              <w:jc w:val="center"/>
              <w:rPr>
                <w:b/>
                <w:bCs/>
                <w:color w:val="000000"/>
                <w:sz w:val="20"/>
                <w:szCs w:val="20"/>
                <w:lang w:val="el-GR" w:eastAsia="el-GR"/>
              </w:rPr>
            </w:pPr>
            <w:r w:rsidRPr="00EA6B87">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EA6B87" w:rsidRDefault="008376F9" w:rsidP="00167905">
            <w:pPr>
              <w:suppressAutoHyphens w:val="0"/>
              <w:spacing w:after="0"/>
              <w:ind w:left="-89"/>
              <w:jc w:val="center"/>
              <w:rPr>
                <w:rFonts w:eastAsia="Calibri"/>
                <w:b/>
                <w:bCs/>
                <w:color w:val="000000"/>
                <w:sz w:val="20"/>
                <w:szCs w:val="20"/>
                <w:lang w:val="el-GR" w:eastAsia="el-GR"/>
              </w:rPr>
            </w:pPr>
            <w:r w:rsidRPr="00EA6B87">
              <w:rPr>
                <w:rFonts w:eastAsia="Calibri"/>
                <w:b/>
                <w:bCs/>
                <w:color w:val="000000"/>
                <w:sz w:val="20"/>
                <w:szCs w:val="20"/>
                <w:lang w:val="el-GR" w:eastAsia="el-GR"/>
              </w:rPr>
              <w:t xml:space="preserve">ΧΡΟΝΟΣ ΥΠΟΒΟΛΗΣ </w:t>
            </w:r>
          </w:p>
          <w:p w14:paraId="7D0B9705" w14:textId="77777777" w:rsidR="008376F9" w:rsidRPr="00EA6B87" w:rsidRDefault="008376F9" w:rsidP="00167905">
            <w:pPr>
              <w:suppressAutoHyphens w:val="0"/>
              <w:spacing w:after="0"/>
              <w:ind w:left="-89"/>
              <w:jc w:val="center"/>
              <w:rPr>
                <w:b/>
                <w:bCs/>
                <w:color w:val="000000"/>
                <w:sz w:val="20"/>
                <w:szCs w:val="20"/>
                <w:lang w:val="el-GR" w:eastAsia="el-GR"/>
              </w:rPr>
            </w:pPr>
            <w:r w:rsidRPr="00EA6B87">
              <w:rPr>
                <w:rFonts w:eastAsia="Calibri"/>
                <w:b/>
                <w:bCs/>
                <w:color w:val="000000"/>
                <w:sz w:val="20"/>
                <w:szCs w:val="20"/>
                <w:lang w:val="el-GR" w:eastAsia="el-GR"/>
              </w:rPr>
              <w:t>1</w:t>
            </w:r>
            <w:r w:rsidRPr="00EA6B87">
              <w:rPr>
                <w:rFonts w:eastAsia="Calibri"/>
                <w:b/>
                <w:bCs/>
                <w:color w:val="000000"/>
                <w:sz w:val="20"/>
                <w:szCs w:val="20"/>
                <w:vertAlign w:val="superscript"/>
                <w:lang w:val="el-GR" w:eastAsia="el-GR"/>
              </w:rPr>
              <w:t>ης</w:t>
            </w:r>
            <w:r w:rsidRPr="00EA6B87">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EA6B87" w:rsidRDefault="008376F9" w:rsidP="00167905">
            <w:pPr>
              <w:suppressAutoHyphens w:val="0"/>
              <w:spacing w:after="0"/>
              <w:ind w:left="-192" w:right="-110"/>
              <w:jc w:val="center"/>
              <w:rPr>
                <w:rFonts w:eastAsia="Calibri"/>
                <w:b/>
                <w:bCs/>
                <w:color w:val="000000"/>
                <w:sz w:val="20"/>
                <w:szCs w:val="20"/>
                <w:lang w:val="el-GR" w:eastAsia="el-GR"/>
              </w:rPr>
            </w:pPr>
            <w:r w:rsidRPr="00EA6B87">
              <w:rPr>
                <w:rFonts w:eastAsia="Calibri"/>
                <w:b/>
                <w:bCs/>
                <w:color w:val="000000"/>
                <w:sz w:val="20"/>
                <w:szCs w:val="20"/>
                <w:lang w:val="el-GR" w:eastAsia="el-GR"/>
              </w:rPr>
              <w:t>ΔΙΑΡΚΕΙΑ ΕΛΕΓΧΟΥ</w:t>
            </w:r>
          </w:p>
          <w:p w14:paraId="5CB6DC4B" w14:textId="77777777" w:rsidR="008376F9" w:rsidRPr="00EA6B87" w:rsidRDefault="008376F9" w:rsidP="00167905">
            <w:pPr>
              <w:suppressAutoHyphens w:val="0"/>
              <w:spacing w:after="0"/>
              <w:ind w:left="-192" w:right="-110"/>
              <w:jc w:val="center"/>
              <w:rPr>
                <w:rFonts w:eastAsia="Calibri"/>
                <w:b/>
                <w:bCs/>
                <w:color w:val="000000"/>
                <w:sz w:val="20"/>
                <w:szCs w:val="20"/>
                <w:lang w:val="el-GR" w:eastAsia="el-GR"/>
              </w:rPr>
            </w:pPr>
            <w:r w:rsidRPr="00EA6B87">
              <w:rPr>
                <w:rFonts w:eastAsia="Calibri"/>
                <w:b/>
                <w:bCs/>
                <w:color w:val="000000"/>
                <w:sz w:val="20"/>
                <w:szCs w:val="20"/>
                <w:lang w:val="el-GR" w:eastAsia="el-GR"/>
              </w:rPr>
              <w:t xml:space="preserve"> ΠΑΡΑΔΟΤΕΟΥ (ΜΗΝΕΣ)</w:t>
            </w:r>
          </w:p>
        </w:tc>
      </w:tr>
      <w:tr w:rsidR="003B5A23" w:rsidRPr="00EA6B87" w14:paraId="12535E55" w14:textId="77777777" w:rsidTr="003B5A23">
        <w:trPr>
          <w:trHeight w:val="175"/>
        </w:trPr>
        <w:tc>
          <w:tcPr>
            <w:tcW w:w="303" w:type="pct"/>
            <w:noWrap/>
            <w:vAlign w:val="center"/>
            <w:hideMark/>
          </w:tcPr>
          <w:p w14:paraId="76B4CF1A" w14:textId="77777777"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p>
        </w:tc>
        <w:tc>
          <w:tcPr>
            <w:tcW w:w="368" w:type="pct"/>
            <w:vAlign w:val="center"/>
          </w:tcPr>
          <w:p w14:paraId="117A0086" w14:textId="5CB92B95"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Φ1</w:t>
            </w:r>
          </w:p>
        </w:tc>
        <w:tc>
          <w:tcPr>
            <w:tcW w:w="490" w:type="pct"/>
            <w:vAlign w:val="center"/>
          </w:tcPr>
          <w:p w14:paraId="1072D3B3" w14:textId="077BD9F2" w:rsidR="003B5A23" w:rsidRPr="00EA6B87" w:rsidRDefault="003B5A23" w:rsidP="00167905">
            <w:pPr>
              <w:suppressAutoHyphens w:val="0"/>
              <w:spacing w:before="120" w:after="0"/>
              <w:jc w:val="center"/>
              <w:rPr>
                <w:color w:val="000000"/>
                <w:lang w:val="el-GR" w:eastAsia="el-GR"/>
              </w:rPr>
            </w:pPr>
            <w:r w:rsidRPr="00EA6B87">
              <w:rPr>
                <w:b/>
              </w:rPr>
              <w:t>Π1.1</w:t>
            </w:r>
          </w:p>
        </w:tc>
        <w:tc>
          <w:tcPr>
            <w:tcW w:w="2175" w:type="pct"/>
            <w:noWrap/>
            <w:vAlign w:val="center"/>
          </w:tcPr>
          <w:p w14:paraId="2030244A" w14:textId="2967ACAA" w:rsidR="003B5A23" w:rsidRPr="00EA6B87" w:rsidRDefault="003B5A23" w:rsidP="00167905">
            <w:pPr>
              <w:suppressAutoHyphens w:val="0"/>
              <w:spacing w:before="120" w:after="0"/>
              <w:jc w:val="left"/>
              <w:rPr>
                <w:bCs/>
                <w:color w:val="000000"/>
                <w:lang w:val="el-GR" w:eastAsia="el-GR"/>
              </w:rPr>
            </w:pPr>
            <w:r w:rsidRPr="00EA6B87">
              <w:rPr>
                <w:bCs/>
                <w:lang w:val="el-GR"/>
              </w:rPr>
              <w:t>Μελέτη Ανάλυσης απαιτήσεων</w:t>
            </w:r>
          </w:p>
        </w:tc>
        <w:tc>
          <w:tcPr>
            <w:tcW w:w="871" w:type="pct"/>
            <w:noWrap/>
            <w:vAlign w:val="center"/>
          </w:tcPr>
          <w:p w14:paraId="71ECEF71" w14:textId="755C8615"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Μ4</w:t>
            </w:r>
          </w:p>
        </w:tc>
        <w:tc>
          <w:tcPr>
            <w:tcW w:w="793" w:type="pct"/>
            <w:vAlign w:val="center"/>
          </w:tcPr>
          <w:p w14:paraId="29AAA39C" w14:textId="1E62E2EF"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E5670B" w:rsidRPr="00EA6B87" w14:paraId="1C682BF6" w14:textId="77777777" w:rsidTr="003B5A23">
        <w:trPr>
          <w:trHeight w:val="175"/>
        </w:trPr>
        <w:tc>
          <w:tcPr>
            <w:tcW w:w="303" w:type="pct"/>
            <w:noWrap/>
            <w:vAlign w:val="center"/>
          </w:tcPr>
          <w:p w14:paraId="76FC33B7" w14:textId="169DA79D" w:rsidR="00E5670B" w:rsidRPr="00EA6B87" w:rsidRDefault="0068663A" w:rsidP="00E5670B">
            <w:pPr>
              <w:suppressAutoHyphens w:val="0"/>
              <w:spacing w:before="120" w:after="0"/>
              <w:jc w:val="center"/>
              <w:rPr>
                <w:color w:val="000000"/>
                <w:lang w:val="el-GR" w:eastAsia="el-GR"/>
              </w:rPr>
            </w:pPr>
            <w:r>
              <w:rPr>
                <w:color w:val="000000"/>
                <w:lang w:val="el-GR" w:eastAsia="el-GR"/>
              </w:rPr>
              <w:t>2</w:t>
            </w:r>
          </w:p>
        </w:tc>
        <w:tc>
          <w:tcPr>
            <w:tcW w:w="368" w:type="pct"/>
            <w:vAlign w:val="center"/>
          </w:tcPr>
          <w:p w14:paraId="4458F987" w14:textId="7239B3FD" w:rsidR="00E5670B" w:rsidRPr="00EA6B87" w:rsidRDefault="00E5670B" w:rsidP="00E5670B">
            <w:pPr>
              <w:suppressAutoHyphens w:val="0"/>
              <w:spacing w:before="120" w:after="0"/>
              <w:jc w:val="center"/>
              <w:rPr>
                <w:color w:val="000000"/>
                <w:lang w:val="el-GR" w:eastAsia="el-GR"/>
              </w:rPr>
            </w:pPr>
            <w:r w:rsidRPr="00EA6B87">
              <w:rPr>
                <w:color w:val="000000"/>
                <w:lang w:val="el-GR" w:eastAsia="el-GR"/>
              </w:rPr>
              <w:t>Φ1</w:t>
            </w:r>
          </w:p>
        </w:tc>
        <w:tc>
          <w:tcPr>
            <w:tcW w:w="490" w:type="pct"/>
            <w:vAlign w:val="center"/>
          </w:tcPr>
          <w:p w14:paraId="2469883C" w14:textId="5F26D781" w:rsidR="00E5670B" w:rsidRPr="00160200" w:rsidRDefault="00E5670B" w:rsidP="00E5670B">
            <w:pPr>
              <w:suppressAutoHyphens w:val="0"/>
              <w:spacing w:before="120" w:after="0"/>
              <w:jc w:val="center"/>
              <w:rPr>
                <w:b/>
                <w:lang w:val="el-GR"/>
              </w:rPr>
            </w:pPr>
            <w:r w:rsidRPr="00EA6B87">
              <w:rPr>
                <w:b/>
              </w:rPr>
              <w:t>Π1.</w:t>
            </w:r>
            <w:r>
              <w:rPr>
                <w:b/>
                <w:lang w:val="el-GR"/>
              </w:rPr>
              <w:t>2</w:t>
            </w:r>
          </w:p>
        </w:tc>
        <w:tc>
          <w:tcPr>
            <w:tcW w:w="2175" w:type="pct"/>
            <w:noWrap/>
            <w:vAlign w:val="center"/>
          </w:tcPr>
          <w:p w14:paraId="7F9C379D" w14:textId="0DB65709" w:rsidR="00E5670B" w:rsidRPr="00EA6B87" w:rsidRDefault="0068663A" w:rsidP="00E5670B">
            <w:pPr>
              <w:suppressAutoHyphens w:val="0"/>
              <w:spacing w:before="120" w:after="0"/>
              <w:jc w:val="left"/>
              <w:rPr>
                <w:bCs/>
                <w:lang w:val="el-GR"/>
              </w:rPr>
            </w:pPr>
            <w:r w:rsidRPr="00160200">
              <w:rPr>
                <w:bCs/>
                <w:lang w:val="el-GR"/>
              </w:rPr>
              <w:t>Π1.2 Μελέτη Διαλειτουργικότητας</w:t>
            </w:r>
          </w:p>
        </w:tc>
        <w:tc>
          <w:tcPr>
            <w:tcW w:w="871" w:type="pct"/>
            <w:noWrap/>
            <w:vAlign w:val="center"/>
          </w:tcPr>
          <w:p w14:paraId="270E8FBA" w14:textId="6A4F109A" w:rsidR="00E5670B" w:rsidRPr="00EA6B87" w:rsidRDefault="00E5670B" w:rsidP="00E5670B">
            <w:pPr>
              <w:suppressAutoHyphens w:val="0"/>
              <w:spacing w:before="120" w:after="0"/>
              <w:jc w:val="center"/>
              <w:rPr>
                <w:color w:val="000000"/>
                <w:lang w:val="el-GR" w:eastAsia="el-GR"/>
              </w:rPr>
            </w:pPr>
            <w:r w:rsidRPr="00EA6B87">
              <w:rPr>
                <w:color w:val="000000"/>
                <w:lang w:val="el-GR" w:eastAsia="el-GR"/>
              </w:rPr>
              <w:t>Μ4</w:t>
            </w:r>
          </w:p>
        </w:tc>
        <w:tc>
          <w:tcPr>
            <w:tcW w:w="793" w:type="pct"/>
            <w:vAlign w:val="center"/>
          </w:tcPr>
          <w:p w14:paraId="74AC98A0" w14:textId="763CC713" w:rsidR="00E5670B" w:rsidRPr="00EA6B87" w:rsidRDefault="00E5670B" w:rsidP="00E5670B">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47A2FDD6" w14:textId="77777777" w:rsidTr="003B5A23">
        <w:trPr>
          <w:trHeight w:val="379"/>
        </w:trPr>
        <w:tc>
          <w:tcPr>
            <w:tcW w:w="303" w:type="pct"/>
            <w:noWrap/>
            <w:vAlign w:val="center"/>
            <w:hideMark/>
          </w:tcPr>
          <w:p w14:paraId="2356A15F" w14:textId="778478D6" w:rsidR="003B5A23" w:rsidRPr="00EA6B87" w:rsidRDefault="0068663A" w:rsidP="00167905">
            <w:pPr>
              <w:suppressAutoHyphens w:val="0"/>
              <w:spacing w:before="120" w:after="0"/>
              <w:jc w:val="center"/>
              <w:rPr>
                <w:color w:val="000000"/>
                <w:lang w:val="el-GR" w:eastAsia="el-GR"/>
              </w:rPr>
            </w:pPr>
            <w:r>
              <w:rPr>
                <w:color w:val="000000"/>
                <w:lang w:val="el-GR" w:eastAsia="el-GR"/>
              </w:rPr>
              <w:t>3</w:t>
            </w:r>
          </w:p>
        </w:tc>
        <w:tc>
          <w:tcPr>
            <w:tcW w:w="368" w:type="pct"/>
            <w:vAlign w:val="center"/>
          </w:tcPr>
          <w:p w14:paraId="4D797FB8" w14:textId="315D8884"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Φ2</w:t>
            </w:r>
          </w:p>
        </w:tc>
        <w:tc>
          <w:tcPr>
            <w:tcW w:w="490" w:type="pct"/>
            <w:vAlign w:val="center"/>
          </w:tcPr>
          <w:p w14:paraId="49259740" w14:textId="213DD352" w:rsidR="003B5A23" w:rsidRPr="00EA6B87" w:rsidRDefault="003B5A23" w:rsidP="00167905">
            <w:pPr>
              <w:suppressAutoHyphens w:val="0"/>
              <w:spacing w:before="120" w:after="0"/>
              <w:jc w:val="center"/>
              <w:rPr>
                <w:color w:val="000000"/>
                <w:lang w:val="el-GR" w:eastAsia="el-GR"/>
              </w:rPr>
            </w:pPr>
            <w:r w:rsidRPr="00EA6B87">
              <w:rPr>
                <w:b/>
              </w:rPr>
              <w:t>Π2.1</w:t>
            </w:r>
          </w:p>
        </w:tc>
        <w:tc>
          <w:tcPr>
            <w:tcW w:w="2175" w:type="pct"/>
            <w:noWrap/>
            <w:vAlign w:val="center"/>
          </w:tcPr>
          <w:p w14:paraId="4228512F" w14:textId="673BC7C0" w:rsidR="003B5A23" w:rsidRPr="00EA6B87" w:rsidRDefault="003B5A23" w:rsidP="00167905">
            <w:pPr>
              <w:suppressAutoHyphens w:val="0"/>
              <w:spacing w:before="120" w:after="0"/>
              <w:jc w:val="left"/>
              <w:rPr>
                <w:bCs/>
                <w:color w:val="000000"/>
                <w:lang w:val="el-GR" w:eastAsia="el-GR"/>
              </w:rPr>
            </w:pPr>
            <w:r w:rsidRPr="00EA6B87">
              <w:rPr>
                <w:bCs/>
                <w:color w:val="000000"/>
                <w:lang w:val="el-GR" w:eastAsia="el-GR"/>
              </w:rPr>
              <w:t>Εγκατεστημένο Λογισμικό σε λειτουργική ετοιμότητα</w:t>
            </w:r>
          </w:p>
        </w:tc>
        <w:tc>
          <w:tcPr>
            <w:tcW w:w="871" w:type="pct"/>
            <w:vAlign w:val="center"/>
          </w:tcPr>
          <w:p w14:paraId="1FBF573C" w14:textId="52247B82"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Μ14</w:t>
            </w:r>
          </w:p>
        </w:tc>
        <w:tc>
          <w:tcPr>
            <w:tcW w:w="793" w:type="pct"/>
            <w:vAlign w:val="center"/>
          </w:tcPr>
          <w:p w14:paraId="0A826680" w14:textId="52A89F0C"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3942B3C8" w14:textId="77777777" w:rsidTr="003B5A23">
        <w:trPr>
          <w:trHeight w:val="365"/>
        </w:trPr>
        <w:tc>
          <w:tcPr>
            <w:tcW w:w="303" w:type="pct"/>
            <w:noWrap/>
            <w:vAlign w:val="center"/>
            <w:hideMark/>
          </w:tcPr>
          <w:p w14:paraId="52F0E391" w14:textId="301CA261" w:rsidR="003B5A23" w:rsidRPr="00EA6B87" w:rsidRDefault="0068663A" w:rsidP="00167905">
            <w:pPr>
              <w:suppressAutoHyphens w:val="0"/>
              <w:spacing w:before="120" w:after="0"/>
              <w:jc w:val="center"/>
              <w:rPr>
                <w:color w:val="000000"/>
                <w:lang w:val="el-GR" w:eastAsia="el-GR"/>
              </w:rPr>
            </w:pPr>
            <w:r>
              <w:rPr>
                <w:color w:val="000000"/>
                <w:lang w:val="el-GR" w:eastAsia="el-GR"/>
              </w:rPr>
              <w:t>4</w:t>
            </w:r>
          </w:p>
        </w:tc>
        <w:tc>
          <w:tcPr>
            <w:tcW w:w="368" w:type="pct"/>
            <w:vAlign w:val="center"/>
          </w:tcPr>
          <w:p w14:paraId="7E570FEF" w14:textId="1405F677"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Φ2</w:t>
            </w:r>
          </w:p>
        </w:tc>
        <w:tc>
          <w:tcPr>
            <w:tcW w:w="490" w:type="pct"/>
            <w:vAlign w:val="center"/>
          </w:tcPr>
          <w:p w14:paraId="6D0B30FE" w14:textId="621F9473" w:rsidR="003B5A23" w:rsidRPr="00EA6B87" w:rsidRDefault="003B5A23" w:rsidP="00167905">
            <w:pPr>
              <w:suppressAutoHyphens w:val="0"/>
              <w:spacing w:before="120" w:after="0"/>
              <w:jc w:val="center"/>
              <w:rPr>
                <w:color w:val="000000"/>
                <w:lang w:val="el-GR" w:eastAsia="el-GR"/>
              </w:rPr>
            </w:pPr>
            <w:r w:rsidRPr="00EA6B87">
              <w:rPr>
                <w:b/>
              </w:rPr>
              <w:t>Π2.</w:t>
            </w:r>
            <w:r w:rsidRPr="00EA6B87">
              <w:rPr>
                <w:b/>
                <w:lang w:val="el-GR"/>
              </w:rPr>
              <w:t>2</w:t>
            </w:r>
          </w:p>
        </w:tc>
        <w:tc>
          <w:tcPr>
            <w:tcW w:w="2175" w:type="pct"/>
            <w:noWrap/>
            <w:vAlign w:val="center"/>
          </w:tcPr>
          <w:p w14:paraId="61637323" w14:textId="4C57DF69" w:rsidR="003B5A23" w:rsidRPr="00EA6B87" w:rsidRDefault="003B5A23" w:rsidP="00167905">
            <w:pPr>
              <w:suppressAutoHyphens w:val="0"/>
              <w:spacing w:before="120" w:after="0"/>
              <w:jc w:val="left"/>
              <w:rPr>
                <w:bCs/>
                <w:lang w:val="el-GR"/>
              </w:rPr>
            </w:pPr>
            <w:r w:rsidRPr="00EA6B87">
              <w:rPr>
                <w:bCs/>
                <w:lang w:val="el-GR"/>
              </w:rPr>
              <w:t>Σειρά Εγχειριδίων Τεκμηρίωσης (λειτουργικής &amp; υποστηρικτικής)</w:t>
            </w:r>
          </w:p>
        </w:tc>
        <w:tc>
          <w:tcPr>
            <w:tcW w:w="871" w:type="pct"/>
            <w:vAlign w:val="center"/>
          </w:tcPr>
          <w:p w14:paraId="3F44F116" w14:textId="5CA30410"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Μ14</w:t>
            </w:r>
          </w:p>
        </w:tc>
        <w:tc>
          <w:tcPr>
            <w:tcW w:w="793" w:type="pct"/>
            <w:vAlign w:val="center"/>
          </w:tcPr>
          <w:p w14:paraId="52E1BDFF" w14:textId="29EA805A"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21FEB456" w14:textId="77777777" w:rsidTr="003B5A23">
        <w:trPr>
          <w:trHeight w:val="190"/>
        </w:trPr>
        <w:tc>
          <w:tcPr>
            <w:tcW w:w="303" w:type="pct"/>
            <w:noWrap/>
            <w:vAlign w:val="center"/>
            <w:hideMark/>
          </w:tcPr>
          <w:p w14:paraId="4EF7D8D2" w14:textId="558E27CC" w:rsidR="003B5A23" w:rsidRPr="00EA6B87" w:rsidRDefault="0068663A" w:rsidP="00167905">
            <w:pPr>
              <w:suppressAutoHyphens w:val="0"/>
              <w:spacing w:before="120" w:after="0"/>
              <w:jc w:val="center"/>
              <w:rPr>
                <w:color w:val="000000"/>
                <w:lang w:val="el-GR" w:eastAsia="el-GR"/>
              </w:rPr>
            </w:pPr>
            <w:r>
              <w:rPr>
                <w:color w:val="000000"/>
                <w:lang w:val="el-GR" w:eastAsia="el-GR"/>
              </w:rPr>
              <w:lastRenderedPageBreak/>
              <w:t>5</w:t>
            </w:r>
          </w:p>
        </w:tc>
        <w:tc>
          <w:tcPr>
            <w:tcW w:w="368" w:type="pct"/>
            <w:vAlign w:val="center"/>
          </w:tcPr>
          <w:p w14:paraId="1545CFFA" w14:textId="2A6A5502"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Φ2</w:t>
            </w:r>
          </w:p>
        </w:tc>
        <w:tc>
          <w:tcPr>
            <w:tcW w:w="490" w:type="pct"/>
            <w:vAlign w:val="center"/>
          </w:tcPr>
          <w:p w14:paraId="32485B93" w14:textId="35029FC4" w:rsidR="003B5A23" w:rsidRPr="00EA6B87" w:rsidRDefault="003B5A23" w:rsidP="00167905">
            <w:pPr>
              <w:suppressAutoHyphens w:val="0"/>
              <w:spacing w:before="120" w:after="0"/>
              <w:jc w:val="center"/>
              <w:rPr>
                <w:color w:val="000000"/>
                <w:lang w:val="el-GR" w:eastAsia="el-GR"/>
              </w:rPr>
            </w:pPr>
            <w:r w:rsidRPr="00EA6B87">
              <w:rPr>
                <w:b/>
              </w:rPr>
              <w:t>Π2.</w:t>
            </w:r>
            <w:r w:rsidRPr="00EA6B87">
              <w:rPr>
                <w:b/>
                <w:lang w:val="el-GR"/>
              </w:rPr>
              <w:t>3</w:t>
            </w:r>
          </w:p>
        </w:tc>
        <w:tc>
          <w:tcPr>
            <w:tcW w:w="2175" w:type="pct"/>
            <w:noWrap/>
            <w:vAlign w:val="center"/>
          </w:tcPr>
          <w:p w14:paraId="1CEDE142" w14:textId="04DBA315" w:rsidR="003B5A23" w:rsidRPr="00EA6B87" w:rsidRDefault="003B5A23" w:rsidP="00167905">
            <w:pPr>
              <w:suppressAutoHyphens w:val="0"/>
              <w:spacing w:before="120" w:after="0"/>
              <w:jc w:val="left"/>
              <w:rPr>
                <w:bCs/>
                <w:lang w:val="el-GR"/>
              </w:rPr>
            </w:pPr>
            <w:r w:rsidRPr="00EA6B87">
              <w:rPr>
                <w:bCs/>
                <w:lang w:val="el-GR"/>
              </w:rPr>
              <w:t>Επικαιροποιημένα Σενάρια Ελέγχου</w:t>
            </w:r>
          </w:p>
        </w:tc>
        <w:tc>
          <w:tcPr>
            <w:tcW w:w="871" w:type="pct"/>
            <w:vAlign w:val="center"/>
          </w:tcPr>
          <w:p w14:paraId="6CE7660F" w14:textId="74DFD1D8"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Μ14</w:t>
            </w:r>
          </w:p>
        </w:tc>
        <w:tc>
          <w:tcPr>
            <w:tcW w:w="793" w:type="pct"/>
            <w:vAlign w:val="center"/>
          </w:tcPr>
          <w:p w14:paraId="0443396D" w14:textId="244AD33D"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3707D1F6" w14:textId="77777777" w:rsidTr="003B5A23">
        <w:trPr>
          <w:trHeight w:val="190"/>
        </w:trPr>
        <w:tc>
          <w:tcPr>
            <w:tcW w:w="303" w:type="pct"/>
            <w:noWrap/>
            <w:vAlign w:val="center"/>
          </w:tcPr>
          <w:p w14:paraId="43590163" w14:textId="49999EAA" w:rsidR="003B5A23" w:rsidRPr="00EA6B87" w:rsidRDefault="0068663A" w:rsidP="00167905">
            <w:pPr>
              <w:suppressAutoHyphens w:val="0"/>
              <w:spacing w:before="120" w:after="0"/>
              <w:jc w:val="center"/>
              <w:rPr>
                <w:color w:val="000000"/>
                <w:lang w:val="el-GR" w:eastAsia="el-GR"/>
              </w:rPr>
            </w:pPr>
            <w:r>
              <w:rPr>
                <w:color w:val="000000"/>
                <w:lang w:val="el-GR" w:eastAsia="el-GR"/>
              </w:rPr>
              <w:t>6</w:t>
            </w:r>
          </w:p>
        </w:tc>
        <w:tc>
          <w:tcPr>
            <w:tcW w:w="368" w:type="pct"/>
            <w:vAlign w:val="center"/>
          </w:tcPr>
          <w:p w14:paraId="48970B01" w14:textId="1A60E7A5"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Φ2</w:t>
            </w:r>
          </w:p>
        </w:tc>
        <w:tc>
          <w:tcPr>
            <w:tcW w:w="490" w:type="pct"/>
            <w:vAlign w:val="center"/>
          </w:tcPr>
          <w:p w14:paraId="658E0F9C" w14:textId="6E04FB63" w:rsidR="003B5A23" w:rsidRPr="00EA6B87" w:rsidRDefault="003B5A23" w:rsidP="00167905">
            <w:pPr>
              <w:suppressAutoHyphens w:val="0"/>
              <w:spacing w:before="120" w:after="0"/>
              <w:jc w:val="center"/>
              <w:rPr>
                <w:color w:val="000000"/>
                <w:lang w:val="el-GR" w:eastAsia="el-GR"/>
              </w:rPr>
            </w:pPr>
            <w:r w:rsidRPr="00EA6B87">
              <w:rPr>
                <w:b/>
              </w:rPr>
              <w:t>Π2.</w:t>
            </w:r>
            <w:r w:rsidRPr="00EA6B87">
              <w:rPr>
                <w:b/>
                <w:lang w:val="el-GR"/>
              </w:rPr>
              <w:t>4</w:t>
            </w:r>
          </w:p>
        </w:tc>
        <w:tc>
          <w:tcPr>
            <w:tcW w:w="2175" w:type="pct"/>
            <w:noWrap/>
            <w:vAlign w:val="center"/>
          </w:tcPr>
          <w:p w14:paraId="15F9C33E" w14:textId="4FF2A8FF" w:rsidR="003B5A23" w:rsidRPr="00EA6B87" w:rsidRDefault="003B5A23" w:rsidP="00167905">
            <w:pPr>
              <w:suppressAutoHyphens w:val="0"/>
              <w:spacing w:before="120" w:after="0"/>
              <w:jc w:val="left"/>
              <w:rPr>
                <w:bCs/>
                <w:lang w:val="el-GR"/>
              </w:rPr>
            </w:pPr>
            <w:r w:rsidRPr="00EA6B87">
              <w:rPr>
                <w:bCs/>
                <w:lang w:val="el-GR"/>
              </w:rPr>
              <w:t>Έκθεση αποτελεσμάτων διενέργειας ελέγχων λογισμικού</w:t>
            </w:r>
          </w:p>
        </w:tc>
        <w:tc>
          <w:tcPr>
            <w:tcW w:w="871" w:type="pct"/>
            <w:vAlign w:val="center"/>
          </w:tcPr>
          <w:p w14:paraId="29C3E6C2" w14:textId="49824B39"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Μ14</w:t>
            </w:r>
          </w:p>
        </w:tc>
        <w:tc>
          <w:tcPr>
            <w:tcW w:w="793" w:type="pct"/>
            <w:vAlign w:val="center"/>
          </w:tcPr>
          <w:p w14:paraId="5B787405" w14:textId="65969D21"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72B48237" w14:textId="77777777" w:rsidTr="003B5A23">
        <w:trPr>
          <w:trHeight w:val="190"/>
        </w:trPr>
        <w:tc>
          <w:tcPr>
            <w:tcW w:w="303" w:type="pct"/>
            <w:noWrap/>
            <w:vAlign w:val="center"/>
          </w:tcPr>
          <w:p w14:paraId="420EA4A8" w14:textId="2568CCA1" w:rsidR="003B5A23" w:rsidRPr="00EA6B87" w:rsidRDefault="0068663A" w:rsidP="00167905">
            <w:pPr>
              <w:suppressAutoHyphens w:val="0"/>
              <w:spacing w:before="120" w:after="0"/>
              <w:jc w:val="center"/>
              <w:rPr>
                <w:color w:val="000000"/>
                <w:lang w:val="el-GR" w:eastAsia="el-GR"/>
              </w:rPr>
            </w:pPr>
            <w:r>
              <w:rPr>
                <w:color w:val="000000"/>
                <w:lang w:val="el-GR" w:eastAsia="el-GR"/>
              </w:rPr>
              <w:t>7</w:t>
            </w:r>
          </w:p>
        </w:tc>
        <w:tc>
          <w:tcPr>
            <w:tcW w:w="368" w:type="pct"/>
            <w:vAlign w:val="center"/>
          </w:tcPr>
          <w:p w14:paraId="46CF9626" w14:textId="22862FE3"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Φ3</w:t>
            </w:r>
          </w:p>
        </w:tc>
        <w:tc>
          <w:tcPr>
            <w:tcW w:w="490" w:type="pct"/>
            <w:vAlign w:val="center"/>
          </w:tcPr>
          <w:p w14:paraId="24C016D5" w14:textId="550E9F52" w:rsidR="003B5A23" w:rsidRPr="00EA6B87" w:rsidRDefault="003B5A23" w:rsidP="00167905">
            <w:pPr>
              <w:suppressAutoHyphens w:val="0"/>
              <w:spacing w:before="120" w:after="0"/>
              <w:jc w:val="center"/>
              <w:rPr>
                <w:color w:val="000000"/>
                <w:lang w:val="el-GR" w:eastAsia="el-GR"/>
              </w:rPr>
            </w:pPr>
            <w:r w:rsidRPr="00EA6B87">
              <w:rPr>
                <w:b/>
              </w:rPr>
              <w:t>Π</w:t>
            </w:r>
            <w:r w:rsidRPr="00EA6B87">
              <w:rPr>
                <w:b/>
                <w:lang w:val="el-GR"/>
              </w:rPr>
              <w:t>3</w:t>
            </w:r>
            <w:r w:rsidRPr="00EA6B87">
              <w:rPr>
                <w:b/>
              </w:rPr>
              <w:t>.1</w:t>
            </w:r>
          </w:p>
        </w:tc>
        <w:tc>
          <w:tcPr>
            <w:tcW w:w="2175" w:type="pct"/>
            <w:noWrap/>
            <w:vAlign w:val="center"/>
          </w:tcPr>
          <w:p w14:paraId="7838B9D9" w14:textId="399F4B0B" w:rsidR="003B5A23" w:rsidRPr="00EA6B87" w:rsidRDefault="003B5A23" w:rsidP="00167905">
            <w:pPr>
              <w:suppressAutoHyphens w:val="0"/>
              <w:spacing w:before="120" w:after="0"/>
              <w:jc w:val="left"/>
              <w:rPr>
                <w:bCs/>
                <w:lang w:val="el-GR"/>
              </w:rPr>
            </w:pPr>
            <w:r w:rsidRPr="00EA6B87">
              <w:rPr>
                <w:bCs/>
                <w:lang w:val="el-GR"/>
              </w:rPr>
              <w:t>Εγκατεστημένο Λογισμικό στο κυβερνητικό νέφος σε λειτουργική ετοιμότητα</w:t>
            </w:r>
          </w:p>
        </w:tc>
        <w:tc>
          <w:tcPr>
            <w:tcW w:w="871" w:type="pct"/>
            <w:vAlign w:val="center"/>
          </w:tcPr>
          <w:p w14:paraId="333EBD2F" w14:textId="5834E94D"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w:t>
            </w:r>
            <w:r w:rsidR="005D32C3">
              <w:rPr>
                <w:color w:val="000000"/>
                <w:lang w:val="el-GR" w:eastAsia="el-GR"/>
              </w:rPr>
              <w:t>6</w:t>
            </w:r>
          </w:p>
        </w:tc>
        <w:tc>
          <w:tcPr>
            <w:tcW w:w="793" w:type="pct"/>
            <w:vAlign w:val="center"/>
          </w:tcPr>
          <w:p w14:paraId="08EC7797" w14:textId="5E16F040"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3CE203F5" w14:textId="77777777" w:rsidTr="003B5A23">
        <w:trPr>
          <w:trHeight w:val="190"/>
        </w:trPr>
        <w:tc>
          <w:tcPr>
            <w:tcW w:w="303" w:type="pct"/>
            <w:noWrap/>
            <w:vAlign w:val="center"/>
          </w:tcPr>
          <w:p w14:paraId="11F47830" w14:textId="407F1368" w:rsidR="003B5A23" w:rsidRPr="00EA6B87" w:rsidRDefault="0068663A" w:rsidP="00167905">
            <w:pPr>
              <w:suppressAutoHyphens w:val="0"/>
              <w:spacing w:before="120" w:after="0"/>
              <w:jc w:val="center"/>
              <w:rPr>
                <w:color w:val="000000"/>
                <w:lang w:val="el-GR" w:eastAsia="el-GR"/>
              </w:rPr>
            </w:pPr>
            <w:r>
              <w:rPr>
                <w:color w:val="000000"/>
                <w:lang w:val="el-GR" w:eastAsia="el-GR"/>
              </w:rPr>
              <w:t>8</w:t>
            </w:r>
          </w:p>
        </w:tc>
        <w:tc>
          <w:tcPr>
            <w:tcW w:w="368" w:type="pct"/>
            <w:vAlign w:val="center"/>
          </w:tcPr>
          <w:p w14:paraId="6AB374D2" w14:textId="28868408"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Φ4</w:t>
            </w:r>
          </w:p>
        </w:tc>
        <w:tc>
          <w:tcPr>
            <w:tcW w:w="490" w:type="pct"/>
            <w:vAlign w:val="center"/>
          </w:tcPr>
          <w:p w14:paraId="01957CA7" w14:textId="6295E8D3" w:rsidR="003B5A23" w:rsidRPr="00EA6B87" w:rsidRDefault="003B5A23" w:rsidP="00167905">
            <w:pPr>
              <w:suppressAutoHyphens w:val="0"/>
              <w:spacing w:before="120" w:after="0"/>
              <w:jc w:val="center"/>
              <w:rPr>
                <w:color w:val="000000"/>
                <w:lang w:val="el-GR" w:eastAsia="el-GR"/>
              </w:rPr>
            </w:pPr>
            <w:r w:rsidRPr="00EA6B87">
              <w:rPr>
                <w:b/>
              </w:rPr>
              <w:t>Π</w:t>
            </w:r>
            <w:r w:rsidRPr="00EA6B87">
              <w:rPr>
                <w:b/>
                <w:lang w:val="el-GR"/>
              </w:rPr>
              <w:t>4</w:t>
            </w:r>
            <w:r w:rsidRPr="00EA6B87">
              <w:rPr>
                <w:b/>
              </w:rPr>
              <w:t>.1</w:t>
            </w:r>
          </w:p>
        </w:tc>
        <w:tc>
          <w:tcPr>
            <w:tcW w:w="2175" w:type="pct"/>
            <w:noWrap/>
            <w:vAlign w:val="center"/>
          </w:tcPr>
          <w:p w14:paraId="5EDBB668" w14:textId="4A99B89F" w:rsidR="003B5A23" w:rsidRPr="00EA6B87" w:rsidRDefault="003B5A23" w:rsidP="00167905">
            <w:pPr>
              <w:suppressAutoHyphens w:val="0"/>
              <w:spacing w:before="120" w:after="0"/>
              <w:jc w:val="left"/>
              <w:rPr>
                <w:bCs/>
                <w:lang w:val="el-GR"/>
              </w:rPr>
            </w:pPr>
            <w:r w:rsidRPr="00EA6B87">
              <w:rPr>
                <w:bCs/>
                <w:lang w:val="el-GR"/>
              </w:rPr>
              <w:t>Οριστικοποιημένο Σχέδιο Μετάπτωσης</w:t>
            </w:r>
          </w:p>
        </w:tc>
        <w:tc>
          <w:tcPr>
            <w:tcW w:w="871" w:type="pct"/>
            <w:vAlign w:val="center"/>
          </w:tcPr>
          <w:p w14:paraId="2DF1A646" w14:textId="3975A9BD"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Μ15</w:t>
            </w:r>
          </w:p>
        </w:tc>
        <w:tc>
          <w:tcPr>
            <w:tcW w:w="793" w:type="pct"/>
            <w:vAlign w:val="center"/>
          </w:tcPr>
          <w:p w14:paraId="2A849F5A" w14:textId="310BAB5B"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50816CD5" w14:textId="77777777" w:rsidTr="003B5A23">
        <w:trPr>
          <w:trHeight w:val="190"/>
        </w:trPr>
        <w:tc>
          <w:tcPr>
            <w:tcW w:w="303" w:type="pct"/>
            <w:noWrap/>
            <w:vAlign w:val="center"/>
          </w:tcPr>
          <w:p w14:paraId="45BE93B0" w14:textId="66184B3B" w:rsidR="003B5A23" w:rsidRPr="00EA6B87" w:rsidRDefault="00ED47DB" w:rsidP="00167905">
            <w:pPr>
              <w:suppressAutoHyphens w:val="0"/>
              <w:spacing w:before="120" w:after="0"/>
              <w:jc w:val="center"/>
              <w:rPr>
                <w:color w:val="000000"/>
                <w:lang w:val="el-GR" w:eastAsia="el-GR"/>
              </w:rPr>
            </w:pPr>
            <w:r>
              <w:rPr>
                <w:color w:val="000000"/>
                <w:lang w:val="el-GR" w:eastAsia="el-GR"/>
              </w:rPr>
              <w:t>9</w:t>
            </w:r>
          </w:p>
        </w:tc>
        <w:tc>
          <w:tcPr>
            <w:tcW w:w="368" w:type="pct"/>
            <w:vAlign w:val="center"/>
          </w:tcPr>
          <w:p w14:paraId="3B349DEE" w14:textId="224B6EFE"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Φ4</w:t>
            </w:r>
          </w:p>
        </w:tc>
        <w:tc>
          <w:tcPr>
            <w:tcW w:w="490" w:type="pct"/>
            <w:vAlign w:val="center"/>
          </w:tcPr>
          <w:p w14:paraId="6C9B88E0" w14:textId="5A143153" w:rsidR="003B5A23" w:rsidRPr="00EA6B87" w:rsidRDefault="003B5A23" w:rsidP="00167905">
            <w:pPr>
              <w:suppressAutoHyphens w:val="0"/>
              <w:spacing w:before="120" w:after="0"/>
              <w:jc w:val="center"/>
              <w:rPr>
                <w:color w:val="000000"/>
                <w:lang w:val="el-GR" w:eastAsia="el-GR"/>
              </w:rPr>
            </w:pPr>
            <w:r w:rsidRPr="00EA6B87">
              <w:rPr>
                <w:b/>
              </w:rPr>
              <w:t>Π</w:t>
            </w:r>
            <w:r w:rsidRPr="00EA6B87">
              <w:rPr>
                <w:b/>
                <w:lang w:val="el-GR"/>
              </w:rPr>
              <w:t>4</w:t>
            </w:r>
            <w:r w:rsidRPr="00EA6B87">
              <w:rPr>
                <w:b/>
              </w:rPr>
              <w:t>.</w:t>
            </w:r>
            <w:r w:rsidRPr="00EA6B87">
              <w:rPr>
                <w:b/>
                <w:lang w:val="el-GR"/>
              </w:rPr>
              <w:t>2</w:t>
            </w:r>
          </w:p>
        </w:tc>
        <w:tc>
          <w:tcPr>
            <w:tcW w:w="2175" w:type="pct"/>
            <w:noWrap/>
            <w:vAlign w:val="center"/>
          </w:tcPr>
          <w:p w14:paraId="25DEFC47" w14:textId="37E20D0D" w:rsidR="003B5A23" w:rsidRPr="00EA6B87" w:rsidRDefault="003B5A23" w:rsidP="00167905">
            <w:pPr>
              <w:suppressAutoHyphens w:val="0"/>
              <w:spacing w:before="120" w:after="0"/>
              <w:jc w:val="left"/>
              <w:rPr>
                <w:bCs/>
                <w:lang w:val="el-GR"/>
              </w:rPr>
            </w:pPr>
            <w:r w:rsidRPr="00EA6B87">
              <w:rPr>
                <w:bCs/>
                <w:lang w:val="el-GR"/>
              </w:rPr>
              <w:t>Εισαγωγή Υφιστάμενων Δεδομένων</w:t>
            </w:r>
          </w:p>
        </w:tc>
        <w:tc>
          <w:tcPr>
            <w:tcW w:w="871" w:type="pct"/>
            <w:vAlign w:val="center"/>
          </w:tcPr>
          <w:p w14:paraId="7680EFDB" w14:textId="5BCEE1F9"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Μ16</w:t>
            </w:r>
          </w:p>
        </w:tc>
        <w:tc>
          <w:tcPr>
            <w:tcW w:w="793" w:type="pct"/>
            <w:vAlign w:val="center"/>
          </w:tcPr>
          <w:p w14:paraId="4B7E8A03" w14:textId="27B98F50"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4512CF15" w14:textId="77777777" w:rsidTr="003B5A23">
        <w:trPr>
          <w:trHeight w:val="190"/>
        </w:trPr>
        <w:tc>
          <w:tcPr>
            <w:tcW w:w="303" w:type="pct"/>
            <w:noWrap/>
            <w:vAlign w:val="center"/>
          </w:tcPr>
          <w:p w14:paraId="1038F5C2" w14:textId="4D0AF717" w:rsidR="003B5A23" w:rsidRPr="00EA6B87" w:rsidRDefault="00ED47DB" w:rsidP="00167905">
            <w:pPr>
              <w:suppressAutoHyphens w:val="0"/>
              <w:spacing w:before="120" w:after="0"/>
              <w:jc w:val="center"/>
              <w:rPr>
                <w:color w:val="000000"/>
                <w:lang w:val="el-GR" w:eastAsia="el-GR"/>
              </w:rPr>
            </w:pPr>
            <w:r>
              <w:rPr>
                <w:color w:val="000000"/>
                <w:lang w:val="el-GR" w:eastAsia="el-GR"/>
              </w:rPr>
              <w:t>10</w:t>
            </w:r>
          </w:p>
        </w:tc>
        <w:tc>
          <w:tcPr>
            <w:tcW w:w="368" w:type="pct"/>
            <w:vAlign w:val="center"/>
          </w:tcPr>
          <w:p w14:paraId="7438C6CD" w14:textId="3E531855"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Φ5</w:t>
            </w:r>
          </w:p>
        </w:tc>
        <w:tc>
          <w:tcPr>
            <w:tcW w:w="490" w:type="pct"/>
            <w:vAlign w:val="center"/>
          </w:tcPr>
          <w:p w14:paraId="412F9092" w14:textId="46B52941" w:rsidR="003B5A23" w:rsidRPr="00EA6B87" w:rsidRDefault="003B5A23" w:rsidP="00167905">
            <w:pPr>
              <w:suppressAutoHyphens w:val="0"/>
              <w:spacing w:before="120" w:after="0"/>
              <w:jc w:val="center"/>
              <w:rPr>
                <w:color w:val="000000"/>
                <w:lang w:val="el-GR" w:eastAsia="el-GR"/>
              </w:rPr>
            </w:pPr>
            <w:r w:rsidRPr="00EA6B87">
              <w:rPr>
                <w:b/>
              </w:rPr>
              <w:t>Π</w:t>
            </w:r>
            <w:r w:rsidRPr="00EA6B87">
              <w:rPr>
                <w:b/>
                <w:lang w:val="el-GR"/>
              </w:rPr>
              <w:t>5</w:t>
            </w:r>
            <w:r w:rsidRPr="00EA6B87">
              <w:rPr>
                <w:b/>
              </w:rPr>
              <w:t>.1</w:t>
            </w:r>
          </w:p>
        </w:tc>
        <w:tc>
          <w:tcPr>
            <w:tcW w:w="2175" w:type="pct"/>
            <w:noWrap/>
            <w:vAlign w:val="center"/>
          </w:tcPr>
          <w:p w14:paraId="58CA12AB" w14:textId="016D93EA" w:rsidR="003B5A23" w:rsidRPr="00EA6B87" w:rsidRDefault="003B5A23" w:rsidP="00167905">
            <w:pPr>
              <w:suppressAutoHyphens w:val="0"/>
              <w:spacing w:before="120" w:after="0"/>
              <w:jc w:val="left"/>
              <w:rPr>
                <w:bCs/>
                <w:lang w:val="el-GR"/>
              </w:rPr>
            </w:pPr>
            <w:r w:rsidRPr="00EA6B87">
              <w:rPr>
                <w:bCs/>
                <w:lang w:val="el-GR"/>
              </w:rPr>
              <w:t>Οριστικοποιημένος οδηγός εκπαίδευσης</w:t>
            </w:r>
          </w:p>
        </w:tc>
        <w:tc>
          <w:tcPr>
            <w:tcW w:w="871" w:type="pct"/>
            <w:vAlign w:val="center"/>
          </w:tcPr>
          <w:p w14:paraId="5B3B1DF5" w14:textId="0C0D8611"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Μ15</w:t>
            </w:r>
          </w:p>
        </w:tc>
        <w:tc>
          <w:tcPr>
            <w:tcW w:w="793" w:type="pct"/>
            <w:vAlign w:val="center"/>
          </w:tcPr>
          <w:p w14:paraId="05F9392B" w14:textId="14BBADF5"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1C092E25" w14:textId="77777777" w:rsidTr="003B5A23">
        <w:trPr>
          <w:trHeight w:val="190"/>
        </w:trPr>
        <w:tc>
          <w:tcPr>
            <w:tcW w:w="303" w:type="pct"/>
            <w:noWrap/>
            <w:vAlign w:val="center"/>
          </w:tcPr>
          <w:p w14:paraId="0F8373B1" w14:textId="38B61355" w:rsidR="003B5A23" w:rsidRPr="00EA6B87" w:rsidRDefault="00ED47DB" w:rsidP="00167905">
            <w:pPr>
              <w:suppressAutoHyphens w:val="0"/>
              <w:spacing w:before="120" w:after="0"/>
              <w:jc w:val="center"/>
              <w:rPr>
                <w:color w:val="000000"/>
                <w:lang w:val="el-GR" w:eastAsia="el-GR"/>
              </w:rPr>
            </w:pPr>
            <w:r>
              <w:rPr>
                <w:color w:val="000000"/>
                <w:lang w:val="el-GR" w:eastAsia="el-GR"/>
              </w:rPr>
              <w:t>11</w:t>
            </w:r>
          </w:p>
        </w:tc>
        <w:tc>
          <w:tcPr>
            <w:tcW w:w="368" w:type="pct"/>
            <w:vAlign w:val="center"/>
          </w:tcPr>
          <w:p w14:paraId="40FA025A" w14:textId="6F79FCD7"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Φ5</w:t>
            </w:r>
          </w:p>
        </w:tc>
        <w:tc>
          <w:tcPr>
            <w:tcW w:w="490" w:type="pct"/>
            <w:vAlign w:val="center"/>
          </w:tcPr>
          <w:p w14:paraId="52390140" w14:textId="449C3DB8" w:rsidR="003B5A23" w:rsidRPr="00EA6B87" w:rsidRDefault="003B5A23" w:rsidP="00167905">
            <w:pPr>
              <w:suppressAutoHyphens w:val="0"/>
              <w:spacing w:before="120" w:after="0"/>
              <w:jc w:val="center"/>
              <w:rPr>
                <w:b/>
                <w:lang w:val="el-GR"/>
              </w:rPr>
            </w:pPr>
            <w:r w:rsidRPr="00EA6B87">
              <w:rPr>
                <w:b/>
              </w:rPr>
              <w:t>Π</w:t>
            </w:r>
            <w:r w:rsidRPr="00EA6B87">
              <w:rPr>
                <w:b/>
                <w:lang w:val="el-GR"/>
              </w:rPr>
              <w:t>5</w:t>
            </w:r>
            <w:r w:rsidRPr="00EA6B87">
              <w:rPr>
                <w:b/>
              </w:rPr>
              <w:t>.</w:t>
            </w:r>
            <w:r w:rsidRPr="00EA6B87">
              <w:rPr>
                <w:b/>
                <w:lang w:val="el-GR"/>
              </w:rPr>
              <w:t>2</w:t>
            </w:r>
          </w:p>
        </w:tc>
        <w:tc>
          <w:tcPr>
            <w:tcW w:w="2175" w:type="pct"/>
            <w:noWrap/>
            <w:vAlign w:val="center"/>
          </w:tcPr>
          <w:p w14:paraId="6FF1C3D2" w14:textId="2223E64F" w:rsidR="003B5A23" w:rsidRPr="00EA6B87" w:rsidRDefault="003B5A23" w:rsidP="00167905">
            <w:pPr>
              <w:suppressAutoHyphens w:val="0"/>
              <w:spacing w:before="120" w:after="0"/>
              <w:jc w:val="left"/>
              <w:rPr>
                <w:bCs/>
                <w:lang w:val="el-GR"/>
              </w:rPr>
            </w:pPr>
            <w:r w:rsidRPr="00EA6B87">
              <w:rPr>
                <w:bCs/>
                <w:lang w:val="el-GR"/>
              </w:rPr>
              <w:t>Υπηρεσίες εκπαίδευσης</w:t>
            </w:r>
          </w:p>
        </w:tc>
        <w:tc>
          <w:tcPr>
            <w:tcW w:w="871" w:type="pct"/>
            <w:vAlign w:val="center"/>
          </w:tcPr>
          <w:p w14:paraId="28F24BBF" w14:textId="4D5D9451"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Μ16</w:t>
            </w:r>
          </w:p>
        </w:tc>
        <w:tc>
          <w:tcPr>
            <w:tcW w:w="793" w:type="pct"/>
            <w:vAlign w:val="center"/>
          </w:tcPr>
          <w:p w14:paraId="7250ACFC" w14:textId="7F0D44D3"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4180CB5F" w14:textId="77777777" w:rsidTr="003B5A23">
        <w:trPr>
          <w:trHeight w:val="190"/>
        </w:trPr>
        <w:tc>
          <w:tcPr>
            <w:tcW w:w="303" w:type="pct"/>
            <w:noWrap/>
            <w:vAlign w:val="center"/>
          </w:tcPr>
          <w:p w14:paraId="000A9D7F" w14:textId="3C1085E3"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r w:rsidR="00ED47DB">
              <w:rPr>
                <w:color w:val="000000"/>
                <w:lang w:val="el-GR" w:eastAsia="el-GR"/>
              </w:rPr>
              <w:t>2</w:t>
            </w:r>
          </w:p>
        </w:tc>
        <w:tc>
          <w:tcPr>
            <w:tcW w:w="368" w:type="pct"/>
            <w:vAlign w:val="center"/>
          </w:tcPr>
          <w:p w14:paraId="3248C151" w14:textId="4A35E19E"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Φ5</w:t>
            </w:r>
          </w:p>
        </w:tc>
        <w:tc>
          <w:tcPr>
            <w:tcW w:w="490" w:type="pct"/>
            <w:vAlign w:val="center"/>
          </w:tcPr>
          <w:p w14:paraId="2C2D1266" w14:textId="028454AB" w:rsidR="003B5A23" w:rsidRPr="00EA6B87" w:rsidRDefault="003B5A23" w:rsidP="00167905">
            <w:pPr>
              <w:suppressAutoHyphens w:val="0"/>
              <w:spacing w:before="120" w:after="0"/>
              <w:jc w:val="center"/>
              <w:rPr>
                <w:b/>
                <w:lang w:val="el-GR"/>
              </w:rPr>
            </w:pPr>
            <w:r w:rsidRPr="00EA6B87">
              <w:rPr>
                <w:b/>
              </w:rPr>
              <w:t>Π</w:t>
            </w:r>
            <w:r w:rsidRPr="00EA6B87">
              <w:rPr>
                <w:b/>
                <w:lang w:val="el-GR"/>
              </w:rPr>
              <w:t>5</w:t>
            </w:r>
            <w:r w:rsidRPr="00EA6B87">
              <w:rPr>
                <w:b/>
              </w:rPr>
              <w:t>.</w:t>
            </w:r>
            <w:r w:rsidRPr="00EA6B87">
              <w:rPr>
                <w:b/>
                <w:lang w:val="el-GR"/>
              </w:rPr>
              <w:t>3</w:t>
            </w:r>
          </w:p>
        </w:tc>
        <w:tc>
          <w:tcPr>
            <w:tcW w:w="2175" w:type="pct"/>
            <w:noWrap/>
            <w:vAlign w:val="center"/>
          </w:tcPr>
          <w:p w14:paraId="5827AF97" w14:textId="2B49C2B0" w:rsidR="003B5A23" w:rsidRPr="00EA6B87" w:rsidRDefault="003B5A23" w:rsidP="00167905">
            <w:pPr>
              <w:suppressAutoHyphens w:val="0"/>
              <w:spacing w:before="120" w:after="0"/>
              <w:jc w:val="left"/>
              <w:rPr>
                <w:bCs/>
                <w:lang w:val="el-GR"/>
              </w:rPr>
            </w:pPr>
            <w:r w:rsidRPr="00EA6B87">
              <w:rPr>
                <w:bCs/>
                <w:lang w:val="el-GR"/>
              </w:rPr>
              <w:t>Έκθεση αξιολόγησης αποτελεσμάτων εκπαίδευσης</w:t>
            </w:r>
          </w:p>
        </w:tc>
        <w:tc>
          <w:tcPr>
            <w:tcW w:w="871" w:type="pct"/>
            <w:vAlign w:val="center"/>
          </w:tcPr>
          <w:p w14:paraId="05881A36" w14:textId="386566D1"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Μ16</w:t>
            </w:r>
          </w:p>
        </w:tc>
        <w:tc>
          <w:tcPr>
            <w:tcW w:w="793" w:type="pct"/>
            <w:vAlign w:val="center"/>
          </w:tcPr>
          <w:p w14:paraId="516241BD" w14:textId="3B165507"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30E4B1E7" w14:textId="77777777" w:rsidTr="003B5A23">
        <w:trPr>
          <w:trHeight w:val="190"/>
        </w:trPr>
        <w:tc>
          <w:tcPr>
            <w:tcW w:w="303" w:type="pct"/>
            <w:noWrap/>
            <w:vAlign w:val="center"/>
          </w:tcPr>
          <w:p w14:paraId="4A69D455" w14:textId="60ED1F6B"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r w:rsidR="00ED47DB">
              <w:rPr>
                <w:color w:val="000000"/>
                <w:lang w:val="el-GR" w:eastAsia="el-GR"/>
              </w:rPr>
              <w:t>3</w:t>
            </w:r>
          </w:p>
        </w:tc>
        <w:tc>
          <w:tcPr>
            <w:tcW w:w="368" w:type="pct"/>
            <w:vAlign w:val="center"/>
          </w:tcPr>
          <w:p w14:paraId="59038B0F" w14:textId="507EAAEC"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Φ5</w:t>
            </w:r>
          </w:p>
        </w:tc>
        <w:tc>
          <w:tcPr>
            <w:tcW w:w="490" w:type="pct"/>
            <w:vAlign w:val="center"/>
          </w:tcPr>
          <w:p w14:paraId="77FA918B" w14:textId="330A1A5E" w:rsidR="003B5A23" w:rsidRPr="00EA6B87" w:rsidRDefault="003B5A23" w:rsidP="00167905">
            <w:pPr>
              <w:suppressAutoHyphens w:val="0"/>
              <w:spacing w:before="120" w:after="0"/>
              <w:jc w:val="center"/>
              <w:rPr>
                <w:b/>
                <w:lang w:val="el-GR"/>
              </w:rPr>
            </w:pPr>
            <w:r w:rsidRPr="00EA6B87">
              <w:rPr>
                <w:b/>
              </w:rPr>
              <w:t>Π</w:t>
            </w:r>
            <w:r w:rsidRPr="00EA6B87">
              <w:rPr>
                <w:b/>
                <w:lang w:val="el-GR"/>
              </w:rPr>
              <w:t>5</w:t>
            </w:r>
            <w:r w:rsidRPr="00EA6B87">
              <w:rPr>
                <w:b/>
              </w:rPr>
              <w:t>.</w:t>
            </w:r>
            <w:r w:rsidRPr="00EA6B87">
              <w:rPr>
                <w:b/>
                <w:lang w:val="el-GR"/>
              </w:rPr>
              <w:t>4</w:t>
            </w:r>
          </w:p>
        </w:tc>
        <w:tc>
          <w:tcPr>
            <w:tcW w:w="2175" w:type="pct"/>
            <w:noWrap/>
            <w:vAlign w:val="center"/>
          </w:tcPr>
          <w:p w14:paraId="62AE6C31" w14:textId="506D7B7A" w:rsidR="003B5A23" w:rsidRPr="00EA6B87" w:rsidRDefault="003B5A23" w:rsidP="00167905">
            <w:pPr>
              <w:suppressAutoHyphens w:val="0"/>
              <w:spacing w:before="120" w:after="0"/>
              <w:jc w:val="left"/>
              <w:rPr>
                <w:bCs/>
                <w:lang w:val="el-GR"/>
              </w:rPr>
            </w:pPr>
            <w:r w:rsidRPr="00EA6B87">
              <w:rPr>
                <w:bCs/>
                <w:lang w:val="el-GR"/>
              </w:rPr>
              <w:t>Εκπαιδευτικό υλικό</w:t>
            </w:r>
          </w:p>
        </w:tc>
        <w:tc>
          <w:tcPr>
            <w:tcW w:w="871" w:type="pct"/>
            <w:vAlign w:val="center"/>
          </w:tcPr>
          <w:p w14:paraId="587986D1" w14:textId="6970AAAE"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Μ16</w:t>
            </w:r>
          </w:p>
        </w:tc>
        <w:tc>
          <w:tcPr>
            <w:tcW w:w="793" w:type="pct"/>
            <w:vAlign w:val="center"/>
          </w:tcPr>
          <w:p w14:paraId="4935D2CC" w14:textId="62C8C97A"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464F79A6" w14:textId="77777777" w:rsidTr="003B5A23">
        <w:trPr>
          <w:trHeight w:val="190"/>
        </w:trPr>
        <w:tc>
          <w:tcPr>
            <w:tcW w:w="303" w:type="pct"/>
            <w:noWrap/>
            <w:vAlign w:val="center"/>
          </w:tcPr>
          <w:p w14:paraId="1C2F8E68" w14:textId="03DB306E"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r w:rsidR="00ED47DB">
              <w:rPr>
                <w:color w:val="000000"/>
                <w:lang w:val="el-GR" w:eastAsia="el-GR"/>
              </w:rPr>
              <w:t>4</w:t>
            </w:r>
          </w:p>
        </w:tc>
        <w:tc>
          <w:tcPr>
            <w:tcW w:w="368" w:type="pct"/>
            <w:vAlign w:val="center"/>
          </w:tcPr>
          <w:p w14:paraId="6776EED7" w14:textId="32951941"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Φ6</w:t>
            </w:r>
          </w:p>
        </w:tc>
        <w:tc>
          <w:tcPr>
            <w:tcW w:w="490" w:type="pct"/>
            <w:vAlign w:val="center"/>
          </w:tcPr>
          <w:p w14:paraId="58B59DBF" w14:textId="5DDAA961" w:rsidR="003B5A23" w:rsidRPr="00EA6B87" w:rsidRDefault="003B5A23" w:rsidP="00167905">
            <w:pPr>
              <w:suppressAutoHyphens w:val="0"/>
              <w:spacing w:before="120" w:after="0"/>
              <w:jc w:val="center"/>
              <w:rPr>
                <w:b/>
              </w:rPr>
            </w:pPr>
            <w:r w:rsidRPr="00EA6B87">
              <w:rPr>
                <w:b/>
              </w:rPr>
              <w:t>Π</w:t>
            </w:r>
            <w:r w:rsidRPr="00EA6B87">
              <w:rPr>
                <w:b/>
                <w:lang w:val="el-GR"/>
              </w:rPr>
              <w:t>6</w:t>
            </w:r>
            <w:r w:rsidRPr="00EA6B87">
              <w:rPr>
                <w:b/>
              </w:rPr>
              <w:t>.1</w:t>
            </w:r>
          </w:p>
        </w:tc>
        <w:tc>
          <w:tcPr>
            <w:tcW w:w="2175" w:type="pct"/>
            <w:noWrap/>
            <w:vAlign w:val="center"/>
          </w:tcPr>
          <w:p w14:paraId="4A719AF4" w14:textId="47C881C3" w:rsidR="003B5A23" w:rsidRPr="00EA6B87" w:rsidRDefault="003B5A23" w:rsidP="00167905">
            <w:pPr>
              <w:suppressAutoHyphens w:val="0"/>
              <w:spacing w:before="120" w:after="0"/>
              <w:jc w:val="left"/>
              <w:rPr>
                <w:bCs/>
                <w:lang w:val="el-GR"/>
              </w:rPr>
            </w:pPr>
            <w:r w:rsidRPr="00EA6B87">
              <w:rPr>
                <w:bCs/>
                <w:lang w:val="el-GR"/>
              </w:rPr>
              <w:t>Υπηρεσίες πιλοτικής λειτουργίας</w:t>
            </w:r>
          </w:p>
        </w:tc>
        <w:tc>
          <w:tcPr>
            <w:tcW w:w="871" w:type="pct"/>
            <w:vAlign w:val="center"/>
          </w:tcPr>
          <w:p w14:paraId="03525212" w14:textId="3031D3C4"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Μ16</w:t>
            </w:r>
          </w:p>
        </w:tc>
        <w:tc>
          <w:tcPr>
            <w:tcW w:w="793" w:type="pct"/>
            <w:vAlign w:val="center"/>
          </w:tcPr>
          <w:p w14:paraId="08231E56" w14:textId="4BE648A7"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01EB3E39" w14:textId="77777777" w:rsidTr="003B5A23">
        <w:trPr>
          <w:trHeight w:val="190"/>
        </w:trPr>
        <w:tc>
          <w:tcPr>
            <w:tcW w:w="303" w:type="pct"/>
            <w:noWrap/>
            <w:vAlign w:val="center"/>
          </w:tcPr>
          <w:p w14:paraId="4753D684" w14:textId="0ADD964D"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r w:rsidR="00ED47DB">
              <w:rPr>
                <w:color w:val="000000"/>
                <w:lang w:val="el-GR" w:eastAsia="el-GR"/>
              </w:rPr>
              <w:t>5</w:t>
            </w:r>
          </w:p>
        </w:tc>
        <w:tc>
          <w:tcPr>
            <w:tcW w:w="368" w:type="pct"/>
            <w:vAlign w:val="center"/>
          </w:tcPr>
          <w:p w14:paraId="765952C0" w14:textId="3C7F641E"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Φ6</w:t>
            </w:r>
          </w:p>
        </w:tc>
        <w:tc>
          <w:tcPr>
            <w:tcW w:w="490" w:type="pct"/>
            <w:vAlign w:val="center"/>
          </w:tcPr>
          <w:p w14:paraId="5BC896EB" w14:textId="161CC3FE" w:rsidR="003B5A23" w:rsidRPr="00EA6B87" w:rsidRDefault="003B5A23" w:rsidP="00167905">
            <w:pPr>
              <w:suppressAutoHyphens w:val="0"/>
              <w:spacing w:before="120" w:after="0"/>
              <w:jc w:val="center"/>
              <w:rPr>
                <w:b/>
                <w:lang w:val="el-GR"/>
              </w:rPr>
            </w:pPr>
            <w:r w:rsidRPr="00EA6B87">
              <w:rPr>
                <w:b/>
              </w:rPr>
              <w:t>Π</w:t>
            </w:r>
            <w:r w:rsidRPr="00EA6B87">
              <w:rPr>
                <w:b/>
                <w:lang w:val="el-GR"/>
              </w:rPr>
              <w:t>6</w:t>
            </w:r>
            <w:r w:rsidRPr="00EA6B87">
              <w:rPr>
                <w:b/>
              </w:rPr>
              <w:t>.</w:t>
            </w:r>
            <w:r w:rsidRPr="00EA6B87">
              <w:rPr>
                <w:b/>
                <w:lang w:val="el-GR"/>
              </w:rPr>
              <w:t>2</w:t>
            </w:r>
          </w:p>
        </w:tc>
        <w:tc>
          <w:tcPr>
            <w:tcW w:w="2175" w:type="pct"/>
            <w:noWrap/>
            <w:vAlign w:val="center"/>
          </w:tcPr>
          <w:p w14:paraId="3952A949" w14:textId="7827B1F9" w:rsidR="003B5A23" w:rsidRPr="00EA6B87" w:rsidRDefault="003B5A23" w:rsidP="00167905">
            <w:pPr>
              <w:suppressAutoHyphens w:val="0"/>
              <w:spacing w:before="120" w:after="0"/>
              <w:jc w:val="left"/>
              <w:rPr>
                <w:bCs/>
                <w:lang w:val="el-GR"/>
              </w:rPr>
            </w:pPr>
            <w:r w:rsidRPr="00EA6B87">
              <w:rPr>
                <w:bCs/>
                <w:lang w:val="el-GR"/>
              </w:rPr>
              <w:t>Επικαιροποιημένη Σειρά (As- built) Εγχειριδίων Τεκμηρίωσης (λειτουργικής &amp; υποστηρικτικής)</w:t>
            </w:r>
            <w:r w:rsidR="00E470CB">
              <w:rPr>
                <w:bCs/>
                <w:lang w:val="el-GR"/>
              </w:rPr>
              <w:t xml:space="preserve"> </w:t>
            </w:r>
          </w:p>
        </w:tc>
        <w:tc>
          <w:tcPr>
            <w:tcW w:w="871" w:type="pct"/>
            <w:vAlign w:val="center"/>
          </w:tcPr>
          <w:p w14:paraId="33352F49" w14:textId="4AFD34F4"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Μ16</w:t>
            </w:r>
          </w:p>
        </w:tc>
        <w:tc>
          <w:tcPr>
            <w:tcW w:w="793" w:type="pct"/>
            <w:vAlign w:val="center"/>
          </w:tcPr>
          <w:p w14:paraId="1A63CE3A" w14:textId="5C7E07C2"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745DD645" w14:textId="77777777" w:rsidTr="003B5A23">
        <w:trPr>
          <w:trHeight w:val="190"/>
        </w:trPr>
        <w:tc>
          <w:tcPr>
            <w:tcW w:w="303" w:type="pct"/>
            <w:noWrap/>
            <w:vAlign w:val="center"/>
          </w:tcPr>
          <w:p w14:paraId="5B1B36BC" w14:textId="71DBAD22"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r w:rsidR="00ED47DB">
              <w:rPr>
                <w:color w:val="000000"/>
                <w:lang w:val="el-GR" w:eastAsia="el-GR"/>
              </w:rPr>
              <w:t>6</w:t>
            </w:r>
          </w:p>
        </w:tc>
        <w:tc>
          <w:tcPr>
            <w:tcW w:w="368" w:type="pct"/>
            <w:vAlign w:val="center"/>
          </w:tcPr>
          <w:p w14:paraId="3E0FB8E4" w14:textId="2B880A08"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Φ6</w:t>
            </w:r>
          </w:p>
        </w:tc>
        <w:tc>
          <w:tcPr>
            <w:tcW w:w="490" w:type="pct"/>
            <w:vAlign w:val="center"/>
          </w:tcPr>
          <w:p w14:paraId="7C34E08F" w14:textId="0ADEC30D" w:rsidR="003B5A23" w:rsidRPr="00EA6B87" w:rsidRDefault="003B5A23" w:rsidP="00167905">
            <w:pPr>
              <w:suppressAutoHyphens w:val="0"/>
              <w:spacing w:before="120" w:after="0"/>
              <w:jc w:val="center"/>
              <w:rPr>
                <w:b/>
                <w:lang w:val="el-GR"/>
              </w:rPr>
            </w:pPr>
            <w:r w:rsidRPr="00EA6B87">
              <w:rPr>
                <w:b/>
              </w:rPr>
              <w:t>Π</w:t>
            </w:r>
            <w:r w:rsidRPr="00EA6B87">
              <w:rPr>
                <w:b/>
                <w:lang w:val="el-GR"/>
              </w:rPr>
              <w:t>6</w:t>
            </w:r>
            <w:r w:rsidRPr="00EA6B87">
              <w:rPr>
                <w:b/>
              </w:rPr>
              <w:t>.</w:t>
            </w:r>
            <w:r w:rsidRPr="00EA6B87">
              <w:rPr>
                <w:b/>
                <w:lang w:val="el-GR"/>
              </w:rPr>
              <w:t>3</w:t>
            </w:r>
          </w:p>
        </w:tc>
        <w:tc>
          <w:tcPr>
            <w:tcW w:w="2175" w:type="pct"/>
            <w:noWrap/>
            <w:vAlign w:val="center"/>
          </w:tcPr>
          <w:p w14:paraId="1397D712" w14:textId="2E62DD88" w:rsidR="003B5A23" w:rsidRPr="00EA6B87" w:rsidRDefault="003B5A23" w:rsidP="00167905">
            <w:pPr>
              <w:suppressAutoHyphens w:val="0"/>
              <w:spacing w:before="120" w:after="0"/>
              <w:jc w:val="left"/>
              <w:rPr>
                <w:bCs/>
                <w:lang w:val="el-GR"/>
              </w:rPr>
            </w:pPr>
            <w:r w:rsidRPr="00EA6B87">
              <w:rPr>
                <w:bCs/>
                <w:lang w:val="el-GR"/>
              </w:rPr>
              <w:t>Τεύχος αποτελεσμάτων Πιλοτικής Λειτουργίας</w:t>
            </w:r>
          </w:p>
        </w:tc>
        <w:tc>
          <w:tcPr>
            <w:tcW w:w="871" w:type="pct"/>
            <w:vAlign w:val="center"/>
          </w:tcPr>
          <w:p w14:paraId="4322909A" w14:textId="6C76DF13"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Μ16</w:t>
            </w:r>
          </w:p>
        </w:tc>
        <w:tc>
          <w:tcPr>
            <w:tcW w:w="793" w:type="pct"/>
            <w:vAlign w:val="center"/>
          </w:tcPr>
          <w:p w14:paraId="20122D3A" w14:textId="69FC7630"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2</w:t>
            </w:r>
          </w:p>
        </w:tc>
      </w:tr>
      <w:tr w:rsidR="003B5A23" w:rsidRPr="00EA6B87" w14:paraId="3ED69C96" w14:textId="77777777" w:rsidTr="003B5A23">
        <w:trPr>
          <w:trHeight w:val="190"/>
        </w:trPr>
        <w:tc>
          <w:tcPr>
            <w:tcW w:w="303" w:type="pct"/>
            <w:noWrap/>
            <w:vAlign w:val="center"/>
          </w:tcPr>
          <w:p w14:paraId="20C749FE" w14:textId="138DF527"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r w:rsidR="00ED47DB">
              <w:rPr>
                <w:color w:val="000000"/>
                <w:lang w:val="el-GR" w:eastAsia="el-GR"/>
              </w:rPr>
              <w:t>7</w:t>
            </w:r>
          </w:p>
        </w:tc>
        <w:tc>
          <w:tcPr>
            <w:tcW w:w="368" w:type="pct"/>
            <w:vAlign w:val="center"/>
          </w:tcPr>
          <w:p w14:paraId="186E5CE8" w14:textId="1882A3F5"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Φ7</w:t>
            </w:r>
          </w:p>
        </w:tc>
        <w:tc>
          <w:tcPr>
            <w:tcW w:w="490" w:type="pct"/>
            <w:vAlign w:val="center"/>
          </w:tcPr>
          <w:p w14:paraId="5CEEFCA2" w14:textId="1747E672" w:rsidR="003B5A23" w:rsidRPr="00EA6B87" w:rsidRDefault="003B5A23" w:rsidP="00167905">
            <w:pPr>
              <w:suppressAutoHyphens w:val="0"/>
              <w:spacing w:before="120" w:after="0"/>
              <w:jc w:val="center"/>
              <w:rPr>
                <w:b/>
              </w:rPr>
            </w:pPr>
            <w:r w:rsidRPr="00EA6B87">
              <w:rPr>
                <w:b/>
              </w:rPr>
              <w:t>Π</w:t>
            </w:r>
            <w:r w:rsidRPr="00EA6B87">
              <w:rPr>
                <w:b/>
                <w:lang w:val="el-GR"/>
              </w:rPr>
              <w:t>7</w:t>
            </w:r>
            <w:r w:rsidRPr="00EA6B87">
              <w:rPr>
                <w:b/>
              </w:rPr>
              <w:t>.1</w:t>
            </w:r>
          </w:p>
        </w:tc>
        <w:tc>
          <w:tcPr>
            <w:tcW w:w="2175" w:type="pct"/>
            <w:noWrap/>
            <w:vAlign w:val="center"/>
          </w:tcPr>
          <w:p w14:paraId="575EB036" w14:textId="065AE96A" w:rsidR="003B5A23" w:rsidRPr="00EA6B87" w:rsidRDefault="003B5A23" w:rsidP="00167905">
            <w:pPr>
              <w:suppressAutoHyphens w:val="0"/>
              <w:spacing w:before="120" w:after="0"/>
              <w:jc w:val="left"/>
              <w:rPr>
                <w:bCs/>
                <w:lang w:val="el-GR"/>
              </w:rPr>
            </w:pPr>
            <w:r w:rsidRPr="00EA6B87">
              <w:rPr>
                <w:bCs/>
                <w:lang w:val="el-GR"/>
              </w:rPr>
              <w:t xml:space="preserve">Υπηρεσίες </w:t>
            </w:r>
            <w:r w:rsidR="00A74BF8">
              <w:rPr>
                <w:bCs/>
                <w:lang w:val="el-GR"/>
              </w:rPr>
              <w:t>Δοκιμαστικής</w:t>
            </w:r>
            <w:r w:rsidRPr="00EA6B87">
              <w:rPr>
                <w:bCs/>
                <w:lang w:val="el-GR"/>
              </w:rPr>
              <w:t xml:space="preserve"> λειτουργίας</w:t>
            </w:r>
          </w:p>
        </w:tc>
        <w:tc>
          <w:tcPr>
            <w:tcW w:w="871" w:type="pct"/>
            <w:vAlign w:val="center"/>
          </w:tcPr>
          <w:p w14:paraId="669AEDE4" w14:textId="5B6A8FD3"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w:t>
            </w:r>
            <w:r w:rsidR="00D811AB">
              <w:rPr>
                <w:color w:val="000000"/>
                <w:lang w:val="el-GR" w:eastAsia="el-GR"/>
              </w:rPr>
              <w:t>7</w:t>
            </w:r>
          </w:p>
        </w:tc>
        <w:tc>
          <w:tcPr>
            <w:tcW w:w="793" w:type="pct"/>
            <w:vAlign w:val="center"/>
          </w:tcPr>
          <w:p w14:paraId="60A541B5" w14:textId="4B053FFE" w:rsidR="003B5A23" w:rsidRPr="00EA6B87" w:rsidRDefault="00D811AB" w:rsidP="00167905">
            <w:pPr>
              <w:suppressAutoHyphens w:val="0"/>
              <w:spacing w:before="120" w:after="0"/>
              <w:jc w:val="center"/>
              <w:rPr>
                <w:color w:val="000000"/>
                <w:lang w:val="el-GR" w:eastAsia="el-GR"/>
              </w:rPr>
            </w:pPr>
            <w:r>
              <w:rPr>
                <w:color w:val="000000"/>
                <w:lang w:val="el-GR" w:eastAsia="el-GR"/>
              </w:rPr>
              <w:t>1</w:t>
            </w:r>
          </w:p>
        </w:tc>
      </w:tr>
      <w:tr w:rsidR="003B5A23" w:rsidRPr="00EA6B87" w14:paraId="331ADF27" w14:textId="77777777" w:rsidTr="003B5A23">
        <w:trPr>
          <w:trHeight w:val="190"/>
        </w:trPr>
        <w:tc>
          <w:tcPr>
            <w:tcW w:w="303" w:type="pct"/>
            <w:noWrap/>
            <w:vAlign w:val="center"/>
          </w:tcPr>
          <w:p w14:paraId="7D9F35C3" w14:textId="4802A020"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1</w:t>
            </w:r>
            <w:r w:rsidR="00ED47DB">
              <w:rPr>
                <w:color w:val="000000"/>
                <w:lang w:val="el-GR" w:eastAsia="el-GR"/>
              </w:rPr>
              <w:t>8</w:t>
            </w:r>
          </w:p>
        </w:tc>
        <w:tc>
          <w:tcPr>
            <w:tcW w:w="368" w:type="pct"/>
            <w:vAlign w:val="center"/>
          </w:tcPr>
          <w:p w14:paraId="5FDE7193" w14:textId="22136233"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Φ7</w:t>
            </w:r>
          </w:p>
        </w:tc>
        <w:tc>
          <w:tcPr>
            <w:tcW w:w="490" w:type="pct"/>
            <w:vAlign w:val="center"/>
          </w:tcPr>
          <w:p w14:paraId="73B7F86E" w14:textId="1C75AE76" w:rsidR="003B5A23" w:rsidRPr="00EA6B87" w:rsidRDefault="003B5A23" w:rsidP="00167905">
            <w:pPr>
              <w:suppressAutoHyphens w:val="0"/>
              <w:spacing w:before="120" w:after="0"/>
              <w:jc w:val="center"/>
              <w:rPr>
                <w:color w:val="000000"/>
                <w:lang w:val="el-GR" w:eastAsia="el-GR"/>
              </w:rPr>
            </w:pPr>
            <w:r w:rsidRPr="00EA6B87">
              <w:rPr>
                <w:b/>
              </w:rPr>
              <w:t>Π</w:t>
            </w:r>
            <w:r w:rsidRPr="00EA6B87">
              <w:rPr>
                <w:b/>
                <w:lang w:val="el-GR"/>
              </w:rPr>
              <w:t>7</w:t>
            </w:r>
            <w:r w:rsidRPr="00EA6B87">
              <w:rPr>
                <w:b/>
              </w:rPr>
              <w:t>.</w:t>
            </w:r>
            <w:r w:rsidRPr="00EA6B87">
              <w:rPr>
                <w:b/>
                <w:lang w:val="el-GR"/>
              </w:rPr>
              <w:t>2</w:t>
            </w:r>
          </w:p>
        </w:tc>
        <w:tc>
          <w:tcPr>
            <w:tcW w:w="2175" w:type="pct"/>
            <w:noWrap/>
            <w:vAlign w:val="center"/>
          </w:tcPr>
          <w:p w14:paraId="73C2809B" w14:textId="7975753A" w:rsidR="003B5A23" w:rsidRPr="00EA6B87" w:rsidRDefault="003B5A23" w:rsidP="00167905">
            <w:pPr>
              <w:suppressAutoHyphens w:val="0"/>
              <w:spacing w:before="120" w:after="0"/>
              <w:jc w:val="left"/>
              <w:rPr>
                <w:bCs/>
                <w:lang w:val="el-GR"/>
              </w:rPr>
            </w:pPr>
            <w:r w:rsidRPr="00EA6B87">
              <w:rPr>
                <w:bCs/>
                <w:lang w:val="el-GR"/>
              </w:rPr>
              <w:t xml:space="preserve">Τεύχος αποτελεσμάτων </w:t>
            </w:r>
            <w:r w:rsidR="00A74BF8">
              <w:rPr>
                <w:bCs/>
                <w:lang w:val="el-GR"/>
              </w:rPr>
              <w:t>Δοκιμαστική</w:t>
            </w:r>
            <w:r w:rsidRPr="00EA6B87">
              <w:rPr>
                <w:bCs/>
                <w:lang w:val="el-GR"/>
              </w:rPr>
              <w:t xml:space="preserve"> Λειτουργίας</w:t>
            </w:r>
          </w:p>
        </w:tc>
        <w:tc>
          <w:tcPr>
            <w:tcW w:w="871" w:type="pct"/>
            <w:vAlign w:val="center"/>
          </w:tcPr>
          <w:p w14:paraId="07CCA2D6" w14:textId="00F03A3D" w:rsidR="003B5A23" w:rsidRPr="00EA6B87" w:rsidRDefault="003B5A23" w:rsidP="00167905">
            <w:pPr>
              <w:suppressAutoHyphens w:val="0"/>
              <w:spacing w:before="120" w:after="0"/>
              <w:jc w:val="center"/>
              <w:rPr>
                <w:color w:val="000000"/>
                <w:lang w:val="el-GR" w:eastAsia="el-GR"/>
              </w:rPr>
            </w:pPr>
            <w:r w:rsidRPr="00EA6B87">
              <w:rPr>
                <w:color w:val="000000"/>
                <w:lang w:val="el-GR" w:eastAsia="el-GR"/>
              </w:rPr>
              <w:t>Μ1</w:t>
            </w:r>
            <w:r w:rsidR="00D811AB">
              <w:rPr>
                <w:color w:val="000000"/>
                <w:lang w:val="el-GR" w:eastAsia="el-GR"/>
              </w:rPr>
              <w:t>7</w:t>
            </w:r>
          </w:p>
        </w:tc>
        <w:tc>
          <w:tcPr>
            <w:tcW w:w="793" w:type="pct"/>
            <w:vAlign w:val="center"/>
          </w:tcPr>
          <w:p w14:paraId="508FAE34" w14:textId="2F4029CC" w:rsidR="003B5A23" w:rsidRPr="00EA6B87" w:rsidRDefault="00D811AB" w:rsidP="00167905">
            <w:pPr>
              <w:suppressAutoHyphens w:val="0"/>
              <w:spacing w:before="120" w:after="0"/>
              <w:jc w:val="center"/>
              <w:rPr>
                <w:color w:val="000000"/>
                <w:lang w:val="el-GR" w:eastAsia="el-GR"/>
              </w:rPr>
            </w:pPr>
            <w:r>
              <w:rPr>
                <w:color w:val="000000"/>
                <w:lang w:val="el-GR" w:eastAsia="el-GR"/>
              </w:rPr>
              <w:t>1</w:t>
            </w:r>
          </w:p>
        </w:tc>
      </w:tr>
      <w:tr w:rsidR="00331890" w:rsidRPr="00EA6B87" w14:paraId="21950286" w14:textId="77777777" w:rsidTr="003B5A23">
        <w:trPr>
          <w:trHeight w:val="190"/>
        </w:trPr>
        <w:tc>
          <w:tcPr>
            <w:tcW w:w="303" w:type="pct"/>
            <w:noWrap/>
            <w:vAlign w:val="center"/>
          </w:tcPr>
          <w:p w14:paraId="1D3AD9F6" w14:textId="27C5C5FE" w:rsidR="00331890" w:rsidRPr="00EA6B87" w:rsidRDefault="00331890" w:rsidP="00167905">
            <w:pPr>
              <w:suppressAutoHyphens w:val="0"/>
              <w:spacing w:before="120" w:after="0"/>
              <w:jc w:val="center"/>
              <w:rPr>
                <w:color w:val="000000"/>
                <w:lang w:val="el-GR" w:eastAsia="el-GR"/>
              </w:rPr>
            </w:pPr>
            <w:r>
              <w:rPr>
                <w:color w:val="000000"/>
                <w:lang w:val="el-GR" w:eastAsia="el-GR"/>
              </w:rPr>
              <w:t>1</w:t>
            </w:r>
            <w:r w:rsidR="00ED47DB">
              <w:rPr>
                <w:color w:val="000000"/>
                <w:lang w:val="el-GR" w:eastAsia="el-GR"/>
              </w:rPr>
              <w:t>9</w:t>
            </w:r>
          </w:p>
        </w:tc>
        <w:tc>
          <w:tcPr>
            <w:tcW w:w="368" w:type="pct"/>
            <w:vAlign w:val="center"/>
          </w:tcPr>
          <w:p w14:paraId="75C8665D" w14:textId="55F9DCEE" w:rsidR="00331890" w:rsidRPr="00EA6B87" w:rsidRDefault="00331890" w:rsidP="00167905">
            <w:pPr>
              <w:suppressAutoHyphens w:val="0"/>
              <w:spacing w:before="120" w:after="0"/>
              <w:jc w:val="center"/>
              <w:rPr>
                <w:color w:val="000000"/>
                <w:lang w:val="el-GR" w:eastAsia="el-GR"/>
              </w:rPr>
            </w:pPr>
            <w:r>
              <w:rPr>
                <w:color w:val="000000"/>
                <w:lang w:val="el-GR" w:eastAsia="el-GR"/>
              </w:rPr>
              <w:t>Φ8</w:t>
            </w:r>
          </w:p>
        </w:tc>
        <w:tc>
          <w:tcPr>
            <w:tcW w:w="490" w:type="pct"/>
            <w:vAlign w:val="center"/>
          </w:tcPr>
          <w:p w14:paraId="240C003D" w14:textId="2B12C529" w:rsidR="00331890" w:rsidRPr="00160200" w:rsidRDefault="00331890" w:rsidP="00167905">
            <w:pPr>
              <w:suppressAutoHyphens w:val="0"/>
              <w:spacing w:before="120" w:after="0"/>
              <w:jc w:val="center"/>
              <w:rPr>
                <w:b/>
                <w:lang w:val="el-GR"/>
              </w:rPr>
            </w:pPr>
            <w:r>
              <w:rPr>
                <w:b/>
                <w:lang w:val="el-GR"/>
              </w:rPr>
              <w:t>Π8.1</w:t>
            </w:r>
          </w:p>
        </w:tc>
        <w:tc>
          <w:tcPr>
            <w:tcW w:w="2175" w:type="pct"/>
            <w:noWrap/>
            <w:vAlign w:val="center"/>
          </w:tcPr>
          <w:p w14:paraId="7B71E0C6" w14:textId="79629CB0" w:rsidR="00331890" w:rsidRPr="00EA6B87" w:rsidRDefault="00331890" w:rsidP="00167905">
            <w:pPr>
              <w:suppressAutoHyphens w:val="0"/>
              <w:spacing w:before="120" w:after="0"/>
              <w:jc w:val="left"/>
              <w:rPr>
                <w:bCs/>
                <w:lang w:val="el-GR"/>
              </w:rPr>
            </w:pPr>
            <w:r>
              <w:rPr>
                <w:bCs/>
                <w:lang w:val="el-GR"/>
              </w:rPr>
              <w:t>Τεύχος Προμελέτης</w:t>
            </w:r>
          </w:p>
        </w:tc>
        <w:tc>
          <w:tcPr>
            <w:tcW w:w="871" w:type="pct"/>
            <w:vAlign w:val="center"/>
          </w:tcPr>
          <w:p w14:paraId="53FB037A" w14:textId="77777777" w:rsidR="00C07997" w:rsidRDefault="00331890" w:rsidP="00167905">
            <w:pPr>
              <w:suppressAutoHyphens w:val="0"/>
              <w:spacing w:before="120" w:after="0"/>
              <w:jc w:val="center"/>
              <w:rPr>
                <w:color w:val="000000"/>
                <w:lang w:val="el-GR" w:eastAsia="el-GR"/>
              </w:rPr>
            </w:pPr>
            <w:r>
              <w:rPr>
                <w:color w:val="000000"/>
                <w:lang w:val="el-GR" w:eastAsia="el-GR"/>
              </w:rPr>
              <w:t>Μ5-Μ</w:t>
            </w:r>
            <w:r w:rsidR="00C07997">
              <w:rPr>
                <w:color w:val="000000"/>
                <w:lang w:val="el-GR" w:eastAsia="el-GR"/>
              </w:rPr>
              <w:t>18</w:t>
            </w:r>
          </w:p>
          <w:p w14:paraId="5AC90A1C" w14:textId="694956FF" w:rsidR="00331890" w:rsidRPr="00160200" w:rsidRDefault="00C07997" w:rsidP="00167905">
            <w:pPr>
              <w:suppressAutoHyphens w:val="0"/>
              <w:spacing w:before="120" w:after="0"/>
              <w:jc w:val="center"/>
              <w:rPr>
                <w:i/>
                <w:iCs/>
                <w:color w:val="000000"/>
                <w:lang w:val="el-GR" w:eastAsia="el-GR"/>
              </w:rPr>
            </w:pPr>
            <w:r w:rsidRPr="00160200">
              <w:rPr>
                <w:i/>
                <w:iCs/>
                <w:color w:val="000000"/>
                <w:sz w:val="20"/>
                <w:szCs w:val="20"/>
                <w:lang w:val="el-GR" w:eastAsia="el-GR"/>
              </w:rPr>
              <w:t>Σύμφωνα με όσα αναφέρονται στην Παρ. 6.3</w:t>
            </w:r>
          </w:p>
        </w:tc>
        <w:tc>
          <w:tcPr>
            <w:tcW w:w="793" w:type="pct"/>
            <w:vAlign w:val="center"/>
          </w:tcPr>
          <w:p w14:paraId="6D95A983" w14:textId="5DC0BA28" w:rsidR="00331890" w:rsidRDefault="00D71003" w:rsidP="00167905">
            <w:pPr>
              <w:suppressAutoHyphens w:val="0"/>
              <w:spacing w:before="120" w:after="0"/>
              <w:jc w:val="center"/>
              <w:rPr>
                <w:color w:val="000000"/>
                <w:lang w:val="el-GR" w:eastAsia="el-GR"/>
              </w:rPr>
            </w:pPr>
            <w:r>
              <w:rPr>
                <w:color w:val="000000"/>
                <w:lang w:val="el-GR" w:eastAsia="el-GR"/>
              </w:rPr>
              <w:t>1</w:t>
            </w:r>
          </w:p>
        </w:tc>
      </w:tr>
      <w:tr w:rsidR="00331890" w:rsidRPr="00331890" w14:paraId="5E9E0662" w14:textId="77777777" w:rsidTr="003B5A23">
        <w:trPr>
          <w:trHeight w:val="190"/>
        </w:trPr>
        <w:tc>
          <w:tcPr>
            <w:tcW w:w="303" w:type="pct"/>
            <w:noWrap/>
            <w:vAlign w:val="center"/>
          </w:tcPr>
          <w:p w14:paraId="3C23EB14" w14:textId="3D9B578B" w:rsidR="00331890" w:rsidRPr="00EA6B87" w:rsidRDefault="00ED47DB" w:rsidP="00167905">
            <w:pPr>
              <w:suppressAutoHyphens w:val="0"/>
              <w:spacing w:before="120" w:after="0"/>
              <w:jc w:val="center"/>
              <w:rPr>
                <w:color w:val="000000"/>
                <w:lang w:val="el-GR" w:eastAsia="el-GR"/>
              </w:rPr>
            </w:pPr>
            <w:r>
              <w:rPr>
                <w:color w:val="000000"/>
                <w:lang w:val="el-GR" w:eastAsia="el-GR"/>
              </w:rPr>
              <w:t>20</w:t>
            </w:r>
          </w:p>
        </w:tc>
        <w:tc>
          <w:tcPr>
            <w:tcW w:w="368" w:type="pct"/>
            <w:vAlign w:val="center"/>
          </w:tcPr>
          <w:p w14:paraId="48FE22FA" w14:textId="04EFD959" w:rsidR="00331890" w:rsidRPr="00EA6B87" w:rsidRDefault="00331890" w:rsidP="00167905">
            <w:pPr>
              <w:suppressAutoHyphens w:val="0"/>
              <w:spacing w:before="120" w:after="0"/>
              <w:jc w:val="center"/>
              <w:rPr>
                <w:color w:val="000000"/>
                <w:lang w:val="el-GR" w:eastAsia="el-GR"/>
              </w:rPr>
            </w:pPr>
            <w:r>
              <w:rPr>
                <w:color w:val="000000"/>
                <w:lang w:val="el-GR" w:eastAsia="el-GR"/>
              </w:rPr>
              <w:t>Φ8</w:t>
            </w:r>
          </w:p>
        </w:tc>
        <w:tc>
          <w:tcPr>
            <w:tcW w:w="490" w:type="pct"/>
            <w:vAlign w:val="center"/>
          </w:tcPr>
          <w:p w14:paraId="589099F3" w14:textId="23E761AA" w:rsidR="00331890" w:rsidRPr="00160200" w:rsidRDefault="00331890" w:rsidP="00167905">
            <w:pPr>
              <w:suppressAutoHyphens w:val="0"/>
              <w:spacing w:before="120" w:after="0"/>
              <w:jc w:val="center"/>
              <w:rPr>
                <w:b/>
                <w:lang w:val="el-GR"/>
              </w:rPr>
            </w:pPr>
            <w:r>
              <w:rPr>
                <w:b/>
                <w:lang w:val="el-GR"/>
              </w:rPr>
              <w:t>Π8.2</w:t>
            </w:r>
          </w:p>
        </w:tc>
        <w:tc>
          <w:tcPr>
            <w:tcW w:w="2175" w:type="pct"/>
            <w:noWrap/>
            <w:vAlign w:val="center"/>
          </w:tcPr>
          <w:p w14:paraId="3E6EE3E8" w14:textId="48727079" w:rsidR="00331890" w:rsidRPr="00EA6B87" w:rsidRDefault="00331890" w:rsidP="00167905">
            <w:pPr>
              <w:suppressAutoHyphens w:val="0"/>
              <w:spacing w:before="120" w:after="0"/>
              <w:jc w:val="left"/>
              <w:rPr>
                <w:bCs/>
                <w:lang w:val="el-GR"/>
              </w:rPr>
            </w:pPr>
            <w:r>
              <w:rPr>
                <w:bCs/>
                <w:lang w:val="el-GR"/>
              </w:rPr>
              <w:t xml:space="preserve">Εγκατεστημένο λογισμικό σε Λειτουργική Ετοιμότητα </w:t>
            </w:r>
          </w:p>
        </w:tc>
        <w:tc>
          <w:tcPr>
            <w:tcW w:w="871" w:type="pct"/>
            <w:vAlign w:val="center"/>
          </w:tcPr>
          <w:p w14:paraId="451AC526" w14:textId="6C03496E" w:rsidR="00331890" w:rsidRDefault="00331890" w:rsidP="00167905">
            <w:pPr>
              <w:suppressAutoHyphens w:val="0"/>
              <w:spacing w:before="120" w:after="0"/>
              <w:jc w:val="center"/>
              <w:rPr>
                <w:color w:val="000000"/>
                <w:lang w:val="el-GR" w:eastAsia="el-GR"/>
              </w:rPr>
            </w:pPr>
            <w:r>
              <w:rPr>
                <w:color w:val="000000"/>
                <w:lang w:val="el-GR" w:eastAsia="el-GR"/>
              </w:rPr>
              <w:t>Μ</w:t>
            </w:r>
            <w:r w:rsidR="00D71003">
              <w:rPr>
                <w:color w:val="000000"/>
                <w:lang w:val="el-GR" w:eastAsia="el-GR"/>
              </w:rPr>
              <w:t>5</w:t>
            </w:r>
            <w:r>
              <w:rPr>
                <w:color w:val="000000"/>
                <w:lang w:val="el-GR" w:eastAsia="el-GR"/>
              </w:rPr>
              <w:t>-Μ1</w:t>
            </w:r>
            <w:r w:rsidR="00C07997">
              <w:rPr>
                <w:color w:val="000000"/>
                <w:lang w:val="el-GR" w:eastAsia="el-GR"/>
              </w:rPr>
              <w:t>8</w:t>
            </w:r>
          </w:p>
          <w:p w14:paraId="3F2A12F3" w14:textId="6222E9B9" w:rsidR="00C07997" w:rsidRPr="00EA6B87" w:rsidRDefault="00C07997" w:rsidP="00167905">
            <w:pPr>
              <w:suppressAutoHyphens w:val="0"/>
              <w:spacing w:before="120" w:after="0"/>
              <w:jc w:val="center"/>
              <w:rPr>
                <w:color w:val="000000"/>
                <w:lang w:val="el-GR" w:eastAsia="el-GR"/>
              </w:rPr>
            </w:pPr>
            <w:r w:rsidRPr="00A17A04">
              <w:rPr>
                <w:i/>
                <w:iCs/>
                <w:color w:val="000000"/>
                <w:sz w:val="20"/>
                <w:szCs w:val="20"/>
                <w:lang w:val="el-GR" w:eastAsia="el-GR"/>
              </w:rPr>
              <w:t>Σύμφωνα με όσα αναφέρονται στην Παρ. 6.3</w:t>
            </w:r>
          </w:p>
        </w:tc>
        <w:tc>
          <w:tcPr>
            <w:tcW w:w="793" w:type="pct"/>
            <w:vAlign w:val="center"/>
          </w:tcPr>
          <w:p w14:paraId="4C25BBAF" w14:textId="18D65C7C" w:rsidR="00331890" w:rsidRDefault="00D71003" w:rsidP="00167905">
            <w:pPr>
              <w:suppressAutoHyphens w:val="0"/>
              <w:spacing w:before="120" w:after="0"/>
              <w:jc w:val="center"/>
              <w:rPr>
                <w:color w:val="000000"/>
                <w:lang w:val="el-GR" w:eastAsia="el-GR"/>
              </w:rPr>
            </w:pPr>
            <w:r>
              <w:rPr>
                <w:color w:val="000000"/>
                <w:lang w:val="el-GR" w:eastAsia="el-GR"/>
              </w:rPr>
              <w:t>1</w:t>
            </w:r>
          </w:p>
        </w:tc>
      </w:tr>
      <w:tr w:rsidR="00331890" w:rsidRPr="00EA6B87" w14:paraId="67F288FC" w14:textId="77777777" w:rsidTr="003B5A23">
        <w:trPr>
          <w:trHeight w:val="190"/>
        </w:trPr>
        <w:tc>
          <w:tcPr>
            <w:tcW w:w="303" w:type="pct"/>
            <w:noWrap/>
            <w:vAlign w:val="center"/>
          </w:tcPr>
          <w:p w14:paraId="2125A2E3" w14:textId="5524FC84" w:rsidR="00331890" w:rsidRPr="00EA6B87" w:rsidRDefault="00331890" w:rsidP="00167905">
            <w:pPr>
              <w:suppressAutoHyphens w:val="0"/>
              <w:spacing w:before="120" w:after="0"/>
              <w:jc w:val="center"/>
              <w:rPr>
                <w:color w:val="000000"/>
                <w:lang w:val="el-GR" w:eastAsia="el-GR"/>
              </w:rPr>
            </w:pPr>
            <w:r>
              <w:rPr>
                <w:color w:val="000000"/>
                <w:lang w:val="el-GR" w:eastAsia="el-GR"/>
              </w:rPr>
              <w:t>2</w:t>
            </w:r>
            <w:r w:rsidR="00ED47DB">
              <w:rPr>
                <w:color w:val="000000"/>
                <w:lang w:val="el-GR" w:eastAsia="el-GR"/>
              </w:rPr>
              <w:t>1</w:t>
            </w:r>
          </w:p>
        </w:tc>
        <w:tc>
          <w:tcPr>
            <w:tcW w:w="368" w:type="pct"/>
            <w:vAlign w:val="center"/>
          </w:tcPr>
          <w:p w14:paraId="3BE6B47C" w14:textId="33754108" w:rsidR="00331890" w:rsidRPr="00EA6B87" w:rsidRDefault="00331890" w:rsidP="00167905">
            <w:pPr>
              <w:suppressAutoHyphens w:val="0"/>
              <w:spacing w:before="120" w:after="0"/>
              <w:jc w:val="center"/>
              <w:rPr>
                <w:color w:val="000000"/>
                <w:lang w:val="el-GR" w:eastAsia="el-GR"/>
              </w:rPr>
            </w:pPr>
            <w:r>
              <w:rPr>
                <w:color w:val="000000"/>
                <w:lang w:val="el-GR" w:eastAsia="el-GR"/>
              </w:rPr>
              <w:t>Φ8</w:t>
            </w:r>
          </w:p>
        </w:tc>
        <w:tc>
          <w:tcPr>
            <w:tcW w:w="490" w:type="pct"/>
            <w:vAlign w:val="center"/>
          </w:tcPr>
          <w:p w14:paraId="1CA6C09B" w14:textId="4DC5FC40" w:rsidR="00331890" w:rsidRPr="00160200" w:rsidRDefault="00331890" w:rsidP="00167905">
            <w:pPr>
              <w:suppressAutoHyphens w:val="0"/>
              <w:spacing w:before="120" w:after="0"/>
              <w:jc w:val="center"/>
              <w:rPr>
                <w:b/>
                <w:lang w:val="el-GR"/>
              </w:rPr>
            </w:pPr>
            <w:r>
              <w:rPr>
                <w:b/>
                <w:lang w:val="el-GR"/>
              </w:rPr>
              <w:t>Π8.3</w:t>
            </w:r>
          </w:p>
        </w:tc>
        <w:tc>
          <w:tcPr>
            <w:tcW w:w="2175" w:type="pct"/>
            <w:noWrap/>
            <w:vAlign w:val="center"/>
          </w:tcPr>
          <w:p w14:paraId="4437BFB1" w14:textId="0CF6674C" w:rsidR="00331890" w:rsidRPr="00EA6B87" w:rsidRDefault="00331890" w:rsidP="00167905">
            <w:pPr>
              <w:suppressAutoHyphens w:val="0"/>
              <w:spacing w:before="120" w:after="0"/>
              <w:jc w:val="left"/>
              <w:rPr>
                <w:bCs/>
                <w:lang w:val="el-GR"/>
              </w:rPr>
            </w:pPr>
            <w:r w:rsidRPr="00EA6B87">
              <w:rPr>
                <w:bCs/>
                <w:lang w:val="el-GR"/>
              </w:rPr>
              <w:t>Τεύχος αποτελεσμάτων Πιλοτικής Λειτουργίας</w:t>
            </w:r>
          </w:p>
        </w:tc>
        <w:tc>
          <w:tcPr>
            <w:tcW w:w="871" w:type="pct"/>
            <w:vAlign w:val="center"/>
          </w:tcPr>
          <w:p w14:paraId="178AD4CF" w14:textId="7D09B37F" w:rsidR="00331890" w:rsidRDefault="00331890" w:rsidP="00167905">
            <w:pPr>
              <w:suppressAutoHyphens w:val="0"/>
              <w:spacing w:before="120" w:after="0"/>
              <w:jc w:val="center"/>
              <w:rPr>
                <w:color w:val="000000"/>
                <w:lang w:val="el-GR" w:eastAsia="el-GR"/>
              </w:rPr>
            </w:pPr>
            <w:r>
              <w:rPr>
                <w:color w:val="000000"/>
                <w:lang w:val="el-GR" w:eastAsia="el-GR"/>
              </w:rPr>
              <w:t>Μ</w:t>
            </w:r>
            <w:r w:rsidR="00D71003">
              <w:rPr>
                <w:color w:val="000000"/>
                <w:lang w:val="el-GR" w:eastAsia="el-GR"/>
              </w:rPr>
              <w:t>5</w:t>
            </w:r>
            <w:r>
              <w:rPr>
                <w:color w:val="000000"/>
                <w:lang w:val="el-GR" w:eastAsia="el-GR"/>
              </w:rPr>
              <w:t>-Μ1</w:t>
            </w:r>
            <w:r w:rsidR="00C07997">
              <w:rPr>
                <w:color w:val="000000"/>
                <w:lang w:val="el-GR" w:eastAsia="el-GR"/>
              </w:rPr>
              <w:t>8</w:t>
            </w:r>
          </w:p>
          <w:p w14:paraId="29C1CAC9" w14:textId="004E09F4" w:rsidR="00C07997" w:rsidRPr="00EA6B87" w:rsidRDefault="00C07997" w:rsidP="00167905">
            <w:pPr>
              <w:suppressAutoHyphens w:val="0"/>
              <w:spacing w:before="120" w:after="0"/>
              <w:jc w:val="center"/>
              <w:rPr>
                <w:color w:val="000000"/>
                <w:lang w:val="el-GR" w:eastAsia="el-GR"/>
              </w:rPr>
            </w:pPr>
            <w:r w:rsidRPr="00A17A04">
              <w:rPr>
                <w:i/>
                <w:iCs/>
                <w:color w:val="000000"/>
                <w:sz w:val="20"/>
                <w:szCs w:val="20"/>
                <w:lang w:val="el-GR" w:eastAsia="el-GR"/>
              </w:rPr>
              <w:t>Σύμφωνα με όσα αναφέρονται στην Παρ. 6.3</w:t>
            </w:r>
          </w:p>
        </w:tc>
        <w:tc>
          <w:tcPr>
            <w:tcW w:w="793" w:type="pct"/>
            <w:vAlign w:val="center"/>
          </w:tcPr>
          <w:p w14:paraId="0A8D4090" w14:textId="4746FA01" w:rsidR="00331890" w:rsidRDefault="00D71003" w:rsidP="00167905">
            <w:pPr>
              <w:suppressAutoHyphens w:val="0"/>
              <w:spacing w:before="120" w:after="0"/>
              <w:jc w:val="center"/>
              <w:rPr>
                <w:color w:val="000000"/>
                <w:lang w:val="el-GR" w:eastAsia="el-GR"/>
              </w:rPr>
            </w:pPr>
            <w:r>
              <w:rPr>
                <w:color w:val="000000"/>
                <w:lang w:val="el-GR" w:eastAsia="el-GR"/>
              </w:rPr>
              <w:t>1</w:t>
            </w:r>
          </w:p>
        </w:tc>
      </w:tr>
      <w:tr w:rsidR="00331890" w:rsidRPr="00EA6B87" w14:paraId="6408773A" w14:textId="77777777" w:rsidTr="003B5A23">
        <w:trPr>
          <w:trHeight w:val="190"/>
        </w:trPr>
        <w:tc>
          <w:tcPr>
            <w:tcW w:w="303" w:type="pct"/>
            <w:noWrap/>
            <w:vAlign w:val="center"/>
          </w:tcPr>
          <w:p w14:paraId="46F9C9A3" w14:textId="78380EBD" w:rsidR="00331890" w:rsidRDefault="00331890" w:rsidP="00167905">
            <w:pPr>
              <w:suppressAutoHyphens w:val="0"/>
              <w:spacing w:before="120" w:after="0"/>
              <w:jc w:val="center"/>
              <w:rPr>
                <w:color w:val="000000"/>
                <w:lang w:val="el-GR" w:eastAsia="el-GR"/>
              </w:rPr>
            </w:pPr>
            <w:r>
              <w:rPr>
                <w:color w:val="000000"/>
                <w:lang w:val="el-GR" w:eastAsia="el-GR"/>
              </w:rPr>
              <w:lastRenderedPageBreak/>
              <w:t>2</w:t>
            </w:r>
            <w:r w:rsidR="00ED47DB">
              <w:rPr>
                <w:color w:val="000000"/>
                <w:lang w:val="el-GR" w:eastAsia="el-GR"/>
              </w:rPr>
              <w:t>2</w:t>
            </w:r>
          </w:p>
        </w:tc>
        <w:tc>
          <w:tcPr>
            <w:tcW w:w="368" w:type="pct"/>
            <w:vAlign w:val="center"/>
          </w:tcPr>
          <w:p w14:paraId="77B95172" w14:textId="4287EE85" w:rsidR="00331890" w:rsidRDefault="00331890" w:rsidP="00167905">
            <w:pPr>
              <w:suppressAutoHyphens w:val="0"/>
              <w:spacing w:before="120" w:after="0"/>
              <w:jc w:val="center"/>
              <w:rPr>
                <w:color w:val="000000"/>
                <w:lang w:val="el-GR" w:eastAsia="el-GR"/>
              </w:rPr>
            </w:pPr>
            <w:r>
              <w:rPr>
                <w:color w:val="000000"/>
                <w:lang w:val="el-GR" w:eastAsia="el-GR"/>
              </w:rPr>
              <w:t>Φ8</w:t>
            </w:r>
          </w:p>
        </w:tc>
        <w:tc>
          <w:tcPr>
            <w:tcW w:w="490" w:type="pct"/>
            <w:vAlign w:val="center"/>
          </w:tcPr>
          <w:p w14:paraId="1B767D73" w14:textId="448F509F" w:rsidR="00331890" w:rsidRPr="00160200" w:rsidRDefault="00331890" w:rsidP="00167905">
            <w:pPr>
              <w:suppressAutoHyphens w:val="0"/>
              <w:spacing w:before="120" w:after="0"/>
              <w:jc w:val="center"/>
              <w:rPr>
                <w:b/>
                <w:lang w:val="el-GR"/>
              </w:rPr>
            </w:pPr>
            <w:r>
              <w:rPr>
                <w:b/>
                <w:lang w:val="el-GR"/>
              </w:rPr>
              <w:t>Π8.4</w:t>
            </w:r>
          </w:p>
        </w:tc>
        <w:tc>
          <w:tcPr>
            <w:tcW w:w="2175" w:type="pct"/>
            <w:noWrap/>
            <w:vAlign w:val="center"/>
          </w:tcPr>
          <w:p w14:paraId="2BB761FF" w14:textId="3E3E75EE" w:rsidR="00331890" w:rsidRPr="00EA6B87" w:rsidRDefault="00331890" w:rsidP="00167905">
            <w:pPr>
              <w:suppressAutoHyphens w:val="0"/>
              <w:spacing w:before="120" w:after="0"/>
              <w:jc w:val="left"/>
              <w:rPr>
                <w:bCs/>
                <w:lang w:val="el-GR"/>
              </w:rPr>
            </w:pPr>
            <w:r w:rsidRPr="00EA6B87">
              <w:rPr>
                <w:bCs/>
                <w:lang w:val="el-GR"/>
              </w:rPr>
              <w:t xml:space="preserve">Τεύχος αποτελεσμάτων </w:t>
            </w:r>
            <w:r>
              <w:rPr>
                <w:bCs/>
                <w:lang w:val="el-GR"/>
              </w:rPr>
              <w:t>Δοκιμαστική</w:t>
            </w:r>
            <w:r w:rsidR="005341AC">
              <w:rPr>
                <w:bCs/>
                <w:lang w:val="el-GR"/>
              </w:rPr>
              <w:t>ς</w:t>
            </w:r>
            <w:r w:rsidRPr="00EA6B87">
              <w:rPr>
                <w:bCs/>
                <w:lang w:val="el-GR"/>
              </w:rPr>
              <w:t xml:space="preserve"> Λειτουργίας</w:t>
            </w:r>
          </w:p>
        </w:tc>
        <w:tc>
          <w:tcPr>
            <w:tcW w:w="871" w:type="pct"/>
            <w:vAlign w:val="center"/>
          </w:tcPr>
          <w:p w14:paraId="46031FFD" w14:textId="4FE46401" w:rsidR="00331890" w:rsidRDefault="00331890" w:rsidP="00167905">
            <w:pPr>
              <w:suppressAutoHyphens w:val="0"/>
              <w:spacing w:before="120" w:after="0"/>
              <w:jc w:val="center"/>
              <w:rPr>
                <w:color w:val="000000"/>
                <w:lang w:val="el-GR" w:eastAsia="el-GR"/>
              </w:rPr>
            </w:pPr>
            <w:r>
              <w:rPr>
                <w:color w:val="000000"/>
                <w:lang w:val="el-GR" w:eastAsia="el-GR"/>
              </w:rPr>
              <w:t>Μ</w:t>
            </w:r>
            <w:r w:rsidR="00D71003">
              <w:rPr>
                <w:color w:val="000000"/>
                <w:lang w:val="el-GR" w:eastAsia="el-GR"/>
              </w:rPr>
              <w:t>5</w:t>
            </w:r>
            <w:r>
              <w:rPr>
                <w:color w:val="000000"/>
                <w:lang w:val="el-GR" w:eastAsia="el-GR"/>
              </w:rPr>
              <w:t>-Μ1</w:t>
            </w:r>
            <w:r w:rsidR="00C07997">
              <w:rPr>
                <w:color w:val="000000"/>
                <w:lang w:val="el-GR" w:eastAsia="el-GR"/>
              </w:rPr>
              <w:t>8</w:t>
            </w:r>
          </w:p>
          <w:p w14:paraId="35373679" w14:textId="5942FC6A" w:rsidR="00C07997" w:rsidRPr="00EA6B87" w:rsidRDefault="00C07997" w:rsidP="00167905">
            <w:pPr>
              <w:suppressAutoHyphens w:val="0"/>
              <w:spacing w:before="120" w:after="0"/>
              <w:jc w:val="center"/>
              <w:rPr>
                <w:color w:val="000000"/>
                <w:lang w:val="el-GR" w:eastAsia="el-GR"/>
              </w:rPr>
            </w:pPr>
            <w:r w:rsidRPr="00A17A04">
              <w:rPr>
                <w:i/>
                <w:iCs/>
                <w:color w:val="000000"/>
                <w:sz w:val="20"/>
                <w:szCs w:val="20"/>
                <w:lang w:val="el-GR" w:eastAsia="el-GR"/>
              </w:rPr>
              <w:t>Σύμφωνα με όσα αναφέρονται στην Παρ. 6.3</w:t>
            </w:r>
          </w:p>
        </w:tc>
        <w:tc>
          <w:tcPr>
            <w:tcW w:w="793" w:type="pct"/>
            <w:vAlign w:val="center"/>
          </w:tcPr>
          <w:p w14:paraId="22319AB3" w14:textId="28CAFF91" w:rsidR="00331890" w:rsidRDefault="00D71003" w:rsidP="00167905">
            <w:pPr>
              <w:suppressAutoHyphens w:val="0"/>
              <w:spacing w:before="120" w:after="0"/>
              <w:jc w:val="center"/>
              <w:rPr>
                <w:color w:val="000000"/>
                <w:lang w:val="el-GR" w:eastAsia="el-GR"/>
              </w:rPr>
            </w:pPr>
            <w:r>
              <w:rPr>
                <w:color w:val="000000"/>
                <w:lang w:val="el-GR" w:eastAsia="el-GR"/>
              </w:rPr>
              <w:t>1</w:t>
            </w:r>
          </w:p>
        </w:tc>
      </w:tr>
    </w:tbl>
    <w:p w14:paraId="28EFA1FA" w14:textId="77777777" w:rsidR="008376F9" w:rsidRPr="00EA6B87" w:rsidRDefault="008376F9" w:rsidP="00F73DE9">
      <w:pPr>
        <w:spacing w:line="360" w:lineRule="auto"/>
        <w:rPr>
          <w:rFonts w:eastAsia="SimSun"/>
          <w:lang w:val="el-GR"/>
        </w:rPr>
      </w:pPr>
    </w:p>
    <w:p w14:paraId="0C25C040" w14:textId="619A6D51" w:rsidR="003C2BEF" w:rsidRPr="00EA6B87" w:rsidRDefault="003C2BEF" w:rsidP="00F73DE9">
      <w:pPr>
        <w:spacing w:line="360" w:lineRule="auto"/>
        <w:rPr>
          <w:rFonts w:eastAsia="SimSun"/>
          <w:lang w:val="el-GR"/>
        </w:rPr>
      </w:pPr>
      <w:r w:rsidRPr="00EA6B87">
        <w:rPr>
          <w:rFonts w:eastAsia="SimSun"/>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w:t>
      </w:r>
      <w:r w:rsidR="00B5207A">
        <w:rPr>
          <w:rFonts w:eastAsia="SimSun"/>
          <w:lang w:val="el-GR"/>
        </w:rPr>
        <w:t xml:space="preserve"> </w:t>
      </w:r>
      <w:bookmarkStart w:id="688" w:name="_Hlk168407844"/>
      <w:r w:rsidR="00B5207A">
        <w:rPr>
          <w:rFonts w:eastAsia="SimSun"/>
          <w:lang w:val="el-GR"/>
        </w:rPr>
        <w:fldChar w:fldCharType="begin"/>
      </w:r>
      <w:r w:rsidR="00B5207A">
        <w:rPr>
          <w:rFonts w:eastAsia="SimSun"/>
          <w:lang w:val="el-GR"/>
        </w:rPr>
        <w:instrText>HYPERLINK  \l "_Παραλαβή_του_αντικειμένου"</w:instrText>
      </w:r>
      <w:r w:rsidR="00B5207A">
        <w:rPr>
          <w:rFonts w:eastAsia="SimSun"/>
          <w:lang w:val="el-GR"/>
        </w:rPr>
      </w:r>
      <w:r w:rsidR="00B5207A">
        <w:rPr>
          <w:rFonts w:eastAsia="SimSun"/>
          <w:lang w:val="el-GR"/>
        </w:rPr>
        <w:fldChar w:fldCharType="separate"/>
      </w:r>
      <w:r w:rsidR="00B5207A" w:rsidRPr="00B5207A">
        <w:rPr>
          <w:rStyle w:val="-"/>
          <w:rFonts w:eastAsia="SimSun"/>
          <w:lang w:val="el-GR"/>
        </w:rPr>
        <w:t>παρ. 6.3</w:t>
      </w:r>
      <w:r w:rsidR="00B5207A">
        <w:rPr>
          <w:rFonts w:eastAsia="SimSun"/>
          <w:lang w:val="el-GR"/>
        </w:rPr>
        <w:fldChar w:fldCharType="end"/>
      </w:r>
      <w:bookmarkEnd w:id="688"/>
      <w:r w:rsidRPr="00EA6B87">
        <w:rPr>
          <w:rFonts w:eastAsia="SimSun"/>
          <w:lang w:val="el-GR"/>
        </w:rPr>
        <w:t xml:space="preserve"> της παρούσας.</w:t>
      </w:r>
    </w:p>
    <w:p w14:paraId="1F4D1538" w14:textId="25230A52" w:rsidR="003C2BEF" w:rsidRPr="00EA6B87" w:rsidRDefault="003C2BEF" w:rsidP="00F73DE9">
      <w:pPr>
        <w:spacing w:line="360" w:lineRule="auto"/>
        <w:rPr>
          <w:rFonts w:eastAsia="SimSun"/>
          <w:lang w:val="el-GR"/>
        </w:rPr>
      </w:pPr>
      <w:r w:rsidRPr="00EA6B87">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w:t>
      </w:r>
      <w:r w:rsidR="00B5207A">
        <w:rPr>
          <w:rFonts w:eastAsia="SimSun"/>
          <w:lang w:val="el-GR"/>
        </w:rPr>
        <w:t xml:space="preserve"> </w:t>
      </w:r>
      <w:hyperlink w:anchor="_Παραλαβή_του_αντικειμένου" w:history="1">
        <w:r w:rsidR="00B5207A" w:rsidRPr="00B5207A">
          <w:rPr>
            <w:rStyle w:val="-"/>
            <w:rFonts w:eastAsia="SimSun"/>
            <w:lang w:val="el-GR"/>
          </w:rPr>
          <w:t>παρ. 6.3</w:t>
        </w:r>
      </w:hyperlink>
      <w:r w:rsidRPr="00EA6B87">
        <w:rPr>
          <w:rFonts w:eastAsia="SimSun"/>
          <w:lang w:val="el-GR"/>
        </w:rPr>
        <w:t xml:space="preserve"> της παρούσας.</w:t>
      </w:r>
    </w:p>
    <w:p w14:paraId="768232CB" w14:textId="2D54E2D6" w:rsidR="0036697F" w:rsidRPr="00EA6B87" w:rsidRDefault="0036697F" w:rsidP="00F73DE9">
      <w:pPr>
        <w:spacing w:line="360" w:lineRule="auto"/>
        <w:rPr>
          <w:rFonts w:eastAsia="SimSun"/>
          <w:b/>
          <w:bCs/>
          <w:u w:val="single"/>
          <w:lang w:val="el-GR"/>
        </w:rPr>
      </w:pPr>
      <w:r w:rsidRPr="00EA6B87">
        <w:rPr>
          <w:rFonts w:eastAsia="SimSun"/>
          <w:b/>
          <w:bCs/>
          <w:u w:val="single"/>
          <w:lang w:val="el-GR"/>
        </w:rPr>
        <w:t>Όροι και προϋποθέσεις παραλαβών</w:t>
      </w:r>
    </w:p>
    <w:p w14:paraId="2DE33B30" w14:textId="77777777" w:rsidR="0036697F" w:rsidRPr="00EA6B87" w:rsidRDefault="0036697F" w:rsidP="00F73DE9">
      <w:pPr>
        <w:spacing w:line="360" w:lineRule="auto"/>
        <w:rPr>
          <w:lang w:val="el-GR"/>
        </w:rPr>
      </w:pPr>
      <w:r w:rsidRPr="00EA6B87">
        <w:rPr>
          <w:lang w:val="el-GR"/>
        </w:rPr>
        <w:t>Ανάλογα το είδος και τη φύση των παραδοτέων ισχύουν τα κάτωθι:</w:t>
      </w:r>
    </w:p>
    <w:p w14:paraId="01626AEC" w14:textId="77777777" w:rsidR="0036697F" w:rsidRPr="00EA6B87" w:rsidRDefault="0036697F" w:rsidP="00F73DE9">
      <w:pPr>
        <w:pStyle w:val="aff"/>
        <w:numPr>
          <w:ilvl w:val="0"/>
          <w:numId w:val="300"/>
        </w:numPr>
        <w:suppressAutoHyphens w:val="0"/>
        <w:spacing w:line="360" w:lineRule="auto"/>
        <w:contextualSpacing w:val="0"/>
        <w:jc w:val="left"/>
        <w:rPr>
          <w:b/>
          <w:bCs/>
          <w:lang w:val="el-GR"/>
        </w:rPr>
      </w:pPr>
      <w:r w:rsidRPr="00EA6B87">
        <w:rPr>
          <w:b/>
          <w:bCs/>
          <w:lang w:val="el-GR"/>
        </w:rPr>
        <w:t xml:space="preserve">Μελέτες </w:t>
      </w:r>
    </w:p>
    <w:p w14:paraId="37AC81FA" w14:textId="77777777" w:rsidR="0036697F" w:rsidRPr="00EA6B87" w:rsidRDefault="0036697F" w:rsidP="00F73DE9">
      <w:pPr>
        <w:spacing w:line="360" w:lineRule="auto"/>
        <w:rPr>
          <w:lang w:val="el-GR"/>
        </w:rPr>
      </w:pPr>
      <w:r w:rsidRPr="00EA6B87">
        <w:rPr>
          <w:lang w:val="el-GR"/>
        </w:rPr>
        <w:t>Ελέγχονται ως προς τα ακόλουθα χαρακτηριστικά:</w:t>
      </w:r>
    </w:p>
    <w:p w14:paraId="70032E08" w14:textId="77777777" w:rsidR="0036697F" w:rsidRPr="00EA6B87" w:rsidRDefault="0036697F" w:rsidP="00F73DE9">
      <w:pPr>
        <w:spacing w:line="360" w:lineRule="auto"/>
        <w:rPr>
          <w:lang w:val="el-GR"/>
        </w:rPr>
      </w:pPr>
      <w:r w:rsidRPr="00EA6B87">
        <w:rPr>
          <w:lang w:val="el-GR"/>
        </w:rPr>
        <w:t>Πληρότητα: Το Παραδοτέο πρέπει να καλύπτει όλες τις πτυχές του σκοπού για τον οποίο συντάχθηκε και ειδικότερα να ανταποκρίνεται στις απαιτήσεις περιεχομένου που έχουν ορισθεί γι’ αυτό.</w:t>
      </w:r>
    </w:p>
    <w:p w14:paraId="4509E8E2" w14:textId="77777777" w:rsidR="0036697F" w:rsidRPr="00EA6B87" w:rsidRDefault="0036697F" w:rsidP="00F73DE9">
      <w:pPr>
        <w:spacing w:line="360" w:lineRule="auto"/>
        <w:rPr>
          <w:lang w:val="el-GR"/>
        </w:rPr>
      </w:pPr>
      <w:r w:rsidRPr="00EA6B87">
        <w:rPr>
          <w:lang w:val="el-GR"/>
        </w:rPr>
        <w:t>Σαφήνεια/Εμβάθυνση: Το Παραδοτέο πρέπει να περιέχει πληροφορίες σε βάθος ανάλογα με το σκοπό του, και ταυτόχρονα πρέπει να έχει αποφευχθεί πλεονάζουσα λεπτομέρεια σε βαθμό που θα επισκιάζει τη σαφήνεια του Παραδοτέου.</w:t>
      </w:r>
    </w:p>
    <w:p w14:paraId="2838093C" w14:textId="77777777" w:rsidR="0036697F" w:rsidRPr="00EA6B87" w:rsidRDefault="0036697F" w:rsidP="00F73DE9">
      <w:pPr>
        <w:spacing w:line="360" w:lineRule="auto"/>
        <w:rPr>
          <w:lang w:val="el-GR"/>
        </w:rPr>
      </w:pPr>
      <w:r w:rsidRPr="00EA6B87">
        <w:rPr>
          <w:lang w:val="el-GR"/>
        </w:rPr>
        <w:t>Σχετικότητα/ Λειτουργικότητα/ Αποτελεσματικότητα: Το Παραδοτέο πρέπει να ανταποκρίνεται στο σκοπό για τον οποίο έχει συνταχθεί και στις ανάγκες του Έργου.</w:t>
      </w:r>
    </w:p>
    <w:p w14:paraId="08C70231" w14:textId="77777777" w:rsidR="0036697F" w:rsidRPr="00EA6B87" w:rsidRDefault="0036697F" w:rsidP="00F73DE9">
      <w:pPr>
        <w:spacing w:line="360" w:lineRule="auto"/>
        <w:rPr>
          <w:lang w:val="el-GR"/>
        </w:rPr>
      </w:pPr>
      <w:r w:rsidRPr="00EA6B87">
        <w:rPr>
          <w:lang w:val="el-GR"/>
        </w:rPr>
        <w:lastRenderedPageBreak/>
        <w:t>Τεκμηρίωση: Το Παραδοτέο πρέπει να είναι ακριβές και να αποτυπώνει την πραγματικότητα. Αυτό σημαίνει ότι πρέπει να βασίζεται σε επαρκώς τεκμηριωμένα στοιχεία και όπου απαιτείται να δίδονται σαφείς επεξηγήσεις.</w:t>
      </w:r>
    </w:p>
    <w:p w14:paraId="55ABB88A" w14:textId="77777777" w:rsidR="0036697F" w:rsidRPr="00EA6B87" w:rsidRDefault="0036697F" w:rsidP="00F73DE9">
      <w:pPr>
        <w:pStyle w:val="aff"/>
        <w:numPr>
          <w:ilvl w:val="0"/>
          <w:numId w:val="300"/>
        </w:numPr>
        <w:suppressAutoHyphens w:val="0"/>
        <w:spacing w:line="360" w:lineRule="auto"/>
        <w:contextualSpacing w:val="0"/>
        <w:jc w:val="left"/>
        <w:rPr>
          <w:b/>
          <w:bCs/>
          <w:lang w:val="el-GR"/>
        </w:rPr>
      </w:pPr>
      <w:r w:rsidRPr="00EA6B87">
        <w:rPr>
          <w:b/>
          <w:bCs/>
          <w:lang w:val="el-GR"/>
        </w:rPr>
        <w:t xml:space="preserve">Υπηρεσίες </w:t>
      </w:r>
    </w:p>
    <w:p w14:paraId="37D35C73" w14:textId="77777777" w:rsidR="0036697F" w:rsidRPr="00EA6B87" w:rsidRDefault="0036697F" w:rsidP="00F73DE9">
      <w:pPr>
        <w:spacing w:line="360" w:lineRule="auto"/>
        <w:rPr>
          <w:lang w:val="el-GR"/>
        </w:rPr>
      </w:pPr>
      <w:r w:rsidRPr="00EA6B87">
        <w:rPr>
          <w:lang w:val="el-GR"/>
        </w:rPr>
        <w:t>Διενεργούνται οι κάτωθι έλεγχοι:</w:t>
      </w:r>
    </w:p>
    <w:p w14:paraId="428E8B35" w14:textId="55A49E9A" w:rsidR="0036697F" w:rsidRPr="00EA6B87" w:rsidRDefault="0036697F" w:rsidP="00F73DE9">
      <w:pPr>
        <w:spacing w:line="360" w:lineRule="auto"/>
        <w:rPr>
          <w:lang w:val="el-GR"/>
        </w:rPr>
      </w:pPr>
      <w:r w:rsidRPr="00EA6B87">
        <w:rPr>
          <w:lang w:val="el-GR"/>
        </w:rPr>
        <w:t xml:space="preserve">Υπηρεσίες Εκπαίδευσης. Θα ελέγχεται η πληρότητα/εγκυρότητα των σχετικών απολογιστικών αναφορών οι οποίες θα πρέπει να αναφέρουν ημερομηνίες διενέργειας, τόπος, όνομα εκπαιδευτή και πρόγραμμα εκπαίδευσης, και να περιέχουν εκπαιδευτικό υλικό ή υλικό παρουσίασης, και </w:t>
      </w:r>
      <w:r w:rsidR="00167905">
        <w:rPr>
          <w:lang w:val="el-GR"/>
        </w:rPr>
        <w:t>παρουσιολόγια</w:t>
      </w:r>
      <w:r w:rsidRPr="00EA6B87">
        <w:rPr>
          <w:lang w:val="el-GR"/>
        </w:rPr>
        <w:t>.</w:t>
      </w:r>
    </w:p>
    <w:p w14:paraId="717F4B84" w14:textId="77777777" w:rsidR="0036697F" w:rsidRPr="00EA6B87" w:rsidRDefault="0036697F" w:rsidP="00F73DE9">
      <w:pPr>
        <w:spacing w:line="360" w:lineRule="auto"/>
        <w:rPr>
          <w:lang w:val="el-GR"/>
        </w:rPr>
      </w:pPr>
      <w:r w:rsidRPr="00EA6B87">
        <w:rPr>
          <w:lang w:val="el-GR"/>
        </w:rPr>
        <w:t>Η καταλληλότητα του προγράμματος ελέγχεται στο πλάνο εκπαίδευσης, όπου αυτό υποβάλλεται.</w:t>
      </w:r>
    </w:p>
    <w:p w14:paraId="3B80E9EF" w14:textId="461A6E83" w:rsidR="0036697F" w:rsidRPr="00EA6B87" w:rsidRDefault="0036697F" w:rsidP="00F73DE9">
      <w:pPr>
        <w:spacing w:line="360" w:lineRule="auto"/>
        <w:rPr>
          <w:lang w:val="el-GR"/>
        </w:rPr>
      </w:pPr>
      <w:r w:rsidRPr="00EA6B87">
        <w:rPr>
          <w:lang w:val="el-GR"/>
        </w:rPr>
        <w:t>Υπηρεσίες on-</w:t>
      </w:r>
      <w:r w:rsidR="00167905">
        <w:rPr>
          <w:lang w:val="en-US"/>
        </w:rPr>
        <w:t>site</w:t>
      </w:r>
      <w:r w:rsidRPr="00EA6B87">
        <w:rPr>
          <w:lang w:val="el-GR"/>
        </w:rPr>
        <w:t xml:space="preserve"> υποστήριξης. Θα ελέγχεται η πληρότητα/εγκυρότητα των σχετικών απολογιστικών αναφορών οι οποίες θα πρέπει να αναφέρουν ημερομηνίες διενέργειας, όνομα υποστηρικτή και παρουσιολόγια.</w:t>
      </w:r>
    </w:p>
    <w:p w14:paraId="5B9B4DB7" w14:textId="349ACDDB" w:rsidR="0036697F" w:rsidRPr="00EA6B87" w:rsidRDefault="0036697F" w:rsidP="00F73DE9">
      <w:pPr>
        <w:spacing w:line="360" w:lineRule="auto"/>
        <w:rPr>
          <w:lang w:val="el-GR"/>
        </w:rPr>
      </w:pPr>
      <w:r w:rsidRPr="00EA6B87">
        <w:rPr>
          <w:lang w:val="el-GR"/>
        </w:rPr>
        <w:t xml:space="preserve">Υπηρεσίες που υπόκεινται σε SLA. Έλεγχος τριμηνιαίων (ή της αντίστοιχης περιόδου που ορίζεται στη </w:t>
      </w:r>
      <w:r w:rsidR="00D3691A">
        <w:rPr>
          <w:lang w:val="el-GR"/>
        </w:rPr>
        <w:t>Δ</w:t>
      </w:r>
      <w:r w:rsidRPr="00EA6B87">
        <w:rPr>
          <w:lang w:val="el-GR"/>
        </w:rPr>
        <w:t>ιακήρυξη) αναφορών και επιβολή ρητρών.</w:t>
      </w:r>
    </w:p>
    <w:p w14:paraId="700141CA" w14:textId="4A874BA8" w:rsidR="0036697F" w:rsidRPr="00EA6B87" w:rsidRDefault="0036697F" w:rsidP="00F73DE9">
      <w:pPr>
        <w:spacing w:line="360" w:lineRule="auto"/>
        <w:rPr>
          <w:lang w:val="el-GR"/>
        </w:rPr>
      </w:pPr>
      <w:r w:rsidRPr="00EA6B87">
        <w:rPr>
          <w:lang w:val="el-GR"/>
        </w:rPr>
        <w:t xml:space="preserve">Λοιπές υπηρεσίες. Οι εργασίες θα μπορούν να πιστοποιούνται ότι διενεργήθηκαν σε μεγάλο βαθμό κατά την εξέλιξη των εργασιών, ενώ θα ελέγχεται η πληρότητα/εγκυρότητα των σχετικών παραγόμενων παραδοτέων ή/και απολογιστικών αναφορών, ως αυτές ορίζονται στη </w:t>
      </w:r>
      <w:r w:rsidR="00D3691A">
        <w:rPr>
          <w:lang w:val="el-GR"/>
        </w:rPr>
        <w:t>Δ</w:t>
      </w:r>
      <w:r w:rsidRPr="00EA6B87">
        <w:rPr>
          <w:lang w:val="el-GR"/>
        </w:rPr>
        <w:t>ιακήρυξη.</w:t>
      </w:r>
    </w:p>
    <w:p w14:paraId="7B45DA31" w14:textId="5621A955" w:rsidR="0036697F" w:rsidRPr="00EA6B87" w:rsidRDefault="00BD6D7A" w:rsidP="00F73DE9">
      <w:pPr>
        <w:pStyle w:val="aff"/>
        <w:numPr>
          <w:ilvl w:val="0"/>
          <w:numId w:val="300"/>
        </w:numPr>
        <w:suppressAutoHyphens w:val="0"/>
        <w:spacing w:line="360" w:lineRule="auto"/>
        <w:contextualSpacing w:val="0"/>
        <w:jc w:val="left"/>
        <w:rPr>
          <w:b/>
          <w:bCs/>
          <w:lang w:val="el-GR"/>
        </w:rPr>
      </w:pPr>
      <w:r>
        <w:rPr>
          <w:b/>
          <w:bCs/>
          <w:lang w:val="el-GR"/>
        </w:rPr>
        <w:t>Εφαρμογές</w:t>
      </w:r>
    </w:p>
    <w:p w14:paraId="62566D6E" w14:textId="00ABF080" w:rsidR="0036697F" w:rsidRPr="00EA6B87" w:rsidRDefault="0036697F" w:rsidP="00F73DE9">
      <w:pPr>
        <w:spacing w:line="360" w:lineRule="auto"/>
        <w:rPr>
          <w:lang w:val="el-GR"/>
        </w:rPr>
      </w:pPr>
      <w:r w:rsidRPr="00EA6B87">
        <w:rPr>
          <w:lang w:val="el-GR"/>
        </w:rPr>
        <w:t xml:space="preserve">Βασικές προϋποθέσεις παραλαβής είναι η επιτυχής ολοκλήρωση των ελέγχων ποιότητας και συμμόρφωσης της διεπαφής στις προδιαγραφές λειτουργίας (UI </w:t>
      </w:r>
      <w:r w:rsidR="009642A4">
        <w:rPr>
          <w:lang w:val="en-US"/>
        </w:rPr>
        <w:t>Tests</w:t>
      </w:r>
      <w:r w:rsidRPr="00EA6B87">
        <w:rPr>
          <w:lang w:val="el-GR"/>
        </w:rPr>
        <w:t xml:space="preserve">, UI </w:t>
      </w:r>
      <w:r w:rsidR="009642A4">
        <w:rPr>
          <w:lang w:val="en-US"/>
        </w:rPr>
        <w:t>Performance</w:t>
      </w:r>
      <w:r w:rsidR="009642A4" w:rsidRPr="009642A4">
        <w:rPr>
          <w:lang w:val="el-GR"/>
        </w:rPr>
        <w:t xml:space="preserve"> </w:t>
      </w:r>
      <w:r w:rsidR="009642A4">
        <w:rPr>
          <w:lang w:val="en-US"/>
        </w:rPr>
        <w:t>Tests</w:t>
      </w:r>
      <w:r w:rsidRPr="00EA6B87">
        <w:rPr>
          <w:lang w:val="el-GR"/>
        </w:rPr>
        <w:t>), των ελέγχων ταχύτητας (</w:t>
      </w:r>
      <w:r w:rsidR="009642A4">
        <w:rPr>
          <w:lang w:val="en-US"/>
        </w:rPr>
        <w:t>performance</w:t>
      </w:r>
      <w:r w:rsidR="009642A4" w:rsidRPr="009642A4">
        <w:rPr>
          <w:lang w:val="el-GR"/>
        </w:rPr>
        <w:t xml:space="preserve"> </w:t>
      </w:r>
      <w:r w:rsidR="009642A4">
        <w:rPr>
          <w:lang w:val="en-US"/>
        </w:rPr>
        <w:t>tests</w:t>
      </w:r>
      <w:r w:rsidRPr="00EA6B87">
        <w:rPr>
          <w:lang w:val="el-GR"/>
        </w:rPr>
        <w:t>) και UATs,</w:t>
      </w:r>
      <w:r w:rsidR="009642A4" w:rsidRPr="009642A4">
        <w:rPr>
          <w:lang w:val="el-GR"/>
        </w:rPr>
        <w:t xml:space="preserve"> </w:t>
      </w:r>
      <w:r w:rsidRPr="00EA6B87">
        <w:rPr>
          <w:lang w:val="el-GR"/>
        </w:rPr>
        <w:t>η επιτυχής ολοκλήρωση δοκιμαστικής- πιλοτικής λειτουργίας και η παράδοση της κατάλληλης τεκμηρίωσης και του πηγαίου κώδικα (εφόσον αποτελεί αντικείμενο ανάπτυξης στο πλαίσιο του έργου και όχι παραμετροποίηση έτοιμου πακέτου).</w:t>
      </w:r>
    </w:p>
    <w:p w14:paraId="6B33C122" w14:textId="77777777" w:rsidR="00025B9C" w:rsidRPr="00EA6B87" w:rsidRDefault="00025B9C" w:rsidP="00F73DE9">
      <w:pPr>
        <w:pStyle w:val="4"/>
        <w:numPr>
          <w:ilvl w:val="1"/>
          <w:numId w:val="306"/>
        </w:numPr>
        <w:spacing w:line="360" w:lineRule="auto"/>
        <w:ind w:hanging="306"/>
        <w:rPr>
          <w:rFonts w:cs="Tahoma"/>
          <w:szCs w:val="22"/>
          <w:lang w:val="el-GR"/>
        </w:rPr>
      </w:pPr>
      <w:bookmarkStart w:id="689" w:name="_Περίοδος_Εγγύησης_και"/>
      <w:bookmarkStart w:id="690" w:name="_Toc97194369"/>
      <w:bookmarkStart w:id="691" w:name="_Ref172196683"/>
      <w:bookmarkStart w:id="692" w:name="_Toc177459305"/>
      <w:bookmarkEnd w:id="689"/>
      <w:r w:rsidRPr="00EA6B87">
        <w:rPr>
          <w:rFonts w:cs="Tahoma"/>
          <w:szCs w:val="22"/>
          <w:lang w:val="el-GR"/>
        </w:rPr>
        <w:t>Περίοδος Εγγύησης και Συντήρησης (ΠΕΣ)</w:t>
      </w:r>
      <w:bookmarkEnd w:id="690"/>
      <w:bookmarkEnd w:id="691"/>
      <w:bookmarkEnd w:id="692"/>
      <w:r w:rsidRPr="00EA6B87">
        <w:rPr>
          <w:rFonts w:cs="Tahoma"/>
          <w:szCs w:val="22"/>
          <w:lang w:val="el-GR"/>
        </w:rPr>
        <w:tab/>
      </w:r>
    </w:p>
    <w:p w14:paraId="3B85339B" w14:textId="05900D18" w:rsidR="0088655F" w:rsidRPr="00C6156B" w:rsidRDefault="0088655F" w:rsidP="00F73DE9">
      <w:pPr>
        <w:spacing w:before="120" w:line="360" w:lineRule="auto"/>
        <w:rPr>
          <w:lang w:val="el-GR"/>
        </w:rPr>
      </w:pPr>
      <w:r w:rsidRPr="00C6156B">
        <w:rPr>
          <w:lang w:val="el-GR"/>
        </w:rPr>
        <w:t xml:space="preserve">Ως </w:t>
      </w:r>
      <w:r w:rsidRPr="00C6156B">
        <w:rPr>
          <w:b/>
          <w:lang w:val="el-GR"/>
        </w:rPr>
        <w:t>ΠΕΣ</w:t>
      </w:r>
      <w:r w:rsidRPr="00C6156B">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00573797">
        <w:rPr>
          <w:b/>
          <w:lang w:val="el-GR"/>
        </w:rPr>
        <w:t>τρία</w:t>
      </w:r>
      <w:r w:rsidRPr="00C6156B">
        <w:rPr>
          <w:b/>
          <w:lang w:val="el-GR"/>
        </w:rPr>
        <w:t xml:space="preserve"> (</w:t>
      </w:r>
      <w:r w:rsidR="00573797">
        <w:rPr>
          <w:b/>
          <w:lang w:val="el-GR"/>
        </w:rPr>
        <w:t>3</w:t>
      </w:r>
      <w:r w:rsidRPr="00C6156B">
        <w:rPr>
          <w:b/>
          <w:lang w:val="el-GR"/>
        </w:rPr>
        <w:t>) έτη</w:t>
      </w:r>
      <w:r w:rsidRPr="00C6156B">
        <w:rPr>
          <w:lang w:val="el-GR"/>
        </w:rPr>
        <w:t>.</w:t>
      </w:r>
    </w:p>
    <w:p w14:paraId="00199DB3" w14:textId="40AE69E7" w:rsidR="0088655F" w:rsidRPr="00C6156B" w:rsidRDefault="0088655F" w:rsidP="00F73DE9">
      <w:pPr>
        <w:spacing w:before="120" w:line="360" w:lineRule="auto"/>
        <w:rPr>
          <w:lang w:val="el-GR"/>
        </w:rPr>
      </w:pPr>
      <w:r w:rsidRPr="00C6156B">
        <w:rPr>
          <w:lang w:val="el-GR"/>
        </w:rPr>
        <w:t xml:space="preserve">Η </w:t>
      </w:r>
      <w:r w:rsidRPr="00C6156B">
        <w:rPr>
          <w:b/>
          <w:lang w:val="el-GR"/>
        </w:rPr>
        <w:t>ελάχιστη ζητούμενη</w:t>
      </w:r>
      <w:r w:rsidRPr="00C6156B">
        <w:rPr>
          <w:lang w:val="el-GR"/>
        </w:rPr>
        <w:t xml:space="preserve"> Περίοδος Εγγύησης είναι </w:t>
      </w:r>
      <w:r w:rsidR="00965822" w:rsidRPr="00C6156B">
        <w:rPr>
          <w:b/>
          <w:lang w:val="el-GR"/>
        </w:rPr>
        <w:t>ένα</w:t>
      </w:r>
      <w:r w:rsidRPr="00C6156B">
        <w:rPr>
          <w:b/>
          <w:lang w:val="el-GR"/>
        </w:rPr>
        <w:t xml:space="preserve"> (</w:t>
      </w:r>
      <w:r w:rsidR="00965822" w:rsidRPr="00C6156B">
        <w:rPr>
          <w:b/>
          <w:lang w:val="el-GR"/>
        </w:rPr>
        <w:t>1</w:t>
      </w:r>
      <w:r w:rsidRPr="00C6156B">
        <w:rPr>
          <w:b/>
          <w:lang w:val="el-GR"/>
        </w:rPr>
        <w:t xml:space="preserve">) </w:t>
      </w:r>
      <w:r w:rsidR="00965822" w:rsidRPr="00C6156B">
        <w:rPr>
          <w:b/>
          <w:lang w:val="el-GR"/>
        </w:rPr>
        <w:t>έτος</w:t>
      </w:r>
      <w:r w:rsidRPr="00C6156B">
        <w:rPr>
          <w:lang w:val="el-GR"/>
        </w:rPr>
        <w:t xml:space="preserve"> από την </w:t>
      </w:r>
      <w:r w:rsidRPr="00C6156B">
        <w:rPr>
          <w:b/>
          <w:lang w:val="el-GR"/>
        </w:rPr>
        <w:t xml:space="preserve">Οριστική Παραλαβή </w:t>
      </w:r>
      <w:r w:rsidRPr="00C6156B">
        <w:rPr>
          <w:lang w:val="el-GR"/>
        </w:rPr>
        <w:t>του Έργου.</w:t>
      </w:r>
    </w:p>
    <w:p w14:paraId="71C38E14" w14:textId="17D44C3B" w:rsidR="0088655F" w:rsidRPr="00C6156B" w:rsidRDefault="0088655F" w:rsidP="00F73DE9">
      <w:pPr>
        <w:spacing w:before="120" w:line="360" w:lineRule="auto"/>
        <w:rPr>
          <w:lang w:val="el-GR"/>
        </w:rPr>
      </w:pPr>
      <w:r w:rsidRPr="00C6156B">
        <w:rPr>
          <w:lang w:val="el-GR"/>
        </w:rPr>
        <w:lastRenderedPageBreak/>
        <w:t xml:space="preserve">Ο Ανάδοχος, μετά την </w:t>
      </w:r>
      <w:r w:rsidRPr="00C6156B">
        <w:rPr>
          <w:b/>
          <w:lang w:val="el-GR"/>
        </w:rPr>
        <w:t xml:space="preserve">Οριστική Παραλαβή </w:t>
      </w:r>
      <w:r w:rsidRPr="00C6156B">
        <w:rPr>
          <w:lang w:val="el-GR"/>
        </w:rPr>
        <w:t xml:space="preserve">του Έργου, είναι υποχρεωμένος να υπογράψει με τον Φορέα για τον οποίο προορίζεται το Έργο </w:t>
      </w:r>
      <w:r w:rsidRPr="00C6156B">
        <w:rPr>
          <w:b/>
          <w:lang w:val="el-GR"/>
        </w:rPr>
        <w:t>Σύμβαση Εγγύησης</w:t>
      </w:r>
      <w:r w:rsidRPr="00C6156B">
        <w:rPr>
          <w:lang w:val="el-GR"/>
        </w:rPr>
        <w:t xml:space="preserve"> για την προσφερόμενη από αυτόν Περίοδο Εγγύησης.</w:t>
      </w:r>
    </w:p>
    <w:p w14:paraId="762E7BFE" w14:textId="77777777" w:rsidR="0088655F" w:rsidRPr="00C6156B" w:rsidRDefault="0088655F" w:rsidP="00F73DE9">
      <w:pPr>
        <w:spacing w:before="120" w:line="360" w:lineRule="auto"/>
        <w:rPr>
          <w:lang w:val="el-GR"/>
        </w:rPr>
      </w:pPr>
      <w:r w:rsidRPr="00C6156B">
        <w:rPr>
          <w:lang w:val="el-GR"/>
        </w:rPr>
        <w:t xml:space="preserve">Η Περίοδος Συντήρησης ξεκινά με τη λήξη της </w:t>
      </w:r>
      <w:r w:rsidRPr="00C6156B">
        <w:rPr>
          <w:b/>
          <w:lang w:val="el-GR"/>
        </w:rPr>
        <w:t>προσφερόμενης</w:t>
      </w:r>
      <w:r w:rsidRPr="00C6156B">
        <w:rPr>
          <w:lang w:val="el-GR"/>
        </w:rPr>
        <w:t xml:space="preserve"> Περιόδου Εγγύησης και λήγει με τη λήξη της </w:t>
      </w:r>
      <w:r w:rsidRPr="00C6156B">
        <w:rPr>
          <w:b/>
          <w:lang w:val="el-GR"/>
        </w:rPr>
        <w:t>ΠΕΣ</w:t>
      </w:r>
      <w:r w:rsidRPr="00C6156B">
        <w:rPr>
          <w:lang w:val="el-GR"/>
        </w:rPr>
        <w:t>.</w:t>
      </w:r>
    </w:p>
    <w:p w14:paraId="6DD2E5AC" w14:textId="397D47FF" w:rsidR="0088655F" w:rsidRPr="00C6156B" w:rsidRDefault="0088655F" w:rsidP="00F73DE9">
      <w:pPr>
        <w:spacing w:before="120" w:line="360" w:lineRule="auto"/>
        <w:rPr>
          <w:lang w:val="el-GR"/>
        </w:rPr>
      </w:pPr>
      <w:r w:rsidRPr="00C6156B">
        <w:rPr>
          <w:lang w:val="el-GR"/>
        </w:rPr>
        <w:t xml:space="preserve">Ο Ανάδοχος είναι υποχρεωμένος, εφόσον το επιθυμεί ο Φορέας για τον οποίο προορίζεται το Έργο, να υπογράψει </w:t>
      </w:r>
      <w:r w:rsidRPr="00C6156B">
        <w:rPr>
          <w:b/>
          <w:lang w:val="el-GR"/>
        </w:rPr>
        <w:t>Σύμβαση Συντήρησης</w:t>
      </w:r>
      <w:r w:rsidRPr="00C6156B">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EC1F3F1" w14:textId="77777777" w:rsidR="0088655F" w:rsidRPr="00EA6B87" w:rsidRDefault="0088655F" w:rsidP="00F73DE9">
      <w:pPr>
        <w:spacing w:before="120" w:line="360" w:lineRule="auto"/>
        <w:rPr>
          <w:lang w:val="el-GR"/>
        </w:rPr>
      </w:pPr>
      <w:r w:rsidRPr="00C6156B">
        <w:rPr>
          <w:lang w:val="el-GR"/>
        </w:rPr>
        <w:t xml:space="preserve">Για την αξιολόγηση των προσφορών των υποψηφίων Αναδόχων </w:t>
      </w:r>
      <w:r w:rsidRPr="00C6156B">
        <w:rPr>
          <w:b/>
          <w:lang w:val="el-GR"/>
        </w:rPr>
        <w:t>δεν λαμβάνονται υπόψη τα έτη πέραν της ΠΕΣ</w:t>
      </w:r>
      <w:r w:rsidRPr="00C6156B">
        <w:rPr>
          <w:lang w:val="el-GR"/>
        </w:rPr>
        <w:t>.</w:t>
      </w:r>
    </w:p>
    <w:p w14:paraId="01B83328" w14:textId="77777777" w:rsidR="0088655F" w:rsidRPr="00EA6B87" w:rsidRDefault="0088655F" w:rsidP="00F73DE9">
      <w:pPr>
        <w:spacing w:line="360" w:lineRule="auto"/>
        <w:rPr>
          <w:lang w:val="el-GR"/>
        </w:rPr>
      </w:pPr>
    </w:p>
    <w:p w14:paraId="128F2767" w14:textId="77777777" w:rsidR="003C2BEF" w:rsidRPr="00EA6B87" w:rsidRDefault="003C2BEF" w:rsidP="00F73DE9">
      <w:pPr>
        <w:pStyle w:val="5"/>
        <w:numPr>
          <w:ilvl w:val="0"/>
          <w:numId w:val="106"/>
        </w:numPr>
        <w:spacing w:line="360" w:lineRule="auto"/>
        <w:rPr>
          <w:rFonts w:eastAsia="SimSun" w:cs="Tahoma"/>
          <w:lang w:val="el-GR"/>
        </w:rPr>
      </w:pPr>
      <w:bookmarkStart w:id="693" w:name="_Toc177459306"/>
      <w:r w:rsidRPr="00EA6B87">
        <w:rPr>
          <w:rFonts w:eastAsia="SimSun" w:cs="Tahoma"/>
          <w:lang w:val="el-GR"/>
        </w:rPr>
        <w:t>Υπηρεσίες Περιόδου Εγγύησης</w:t>
      </w:r>
      <w:bookmarkEnd w:id="693"/>
    </w:p>
    <w:p w14:paraId="18E751CC" w14:textId="47D87582" w:rsidR="0088655F" w:rsidRPr="00EA6B87" w:rsidRDefault="0088655F" w:rsidP="00F73DE9">
      <w:pPr>
        <w:spacing w:before="120" w:after="60" w:line="360" w:lineRule="auto"/>
        <w:rPr>
          <w:lang w:val="el-GR"/>
        </w:rPr>
      </w:pPr>
      <w:r w:rsidRPr="00EA6B87">
        <w:rPr>
          <w:lang w:val="el-GR"/>
        </w:rPr>
        <w:t xml:space="preserve">Οι υπηρεσίες της Περιόδου Εγγύησης αφορούν στο σύνολο του Έργου, παρέχονται σε περιβάλλον </w:t>
      </w:r>
      <w:r w:rsidRPr="00EA6B87">
        <w:rPr>
          <w:b/>
          <w:lang w:val="el-GR"/>
        </w:rPr>
        <w:t xml:space="preserve">Εγγυημένου Επιπέδου Υπηρεσιών </w:t>
      </w:r>
      <w:r w:rsidRPr="00EA6B87">
        <w:rPr>
          <w:lang w:val="el-GR"/>
        </w:rPr>
        <w:t xml:space="preserve">(βλ. παρ. </w:t>
      </w:r>
      <w:r w:rsidR="00AB12DA" w:rsidRPr="00EA6B87">
        <w:rPr>
          <w:lang w:val="el-GR"/>
        </w:rPr>
        <w:fldChar w:fldCharType="begin"/>
      </w:r>
      <w:r w:rsidR="00AB12DA" w:rsidRPr="00EA6B87">
        <w:rPr>
          <w:lang w:val="el-GR"/>
        </w:rPr>
        <w:instrText xml:space="preserve"> REF _Ref55388072 \r \h </w:instrText>
      </w:r>
      <w:r w:rsidR="00EA6B87">
        <w:rPr>
          <w:lang w:val="el-GR"/>
        </w:rPr>
        <w:instrText xml:space="preserve"> \* MERGEFORMAT </w:instrText>
      </w:r>
      <w:r w:rsidR="00AB12DA" w:rsidRPr="00EA6B87">
        <w:rPr>
          <w:lang w:val="el-GR"/>
        </w:rPr>
      </w:r>
      <w:r w:rsidR="00AB12DA" w:rsidRPr="00EA6B87">
        <w:rPr>
          <w:lang w:val="el-GR"/>
        </w:rPr>
        <w:fldChar w:fldCharType="separate"/>
      </w:r>
      <w:r w:rsidR="007D003C">
        <w:rPr>
          <w:lang w:val="el-GR"/>
        </w:rPr>
        <w:t>7.3.3</w:t>
      </w:r>
      <w:r w:rsidR="00AB12DA" w:rsidRPr="00EA6B87">
        <w:rPr>
          <w:lang w:val="el-GR"/>
        </w:rPr>
        <w:fldChar w:fldCharType="end"/>
      </w:r>
      <w:r w:rsidRPr="00EA6B87">
        <w:rPr>
          <w:lang w:val="el-GR"/>
        </w:rPr>
        <w:t xml:space="preserve"> </w:t>
      </w:r>
      <w:r w:rsidR="00AB12DA" w:rsidRPr="00EA6B87">
        <w:rPr>
          <w:lang w:val="el-GR"/>
        </w:rPr>
        <w:fldChar w:fldCharType="begin"/>
      </w:r>
      <w:r w:rsidR="00AB12DA" w:rsidRPr="00EA6B87">
        <w:rPr>
          <w:lang w:val="el-GR"/>
        </w:rPr>
        <w:instrText xml:space="preserve"> REF _Ref55388072 \h </w:instrText>
      </w:r>
      <w:r w:rsidR="00EA6B87">
        <w:rPr>
          <w:lang w:val="el-GR"/>
        </w:rPr>
        <w:instrText xml:space="preserve"> \* MERGEFORMAT </w:instrText>
      </w:r>
      <w:r w:rsidR="00AB12DA" w:rsidRPr="00EA6B87">
        <w:rPr>
          <w:lang w:val="el-GR"/>
        </w:rPr>
      </w:r>
      <w:r w:rsidR="00AB12DA" w:rsidRPr="00EA6B87">
        <w:rPr>
          <w:lang w:val="el-GR"/>
        </w:rPr>
        <w:fldChar w:fldCharType="separate"/>
      </w:r>
      <w:r w:rsidR="007D003C" w:rsidRPr="00EA6B87">
        <w:rPr>
          <w:rFonts w:eastAsia="SimSun"/>
          <w:lang w:val="el-GR"/>
        </w:rPr>
        <w:t>Τήρηση Εγγυημένου Επιπέδου Υπηρεσιών – Ρήτρες</w:t>
      </w:r>
      <w:r w:rsidR="00AB12DA" w:rsidRPr="00EA6B87">
        <w:rPr>
          <w:lang w:val="el-GR"/>
        </w:rPr>
        <w:fldChar w:fldCharType="end"/>
      </w:r>
      <w:r w:rsidRPr="00EA6B87">
        <w:rPr>
          <w:lang w:val="el-GR"/>
        </w:rPr>
        <w:t xml:space="preserve">) και είναι αυτές που περιγράφονται στην παρ. </w:t>
      </w:r>
      <w:r w:rsidRPr="00EA6B87">
        <w:rPr>
          <w:lang w:val="el-GR"/>
        </w:rPr>
        <w:fldChar w:fldCharType="begin"/>
      </w:r>
      <w:r w:rsidRPr="00EA6B87">
        <w:rPr>
          <w:lang w:val="el-GR"/>
        </w:rPr>
        <w:instrText xml:space="preserve"> REF _Ref236033114 \r \h  \* MERGEFORMAT </w:instrText>
      </w:r>
      <w:r w:rsidRPr="00EA6B87">
        <w:rPr>
          <w:lang w:val="el-GR"/>
        </w:rPr>
      </w:r>
      <w:r w:rsidRPr="00EA6B87">
        <w:rPr>
          <w:lang w:val="el-GR"/>
        </w:rPr>
        <w:fldChar w:fldCharType="separate"/>
      </w:r>
      <w:r w:rsidR="007D003C">
        <w:rPr>
          <w:lang w:val="el-GR"/>
        </w:rPr>
        <w:t>7.3.2</w:t>
      </w:r>
      <w:r w:rsidRPr="00EA6B87">
        <w:rPr>
          <w:lang w:val="el-GR"/>
        </w:rPr>
        <w:fldChar w:fldCharType="end"/>
      </w:r>
      <w:r w:rsidR="00AB12DA" w:rsidRPr="00EA6B87">
        <w:rPr>
          <w:lang w:val="el-GR"/>
        </w:rPr>
        <w:t xml:space="preserve"> </w:t>
      </w:r>
      <w:r w:rsidRPr="00EA6B87">
        <w:rPr>
          <w:lang w:val="el-GR"/>
        </w:rPr>
        <w:fldChar w:fldCharType="begin"/>
      </w:r>
      <w:r w:rsidRPr="00EA6B87">
        <w:rPr>
          <w:lang w:val="el-GR"/>
        </w:rPr>
        <w:instrText xml:space="preserve"> REF _Ref236033114 \h  \* MERGEFORMAT </w:instrText>
      </w:r>
      <w:r w:rsidRPr="00EA6B87">
        <w:rPr>
          <w:lang w:val="el-GR"/>
        </w:rPr>
      </w:r>
      <w:r w:rsidRPr="00EA6B87">
        <w:rPr>
          <w:lang w:val="el-GR"/>
        </w:rPr>
        <w:fldChar w:fldCharType="separate"/>
      </w:r>
      <w:r w:rsidR="007D003C" w:rsidRPr="007D003C">
        <w:rPr>
          <w:lang w:val="el-GR"/>
        </w:rPr>
        <w:t>Υπηρεσίες Περιόδου Συντήρησης</w:t>
      </w:r>
      <w:r w:rsidRPr="00EA6B87">
        <w:rPr>
          <w:lang w:val="el-GR"/>
        </w:rPr>
        <w:fldChar w:fldCharType="end"/>
      </w:r>
      <w:r w:rsidRPr="00EA6B87">
        <w:rPr>
          <w:lang w:val="el-GR"/>
        </w:rPr>
        <w:t xml:space="preserve">, αλλά παρέχονται </w:t>
      </w:r>
      <w:r w:rsidRPr="00EA6B87">
        <w:rPr>
          <w:b/>
          <w:lang w:val="el-GR"/>
        </w:rPr>
        <w:t>δωρεάν</w:t>
      </w:r>
      <w:r w:rsidRPr="00EA6B87">
        <w:rPr>
          <w:lang w:val="el-GR"/>
        </w:rPr>
        <w:t>.</w:t>
      </w:r>
    </w:p>
    <w:p w14:paraId="7D39AC23" w14:textId="77777777" w:rsidR="0088655F" w:rsidRPr="00EA6B87" w:rsidRDefault="0088655F" w:rsidP="00F73DE9">
      <w:pPr>
        <w:spacing w:before="120" w:line="360" w:lineRule="auto"/>
        <w:rPr>
          <w:b/>
          <w:u w:val="single"/>
          <w:lang w:val="el-GR"/>
        </w:rPr>
      </w:pPr>
      <w:r w:rsidRPr="00EA6B87">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EA6B87" w14:paraId="613CF00C" w14:textId="77777777" w:rsidTr="000E0B6C">
        <w:trPr>
          <w:trHeight w:val="113"/>
        </w:trPr>
        <w:tc>
          <w:tcPr>
            <w:tcW w:w="9535" w:type="dxa"/>
            <w:gridSpan w:val="2"/>
            <w:shd w:val="clear" w:color="auto" w:fill="E6E6E6"/>
          </w:tcPr>
          <w:p w14:paraId="288DC14A" w14:textId="0F9F4D23" w:rsidR="0088655F" w:rsidRPr="00EA6B87" w:rsidRDefault="006C03AA" w:rsidP="00F73DE9">
            <w:pPr>
              <w:spacing w:before="120" w:line="360" w:lineRule="auto"/>
            </w:pPr>
            <w:r>
              <w:rPr>
                <w:b/>
                <w:lang w:val="el-GR"/>
              </w:rPr>
              <w:t>Περίοδος εγγύησης</w:t>
            </w:r>
            <w:r w:rsidR="0088655F" w:rsidRPr="00EA6B87">
              <w:rPr>
                <w:b/>
              </w:rPr>
              <w:t xml:space="preserve"> </w:t>
            </w:r>
            <w:r w:rsidR="0088655F" w:rsidRPr="00EA6B87">
              <w:t xml:space="preserve">– </w:t>
            </w:r>
            <w:r>
              <w:rPr>
                <w:lang w:val="el-GR"/>
              </w:rPr>
              <w:t>Παραδοτέα</w:t>
            </w:r>
            <w:r w:rsidR="0088655F" w:rsidRPr="00EA6B87">
              <w:t xml:space="preserve"> (</w:t>
            </w:r>
            <w:r>
              <w:rPr>
                <w:lang w:val="el-GR"/>
              </w:rPr>
              <w:t>ελάχιστα</w:t>
            </w:r>
            <w:r w:rsidR="0088655F" w:rsidRPr="00EA6B87">
              <w:t>):</w:t>
            </w:r>
          </w:p>
        </w:tc>
      </w:tr>
      <w:tr w:rsidR="0088655F" w:rsidRPr="00EA6B87" w14:paraId="5085F7FE" w14:textId="77777777" w:rsidTr="000E0B6C">
        <w:trPr>
          <w:trHeight w:val="390"/>
        </w:trPr>
        <w:tc>
          <w:tcPr>
            <w:tcW w:w="3528" w:type="dxa"/>
            <w:shd w:val="clear" w:color="auto" w:fill="E6E6E6"/>
            <w:vAlign w:val="center"/>
          </w:tcPr>
          <w:p w14:paraId="79D1F717" w14:textId="77777777" w:rsidR="0088655F" w:rsidRPr="00EA6B87" w:rsidRDefault="0088655F" w:rsidP="00F73DE9">
            <w:pPr>
              <w:widowControl w:val="0"/>
              <w:suppressAutoHyphens w:val="0"/>
              <w:spacing w:before="120" w:line="360" w:lineRule="auto"/>
              <w:jc w:val="left"/>
              <w:rPr>
                <w:lang w:val="el-GR" w:eastAsia="en-US"/>
              </w:rPr>
            </w:pPr>
            <w:r w:rsidRPr="00EA6B87">
              <w:rPr>
                <w:lang w:val="el-GR" w:eastAsia="en-US"/>
              </w:rPr>
              <w:t>Τίτλος Παραδοτέου</w:t>
            </w:r>
          </w:p>
        </w:tc>
        <w:tc>
          <w:tcPr>
            <w:tcW w:w="6007" w:type="dxa"/>
            <w:shd w:val="clear" w:color="auto" w:fill="E6E6E6"/>
            <w:vAlign w:val="center"/>
          </w:tcPr>
          <w:p w14:paraId="07011B6E" w14:textId="77777777" w:rsidR="0088655F" w:rsidRPr="00EA6B87" w:rsidRDefault="0088655F" w:rsidP="00F73DE9">
            <w:pPr>
              <w:widowControl w:val="0"/>
              <w:suppressAutoHyphens w:val="0"/>
              <w:spacing w:before="120" w:line="360" w:lineRule="auto"/>
              <w:jc w:val="left"/>
              <w:rPr>
                <w:lang w:val="el-GR" w:eastAsia="en-US"/>
              </w:rPr>
            </w:pPr>
            <w:r w:rsidRPr="00EA6B87">
              <w:rPr>
                <w:lang w:val="el-GR" w:eastAsia="en-US"/>
              </w:rPr>
              <w:t xml:space="preserve">Περιγραφή Παραδοτέου </w:t>
            </w:r>
          </w:p>
        </w:tc>
      </w:tr>
      <w:tr w:rsidR="0088655F" w:rsidRPr="00EA6B87" w14:paraId="4D04BDA9" w14:textId="77777777" w:rsidTr="000E0B6C">
        <w:trPr>
          <w:trHeight w:val="390"/>
        </w:trPr>
        <w:tc>
          <w:tcPr>
            <w:tcW w:w="3528" w:type="dxa"/>
          </w:tcPr>
          <w:p w14:paraId="3E87AB7B" w14:textId="77777777" w:rsidR="0088655F" w:rsidRPr="00EA6B87" w:rsidRDefault="0088655F" w:rsidP="006C03AA">
            <w:pPr>
              <w:widowControl w:val="0"/>
              <w:numPr>
                <w:ilvl w:val="0"/>
                <w:numId w:val="112"/>
              </w:numPr>
              <w:suppressAutoHyphens w:val="0"/>
              <w:spacing w:before="120" w:after="0" w:line="276" w:lineRule="auto"/>
              <w:jc w:val="left"/>
              <w:rPr>
                <w:lang w:val="el-GR" w:eastAsia="en-US"/>
              </w:rPr>
            </w:pPr>
            <w:r w:rsidRPr="00EA6B87">
              <w:rPr>
                <w:lang w:val="el-GR" w:eastAsia="en-US"/>
              </w:rPr>
              <w:t>Υπηρεσίες υποστήριξης και αποκατάστασης βλαβών</w:t>
            </w:r>
          </w:p>
        </w:tc>
        <w:tc>
          <w:tcPr>
            <w:tcW w:w="6007" w:type="dxa"/>
          </w:tcPr>
          <w:p w14:paraId="75CA7036" w14:textId="77777777" w:rsidR="0088655F" w:rsidRPr="00EA6B87" w:rsidRDefault="0088655F" w:rsidP="006C03AA">
            <w:pPr>
              <w:spacing w:before="120" w:line="276" w:lineRule="auto"/>
              <w:rPr>
                <w:lang w:val="el-GR"/>
              </w:rPr>
            </w:pPr>
            <w:r w:rsidRPr="00EA6B87">
              <w:rPr>
                <w:lang w:val="el-GR"/>
              </w:rPr>
              <w:t>Τεύχος αποτύπωσης υπηρεσιών που θα περιλαμβάνει:</w:t>
            </w:r>
          </w:p>
          <w:p w14:paraId="723FC259" w14:textId="13F6B521" w:rsidR="0088655F" w:rsidRPr="00EA6B87" w:rsidRDefault="0088655F" w:rsidP="006C03AA">
            <w:pPr>
              <w:pStyle w:val="aff"/>
              <w:numPr>
                <w:ilvl w:val="0"/>
                <w:numId w:val="110"/>
              </w:numPr>
              <w:spacing w:line="276" w:lineRule="auto"/>
              <w:rPr>
                <w:lang w:val="el-GR"/>
              </w:rPr>
            </w:pPr>
            <w:r w:rsidRPr="00EA6B87">
              <w:rPr>
                <w:lang w:val="el-GR"/>
              </w:rPr>
              <w:t>Καταγραφή των συμβάντων ενεργειών υποστήριξης στο Σύστημα Διαχείρισης Αιτημάτων (</w:t>
            </w:r>
            <w:r w:rsidRPr="00EA6B87">
              <w:t>Ticket</w:t>
            </w:r>
            <w:r w:rsidRPr="00EA6B87">
              <w:rPr>
                <w:lang w:val="el-GR"/>
              </w:rPr>
              <w:t xml:space="preserve"> </w:t>
            </w:r>
            <w:r w:rsidRPr="00EA6B87">
              <w:t>Management</w:t>
            </w:r>
            <w:r w:rsidRPr="00EA6B87">
              <w:rPr>
                <w:lang w:val="el-GR"/>
              </w:rPr>
              <w:t xml:space="preserve"> </w:t>
            </w:r>
            <w:r w:rsidRPr="00EA6B87">
              <w:t>System</w:t>
            </w:r>
            <w:r w:rsidRPr="00EA6B87">
              <w:rPr>
                <w:lang w:val="el-GR"/>
              </w:rPr>
              <w:t>) που θα διατεθεί στον ανάδοχο.</w:t>
            </w:r>
          </w:p>
          <w:p w14:paraId="130FBE8E" w14:textId="77777777" w:rsidR="0088655F" w:rsidRPr="00EA6B87" w:rsidRDefault="0088655F" w:rsidP="006C03AA">
            <w:pPr>
              <w:numPr>
                <w:ilvl w:val="0"/>
                <w:numId w:val="110"/>
              </w:numPr>
              <w:suppressAutoHyphens w:val="0"/>
              <w:spacing w:before="120" w:after="0" w:line="276" w:lineRule="auto"/>
              <w:ind w:left="357" w:hanging="357"/>
              <w:rPr>
                <w:lang w:val="el-GR"/>
              </w:rPr>
            </w:pPr>
            <w:r w:rsidRPr="00EA6B87">
              <w:rPr>
                <w:lang w:val="el-GR"/>
              </w:rPr>
              <w:t>Τεκμηρίωση πρόσθετων προσαρμογών και παραμετροποιήσεων σε λογισμικό και εφαρμογές</w:t>
            </w:r>
          </w:p>
          <w:p w14:paraId="5E0E088E" w14:textId="6DA0DD91" w:rsidR="0088655F" w:rsidRPr="00EA6B87" w:rsidRDefault="006C03AA" w:rsidP="006C03AA">
            <w:pPr>
              <w:numPr>
                <w:ilvl w:val="0"/>
                <w:numId w:val="110"/>
              </w:numPr>
              <w:suppressAutoHyphens w:val="0"/>
              <w:spacing w:before="120" w:after="0" w:line="276" w:lineRule="auto"/>
              <w:ind w:left="357" w:hanging="357"/>
            </w:pPr>
            <w:r>
              <w:rPr>
                <w:lang w:val="el-GR"/>
              </w:rPr>
              <w:t>Τεκμηρίωση σφαλμάτων</w:t>
            </w:r>
          </w:p>
          <w:p w14:paraId="5B6B078D" w14:textId="77777777" w:rsidR="0088655F" w:rsidRPr="00EA6B87" w:rsidRDefault="0088655F" w:rsidP="006C03AA">
            <w:pPr>
              <w:numPr>
                <w:ilvl w:val="0"/>
                <w:numId w:val="110"/>
              </w:numPr>
              <w:suppressAutoHyphens w:val="0"/>
              <w:spacing w:before="120" w:after="0" w:line="276" w:lineRule="auto"/>
              <w:ind w:left="357" w:hanging="357"/>
              <w:rPr>
                <w:lang w:val="el-GR"/>
              </w:rPr>
            </w:pPr>
            <w:r w:rsidRPr="00EA6B87">
              <w:rPr>
                <w:lang w:val="el-GR"/>
              </w:rPr>
              <w:t>Παράδοση αντιτύπων όλων των μεταβολών ή επανεκδόσεων ή τροποποιήσεων των εγχειριδίων έτοιμου λογισμικού και εφαρμογής/ών</w:t>
            </w:r>
          </w:p>
          <w:p w14:paraId="340D8F81" w14:textId="77777777" w:rsidR="0088655F" w:rsidRPr="00EA6B87" w:rsidRDefault="0088655F" w:rsidP="006C03AA">
            <w:pPr>
              <w:numPr>
                <w:ilvl w:val="0"/>
                <w:numId w:val="110"/>
              </w:numPr>
              <w:suppressAutoHyphens w:val="0"/>
              <w:spacing w:before="120" w:after="0" w:line="276" w:lineRule="auto"/>
              <w:ind w:left="357" w:hanging="357"/>
              <w:rPr>
                <w:lang w:val="el-GR"/>
              </w:rPr>
            </w:pPr>
            <w:r w:rsidRPr="00EA6B87">
              <w:rPr>
                <w:lang w:val="el-GR"/>
              </w:rPr>
              <w:lastRenderedPageBreak/>
              <w:t>Τεκμηρίωση εγκαταστάσεων νέων εκδόσεων έτοιμου λογισμικού και εφαρμογής/ών</w:t>
            </w:r>
          </w:p>
          <w:p w14:paraId="07471531" w14:textId="352EAF66" w:rsidR="0088655F" w:rsidRPr="00EA6B87" w:rsidRDefault="006C03AA" w:rsidP="006C03AA">
            <w:pPr>
              <w:numPr>
                <w:ilvl w:val="0"/>
                <w:numId w:val="110"/>
              </w:numPr>
              <w:suppressAutoHyphens w:val="0"/>
              <w:spacing w:before="120" w:after="0" w:line="276" w:lineRule="auto"/>
              <w:ind w:left="357" w:hanging="357"/>
            </w:pPr>
            <w:r>
              <w:rPr>
                <w:lang w:val="el-GR"/>
              </w:rPr>
              <w:t>Έκθεση Αξιολόγησης Περιόδου</w:t>
            </w:r>
            <w:r w:rsidR="0088655F" w:rsidRPr="00EA6B87">
              <w:t xml:space="preserve"> </w:t>
            </w:r>
          </w:p>
        </w:tc>
      </w:tr>
    </w:tbl>
    <w:p w14:paraId="49ECD376" w14:textId="77777777" w:rsidR="0088655F" w:rsidRPr="00EA6B87" w:rsidRDefault="0088655F" w:rsidP="00F73DE9">
      <w:pPr>
        <w:spacing w:before="120" w:line="360" w:lineRule="auto"/>
        <w:rPr>
          <w:highlight w:val="magenta"/>
        </w:rPr>
      </w:pPr>
    </w:p>
    <w:p w14:paraId="1D793242" w14:textId="77777777" w:rsidR="0088655F" w:rsidRPr="00EA6B87" w:rsidRDefault="0088655F" w:rsidP="00F73DE9">
      <w:pPr>
        <w:pStyle w:val="5"/>
        <w:numPr>
          <w:ilvl w:val="0"/>
          <w:numId w:val="106"/>
        </w:numPr>
        <w:spacing w:line="360" w:lineRule="auto"/>
        <w:rPr>
          <w:rFonts w:eastAsia="SimSun" w:cs="Tahoma"/>
          <w:lang w:val="el-GR"/>
        </w:rPr>
      </w:pPr>
      <w:bookmarkStart w:id="694" w:name="_Toc104101556"/>
      <w:bookmarkStart w:id="695" w:name="_Toc104101731"/>
      <w:bookmarkStart w:id="696" w:name="_Toc104101906"/>
      <w:bookmarkStart w:id="697" w:name="_Toc104102081"/>
      <w:bookmarkStart w:id="698" w:name="_Toc104100343"/>
      <w:bookmarkStart w:id="699" w:name="_Toc104100516"/>
      <w:bookmarkStart w:id="700" w:name="_Toc104100689"/>
      <w:bookmarkStart w:id="701" w:name="_Toc104100862"/>
      <w:bookmarkStart w:id="702" w:name="_Toc104101035"/>
      <w:bookmarkStart w:id="703" w:name="_Toc104101210"/>
      <w:bookmarkStart w:id="704" w:name="_Toc104101384"/>
      <w:bookmarkStart w:id="705" w:name="_Toc104101558"/>
      <w:bookmarkStart w:id="706" w:name="_Toc104101733"/>
      <w:bookmarkStart w:id="707" w:name="_Toc104101908"/>
      <w:bookmarkStart w:id="708" w:name="_Toc104102083"/>
      <w:bookmarkStart w:id="709" w:name="_Toc104101560"/>
      <w:bookmarkStart w:id="710" w:name="_Toc104101735"/>
      <w:bookmarkStart w:id="711" w:name="_Toc104101910"/>
      <w:bookmarkStart w:id="712" w:name="_Toc104102085"/>
      <w:bookmarkStart w:id="713" w:name="_Ref236033114"/>
      <w:bookmarkStart w:id="714" w:name="_Ref236033117"/>
      <w:bookmarkStart w:id="715" w:name="_Toc326758130"/>
      <w:bookmarkStart w:id="716" w:name="_Toc336003295"/>
      <w:bookmarkStart w:id="717" w:name="_Toc373144221"/>
      <w:bookmarkStart w:id="718" w:name="_Toc45706995"/>
      <w:bookmarkStart w:id="719" w:name="_Toc46478280"/>
      <w:bookmarkStart w:id="720" w:name="_Toc177459307"/>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r w:rsidRPr="00EA6B87">
        <w:rPr>
          <w:rFonts w:eastAsia="SimSun" w:cs="Tahoma"/>
          <w:lang w:val="el-GR"/>
        </w:rPr>
        <w:t>Υπηρεσίες Περιόδου Συντήρησης</w:t>
      </w:r>
      <w:bookmarkEnd w:id="713"/>
      <w:bookmarkEnd w:id="714"/>
      <w:bookmarkEnd w:id="715"/>
      <w:bookmarkEnd w:id="716"/>
      <w:bookmarkEnd w:id="717"/>
      <w:bookmarkEnd w:id="718"/>
      <w:bookmarkEnd w:id="719"/>
      <w:bookmarkEnd w:id="720"/>
    </w:p>
    <w:p w14:paraId="4D89C007" w14:textId="77777777" w:rsidR="0088655F" w:rsidRPr="00EA6B87" w:rsidRDefault="0088655F" w:rsidP="00F73DE9">
      <w:pPr>
        <w:spacing w:before="120" w:line="360" w:lineRule="auto"/>
        <w:rPr>
          <w:lang w:val="el-GR"/>
        </w:rPr>
      </w:pPr>
      <w:r w:rsidRPr="00EA6B87">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655F" w:rsidRPr="00EA6B87" w14:paraId="050CFE62" w14:textId="77777777" w:rsidTr="000E0B6C">
        <w:tc>
          <w:tcPr>
            <w:tcW w:w="9828" w:type="dxa"/>
            <w:shd w:val="clear" w:color="auto" w:fill="auto"/>
          </w:tcPr>
          <w:p w14:paraId="3898B345" w14:textId="77777777" w:rsidR="0088655F" w:rsidRPr="00EA6B87" w:rsidRDefault="0088655F" w:rsidP="00F73DE9">
            <w:pPr>
              <w:spacing w:before="120" w:after="60" w:line="360" w:lineRule="auto"/>
              <w:rPr>
                <w:b/>
                <w:u w:val="single"/>
                <w:lang w:val="el-GR"/>
              </w:rPr>
            </w:pPr>
            <w:r w:rsidRPr="00EA6B87">
              <w:rPr>
                <w:b/>
                <w:u w:val="single"/>
                <w:lang w:val="el-GR"/>
              </w:rPr>
              <w:t>ΑΝΤΙΚΕΙΜΕΝΟ / ΠΕΡΙΕΧΟΜΕΝΟ ΠΕΡΙΟΔΟΥ:</w:t>
            </w:r>
          </w:p>
          <w:p w14:paraId="55223907" w14:textId="77777777" w:rsidR="0088655F" w:rsidRPr="00EA6B87" w:rsidRDefault="0088655F" w:rsidP="00F73DE9">
            <w:pPr>
              <w:shd w:val="clear" w:color="auto" w:fill="FFFFFF"/>
              <w:spacing w:before="120" w:after="60" w:line="360" w:lineRule="auto"/>
              <w:rPr>
                <w:b/>
                <w:u w:val="single"/>
                <w:lang w:val="el-GR"/>
              </w:rPr>
            </w:pPr>
            <w:r w:rsidRPr="00EA6B87">
              <w:rPr>
                <w:b/>
                <w:lang w:val="el-GR"/>
              </w:rPr>
              <w:t xml:space="preserve">ΣΥΝΤΗΡΗΣΗ ΕΤΟΙΜΟΥ ΛΟΓΙΣΜΙΚΟΥ ή ΑΛΛΟΥ ΛΟΓΙΣΜΙΚΟΥ εφόσον έχει παραδοθεί στο πλαίσιο της παρούσας </w:t>
            </w:r>
          </w:p>
          <w:p w14:paraId="1CF2AF04" w14:textId="77777777" w:rsidR="0088655F" w:rsidRPr="00EA6B87" w:rsidRDefault="0088655F" w:rsidP="00F73DE9">
            <w:pPr>
              <w:numPr>
                <w:ilvl w:val="0"/>
                <w:numId w:val="109"/>
              </w:numPr>
              <w:suppressAutoHyphens w:val="0"/>
              <w:spacing w:before="120" w:line="360" w:lineRule="auto"/>
              <w:rPr>
                <w:lang w:val="el-GR"/>
              </w:rPr>
            </w:pPr>
            <w:r w:rsidRPr="00EA6B87">
              <w:rPr>
                <w:lang w:val="el-GR"/>
              </w:rPr>
              <w:t xml:space="preserve">Διασφάλιση καλής λειτουργίας έτοιμου λογισμικού. </w:t>
            </w:r>
          </w:p>
          <w:p w14:paraId="2530EE64" w14:textId="0F053C76" w:rsidR="0088655F" w:rsidRPr="00EA6B87" w:rsidRDefault="0088655F" w:rsidP="00F73DE9">
            <w:pPr>
              <w:numPr>
                <w:ilvl w:val="0"/>
                <w:numId w:val="109"/>
              </w:numPr>
              <w:suppressAutoHyphens w:val="0"/>
              <w:spacing w:beforeLines="60" w:before="144" w:after="0" w:line="360" w:lineRule="auto"/>
              <w:rPr>
                <w:lang w:val="el-GR"/>
              </w:rPr>
            </w:pPr>
            <w:r w:rsidRPr="00EA6B87">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w:t>
            </w:r>
            <w:hyperlink w:anchor="_Τήρηση_Εγγυημένου_Επιπέδου" w:history="1">
              <w:r w:rsidRPr="00B5207A">
                <w:rPr>
                  <w:rStyle w:val="-"/>
                  <w:lang w:val="el-GR"/>
                </w:rPr>
                <w:t xml:space="preserve">παρ. </w:t>
              </w:r>
              <w:r w:rsidR="004255F2" w:rsidRPr="00B5207A">
                <w:rPr>
                  <w:rStyle w:val="-"/>
                  <w:lang w:val="el-GR"/>
                </w:rPr>
                <w:t>7.3.3</w:t>
              </w:r>
            </w:hyperlink>
            <w:r w:rsidRPr="00EA6B87">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w:t>
            </w:r>
            <w:hyperlink w:anchor="_Τήρηση_Εγγυημένου_Επιπέδου" w:history="1">
              <w:r w:rsidRPr="001268AA">
                <w:rPr>
                  <w:rStyle w:val="-"/>
                  <w:lang w:val="el-GR"/>
                </w:rPr>
                <w:t xml:space="preserve">παρ. </w:t>
              </w:r>
              <w:r w:rsidR="004255F2" w:rsidRPr="001268AA">
                <w:rPr>
                  <w:rStyle w:val="-"/>
                  <w:b/>
                  <w:bCs/>
                  <w:lang w:val="el-GR"/>
                </w:rPr>
                <w:t>7.3.3</w:t>
              </w:r>
              <w:r w:rsidRPr="001268AA">
                <w:rPr>
                  <w:rStyle w:val="-"/>
                  <w:b/>
                  <w:bCs/>
                  <w:lang w:val="el-GR"/>
                </w:rPr>
                <w:t xml:space="preserve"> </w:t>
              </w:r>
              <w:r w:rsidR="004255F2" w:rsidRPr="001268AA">
                <w:rPr>
                  <w:rStyle w:val="-"/>
                  <w:rFonts w:eastAsia="SimSun"/>
                  <w:b/>
                  <w:bCs/>
                  <w:lang w:val="el-GR"/>
                </w:rPr>
                <w:t>Τήρηση Εγγυημένου Επιπέδου Υπηρεσιών – Ρήτρες</w:t>
              </w:r>
            </w:hyperlink>
            <w:r w:rsidRPr="00EA6B87">
              <w:rPr>
                <w:lang w:val="el-GR"/>
              </w:rPr>
              <w:t>, επιβάλλονται οι προβλεπόμενες ρήτρες.</w:t>
            </w:r>
          </w:p>
          <w:p w14:paraId="6136462C" w14:textId="77777777" w:rsidR="0088655F" w:rsidRPr="00EA6B87" w:rsidRDefault="0088655F" w:rsidP="00F73DE9">
            <w:pPr>
              <w:numPr>
                <w:ilvl w:val="0"/>
                <w:numId w:val="109"/>
              </w:numPr>
              <w:suppressAutoHyphens w:val="0"/>
              <w:spacing w:beforeLines="60" w:before="144" w:after="0" w:line="360" w:lineRule="auto"/>
              <w:rPr>
                <w:lang w:val="el-GR"/>
              </w:rPr>
            </w:pPr>
            <w:r w:rsidRPr="00EA6B87">
              <w:rPr>
                <w:lang w:val="el-GR"/>
              </w:rPr>
              <w:t xml:space="preserve">Βελτιστοποιήσεις στη δομή της βάσης, έτσι ώστε να εξασφαλίζεται η βέλτιστη απόδοση του συστήματος. </w:t>
            </w:r>
          </w:p>
          <w:p w14:paraId="7A2EE9A3" w14:textId="77777777" w:rsidR="0088655F" w:rsidRPr="00EA6B87" w:rsidRDefault="0088655F" w:rsidP="00F73DE9">
            <w:pPr>
              <w:numPr>
                <w:ilvl w:val="0"/>
                <w:numId w:val="109"/>
              </w:numPr>
              <w:suppressAutoHyphens w:val="0"/>
              <w:spacing w:beforeLines="60" w:before="144" w:after="0" w:line="360" w:lineRule="auto"/>
              <w:rPr>
                <w:lang w:val="el-GR"/>
              </w:rPr>
            </w:pPr>
            <w:r w:rsidRPr="00EA6B87">
              <w:rPr>
                <w:lang w:val="el-GR"/>
              </w:rPr>
              <w:t xml:space="preserve">Παράδοση – εγκατάσταση τυχόν βελτιωτικών εκδόσεων λογισμικού, μετά από έγκριση της ΕΠΕ. </w:t>
            </w:r>
          </w:p>
          <w:p w14:paraId="74C60261" w14:textId="24C966F0" w:rsidR="0088655F" w:rsidRPr="00EA6B87" w:rsidRDefault="0088655F" w:rsidP="00F73DE9">
            <w:pPr>
              <w:numPr>
                <w:ilvl w:val="0"/>
                <w:numId w:val="109"/>
              </w:numPr>
              <w:suppressAutoHyphens w:val="0"/>
              <w:spacing w:beforeLines="60" w:before="144" w:after="0" w:line="360" w:lineRule="auto"/>
              <w:rPr>
                <w:lang w:val="el-GR"/>
              </w:rPr>
            </w:pPr>
            <w:r w:rsidRPr="00EA6B87">
              <w:rPr>
                <w:lang w:val="el-GR"/>
              </w:rPr>
              <w:t xml:space="preserve">Εξασφάλιση ορθής λειτουργίας όλων των </w:t>
            </w:r>
            <w:r w:rsidRPr="00EA6B87">
              <w:t>customizations</w:t>
            </w:r>
            <w:r w:rsidRPr="00EA6B87">
              <w:rPr>
                <w:lang w:val="el-GR"/>
              </w:rPr>
              <w:t xml:space="preserve">, </w:t>
            </w:r>
            <w:r w:rsidR="006C03AA">
              <w:rPr>
                <w:lang w:val="el-GR"/>
              </w:rPr>
              <w:t>διεπαφών</w:t>
            </w:r>
            <w:r w:rsidRPr="00EA6B87">
              <w:rPr>
                <w:lang w:val="el-GR"/>
              </w:rPr>
              <w:t xml:space="preserve"> με άλλα συστήματα, κ.λπ., με τις βελτιωτικές εκδόσεις.</w:t>
            </w:r>
          </w:p>
          <w:p w14:paraId="6B56404B" w14:textId="77777777" w:rsidR="0088655F" w:rsidRPr="00EA6B87" w:rsidRDefault="0088655F" w:rsidP="00F73DE9">
            <w:pPr>
              <w:numPr>
                <w:ilvl w:val="0"/>
                <w:numId w:val="109"/>
              </w:numPr>
              <w:suppressAutoHyphens w:val="0"/>
              <w:spacing w:beforeLines="60" w:before="144" w:after="0" w:line="360" w:lineRule="auto"/>
              <w:rPr>
                <w:lang w:val="el-GR"/>
              </w:rPr>
            </w:pPr>
            <w:r w:rsidRPr="00EA6B87">
              <w:rPr>
                <w:lang w:val="el-GR"/>
              </w:rPr>
              <w:t>Παράδοση αντιτύπων όλων των μεταβολών ή των επανεκδόσεων ή τροποποιήσεων των εγχειριδίων λογισμικού.</w:t>
            </w:r>
          </w:p>
          <w:p w14:paraId="66ED5D3A" w14:textId="24E55648" w:rsidR="0088655F" w:rsidRPr="00EA6B87" w:rsidRDefault="0088655F" w:rsidP="00F73DE9">
            <w:pPr>
              <w:numPr>
                <w:ilvl w:val="0"/>
                <w:numId w:val="109"/>
              </w:numPr>
              <w:suppressAutoHyphens w:val="0"/>
              <w:spacing w:beforeLines="60" w:before="144" w:after="0" w:line="360" w:lineRule="auto"/>
              <w:rPr>
                <w:lang w:val="el-GR"/>
              </w:rPr>
            </w:pPr>
            <w:r w:rsidRPr="00EA6B87">
              <w:rPr>
                <w:lang w:val="el-GR"/>
              </w:rPr>
              <w:t>Χρήση του Συστήματος Διαχείρισης Αιτημάτων (</w:t>
            </w:r>
            <w:r w:rsidRPr="00EA6B87">
              <w:t>Ticket</w:t>
            </w:r>
            <w:r w:rsidRPr="00EA6B87">
              <w:rPr>
                <w:lang w:val="el-GR"/>
              </w:rPr>
              <w:t xml:space="preserve"> </w:t>
            </w:r>
            <w:r w:rsidRPr="00EA6B87">
              <w:t>Management</w:t>
            </w:r>
            <w:r w:rsidRPr="00EA6B87">
              <w:rPr>
                <w:lang w:val="el-GR"/>
              </w:rPr>
              <w:t xml:space="preserve"> </w:t>
            </w:r>
            <w:r w:rsidRPr="00EA6B87">
              <w:t>System</w:t>
            </w:r>
            <w:r w:rsidRPr="00EA6B87">
              <w:rPr>
                <w:lang w:val="el-GR"/>
              </w:rPr>
              <w:t>) της Αναθέτουσας Αρχής</w:t>
            </w:r>
            <w:r w:rsidR="006F36A8" w:rsidRPr="006F36A8">
              <w:rPr>
                <w:lang w:val="el-GR"/>
              </w:rPr>
              <w:t xml:space="preserve"> </w:t>
            </w:r>
            <w:r w:rsidR="006F36A8">
              <w:rPr>
                <w:lang w:val="el-GR"/>
              </w:rPr>
              <w:t>ή/ και Φορέα Λειτουργίας</w:t>
            </w:r>
            <w:r w:rsidRPr="00EA6B87">
              <w:rPr>
                <w:lang w:val="el-GR"/>
              </w:rPr>
              <w:t xml:space="preserve"> από τον Ανάδοχο.</w:t>
            </w:r>
          </w:p>
          <w:p w14:paraId="3B1E6E23" w14:textId="77777777" w:rsidR="0088655F" w:rsidRPr="00EA6B87" w:rsidRDefault="0088655F" w:rsidP="00F73DE9">
            <w:pPr>
              <w:spacing w:before="120" w:after="0" w:line="360" w:lineRule="auto"/>
              <w:rPr>
                <w:lang w:val="el-GR"/>
              </w:rPr>
            </w:pPr>
          </w:p>
          <w:p w14:paraId="1973F60E" w14:textId="77777777" w:rsidR="0088655F" w:rsidRPr="00EA6B87" w:rsidRDefault="0088655F" w:rsidP="00F73DE9">
            <w:pPr>
              <w:spacing w:before="120" w:after="60" w:line="360" w:lineRule="auto"/>
              <w:rPr>
                <w:b/>
                <w:u w:val="single"/>
              </w:rPr>
            </w:pPr>
            <w:r w:rsidRPr="00EA6B87">
              <w:rPr>
                <w:b/>
              </w:rPr>
              <w:lastRenderedPageBreak/>
              <w:t>ΣΥΝΤΗΡΗΣΗ ΕΦΑΡΜΟΓΗΣ/ΩΝ</w:t>
            </w:r>
          </w:p>
          <w:p w14:paraId="10B3398D" w14:textId="77777777" w:rsidR="0088655F" w:rsidRPr="00EA6B87" w:rsidRDefault="0088655F" w:rsidP="00F73DE9">
            <w:pPr>
              <w:numPr>
                <w:ilvl w:val="0"/>
                <w:numId w:val="114"/>
              </w:numPr>
              <w:suppressAutoHyphens w:val="0"/>
              <w:spacing w:before="120" w:line="360" w:lineRule="auto"/>
              <w:rPr>
                <w:lang w:val="el-GR"/>
              </w:rPr>
            </w:pPr>
            <w:r w:rsidRPr="00EA6B87">
              <w:rPr>
                <w:lang w:val="el-GR"/>
              </w:rPr>
              <w:t xml:space="preserve">Διασφάλιση καλής λειτουργίας εφαρμογής/ών. </w:t>
            </w:r>
          </w:p>
          <w:p w14:paraId="46B38E1E" w14:textId="272FA365" w:rsidR="0088655F" w:rsidRPr="00EA6B87" w:rsidRDefault="0088655F" w:rsidP="00F73DE9">
            <w:pPr>
              <w:numPr>
                <w:ilvl w:val="0"/>
                <w:numId w:val="114"/>
              </w:numPr>
              <w:suppressAutoHyphens w:val="0"/>
              <w:spacing w:beforeLines="60" w:before="144" w:after="0" w:line="360" w:lineRule="auto"/>
              <w:rPr>
                <w:lang w:val="el-GR"/>
              </w:rPr>
            </w:pPr>
            <w:r w:rsidRPr="00EA6B87">
              <w:rPr>
                <w:lang w:val="el-GR"/>
              </w:rPr>
              <w:t>Αποκατάσταση ανωμαλιών λειτουργίας (</w:t>
            </w:r>
            <w:r w:rsidRPr="00EA6B87">
              <w:t>bugs</w:t>
            </w:r>
            <w:r w:rsidRPr="00EA6B87">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EA6B87">
              <w:rPr>
                <w:b/>
                <w:lang w:val="el-GR"/>
              </w:rPr>
              <w:t xml:space="preserve"> </w:t>
            </w:r>
            <w:r w:rsidRPr="00EA6B87">
              <w:rPr>
                <w:b/>
                <w:bCs/>
                <w:lang w:val="el-GR"/>
              </w:rPr>
              <w:fldChar w:fldCharType="begin"/>
            </w:r>
            <w:r w:rsidRPr="00EA6B87">
              <w:rPr>
                <w:b/>
                <w:bCs/>
                <w:lang w:val="el-GR"/>
              </w:rPr>
              <w:instrText xml:space="preserve"> REF _Ref55388072 \r \h  \* MERGEFORMAT </w:instrText>
            </w:r>
            <w:r w:rsidRPr="00EA6B87">
              <w:rPr>
                <w:b/>
                <w:bCs/>
                <w:lang w:val="el-GR"/>
              </w:rPr>
            </w:r>
            <w:r w:rsidRPr="00EA6B87">
              <w:rPr>
                <w:b/>
                <w:bCs/>
                <w:lang w:val="el-GR"/>
              </w:rPr>
              <w:fldChar w:fldCharType="separate"/>
            </w:r>
            <w:r w:rsidR="007D003C">
              <w:rPr>
                <w:b/>
                <w:bCs/>
                <w:lang w:val="el-GR"/>
              </w:rPr>
              <w:t>7.3.3</w:t>
            </w:r>
            <w:r w:rsidRPr="00EA6B87">
              <w:rPr>
                <w:b/>
                <w:bCs/>
                <w:lang w:val="el-GR"/>
              </w:rPr>
              <w:fldChar w:fldCharType="end"/>
            </w:r>
            <w:r w:rsidRPr="00EA6B87">
              <w:rPr>
                <w:b/>
                <w:bCs/>
                <w:lang w:val="el-GR"/>
              </w:rPr>
              <w:t xml:space="preserve"> </w:t>
            </w:r>
            <w:r w:rsidRPr="00EA6B87">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EA6B87">
              <w:rPr>
                <w:b/>
                <w:lang w:val="el-GR"/>
              </w:rPr>
              <w:t xml:space="preserve"> </w:t>
            </w:r>
            <w:r w:rsidRPr="00EA6B87">
              <w:rPr>
                <w:b/>
                <w:bCs/>
                <w:lang w:val="el-GR"/>
              </w:rPr>
              <w:fldChar w:fldCharType="begin"/>
            </w:r>
            <w:r w:rsidRPr="00EA6B87">
              <w:rPr>
                <w:b/>
                <w:bCs/>
                <w:lang w:val="el-GR"/>
              </w:rPr>
              <w:instrText xml:space="preserve"> REF _Ref55388072 \r \h  \* MERGEFORMAT </w:instrText>
            </w:r>
            <w:r w:rsidRPr="00EA6B87">
              <w:rPr>
                <w:b/>
                <w:bCs/>
                <w:lang w:val="el-GR"/>
              </w:rPr>
            </w:r>
            <w:r w:rsidRPr="00EA6B87">
              <w:rPr>
                <w:b/>
                <w:bCs/>
                <w:lang w:val="el-GR"/>
              </w:rPr>
              <w:fldChar w:fldCharType="separate"/>
            </w:r>
            <w:r w:rsidR="007D003C">
              <w:rPr>
                <w:b/>
                <w:bCs/>
                <w:lang w:val="el-GR"/>
              </w:rPr>
              <w:t>7.3.3</w:t>
            </w:r>
            <w:r w:rsidRPr="00EA6B87">
              <w:rPr>
                <w:b/>
                <w:bCs/>
                <w:lang w:val="el-GR"/>
              </w:rPr>
              <w:fldChar w:fldCharType="end"/>
            </w:r>
            <w:r w:rsidRPr="00EA6B87">
              <w:rPr>
                <w:b/>
                <w:bCs/>
                <w:lang w:val="el-GR"/>
              </w:rPr>
              <w:t xml:space="preserve"> </w:t>
            </w:r>
            <w:r w:rsidRPr="00EA6B87">
              <w:rPr>
                <w:b/>
                <w:bCs/>
                <w:lang w:val="el-GR"/>
              </w:rPr>
              <w:fldChar w:fldCharType="begin"/>
            </w:r>
            <w:r w:rsidRPr="00EA6B87">
              <w:rPr>
                <w:b/>
                <w:bCs/>
                <w:lang w:val="el-GR"/>
              </w:rPr>
              <w:instrText xml:space="preserve"> REF _Ref55388072 \h  \* MERGEFORMAT </w:instrText>
            </w:r>
            <w:r w:rsidRPr="00EA6B87">
              <w:rPr>
                <w:b/>
                <w:bCs/>
                <w:lang w:val="el-GR"/>
              </w:rPr>
            </w:r>
            <w:r w:rsidRPr="00EA6B87">
              <w:rPr>
                <w:b/>
                <w:bCs/>
                <w:lang w:val="el-GR"/>
              </w:rPr>
              <w:fldChar w:fldCharType="separate"/>
            </w:r>
            <w:r w:rsidR="007D003C" w:rsidRPr="007D003C">
              <w:rPr>
                <w:rFonts w:eastAsia="SimSun"/>
                <w:b/>
                <w:bCs/>
                <w:lang w:val="el-GR"/>
              </w:rPr>
              <w:t>Τήρηση Εγγυημένου Επιπέδου Υπηρεσιών – Ρήτρες</w:t>
            </w:r>
            <w:r w:rsidRPr="00EA6B87">
              <w:rPr>
                <w:b/>
                <w:bCs/>
                <w:lang w:val="el-GR"/>
              </w:rPr>
              <w:fldChar w:fldCharType="end"/>
            </w:r>
            <w:r w:rsidRPr="00EA6B87">
              <w:rPr>
                <w:b/>
                <w:lang w:val="el-GR"/>
              </w:rPr>
              <w:t xml:space="preserve"> </w:t>
            </w:r>
            <w:r w:rsidRPr="00EA6B87">
              <w:rPr>
                <w:lang w:val="el-GR"/>
              </w:rPr>
              <w:t>επιβάλλονται οι προβλεπόμενες ρήτρες.</w:t>
            </w:r>
          </w:p>
          <w:p w14:paraId="71600211" w14:textId="77777777" w:rsidR="0088655F" w:rsidRPr="00EA6B87" w:rsidRDefault="0088655F" w:rsidP="00F73DE9">
            <w:pPr>
              <w:numPr>
                <w:ilvl w:val="0"/>
                <w:numId w:val="114"/>
              </w:numPr>
              <w:suppressAutoHyphens w:val="0"/>
              <w:spacing w:beforeLines="60" w:before="144" w:after="0" w:line="360" w:lineRule="auto"/>
              <w:rPr>
                <w:lang w:val="el-GR"/>
              </w:rPr>
            </w:pPr>
            <w:r w:rsidRPr="00EA6B87">
              <w:rPr>
                <w:lang w:val="el-GR"/>
              </w:rPr>
              <w:t>Εντοπισμός αιτιών βλαβών/ δυσλειτουργιών και αποκατάσταση.</w:t>
            </w:r>
          </w:p>
          <w:p w14:paraId="0B3C38F8" w14:textId="77777777" w:rsidR="0088655F" w:rsidRPr="00EA6B87" w:rsidRDefault="0088655F" w:rsidP="00F73DE9">
            <w:pPr>
              <w:numPr>
                <w:ilvl w:val="0"/>
                <w:numId w:val="114"/>
              </w:numPr>
              <w:suppressAutoHyphens w:val="0"/>
              <w:spacing w:beforeLines="60" w:before="144" w:after="0" w:line="360" w:lineRule="auto"/>
              <w:rPr>
                <w:lang w:val="el-GR"/>
              </w:rPr>
            </w:pPr>
            <w:r w:rsidRPr="00EA6B87">
              <w:rPr>
                <w:lang w:val="el-GR"/>
              </w:rPr>
              <w:t>Παράδοση – εγκατάσταση τυχόν νέων εκδόσεων των εφαρμογών, μετά από έγκριση της ΕΠΕ.</w:t>
            </w:r>
          </w:p>
          <w:p w14:paraId="20624010" w14:textId="77777777" w:rsidR="0088655F" w:rsidRPr="00EA6B87" w:rsidRDefault="0088655F" w:rsidP="00F73DE9">
            <w:pPr>
              <w:numPr>
                <w:ilvl w:val="0"/>
                <w:numId w:val="114"/>
              </w:numPr>
              <w:suppressAutoHyphens w:val="0"/>
              <w:spacing w:beforeLines="60" w:before="144" w:after="0" w:line="360" w:lineRule="auto"/>
              <w:rPr>
                <w:lang w:val="el-GR"/>
              </w:rPr>
            </w:pPr>
            <w:r w:rsidRPr="00EA6B87">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440619A" w14:textId="77777777" w:rsidR="0088655F" w:rsidRPr="00EA6B87" w:rsidRDefault="0088655F" w:rsidP="00F73DE9">
            <w:pPr>
              <w:numPr>
                <w:ilvl w:val="0"/>
                <w:numId w:val="114"/>
              </w:numPr>
              <w:suppressAutoHyphens w:val="0"/>
              <w:spacing w:beforeLines="60" w:before="144" w:after="0" w:line="360" w:lineRule="auto"/>
              <w:rPr>
                <w:lang w:val="el-GR"/>
              </w:rPr>
            </w:pPr>
            <w:r w:rsidRPr="00EA6B87">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64ED4F33" w14:textId="77777777" w:rsidR="0088655F" w:rsidRPr="00EA6B87" w:rsidRDefault="0088655F" w:rsidP="00F73DE9">
            <w:pPr>
              <w:numPr>
                <w:ilvl w:val="0"/>
                <w:numId w:val="114"/>
              </w:numPr>
              <w:suppressAutoHyphens w:val="0"/>
              <w:spacing w:beforeLines="60" w:before="144" w:after="0" w:line="360" w:lineRule="auto"/>
              <w:rPr>
                <w:lang w:val="el-GR"/>
              </w:rPr>
            </w:pPr>
            <w:r w:rsidRPr="00EA6B87">
              <w:rPr>
                <w:lang w:val="el-GR"/>
              </w:rPr>
              <w:t xml:space="preserve">Εξασφάλιση ορθής λειτουργίας όλων των </w:t>
            </w:r>
            <w:r w:rsidRPr="00EA6B87">
              <w:t>customizations</w:t>
            </w:r>
            <w:r w:rsidRPr="00EA6B87">
              <w:rPr>
                <w:lang w:val="el-GR"/>
              </w:rPr>
              <w:t>, διεπαφών με άλλα συστήματα, κ.λπ., με τις νεότερες εκδόσεις.</w:t>
            </w:r>
          </w:p>
          <w:p w14:paraId="7F0433E9" w14:textId="77777777" w:rsidR="0088655F" w:rsidRPr="00EA6B87" w:rsidRDefault="0088655F" w:rsidP="00F73DE9">
            <w:pPr>
              <w:numPr>
                <w:ilvl w:val="0"/>
                <w:numId w:val="114"/>
              </w:numPr>
              <w:suppressAutoHyphens w:val="0"/>
              <w:spacing w:beforeLines="60" w:before="144" w:after="0" w:line="360" w:lineRule="auto"/>
              <w:rPr>
                <w:lang w:val="el-GR"/>
              </w:rPr>
            </w:pPr>
            <w:r w:rsidRPr="00EA6B87">
              <w:rPr>
                <w:lang w:val="el-GR"/>
              </w:rPr>
              <w:t>Παράδοση αντιτύπων όλων των μεταβολών ή των επανεκδόσεων ή τροποποιήσεων των εγχειριδίων εφαρμογής/ών.</w:t>
            </w:r>
          </w:p>
          <w:p w14:paraId="790DC5F5" w14:textId="77777777" w:rsidR="0088655F" w:rsidRPr="00EA6B87" w:rsidRDefault="0088655F" w:rsidP="00F73DE9">
            <w:pPr>
              <w:shd w:val="clear" w:color="auto" w:fill="FFFFFF"/>
              <w:spacing w:before="120" w:after="0" w:line="360" w:lineRule="auto"/>
              <w:rPr>
                <w:lang w:val="el-GR"/>
              </w:rPr>
            </w:pPr>
          </w:p>
          <w:p w14:paraId="20704955" w14:textId="77777777" w:rsidR="0088655F" w:rsidRPr="00EA6B87" w:rsidRDefault="0088655F" w:rsidP="00F73DE9">
            <w:pPr>
              <w:spacing w:before="120" w:after="60" w:line="360" w:lineRule="auto"/>
              <w:rPr>
                <w:b/>
                <w:u w:val="single"/>
              </w:rPr>
            </w:pPr>
            <w:r w:rsidRPr="00EA6B87">
              <w:rPr>
                <w:b/>
              </w:rPr>
              <w:t xml:space="preserve">ΥΠΗΡΕΣΙΕΣ/ΤΕΧΝΙΚΗ ΥΠΟΣΤΗΡΙΞΗ </w:t>
            </w:r>
          </w:p>
          <w:p w14:paraId="0EBA0924" w14:textId="77777777" w:rsidR="0088655F" w:rsidRPr="00EA6B87" w:rsidRDefault="0088655F" w:rsidP="00F73DE9">
            <w:pPr>
              <w:numPr>
                <w:ilvl w:val="0"/>
                <w:numId w:val="113"/>
              </w:numPr>
              <w:suppressAutoHyphens w:val="0"/>
              <w:spacing w:before="120" w:line="360" w:lineRule="auto"/>
              <w:rPr>
                <w:lang w:val="el-GR"/>
              </w:rPr>
            </w:pPr>
            <w:r w:rsidRPr="00EA6B87">
              <w:rPr>
                <w:lang w:val="el-GR"/>
              </w:rPr>
              <w:t>Υπηρεσίες</w:t>
            </w:r>
            <w:r w:rsidRPr="00EA6B87">
              <w:rPr>
                <w:lang w:val="en-US"/>
              </w:rPr>
              <w:t xml:space="preserve"> </w:t>
            </w:r>
            <w:r w:rsidRPr="00EA6B87">
              <w:rPr>
                <w:lang w:val="el-GR"/>
              </w:rPr>
              <w:t xml:space="preserve">απομακρυσμένης Τεχνικής Υποστήριξης </w:t>
            </w:r>
          </w:p>
          <w:p w14:paraId="11FD5397" w14:textId="77777777" w:rsidR="0088655F" w:rsidRPr="00EA6B87" w:rsidRDefault="0088655F" w:rsidP="00F73DE9">
            <w:pPr>
              <w:numPr>
                <w:ilvl w:val="0"/>
                <w:numId w:val="113"/>
              </w:numPr>
              <w:suppressAutoHyphens w:val="0"/>
              <w:spacing w:before="120" w:line="360" w:lineRule="auto"/>
              <w:rPr>
                <w:lang w:val="el-GR"/>
              </w:rPr>
            </w:pPr>
            <w:r w:rsidRPr="00EA6B87">
              <w:lastRenderedPageBreak/>
              <w:t>On</w:t>
            </w:r>
            <w:r w:rsidRPr="00EA6B87">
              <w:rPr>
                <w:lang w:val="el-GR"/>
              </w:rPr>
              <w:t xml:space="preserve"> </w:t>
            </w:r>
            <w:r w:rsidRPr="00EA6B87">
              <w:t>site</w:t>
            </w:r>
            <w:r w:rsidRPr="00EA6B87">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E7C9375" w14:textId="77777777" w:rsidR="0088655F" w:rsidRPr="00EA6B87" w:rsidRDefault="0088655F" w:rsidP="00F73DE9">
            <w:pPr>
              <w:numPr>
                <w:ilvl w:val="0"/>
                <w:numId w:val="113"/>
              </w:numPr>
              <w:suppressAutoHyphens w:val="0"/>
              <w:spacing w:before="120" w:line="360" w:lineRule="auto"/>
              <w:rPr>
                <w:lang w:val="el-GR"/>
              </w:rPr>
            </w:pPr>
            <w:r w:rsidRPr="00EA6B87">
              <w:rPr>
                <w:lang w:val="el-GR"/>
              </w:rPr>
              <w:t>Αντιμετώπιση λαθών και σφαλμάτων στη λειτουργία του συστήματος.</w:t>
            </w:r>
          </w:p>
          <w:p w14:paraId="4C31D3E8" w14:textId="6D1CB305" w:rsidR="0088655F" w:rsidRPr="00EA6B87" w:rsidRDefault="0088655F" w:rsidP="00F73DE9">
            <w:pPr>
              <w:numPr>
                <w:ilvl w:val="0"/>
                <w:numId w:val="113"/>
              </w:numPr>
              <w:suppressAutoHyphens w:val="0"/>
              <w:spacing w:before="120" w:line="360" w:lineRule="auto"/>
              <w:rPr>
                <w:lang w:val="el-GR"/>
              </w:rPr>
            </w:pPr>
            <w:r w:rsidRPr="00EA6B87">
              <w:rPr>
                <w:lang w:val="el-GR"/>
              </w:rPr>
              <w:t>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w:t>
            </w:r>
          </w:p>
          <w:p w14:paraId="2E9B5468" w14:textId="77777777" w:rsidR="0088655F" w:rsidRPr="00EA6B87" w:rsidRDefault="0088655F" w:rsidP="00F73DE9">
            <w:pPr>
              <w:numPr>
                <w:ilvl w:val="0"/>
                <w:numId w:val="113"/>
              </w:numPr>
              <w:suppressAutoHyphens w:val="0"/>
              <w:spacing w:before="120" w:line="360" w:lineRule="auto"/>
              <w:rPr>
                <w:lang w:val="el-GR"/>
              </w:rPr>
            </w:pPr>
            <w:r w:rsidRPr="00EA6B87">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801ED8E" w14:textId="77777777" w:rsidR="0088655F" w:rsidRPr="00EA6B87" w:rsidRDefault="0088655F" w:rsidP="00F73DE9">
            <w:pPr>
              <w:numPr>
                <w:ilvl w:val="0"/>
                <w:numId w:val="113"/>
              </w:numPr>
              <w:suppressAutoHyphens w:val="0"/>
              <w:spacing w:before="120" w:line="360" w:lineRule="auto"/>
              <w:rPr>
                <w:lang w:val="el-GR"/>
              </w:rPr>
            </w:pPr>
            <w:r w:rsidRPr="00EA6B87">
              <w:rPr>
                <w:lang w:val="el-GR"/>
              </w:rPr>
              <w:t>Ενημέρωση των χειριστών του για τυχόν αλλαγές στη λειτουργικότητα του συστήματος.</w:t>
            </w:r>
          </w:p>
          <w:p w14:paraId="156D079F" w14:textId="77777777" w:rsidR="0088655F" w:rsidRPr="00EA6B87" w:rsidRDefault="0088655F" w:rsidP="00F73DE9">
            <w:pPr>
              <w:spacing w:before="120" w:line="360" w:lineRule="auto"/>
              <w:rPr>
                <w:lang w:val="el-GR"/>
              </w:rPr>
            </w:pPr>
          </w:p>
          <w:p w14:paraId="12CA17C9" w14:textId="77777777" w:rsidR="0088655F" w:rsidRPr="00EA6B87" w:rsidRDefault="0088655F" w:rsidP="00F73DE9">
            <w:pPr>
              <w:spacing w:before="120" w:after="60" w:line="360" w:lineRule="auto"/>
              <w:rPr>
                <w:b/>
                <w:u w:val="single"/>
                <w:lang w:val="el-GR"/>
              </w:rPr>
            </w:pPr>
            <w:r w:rsidRPr="00EA6B87">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655F" w:rsidRPr="00833856" w14:paraId="72D183AD" w14:textId="77777777" w:rsidTr="000E0B6C">
              <w:trPr>
                <w:trHeight w:val="113"/>
              </w:trPr>
              <w:tc>
                <w:tcPr>
                  <w:tcW w:w="9535" w:type="dxa"/>
                  <w:gridSpan w:val="2"/>
                  <w:shd w:val="clear" w:color="auto" w:fill="E6E6E6"/>
                </w:tcPr>
                <w:p w14:paraId="6DFF3642" w14:textId="77777777" w:rsidR="0088655F" w:rsidRPr="00EA6B87" w:rsidRDefault="0088655F" w:rsidP="00F73DE9">
                  <w:pPr>
                    <w:spacing w:after="0" w:line="360" w:lineRule="auto"/>
                    <w:rPr>
                      <w:lang w:val="el-GR"/>
                    </w:rPr>
                  </w:pPr>
                  <w:r w:rsidRPr="00EA6B87">
                    <w:rPr>
                      <w:b/>
                      <w:lang w:val="el-GR"/>
                    </w:rPr>
                    <w:t xml:space="preserve">Περίοδος Συντήρησης </w:t>
                  </w:r>
                  <w:r w:rsidRPr="00EA6B87">
                    <w:rPr>
                      <w:lang w:val="el-GR"/>
                    </w:rPr>
                    <w:t>– Παραδοτέα (ελάχιστα):</w:t>
                  </w:r>
                </w:p>
              </w:tc>
            </w:tr>
            <w:tr w:rsidR="0088655F" w:rsidRPr="00833856" w14:paraId="66224450" w14:textId="77777777" w:rsidTr="000E0B6C">
              <w:trPr>
                <w:trHeight w:val="390"/>
              </w:trPr>
              <w:tc>
                <w:tcPr>
                  <w:tcW w:w="3595" w:type="dxa"/>
                  <w:shd w:val="clear" w:color="auto" w:fill="E6E6E6"/>
                  <w:vAlign w:val="center"/>
                </w:tcPr>
                <w:p w14:paraId="6AB56DDE" w14:textId="77777777" w:rsidR="0088655F" w:rsidRPr="00EA6B87" w:rsidRDefault="0088655F" w:rsidP="00F73DE9">
                  <w:pPr>
                    <w:widowControl w:val="0"/>
                    <w:suppressAutoHyphens w:val="0"/>
                    <w:spacing w:after="0" w:line="360" w:lineRule="auto"/>
                    <w:jc w:val="left"/>
                    <w:rPr>
                      <w:lang w:val="el-GR" w:eastAsia="en-US"/>
                    </w:rPr>
                  </w:pPr>
                  <w:r w:rsidRPr="00EA6B87">
                    <w:rPr>
                      <w:lang w:val="el-GR" w:eastAsia="en-US"/>
                    </w:rPr>
                    <w:t>Τίτλος Παραδοτέου</w:t>
                  </w:r>
                </w:p>
              </w:tc>
              <w:tc>
                <w:tcPr>
                  <w:tcW w:w="5940" w:type="dxa"/>
                  <w:shd w:val="clear" w:color="auto" w:fill="E6E6E6"/>
                  <w:vAlign w:val="center"/>
                </w:tcPr>
                <w:p w14:paraId="4D44DEC0" w14:textId="77777777" w:rsidR="0088655F" w:rsidRPr="00EA6B87" w:rsidRDefault="0088655F" w:rsidP="00F73DE9">
                  <w:pPr>
                    <w:widowControl w:val="0"/>
                    <w:suppressAutoHyphens w:val="0"/>
                    <w:spacing w:after="0" w:line="360" w:lineRule="auto"/>
                    <w:jc w:val="left"/>
                    <w:rPr>
                      <w:lang w:val="el-GR" w:eastAsia="en-US"/>
                    </w:rPr>
                  </w:pPr>
                  <w:r w:rsidRPr="00EA6B87">
                    <w:rPr>
                      <w:lang w:val="el-GR" w:eastAsia="en-US"/>
                    </w:rPr>
                    <w:t xml:space="preserve">Περιγραφή Παραδοτέου </w:t>
                  </w:r>
                </w:p>
              </w:tc>
            </w:tr>
            <w:tr w:rsidR="0088655F" w:rsidRPr="00EA6B87" w14:paraId="7F07C9A5" w14:textId="77777777" w:rsidTr="000E0B6C">
              <w:trPr>
                <w:trHeight w:val="390"/>
              </w:trPr>
              <w:tc>
                <w:tcPr>
                  <w:tcW w:w="3595" w:type="dxa"/>
                </w:tcPr>
                <w:p w14:paraId="4BA3A5BA" w14:textId="77777777" w:rsidR="0088655F" w:rsidRPr="00EA6B87" w:rsidRDefault="0088655F" w:rsidP="00F73DE9">
                  <w:pPr>
                    <w:widowControl w:val="0"/>
                    <w:numPr>
                      <w:ilvl w:val="0"/>
                      <w:numId w:val="115"/>
                    </w:numPr>
                    <w:suppressAutoHyphens w:val="0"/>
                    <w:spacing w:before="120" w:after="0" w:line="360" w:lineRule="auto"/>
                    <w:jc w:val="left"/>
                    <w:rPr>
                      <w:lang w:val="el-GR" w:eastAsia="en-US"/>
                    </w:rPr>
                  </w:pPr>
                  <w:r w:rsidRPr="00EA6B87">
                    <w:rPr>
                      <w:lang w:val="el-GR" w:eastAsia="en-US"/>
                    </w:rPr>
                    <w:t>Υπηρεσίες υποστήριξης και αποκατάστασης βλαβών</w:t>
                  </w:r>
                </w:p>
              </w:tc>
              <w:tc>
                <w:tcPr>
                  <w:tcW w:w="5940" w:type="dxa"/>
                </w:tcPr>
                <w:p w14:paraId="6019A34A" w14:textId="77777777" w:rsidR="0088655F" w:rsidRPr="00EA6B87" w:rsidRDefault="0088655F" w:rsidP="00F73DE9">
                  <w:pPr>
                    <w:spacing w:after="0" w:line="360" w:lineRule="auto"/>
                    <w:rPr>
                      <w:lang w:val="el-GR"/>
                    </w:rPr>
                  </w:pPr>
                  <w:r w:rsidRPr="00EA6B87">
                    <w:rPr>
                      <w:lang w:val="el-GR"/>
                    </w:rPr>
                    <w:t>Τεύχος αποτύπωσης υπηρεσιών που θα περιλαμβάνει:</w:t>
                  </w:r>
                </w:p>
                <w:p w14:paraId="529A3C1A" w14:textId="77777777" w:rsidR="0088655F" w:rsidRPr="00EA6B87" w:rsidRDefault="0088655F" w:rsidP="00F73DE9">
                  <w:pPr>
                    <w:numPr>
                      <w:ilvl w:val="0"/>
                      <w:numId w:val="111"/>
                    </w:numPr>
                    <w:suppressAutoHyphens w:val="0"/>
                    <w:spacing w:before="120" w:after="0" w:line="360" w:lineRule="auto"/>
                    <w:rPr>
                      <w:lang w:val="el-GR"/>
                    </w:rPr>
                  </w:pPr>
                  <w:r w:rsidRPr="00EA6B87">
                    <w:rPr>
                      <w:lang w:val="el-GR"/>
                    </w:rPr>
                    <w:t>Αναλυτικό Πρόγραμμα ενεργειών προληπτικής συντήρησης, που υποβάλλεται με την έναρξη της σχετικής περιόδου</w:t>
                  </w:r>
                </w:p>
                <w:p w14:paraId="020092B5" w14:textId="77777777" w:rsidR="0088655F" w:rsidRPr="00EA6B87" w:rsidRDefault="0088655F" w:rsidP="00F73DE9">
                  <w:pPr>
                    <w:numPr>
                      <w:ilvl w:val="0"/>
                      <w:numId w:val="111"/>
                    </w:numPr>
                    <w:suppressAutoHyphens w:val="0"/>
                    <w:spacing w:before="120" w:after="0" w:line="360" w:lineRule="auto"/>
                    <w:rPr>
                      <w:lang w:val="el-GR"/>
                    </w:rPr>
                  </w:pPr>
                  <w:r w:rsidRPr="00EA6B87">
                    <w:rPr>
                      <w:lang w:val="el-GR"/>
                    </w:rPr>
                    <w:t>Αναλυτική Καταγραφή Πεπραγμένων Συντήρησης (Τακτικών – Έκτακτων Ενεργειών)</w:t>
                  </w:r>
                </w:p>
                <w:p w14:paraId="6B08D463" w14:textId="77777777" w:rsidR="0088655F" w:rsidRPr="00EA6B87" w:rsidRDefault="0088655F" w:rsidP="00F73DE9">
                  <w:pPr>
                    <w:numPr>
                      <w:ilvl w:val="0"/>
                      <w:numId w:val="111"/>
                    </w:numPr>
                    <w:suppressAutoHyphens w:val="0"/>
                    <w:spacing w:before="120" w:after="0" w:line="360" w:lineRule="auto"/>
                    <w:rPr>
                      <w:lang w:val="el-GR"/>
                    </w:rPr>
                  </w:pPr>
                  <w:r w:rsidRPr="00EA6B87">
                    <w:rPr>
                      <w:lang w:val="el-GR"/>
                    </w:rPr>
                    <w:t xml:space="preserve">Τεκμηρίωση πρόσθετων προσαρμογών και παραμετροποιήσεων σε έτοιμο λογισμικό και εφαρμογών </w:t>
                  </w:r>
                </w:p>
                <w:p w14:paraId="4CC8C15E" w14:textId="77777777" w:rsidR="0088655F" w:rsidRPr="00EA6B87" w:rsidRDefault="0088655F" w:rsidP="00F73DE9">
                  <w:pPr>
                    <w:numPr>
                      <w:ilvl w:val="0"/>
                      <w:numId w:val="111"/>
                    </w:numPr>
                    <w:suppressAutoHyphens w:val="0"/>
                    <w:spacing w:before="120" w:after="0" w:line="360" w:lineRule="auto"/>
                    <w:rPr>
                      <w:lang w:val="el-GR"/>
                    </w:rPr>
                  </w:pPr>
                  <w:r w:rsidRPr="00EA6B87">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4CAF172D" w14:textId="77777777" w:rsidR="0088655F" w:rsidRPr="00EA6B87" w:rsidRDefault="0088655F" w:rsidP="00F73DE9">
                  <w:pPr>
                    <w:numPr>
                      <w:ilvl w:val="0"/>
                      <w:numId w:val="111"/>
                    </w:numPr>
                    <w:suppressAutoHyphens w:val="0"/>
                    <w:spacing w:before="120" w:after="0" w:line="360" w:lineRule="auto"/>
                    <w:rPr>
                      <w:lang w:val="el-GR"/>
                    </w:rPr>
                  </w:pPr>
                  <w:r w:rsidRPr="00EA6B87">
                    <w:rPr>
                      <w:lang w:val="el-GR"/>
                    </w:rPr>
                    <w:t>Τεκμηρίωση εγκαταστάσεων νέων εκδόσεων έτοιμου λογισμικού και εφαρμογής/ών</w:t>
                  </w:r>
                </w:p>
                <w:p w14:paraId="741905FE" w14:textId="5E667F5F" w:rsidR="0088655F" w:rsidRPr="00EA6B87" w:rsidRDefault="006C03AA" w:rsidP="00F73DE9">
                  <w:pPr>
                    <w:numPr>
                      <w:ilvl w:val="0"/>
                      <w:numId w:val="111"/>
                    </w:numPr>
                    <w:suppressAutoHyphens w:val="0"/>
                    <w:spacing w:before="120" w:after="0" w:line="360" w:lineRule="auto"/>
                  </w:pPr>
                  <w:r>
                    <w:rPr>
                      <w:lang w:val="el-GR"/>
                    </w:rPr>
                    <w:t>Έκθεση Αξιολόγησης Περιόδου</w:t>
                  </w:r>
                  <w:r w:rsidR="0088655F" w:rsidRPr="00EA6B87">
                    <w:t xml:space="preserve"> </w:t>
                  </w:r>
                </w:p>
              </w:tc>
            </w:tr>
          </w:tbl>
          <w:p w14:paraId="68CFC031" w14:textId="77777777" w:rsidR="0088655F" w:rsidRPr="00EA6B87" w:rsidRDefault="0088655F" w:rsidP="00F73DE9">
            <w:pPr>
              <w:suppressAutoHyphens w:val="0"/>
              <w:spacing w:line="360" w:lineRule="auto"/>
              <w:rPr>
                <w:highlight w:val="yellow"/>
                <w:lang w:val="el-GR" w:eastAsia="en-US"/>
              </w:rPr>
            </w:pPr>
            <w:r w:rsidRPr="00EA6B87">
              <w:rPr>
                <w:highlight w:val="yellow"/>
                <w:lang w:val="el-GR" w:eastAsia="en-US"/>
              </w:rPr>
              <w:lastRenderedPageBreak/>
              <w:t xml:space="preserve"> </w:t>
            </w:r>
          </w:p>
        </w:tc>
      </w:tr>
    </w:tbl>
    <w:p w14:paraId="5E879C43" w14:textId="77777777" w:rsidR="0088655F" w:rsidRPr="00EA6B87" w:rsidRDefault="0088655F" w:rsidP="00F73DE9">
      <w:pPr>
        <w:spacing w:line="360" w:lineRule="auto"/>
        <w:rPr>
          <w:rFonts w:eastAsia="SimSun"/>
          <w:lang w:val="el-GR"/>
        </w:rPr>
      </w:pPr>
    </w:p>
    <w:p w14:paraId="1382AC0E" w14:textId="77777777" w:rsidR="003C2BEF" w:rsidRPr="00EA6B87" w:rsidRDefault="003C2BEF" w:rsidP="00F73DE9">
      <w:pPr>
        <w:pStyle w:val="5"/>
        <w:numPr>
          <w:ilvl w:val="0"/>
          <w:numId w:val="106"/>
        </w:numPr>
        <w:spacing w:line="360" w:lineRule="auto"/>
        <w:rPr>
          <w:rFonts w:eastAsia="SimSun" w:cs="Tahoma"/>
          <w:lang w:val="el-GR"/>
        </w:rPr>
      </w:pPr>
      <w:bookmarkStart w:id="721" w:name="_Τήρηση_Εγγυημένου_Επιπέδου"/>
      <w:bookmarkStart w:id="722" w:name="_Ref55388072"/>
      <w:bookmarkStart w:id="723" w:name="_Toc177459308"/>
      <w:bookmarkEnd w:id="721"/>
      <w:r w:rsidRPr="00EA6B87">
        <w:rPr>
          <w:rFonts w:eastAsia="SimSun" w:cs="Tahoma"/>
          <w:lang w:val="el-GR"/>
        </w:rPr>
        <w:t>Τήρηση Εγγυημένου Επιπέδου Υπηρεσιών – Ρήτρες</w:t>
      </w:r>
      <w:bookmarkEnd w:id="722"/>
      <w:bookmarkEnd w:id="723"/>
    </w:p>
    <w:p w14:paraId="57B0D66C" w14:textId="75683EEC" w:rsidR="0036697F" w:rsidRPr="00EA6B87" w:rsidRDefault="0036697F" w:rsidP="00F73DE9">
      <w:pPr>
        <w:spacing w:line="360" w:lineRule="auto"/>
        <w:rPr>
          <w:lang w:val="el-GR"/>
        </w:rPr>
      </w:pPr>
      <w:r w:rsidRPr="00EA6B87">
        <w:rPr>
          <w:lang w:val="el-GR"/>
        </w:rPr>
        <w:t>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w:t>
      </w:r>
    </w:p>
    <w:p w14:paraId="361EBF5B" w14:textId="77777777" w:rsidR="0036697F" w:rsidRPr="00EA6B87" w:rsidRDefault="0036697F" w:rsidP="00F73DE9">
      <w:pPr>
        <w:spacing w:line="360" w:lineRule="auto"/>
        <w:rPr>
          <w:b/>
          <w:u w:val="single"/>
        </w:rPr>
      </w:pPr>
      <w:r w:rsidRPr="00EA6B87">
        <w:rPr>
          <w:b/>
          <w:u w:val="single"/>
        </w:rPr>
        <w:t>Ορισμοί:</w:t>
      </w:r>
    </w:p>
    <w:p w14:paraId="549FE2E5" w14:textId="77777777" w:rsidR="0036697F" w:rsidRPr="00EA6B87" w:rsidRDefault="0036697F" w:rsidP="00F73DE9">
      <w:pPr>
        <w:pStyle w:val="aff"/>
        <w:numPr>
          <w:ilvl w:val="0"/>
          <w:numId w:val="291"/>
        </w:numPr>
        <w:suppressAutoHyphens w:val="0"/>
        <w:spacing w:line="360" w:lineRule="auto"/>
        <w:contextualSpacing w:val="0"/>
        <w:rPr>
          <w:lang w:val="el-GR"/>
        </w:rPr>
      </w:pPr>
      <w:r w:rsidRPr="00EA6B87">
        <w:rPr>
          <w:b/>
          <w:lang w:val="el-GR"/>
        </w:rPr>
        <w:t>Λογισμικό/Εφαρμογές:</w:t>
      </w:r>
      <w:r w:rsidRPr="00EA6B87">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14D0470E" w14:textId="4BC7AA55" w:rsidR="0036697F" w:rsidRPr="00EA6B87" w:rsidRDefault="0036697F" w:rsidP="00F73DE9">
      <w:pPr>
        <w:pStyle w:val="aff"/>
        <w:numPr>
          <w:ilvl w:val="0"/>
          <w:numId w:val="291"/>
        </w:numPr>
        <w:suppressAutoHyphens w:val="0"/>
        <w:spacing w:line="360" w:lineRule="auto"/>
        <w:contextualSpacing w:val="0"/>
        <w:rPr>
          <w:lang w:val="el-GR"/>
        </w:rPr>
      </w:pPr>
      <w:r w:rsidRPr="00EA6B87">
        <w:rPr>
          <w:b/>
          <w:lang w:val="el-GR"/>
        </w:rPr>
        <w:t>Βλάβη:</w:t>
      </w:r>
      <w:r w:rsidRPr="00EA6B87">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542B217" w14:textId="77777777" w:rsidR="0036697F" w:rsidRPr="00EA6B87" w:rsidRDefault="0036697F" w:rsidP="00F73DE9">
      <w:pPr>
        <w:pStyle w:val="aff"/>
        <w:numPr>
          <w:ilvl w:val="0"/>
          <w:numId w:val="291"/>
        </w:numPr>
        <w:suppressAutoHyphens w:val="0"/>
        <w:spacing w:line="360" w:lineRule="auto"/>
        <w:contextualSpacing w:val="0"/>
        <w:rPr>
          <w:lang w:val="el-GR"/>
        </w:rPr>
      </w:pPr>
      <w:r w:rsidRPr="00EA6B87">
        <w:rPr>
          <w:b/>
          <w:lang w:val="el-GR"/>
        </w:rPr>
        <w:t>Δυσλειτουργία:</w:t>
      </w:r>
      <w:r w:rsidRPr="00EA6B87">
        <w:rPr>
          <w:lang w:val="el-GR"/>
        </w:rPr>
        <w:t xml:space="preserve"> ζημιά μέρους ή όλης της διακριτής μονάδας λογισμικού/εφαρμογών, η οποία </w:t>
      </w:r>
      <w:r w:rsidRPr="00EA6B87">
        <w:rPr>
          <w:u w:val="single"/>
          <w:lang w:val="el-GR"/>
        </w:rPr>
        <w:t>δεν</w:t>
      </w:r>
      <w:r w:rsidRPr="00EA6B87">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3AB6D334" w14:textId="487C6533" w:rsidR="0036697F" w:rsidRPr="00EA6B87" w:rsidRDefault="0036697F" w:rsidP="00F73DE9">
      <w:pPr>
        <w:pStyle w:val="aff"/>
        <w:numPr>
          <w:ilvl w:val="0"/>
          <w:numId w:val="291"/>
        </w:numPr>
        <w:suppressAutoHyphens w:val="0"/>
        <w:spacing w:line="360" w:lineRule="auto"/>
        <w:contextualSpacing w:val="0"/>
        <w:rPr>
          <w:lang w:val="el-GR"/>
        </w:rPr>
      </w:pPr>
      <w:r w:rsidRPr="00EA6B87">
        <w:rPr>
          <w:b/>
          <w:lang w:val="el-GR"/>
        </w:rPr>
        <w:t>ΚΩΚ</w:t>
      </w:r>
      <w:r w:rsidRPr="00EA6B87">
        <w:rPr>
          <w:lang w:val="el-GR"/>
        </w:rPr>
        <w:t xml:space="preserve"> (κανονικές ώρες κάλυψης): Το χρονικό διάστημα </w:t>
      </w:r>
      <w:r w:rsidR="00527430" w:rsidRPr="00EA6B87">
        <w:rPr>
          <w:lang w:val="el-GR"/>
        </w:rPr>
        <w:t>0</w:t>
      </w:r>
      <w:r w:rsidR="00527430">
        <w:rPr>
          <w:lang w:val="el-GR"/>
        </w:rPr>
        <w:t>7</w:t>
      </w:r>
      <w:r w:rsidRPr="00EA6B87">
        <w:rPr>
          <w:lang w:val="el-GR"/>
        </w:rPr>
        <w:t>:</w:t>
      </w:r>
      <w:r w:rsidR="00527430">
        <w:rPr>
          <w:lang w:val="el-GR"/>
        </w:rPr>
        <w:t>3</w:t>
      </w:r>
      <w:r w:rsidR="00527430" w:rsidRPr="00EA6B87">
        <w:rPr>
          <w:lang w:val="el-GR"/>
        </w:rPr>
        <w:t xml:space="preserve">0 </w:t>
      </w:r>
      <w:r w:rsidRPr="00EA6B87">
        <w:rPr>
          <w:lang w:val="el-GR"/>
        </w:rPr>
        <w:t>– 17:00 για τις εργάσιμες ημέρες.</w:t>
      </w:r>
    </w:p>
    <w:p w14:paraId="12D14A3C" w14:textId="77777777" w:rsidR="0036697F" w:rsidRPr="00EA6B87" w:rsidRDefault="0036697F" w:rsidP="00F73DE9">
      <w:pPr>
        <w:pStyle w:val="aff"/>
        <w:numPr>
          <w:ilvl w:val="0"/>
          <w:numId w:val="291"/>
        </w:numPr>
        <w:suppressAutoHyphens w:val="0"/>
        <w:spacing w:line="360" w:lineRule="auto"/>
        <w:contextualSpacing w:val="0"/>
        <w:rPr>
          <w:lang w:val="el-GR"/>
        </w:rPr>
      </w:pPr>
      <w:r w:rsidRPr="00EA6B87">
        <w:rPr>
          <w:b/>
          <w:lang w:val="el-GR"/>
        </w:rPr>
        <w:t>ΕΩΚ</w:t>
      </w:r>
      <w:r w:rsidRPr="00EA6B87">
        <w:rPr>
          <w:lang w:val="el-GR"/>
        </w:rPr>
        <w:t xml:space="preserve"> (επιπλέον ώρες κάλυψης): Το υπόλοιπο χρονικό διάστημα.</w:t>
      </w:r>
    </w:p>
    <w:p w14:paraId="02199932" w14:textId="56ABB5E7" w:rsidR="0036697F" w:rsidRPr="00EA6B87" w:rsidRDefault="0036697F" w:rsidP="00F73DE9">
      <w:pPr>
        <w:pStyle w:val="aff"/>
        <w:numPr>
          <w:ilvl w:val="0"/>
          <w:numId w:val="291"/>
        </w:numPr>
        <w:suppressAutoHyphens w:val="0"/>
        <w:spacing w:line="360" w:lineRule="auto"/>
        <w:contextualSpacing w:val="0"/>
        <w:rPr>
          <w:b/>
          <w:u w:val="single"/>
          <w:lang w:val="el-GR"/>
        </w:rPr>
      </w:pPr>
      <w:r w:rsidRPr="00EA6B87">
        <w:rPr>
          <w:b/>
          <w:lang w:val="el-GR"/>
        </w:rPr>
        <w:t xml:space="preserve">Χρόνος αποκατάστασης βλάβης </w:t>
      </w:r>
      <w:r w:rsidRPr="00EA6B87">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EA6B87">
        <w:rPr>
          <w:b/>
          <w:lang w:val="el-GR"/>
        </w:rPr>
        <w:t>αθροιστικά σε μηνιαία βάση.</w:t>
      </w:r>
      <w:r w:rsidR="00527430">
        <w:rPr>
          <w:b/>
          <w:lang w:val="el-GR"/>
        </w:rPr>
        <w:t xml:space="preserve"> </w:t>
      </w:r>
      <w:r w:rsidRPr="00EA6B87">
        <w:rPr>
          <w:lang w:val="el-GR"/>
        </w:rPr>
        <w:t>Ο χρόνος</w:t>
      </w:r>
      <w:r w:rsidR="009642A4">
        <w:rPr>
          <w:lang w:val="en-US"/>
        </w:rPr>
        <w:t xml:space="preserve"> </w:t>
      </w:r>
      <w:r w:rsidRPr="00EA6B87">
        <w:rPr>
          <w:lang w:val="el-GR"/>
        </w:rPr>
        <w:t>αυτός είναι:</w:t>
      </w:r>
    </w:p>
    <w:p w14:paraId="2B16CBE3" w14:textId="77777777" w:rsidR="0036697F" w:rsidRPr="00EA6B87" w:rsidRDefault="0036697F" w:rsidP="00F73DE9">
      <w:pPr>
        <w:pStyle w:val="aff"/>
        <w:numPr>
          <w:ilvl w:val="1"/>
          <w:numId w:val="291"/>
        </w:numPr>
        <w:suppressAutoHyphens w:val="0"/>
        <w:spacing w:line="360" w:lineRule="auto"/>
        <w:contextualSpacing w:val="0"/>
        <w:rPr>
          <w:lang w:val="el-GR"/>
        </w:rPr>
      </w:pPr>
      <w:r w:rsidRPr="00EA6B87">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24988A34" w14:textId="1A9EF6BE" w:rsidR="0036697F" w:rsidRPr="00EA6B87" w:rsidRDefault="0036697F" w:rsidP="00F73DE9">
      <w:pPr>
        <w:pStyle w:val="aff"/>
        <w:numPr>
          <w:ilvl w:val="1"/>
          <w:numId w:val="291"/>
        </w:numPr>
        <w:suppressAutoHyphens w:val="0"/>
        <w:spacing w:line="360" w:lineRule="auto"/>
        <w:contextualSpacing w:val="0"/>
        <w:rPr>
          <w:lang w:val="el-GR"/>
        </w:rPr>
      </w:pPr>
      <w:r w:rsidRPr="00EA6B87">
        <w:rPr>
          <w:lang w:val="el-GR"/>
        </w:rPr>
        <w:t xml:space="preserve">έξι (6) ώρες οι οποίες θα προσμετρούνται από τις </w:t>
      </w:r>
      <w:r w:rsidR="00527430" w:rsidRPr="00EA6B87">
        <w:rPr>
          <w:lang w:val="el-GR"/>
        </w:rPr>
        <w:t>0</w:t>
      </w:r>
      <w:r w:rsidR="00527430">
        <w:rPr>
          <w:lang w:val="el-GR"/>
        </w:rPr>
        <w:t>7</w:t>
      </w:r>
      <w:r w:rsidRPr="00EA6B87">
        <w:rPr>
          <w:lang w:val="el-GR"/>
        </w:rPr>
        <w:t>.</w:t>
      </w:r>
      <w:r w:rsidR="00527430">
        <w:rPr>
          <w:lang w:val="el-GR"/>
        </w:rPr>
        <w:t>3</w:t>
      </w:r>
      <w:r w:rsidR="00527430" w:rsidRPr="00EA6B87">
        <w:rPr>
          <w:lang w:val="el-GR"/>
        </w:rPr>
        <w:t xml:space="preserve">0 </w:t>
      </w:r>
      <w:r w:rsidRPr="00EA6B87">
        <w:rPr>
          <w:lang w:val="el-GR"/>
        </w:rPr>
        <w:t>της επόμενης εργάσιμης ημέρας, για τις λοιπές ώρες ανακοίνωσης προβλήματος βλάβης</w:t>
      </w:r>
    </w:p>
    <w:p w14:paraId="0AFAA2FE" w14:textId="77777777" w:rsidR="0036697F" w:rsidRPr="00EA6B87" w:rsidRDefault="0036697F" w:rsidP="00F73DE9">
      <w:pPr>
        <w:pStyle w:val="aff"/>
        <w:numPr>
          <w:ilvl w:val="0"/>
          <w:numId w:val="291"/>
        </w:numPr>
        <w:suppressAutoHyphens w:val="0"/>
        <w:spacing w:line="360" w:lineRule="auto"/>
        <w:contextualSpacing w:val="0"/>
        <w:rPr>
          <w:b/>
          <w:bCs/>
          <w:u w:val="single"/>
          <w:lang w:val="el-GR"/>
        </w:rPr>
      </w:pPr>
      <w:r w:rsidRPr="00EA6B87">
        <w:rPr>
          <w:b/>
          <w:bCs/>
          <w:lang w:val="el-GR"/>
        </w:rPr>
        <w:lastRenderedPageBreak/>
        <w:t xml:space="preserve">Χρόνος αποκατάστασης δυσλειτουργίας </w:t>
      </w:r>
      <w:r w:rsidRPr="00EA6B87">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EA6B87">
        <w:rPr>
          <w:b/>
          <w:bCs/>
          <w:lang w:val="el-GR"/>
        </w:rPr>
        <w:t>αθροιστικά σε μηνιαία βάση.</w:t>
      </w:r>
      <w:r w:rsidRPr="00EA6B87">
        <w:rPr>
          <w:lang w:val="el-GR"/>
        </w:rPr>
        <w:t xml:space="preserve"> Ο χρόνος αυτός είναι:</w:t>
      </w:r>
    </w:p>
    <w:p w14:paraId="4C4BA34B" w14:textId="77777777" w:rsidR="0036697F" w:rsidRPr="00EA6B87" w:rsidRDefault="0036697F" w:rsidP="00F73DE9">
      <w:pPr>
        <w:pStyle w:val="aff"/>
        <w:numPr>
          <w:ilvl w:val="1"/>
          <w:numId w:val="291"/>
        </w:numPr>
        <w:suppressAutoHyphens w:val="0"/>
        <w:spacing w:line="360" w:lineRule="auto"/>
        <w:contextualSpacing w:val="0"/>
        <w:rPr>
          <w:lang w:val="el-GR"/>
        </w:rPr>
      </w:pPr>
      <w:r w:rsidRPr="00EA6B87">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0CC456DB" w14:textId="62240102" w:rsidR="0036697F" w:rsidRPr="00EA6B87" w:rsidRDefault="0036697F" w:rsidP="00F73DE9">
      <w:pPr>
        <w:pStyle w:val="aff"/>
        <w:numPr>
          <w:ilvl w:val="1"/>
          <w:numId w:val="291"/>
        </w:numPr>
        <w:suppressAutoHyphens w:val="0"/>
        <w:spacing w:line="360" w:lineRule="auto"/>
        <w:contextualSpacing w:val="0"/>
        <w:rPr>
          <w:lang w:val="el-GR"/>
        </w:rPr>
      </w:pPr>
      <w:r w:rsidRPr="00EA6B87">
        <w:rPr>
          <w:lang w:val="el-GR"/>
        </w:rPr>
        <w:t xml:space="preserve">είκοσι τέσσερις (24) ώρες οι οποίες θα προσμετρούνται από τις </w:t>
      </w:r>
      <w:r w:rsidR="00527430" w:rsidRPr="00EA6B87">
        <w:rPr>
          <w:lang w:val="el-GR"/>
        </w:rPr>
        <w:t>0</w:t>
      </w:r>
      <w:r w:rsidR="00527430">
        <w:rPr>
          <w:lang w:val="el-GR"/>
        </w:rPr>
        <w:t>7</w:t>
      </w:r>
      <w:r w:rsidRPr="00EA6B87">
        <w:rPr>
          <w:lang w:val="el-GR"/>
        </w:rPr>
        <w:t>.</w:t>
      </w:r>
      <w:r w:rsidR="00527430">
        <w:rPr>
          <w:lang w:val="el-GR"/>
        </w:rPr>
        <w:t>3</w:t>
      </w:r>
      <w:r w:rsidR="00527430" w:rsidRPr="00EA6B87">
        <w:rPr>
          <w:lang w:val="el-GR"/>
        </w:rPr>
        <w:t xml:space="preserve">0 </w:t>
      </w:r>
      <w:r w:rsidRPr="00EA6B87">
        <w:rPr>
          <w:lang w:val="el-GR"/>
        </w:rPr>
        <w:t>της επόμενης εργάσιμης ημέρας, για τις λοιπές ώρες ανακοίνωσης προβλήματος δυσλειτουργίας</w:t>
      </w:r>
    </w:p>
    <w:p w14:paraId="6344C488" w14:textId="77777777" w:rsidR="0036697F" w:rsidRPr="00EA6B87" w:rsidRDefault="0036697F" w:rsidP="00F73DE9">
      <w:pPr>
        <w:spacing w:line="360" w:lineRule="auto"/>
        <w:rPr>
          <w:b/>
          <w:highlight w:val="yellow"/>
          <w:u w:val="single"/>
          <w:lang w:val="el-GR"/>
        </w:rPr>
      </w:pPr>
    </w:p>
    <w:p w14:paraId="60347F5A" w14:textId="77777777" w:rsidR="0036697F" w:rsidRPr="00EA6B87" w:rsidRDefault="0036697F" w:rsidP="00F73DE9">
      <w:pPr>
        <w:spacing w:line="360" w:lineRule="auto"/>
        <w:rPr>
          <w:b/>
          <w:u w:val="single"/>
          <w:lang w:val="el-GR"/>
        </w:rPr>
      </w:pPr>
      <w:r w:rsidRPr="00EA6B87">
        <w:rPr>
          <w:b/>
          <w:u w:val="single"/>
          <w:lang w:val="el-GR"/>
        </w:rPr>
        <w:t xml:space="preserve">Μη διαθεσιμότητα – Ρήτρες: </w:t>
      </w:r>
    </w:p>
    <w:p w14:paraId="590699C1" w14:textId="77777777" w:rsidR="0036697F" w:rsidRPr="00EA6B87" w:rsidRDefault="0036697F" w:rsidP="00F73DE9">
      <w:pPr>
        <w:spacing w:line="360" w:lineRule="auto"/>
        <w:rPr>
          <w:lang w:val="el-GR"/>
        </w:rPr>
      </w:pPr>
      <w:bookmarkStart w:id="724" w:name="OLE_LINK5"/>
      <w:bookmarkStart w:id="725" w:name="OLE_LINK6"/>
      <w:r w:rsidRPr="00EA6B87">
        <w:rPr>
          <w:lang w:val="el-GR"/>
        </w:rPr>
        <w:t xml:space="preserve">Σε περίπτωση υπέρβασης του </w:t>
      </w:r>
      <w:r w:rsidRPr="00EA6B87">
        <w:rPr>
          <w:b/>
          <w:lang w:val="el-GR"/>
        </w:rPr>
        <w:t xml:space="preserve">μηνιαίου </w:t>
      </w:r>
      <w:r w:rsidRPr="00EA6B87">
        <w:rPr>
          <w:b/>
          <w:bCs/>
          <w:lang w:val="el-GR"/>
        </w:rPr>
        <w:t>χρόνου αποκατάστασης βλάβης</w:t>
      </w:r>
      <w:r w:rsidRPr="00EA6B87">
        <w:rPr>
          <w:lang w:val="el-GR"/>
        </w:rPr>
        <w:t>, επιβάλλεται στον Ανάδοχο ρήτρα ίση με το μεγαλύτερο εκ των δύο ακόλουθων τιμών:</w:t>
      </w:r>
    </w:p>
    <w:p w14:paraId="6D4556D4" w14:textId="1A478464" w:rsidR="0036697F" w:rsidRPr="00EA6B87" w:rsidRDefault="0036697F" w:rsidP="00F73DE9">
      <w:pPr>
        <w:pStyle w:val="aff"/>
        <w:numPr>
          <w:ilvl w:val="0"/>
          <w:numId w:val="291"/>
        </w:numPr>
        <w:suppressAutoHyphens w:val="0"/>
        <w:spacing w:line="360" w:lineRule="auto"/>
        <w:contextualSpacing w:val="0"/>
        <w:rPr>
          <w:lang w:val="el-GR"/>
        </w:rPr>
      </w:pPr>
      <w:r w:rsidRPr="00EA6B87">
        <w:rPr>
          <w:b/>
          <w:lang w:val="el-GR"/>
        </w:rPr>
        <w:t>0,</w:t>
      </w:r>
      <w:r w:rsidR="00527430" w:rsidRPr="00EA6B87">
        <w:rPr>
          <w:b/>
          <w:lang w:val="el-GR"/>
        </w:rPr>
        <w:t>0</w:t>
      </w:r>
      <w:r w:rsidR="00527430">
        <w:rPr>
          <w:b/>
          <w:lang w:val="el-GR"/>
        </w:rPr>
        <w:t>2</w:t>
      </w:r>
      <w:r w:rsidRPr="00EA6B87">
        <w:rPr>
          <w:b/>
          <w:lang w:val="el-GR"/>
        </w:rPr>
        <w:t>%</w:t>
      </w:r>
      <w:r w:rsidRPr="00EA6B87">
        <w:rPr>
          <w:lang w:val="el-GR"/>
        </w:rPr>
        <w:t xml:space="preserve"> επί του συμβατικού τιμήματος της μονάδας/τμήματος που είναι εκτός λειτουργίας</w:t>
      </w:r>
    </w:p>
    <w:p w14:paraId="1820FB6E" w14:textId="44AEC1ED" w:rsidR="0036697F" w:rsidRPr="00EA6B87" w:rsidRDefault="0036697F" w:rsidP="00F73DE9">
      <w:pPr>
        <w:pStyle w:val="aff"/>
        <w:numPr>
          <w:ilvl w:val="0"/>
          <w:numId w:val="291"/>
        </w:numPr>
        <w:suppressAutoHyphens w:val="0"/>
        <w:spacing w:line="360" w:lineRule="auto"/>
        <w:contextualSpacing w:val="0"/>
        <w:rPr>
          <w:sz w:val="24"/>
          <w:lang w:val="el-GR"/>
        </w:rPr>
      </w:pPr>
      <w:r w:rsidRPr="00EA6B87">
        <w:rPr>
          <w:b/>
          <w:lang w:val="el-GR"/>
        </w:rPr>
        <w:t>0,</w:t>
      </w:r>
      <w:r w:rsidR="00527430">
        <w:rPr>
          <w:b/>
          <w:lang w:val="el-GR"/>
        </w:rPr>
        <w:t>1</w:t>
      </w:r>
      <w:r w:rsidRPr="00EA6B87">
        <w:rPr>
          <w:b/>
          <w:lang w:val="el-GR"/>
        </w:rPr>
        <w:t>%</w:t>
      </w:r>
      <w:r w:rsidRPr="00EA6B87">
        <w:rPr>
          <w:lang w:val="el-GR"/>
        </w:rPr>
        <w:t xml:space="preserve"> επί του τρέχοντος ετήσιου κόστους συντήρησης του συνόλου του συστήματος.</w:t>
      </w:r>
    </w:p>
    <w:p w14:paraId="445A5A8A" w14:textId="1F366646" w:rsidR="0036697F" w:rsidRPr="00EA6B87" w:rsidRDefault="0036697F" w:rsidP="00F73DE9">
      <w:pPr>
        <w:spacing w:line="360" w:lineRule="auto"/>
        <w:rPr>
          <w:lang w:val="el-GR"/>
        </w:rPr>
      </w:pPr>
      <w:r w:rsidRPr="00EA6B87">
        <w:rPr>
          <w:b/>
          <w:lang w:val="el-GR"/>
        </w:rPr>
        <w:t>για κάθε επιπλέον ώρα βλάβης</w:t>
      </w:r>
      <w:r w:rsidR="00527430">
        <w:rPr>
          <w:b/>
          <w:lang w:val="el-GR"/>
        </w:rPr>
        <w:t xml:space="preserve"> </w:t>
      </w:r>
      <w:r w:rsidRPr="00EA6B87">
        <w:rPr>
          <w:b/>
          <w:lang w:val="el-GR"/>
        </w:rPr>
        <w:t>(μη διαθεσιμότητας)/δυσλειτουργίας</w:t>
      </w:r>
      <w:r w:rsidRPr="00EA6B87">
        <w:rPr>
          <w:lang w:val="el-GR"/>
        </w:rPr>
        <w:t>, εφόσον αυτή είναι εντός ΚΩΚ, ή το ήμισυ του ως άνω υπολογιζόμενου ποσού, εφόσον η ώρα είναι εκτός ΚΩΚ.</w:t>
      </w:r>
    </w:p>
    <w:bookmarkEnd w:id="724"/>
    <w:bookmarkEnd w:id="725"/>
    <w:p w14:paraId="59504715" w14:textId="77777777" w:rsidR="0036697F" w:rsidRPr="00EA6B87" w:rsidRDefault="0036697F" w:rsidP="00F73DE9">
      <w:pPr>
        <w:spacing w:line="360" w:lineRule="auto"/>
        <w:rPr>
          <w:lang w:val="el-GR"/>
        </w:rPr>
      </w:pPr>
      <w:r w:rsidRPr="00EA6B87">
        <w:rPr>
          <w:lang w:val="el-GR"/>
        </w:rPr>
        <w:t xml:space="preserve">Σε περίπτωση υπέρβασης του </w:t>
      </w:r>
      <w:r w:rsidRPr="00EA6B87">
        <w:rPr>
          <w:b/>
          <w:lang w:val="el-GR"/>
        </w:rPr>
        <w:t xml:space="preserve">μηνιαίου </w:t>
      </w:r>
      <w:r w:rsidRPr="00EA6B87">
        <w:rPr>
          <w:b/>
          <w:bCs/>
          <w:lang w:val="el-GR"/>
        </w:rPr>
        <w:t>χρόνου αποκατάστασης δυσλειτουργίας</w:t>
      </w:r>
      <w:r w:rsidRPr="00EA6B87">
        <w:rPr>
          <w:lang w:val="el-GR"/>
        </w:rPr>
        <w:t>, επιβάλλεται στον Ανάδοχο ρήτρα ίση με το μεγαλύτερο εκ των δύο ακόλουθων τιμών:</w:t>
      </w:r>
    </w:p>
    <w:p w14:paraId="77C3E07E" w14:textId="77777777" w:rsidR="0036697F" w:rsidRPr="00EA6B87" w:rsidRDefault="0036697F" w:rsidP="00F73DE9">
      <w:pPr>
        <w:pStyle w:val="aff"/>
        <w:numPr>
          <w:ilvl w:val="0"/>
          <w:numId w:val="291"/>
        </w:numPr>
        <w:suppressAutoHyphens w:val="0"/>
        <w:spacing w:line="360" w:lineRule="auto"/>
        <w:contextualSpacing w:val="0"/>
        <w:rPr>
          <w:lang w:val="el-GR"/>
        </w:rPr>
      </w:pPr>
      <w:r w:rsidRPr="00EA6B87">
        <w:rPr>
          <w:b/>
          <w:lang w:val="el-GR"/>
        </w:rPr>
        <w:t>0,02%</w:t>
      </w:r>
      <w:r w:rsidRPr="00EA6B87">
        <w:rPr>
          <w:lang w:val="el-GR"/>
        </w:rPr>
        <w:t xml:space="preserve"> επί του συμβατικού τιμήματος της μονάδας/τμήματος που είναι εκτός λειτουργίας</w:t>
      </w:r>
    </w:p>
    <w:p w14:paraId="3088493F" w14:textId="77777777" w:rsidR="0036697F" w:rsidRPr="00EA6B87" w:rsidRDefault="0036697F" w:rsidP="00F73DE9">
      <w:pPr>
        <w:pStyle w:val="aff"/>
        <w:numPr>
          <w:ilvl w:val="0"/>
          <w:numId w:val="291"/>
        </w:numPr>
        <w:suppressAutoHyphens w:val="0"/>
        <w:spacing w:line="360" w:lineRule="auto"/>
        <w:contextualSpacing w:val="0"/>
        <w:rPr>
          <w:sz w:val="24"/>
          <w:lang w:val="el-GR"/>
        </w:rPr>
      </w:pPr>
      <w:r w:rsidRPr="00EA6B87">
        <w:rPr>
          <w:b/>
          <w:lang w:val="el-GR"/>
        </w:rPr>
        <w:t>0,1%</w:t>
      </w:r>
      <w:r w:rsidRPr="00EA6B87">
        <w:rPr>
          <w:lang w:val="el-GR"/>
        </w:rPr>
        <w:t xml:space="preserve"> επί του τρέχοντος ετήσιου κόστους συντήρησης του συνόλου του συστήματος.</w:t>
      </w:r>
    </w:p>
    <w:p w14:paraId="776EB8F2" w14:textId="77777777" w:rsidR="0036697F" w:rsidRPr="00EA6B87" w:rsidRDefault="0036697F" w:rsidP="00F73DE9">
      <w:pPr>
        <w:spacing w:line="360" w:lineRule="auto"/>
        <w:rPr>
          <w:lang w:val="el-GR"/>
        </w:rPr>
      </w:pPr>
      <w:r w:rsidRPr="00EA6B87">
        <w:rPr>
          <w:b/>
          <w:lang w:val="el-GR"/>
        </w:rPr>
        <w:t>για κάθε επιπλέον ώρα βλάβης(μη διαθεσιμότητας)/δυσλειτουργίας</w:t>
      </w:r>
      <w:r w:rsidRPr="00EA6B87">
        <w:rPr>
          <w:lang w:val="el-GR"/>
        </w:rPr>
        <w:t>, εφόσον αυτή είναι εντός ΚΩΚ, ή το ήμισυ του ως άνω υπολογιζόμενου ποσού, εφόσον η ώρα είναι εκτός ΚΩΚ.</w:t>
      </w:r>
    </w:p>
    <w:p w14:paraId="6DBA0B8E" w14:textId="16EBA5B5" w:rsidR="0036697F" w:rsidRPr="00EA6B87" w:rsidRDefault="009642A4" w:rsidP="00F73DE9">
      <w:pPr>
        <w:spacing w:line="360" w:lineRule="auto"/>
        <w:rPr>
          <w:iCs/>
          <w:u w:val="single"/>
        </w:rPr>
      </w:pPr>
      <w:r>
        <w:rPr>
          <w:iCs/>
          <w:u w:val="single"/>
          <w:lang w:val="el-GR"/>
        </w:rPr>
        <w:t>Διευκρινίζεται ότι</w:t>
      </w:r>
      <w:r w:rsidR="0036697F" w:rsidRPr="00EA6B87">
        <w:rPr>
          <w:iCs/>
          <w:u w:val="single"/>
        </w:rPr>
        <w:t>:</w:t>
      </w:r>
    </w:p>
    <w:p w14:paraId="155A394E" w14:textId="77777777" w:rsidR="0036697F" w:rsidRPr="00EA6B87" w:rsidRDefault="0036697F" w:rsidP="00F73DE9">
      <w:pPr>
        <w:numPr>
          <w:ilvl w:val="0"/>
          <w:numId w:val="119"/>
        </w:numPr>
        <w:suppressAutoHyphens w:val="0"/>
        <w:spacing w:line="360" w:lineRule="auto"/>
        <w:rPr>
          <w:iCs/>
          <w:lang w:val="el-GR"/>
        </w:rPr>
      </w:pPr>
      <w:r w:rsidRPr="00EA6B87">
        <w:rPr>
          <w:iCs/>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1551C69" w14:textId="77777777" w:rsidR="0036697F" w:rsidRPr="00EA6B87" w:rsidRDefault="0036697F" w:rsidP="00F73DE9">
      <w:pPr>
        <w:numPr>
          <w:ilvl w:val="0"/>
          <w:numId w:val="119"/>
        </w:numPr>
        <w:suppressAutoHyphens w:val="0"/>
        <w:spacing w:line="360" w:lineRule="auto"/>
        <w:rPr>
          <w:iCs/>
          <w:lang w:val="el-GR"/>
        </w:rPr>
      </w:pPr>
      <w:r w:rsidRPr="00EA6B87">
        <w:rPr>
          <w:iCs/>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792FAF06" w14:textId="06F2E8CF" w:rsidR="0036697F" w:rsidRPr="00EA6B87" w:rsidRDefault="009642A4" w:rsidP="00F73DE9">
      <w:pPr>
        <w:spacing w:line="360" w:lineRule="auto"/>
        <w:rPr>
          <w:b/>
          <w:u w:val="single"/>
        </w:rPr>
      </w:pPr>
      <w:r>
        <w:rPr>
          <w:b/>
          <w:u w:val="single"/>
          <w:lang w:val="el-GR"/>
        </w:rPr>
        <w:t>Επιπρόσθετες ρήτρες</w:t>
      </w:r>
      <w:r w:rsidR="0036697F" w:rsidRPr="00EA6B87">
        <w:rPr>
          <w:b/>
          <w:u w:val="single"/>
        </w:rPr>
        <w:t xml:space="preserve"> </w:t>
      </w:r>
    </w:p>
    <w:p w14:paraId="355A72F0" w14:textId="77777777" w:rsidR="0036697F" w:rsidRPr="00EA6B87" w:rsidRDefault="0036697F" w:rsidP="00F73DE9">
      <w:pPr>
        <w:pStyle w:val="aff"/>
        <w:numPr>
          <w:ilvl w:val="0"/>
          <w:numId w:val="291"/>
        </w:numPr>
        <w:suppressAutoHyphens w:val="0"/>
        <w:spacing w:line="360" w:lineRule="auto"/>
        <w:contextualSpacing w:val="0"/>
        <w:rPr>
          <w:lang w:val="el-GR"/>
        </w:rPr>
      </w:pPr>
      <w:r w:rsidRPr="00EA6B87">
        <w:rPr>
          <w:lang w:val="el-GR"/>
        </w:rPr>
        <w:lastRenderedPageBreak/>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84178" w14:textId="77777777" w:rsidR="0036697F" w:rsidRPr="00EA6B87" w:rsidRDefault="0036697F" w:rsidP="00F73DE9">
      <w:pPr>
        <w:pStyle w:val="aff"/>
        <w:numPr>
          <w:ilvl w:val="1"/>
          <w:numId w:val="291"/>
        </w:numPr>
        <w:suppressAutoHyphens w:val="0"/>
        <w:spacing w:line="360" w:lineRule="auto"/>
        <w:contextualSpacing w:val="0"/>
        <w:rPr>
          <w:b/>
          <w:lang w:val="el-GR"/>
        </w:rPr>
      </w:pPr>
      <w:r w:rsidRPr="00EA6B87">
        <w:rPr>
          <w:lang w:val="el-GR"/>
        </w:rPr>
        <w:t xml:space="preserve">επιβάλλεται στον Ανάδοχο ρήτρα ίση με </w:t>
      </w:r>
      <w:r w:rsidRPr="00EA6B87">
        <w:rPr>
          <w:b/>
          <w:lang w:val="el-GR"/>
        </w:rPr>
        <w:t>0,02%</w:t>
      </w:r>
      <w:r w:rsidRPr="00EA6B87">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7BF4EB38" w14:textId="73F48217" w:rsidR="007D69F3" w:rsidRDefault="0036697F" w:rsidP="00F73DE9">
      <w:pPr>
        <w:pStyle w:val="aff"/>
        <w:numPr>
          <w:ilvl w:val="1"/>
          <w:numId w:val="291"/>
        </w:numPr>
        <w:suppressAutoHyphens w:val="0"/>
        <w:spacing w:line="360" w:lineRule="auto"/>
        <w:contextualSpacing w:val="0"/>
        <w:rPr>
          <w:lang w:val="el-GR"/>
        </w:rPr>
      </w:pPr>
      <w:r w:rsidRPr="00EA6B87">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7558A567" w14:textId="5B690EE6" w:rsidR="00527430" w:rsidRPr="00527430" w:rsidRDefault="00527430" w:rsidP="00DC0645">
      <w:pPr>
        <w:suppressAutoHyphens w:val="0"/>
        <w:spacing w:line="360" w:lineRule="auto"/>
        <w:rPr>
          <w:lang w:val="el-GR"/>
        </w:rPr>
      </w:pPr>
      <w:r w:rsidRPr="00527430">
        <w:rPr>
          <w:lang w:val="el-GR"/>
        </w:rPr>
        <w:t>Οι ρήτρες της παρούσας παραγράφου δεν ισχύουν στην περίπτωση που εξοπλισμός ή λογισμικό του Κυβερνητικού Υπολογιστικού Νέφους G-Cloud (Government Cloud) ή/και του ΣΥΖΕΥΞΙΣ προκαλέσει αποδεδειγμένα δυσλειτουργία (τεκμαιρόμενη από τα εργαλεία και τις αναφορές διαθεσιμότητας των σχετικών πόρων / υπηρεσιών του G-Cloud) σε παραδοτέο του Έργου.</w:t>
      </w:r>
    </w:p>
    <w:p w14:paraId="7DF0B348" w14:textId="77777777" w:rsidR="007D69F3" w:rsidRPr="00EA6B87" w:rsidRDefault="007D69F3" w:rsidP="00F73DE9">
      <w:pPr>
        <w:spacing w:line="360" w:lineRule="auto"/>
        <w:rPr>
          <w:rFonts w:eastAsia="SimSun"/>
          <w:lang w:val="el-GR"/>
        </w:rPr>
      </w:pPr>
    </w:p>
    <w:p w14:paraId="06DE9B79" w14:textId="2CFEA0B8" w:rsidR="00EA6B87" w:rsidRPr="00EA6B87" w:rsidRDefault="00EA6B87" w:rsidP="00F73DE9">
      <w:pPr>
        <w:pStyle w:val="5"/>
        <w:numPr>
          <w:ilvl w:val="0"/>
          <w:numId w:val="106"/>
        </w:numPr>
        <w:spacing w:line="360" w:lineRule="auto"/>
        <w:rPr>
          <w:rFonts w:eastAsia="SimSun" w:cs="Tahoma"/>
          <w:lang w:val="el-GR"/>
        </w:rPr>
      </w:pPr>
      <w:bookmarkStart w:id="726" w:name="_Toc177459309"/>
      <w:r w:rsidRPr="00EA6B87">
        <w:rPr>
          <w:rFonts w:eastAsia="SimSun" w:cs="Tahoma"/>
          <w:lang w:val="el-GR"/>
        </w:rPr>
        <w:t>Σχέδιο Τήρησης Εγγυημένου Επιπέδου Υπηρεσιών (</w:t>
      </w:r>
      <w:r w:rsidRPr="00EA6B87">
        <w:rPr>
          <w:rFonts w:eastAsia="SimSun" w:cs="Tahoma"/>
        </w:rPr>
        <w:t>SLA</w:t>
      </w:r>
      <w:r w:rsidRPr="00EA6B87">
        <w:rPr>
          <w:rFonts w:eastAsia="SimSun" w:cs="Tahoma"/>
          <w:lang w:val="el-GR"/>
        </w:rPr>
        <w:t>)</w:t>
      </w:r>
      <w:bookmarkEnd w:id="726"/>
    </w:p>
    <w:p w14:paraId="2056CC9F" w14:textId="17A05901"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 xml:space="preserve">Με το παρόν σχέδιο, καθορίζεται η ποιότητα των παρεχόμενων Υπηρεσιών Συμφωνημένου Επιπέδου Υποστήριξης </w:t>
      </w:r>
      <w:r w:rsidR="00A74BF8">
        <w:rPr>
          <w:rFonts w:eastAsia="Arial Unicode MS"/>
          <w:lang w:val="el-GR" w:eastAsia="el-GR"/>
        </w:rPr>
        <w:t>Δοκιμαστικής</w:t>
      </w:r>
      <w:r w:rsidRPr="00EA6B87">
        <w:rPr>
          <w:rFonts w:eastAsia="Arial Unicode MS"/>
          <w:lang w:val="el-GR" w:eastAsia="el-GR"/>
        </w:rPr>
        <w:t xml:space="preserve"> Λειτουργίας (S.L.A.), βάσει μετρήσιμων κριτηρίων.</w:t>
      </w:r>
    </w:p>
    <w:p w14:paraId="3CF4BC7D" w14:textId="77777777"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 xml:space="preserve">Ειδικότερα, τα ποιοτικά χαρακτηριστικά των παρεχόμενων υπηρεσιών, εντάσσονται στις παρακάτω κατηγορίες μετρήσιμων κριτηρίων: </w:t>
      </w:r>
    </w:p>
    <w:p w14:paraId="13EFE141" w14:textId="77777777" w:rsidR="00EA6B87" w:rsidRPr="00EA6B87" w:rsidRDefault="00EA6B87" w:rsidP="00F73DE9">
      <w:pPr>
        <w:pStyle w:val="aff"/>
        <w:numPr>
          <w:ilvl w:val="0"/>
          <w:numId w:val="300"/>
        </w:numPr>
        <w:suppressAutoHyphens w:val="0"/>
        <w:spacing w:line="360" w:lineRule="auto"/>
        <w:contextualSpacing w:val="0"/>
        <w:rPr>
          <w:rFonts w:eastAsia="Arial Unicode MS"/>
          <w:lang w:val="el-GR" w:eastAsia="el-GR"/>
        </w:rPr>
      </w:pPr>
      <w:r w:rsidRPr="00EA6B87">
        <w:rPr>
          <w:rFonts w:eastAsia="Arial Unicode MS"/>
          <w:lang w:val="el-GR" w:eastAsia="el-GR"/>
        </w:rPr>
        <w:t>Διαθεσιμότητα Λογισμικού Εφαρμογών και Διεπαφών</w:t>
      </w:r>
    </w:p>
    <w:p w14:paraId="74A125EB" w14:textId="43C5BED2" w:rsidR="00EA6B87" w:rsidRPr="00EA6B87" w:rsidRDefault="00EA6B87" w:rsidP="00F73DE9">
      <w:pPr>
        <w:pStyle w:val="aff"/>
        <w:numPr>
          <w:ilvl w:val="0"/>
          <w:numId w:val="300"/>
        </w:numPr>
        <w:suppressAutoHyphens w:val="0"/>
        <w:spacing w:line="360" w:lineRule="auto"/>
        <w:contextualSpacing w:val="0"/>
        <w:rPr>
          <w:rFonts w:eastAsia="Arial Unicode MS"/>
          <w:lang w:val="el-GR" w:eastAsia="el-GR"/>
        </w:rPr>
      </w:pPr>
      <w:r w:rsidRPr="00EA6B87">
        <w:rPr>
          <w:rFonts w:eastAsia="Arial Unicode MS"/>
          <w:lang w:val="el-GR" w:eastAsia="el-GR"/>
        </w:rPr>
        <w:t>Χρόνος απόκρισης λοιπών αιτημάτων μέσω Γραφείου Άμεσης Βοήθειας (</w:t>
      </w:r>
      <w:r w:rsidR="00167910">
        <w:rPr>
          <w:rFonts w:eastAsia="Arial Unicode MS"/>
          <w:lang w:val="en-US" w:eastAsia="el-GR"/>
        </w:rPr>
        <w:t>Help</w:t>
      </w:r>
      <w:r w:rsidR="00167910" w:rsidRPr="00167910">
        <w:rPr>
          <w:rFonts w:eastAsia="Arial Unicode MS"/>
          <w:lang w:val="el-GR" w:eastAsia="el-GR"/>
        </w:rPr>
        <w:t xml:space="preserve"> </w:t>
      </w:r>
      <w:r w:rsidR="00167910">
        <w:rPr>
          <w:rFonts w:eastAsia="Arial Unicode MS"/>
          <w:lang w:val="en-US" w:eastAsia="el-GR"/>
        </w:rPr>
        <w:t>Desk</w:t>
      </w:r>
      <w:r w:rsidRPr="00EA6B87">
        <w:rPr>
          <w:rFonts w:eastAsia="Arial Unicode MS"/>
          <w:lang w:val="el-GR" w:eastAsia="el-GR"/>
        </w:rPr>
        <w:t>)</w:t>
      </w:r>
    </w:p>
    <w:p w14:paraId="2640A5E6" w14:textId="493CA84B" w:rsidR="00EA6B87" w:rsidRPr="00EA6B87" w:rsidRDefault="00EA6B87" w:rsidP="00F73DE9">
      <w:pPr>
        <w:spacing w:line="360" w:lineRule="auto"/>
        <w:rPr>
          <w:rFonts w:eastAsia="SimSun"/>
          <w:b/>
          <w:bCs/>
          <w:u w:val="single"/>
          <w:lang w:val="el-GR"/>
        </w:rPr>
      </w:pPr>
      <w:r w:rsidRPr="00EA6B87">
        <w:rPr>
          <w:rFonts w:eastAsia="SimSun"/>
          <w:b/>
          <w:bCs/>
          <w:u w:val="single"/>
          <w:lang w:val="el-GR"/>
        </w:rPr>
        <w:t>Διαθεσιμότητα βοηθητικών μηχανισμών και διεπαφών</w:t>
      </w:r>
    </w:p>
    <w:p w14:paraId="1D0AB8EA" w14:textId="77777777"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Ο Ανάδοχος είναι υποχρεωμένος να παρέχει Υπηρεσίες Υποστήριξης Παραγωγικής Λειτουργίας που αφορούν στους βοηθητικούς μηχανισμούς (λογισμικό εφαρμογών) και διεπαφών που θα αναπτυχθούν στο πλαίσιο του έργου έτσι ώστε να διασφαλίζεται η απαιτούμενη διαθεσιμότητά τους.</w:t>
      </w:r>
    </w:p>
    <w:p w14:paraId="3F64AA32" w14:textId="0C4516D1" w:rsidR="00EA6B87" w:rsidRPr="00EA6B87" w:rsidRDefault="00EA6B87" w:rsidP="00F73DE9">
      <w:pPr>
        <w:spacing w:line="360" w:lineRule="auto"/>
        <w:rPr>
          <w:rFonts w:eastAsia="Arial Unicode MS"/>
          <w:lang w:val="el-GR" w:eastAsia="el-GR"/>
        </w:rPr>
      </w:pPr>
      <w:bookmarkStart w:id="727" w:name="_Toc445287710"/>
      <w:bookmarkStart w:id="728" w:name="_Toc445378879"/>
      <w:bookmarkStart w:id="729" w:name="_Toc445466777"/>
      <w:bookmarkStart w:id="730" w:name="_Toc445469107"/>
      <w:r w:rsidRPr="00EA6B87">
        <w:rPr>
          <w:rFonts w:eastAsia="Arial Unicode MS"/>
          <w:lang w:val="el-GR" w:eastAsia="el-GR"/>
        </w:rPr>
        <w:t>Το Αποδεκτό Μηνιαίο Ποσοστό Διαθεσιμότητος (Π.Δ), ορίζεται σύμφωνα με τον ακόλουθο πίνακα:</w:t>
      </w:r>
      <w:bookmarkEnd w:id="727"/>
      <w:bookmarkEnd w:id="728"/>
      <w:bookmarkEnd w:id="729"/>
      <w:bookmarkEnd w:id="730"/>
    </w:p>
    <w:tbl>
      <w:tblPr>
        <w:tblW w:w="39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92"/>
      </w:tblGrid>
      <w:tr w:rsidR="00EA6B87" w:rsidRPr="00EA6B87" w14:paraId="6434A839" w14:textId="77777777" w:rsidTr="006011A0">
        <w:trPr>
          <w:jc w:val="center"/>
        </w:trPr>
        <w:tc>
          <w:tcPr>
            <w:tcW w:w="3992" w:type="dxa"/>
            <w:tcBorders>
              <w:bottom w:val="single" w:sz="4" w:space="0" w:color="auto"/>
            </w:tcBorders>
            <w:shd w:val="clear" w:color="auto" w:fill="D1E8FF"/>
            <w:vAlign w:val="center"/>
          </w:tcPr>
          <w:p w14:paraId="13E21B0E" w14:textId="77777777" w:rsidR="00EA6B87" w:rsidRPr="00EA6B87" w:rsidRDefault="00EA6B87" w:rsidP="00F73DE9">
            <w:pPr>
              <w:spacing w:line="360" w:lineRule="auto"/>
              <w:jc w:val="center"/>
            </w:pPr>
            <w:r w:rsidRPr="00EA6B87">
              <w:t>ΑΠΟΔΕΚΤΟ ΜΗΝΙΑΙΟ ΠΟΣΟΣΤΟ ΔΙΑΘΕΣΙΜΟΤΗΤΟΣ</w:t>
            </w:r>
          </w:p>
        </w:tc>
      </w:tr>
      <w:tr w:rsidR="00EA6B87" w:rsidRPr="00EA6B87" w14:paraId="06E7E876" w14:textId="77777777" w:rsidTr="006011A0">
        <w:trPr>
          <w:jc w:val="center"/>
        </w:trPr>
        <w:tc>
          <w:tcPr>
            <w:tcW w:w="3992" w:type="dxa"/>
            <w:shd w:val="clear" w:color="auto" w:fill="auto"/>
          </w:tcPr>
          <w:p w14:paraId="53267F21" w14:textId="77777777" w:rsidR="00EA6B87" w:rsidRPr="00EA6B87" w:rsidRDefault="00EA6B87" w:rsidP="00F73DE9">
            <w:pPr>
              <w:spacing w:line="360" w:lineRule="auto"/>
              <w:jc w:val="center"/>
              <w:rPr>
                <w:b/>
                <w:bCs/>
              </w:rPr>
            </w:pPr>
            <w:r w:rsidRPr="00EA6B87">
              <w:rPr>
                <w:b/>
                <w:bCs/>
              </w:rPr>
              <w:t>≥  99,75 %</w:t>
            </w:r>
          </w:p>
        </w:tc>
      </w:tr>
    </w:tbl>
    <w:p w14:paraId="09CDB7AF" w14:textId="77777777" w:rsidR="00EA6B87" w:rsidRPr="00EA6B87" w:rsidRDefault="00EA6B87" w:rsidP="00F73DE9">
      <w:pPr>
        <w:spacing w:line="360" w:lineRule="auto"/>
      </w:pPr>
      <w:bookmarkStart w:id="731" w:name="_Toc445287711"/>
      <w:bookmarkStart w:id="732" w:name="_Toc445378880"/>
      <w:bookmarkStart w:id="733" w:name="_Toc445466778"/>
      <w:bookmarkStart w:id="734" w:name="_Toc445469108"/>
    </w:p>
    <w:p w14:paraId="340C6C9F" w14:textId="77777777" w:rsidR="00EA6B87" w:rsidRPr="00EA6B87" w:rsidRDefault="00EA6B87" w:rsidP="00F73DE9">
      <w:pPr>
        <w:spacing w:line="360" w:lineRule="auto"/>
        <w:rPr>
          <w:lang w:val="el-GR"/>
        </w:rPr>
      </w:pPr>
      <w:r w:rsidRPr="00EA6B87">
        <w:rPr>
          <w:lang w:val="el-GR"/>
        </w:rPr>
        <w:t>Το Μηνιαίο Ποσοστό Διαθεσιμότητος (Π.Δ), προκύπτει από τον τύπο:</w:t>
      </w:r>
      <w:bookmarkEnd w:id="731"/>
      <w:bookmarkEnd w:id="732"/>
      <w:bookmarkEnd w:id="733"/>
      <w:bookmarkEnd w:id="734"/>
      <w:r w:rsidRPr="00EA6B87">
        <w:rPr>
          <w:lang w:val="el-GR"/>
        </w:rPr>
        <w:t xml:space="preserve"> </w:t>
      </w:r>
    </w:p>
    <w:p w14:paraId="5BAFE481" w14:textId="77777777" w:rsidR="00EA6B87" w:rsidRPr="00EA6B87" w:rsidRDefault="00EA6B87" w:rsidP="00F73DE9">
      <w:pPr>
        <w:spacing w:line="360" w:lineRule="auto"/>
        <w:rPr>
          <w:lang w:val="el-GR"/>
        </w:rPr>
      </w:pPr>
    </w:p>
    <w:p w14:paraId="05DE136A" w14:textId="77777777" w:rsidR="00EA6B87" w:rsidRPr="00EA6B87" w:rsidRDefault="00EA6B87" w:rsidP="00F73DE9">
      <w:pPr>
        <w:spacing w:line="360" w:lineRule="auto"/>
        <w:jc w:val="center"/>
        <w:rPr>
          <w:b/>
          <w:lang w:val="el-GR"/>
        </w:rPr>
      </w:pPr>
      <w:r w:rsidRPr="00EA6B87">
        <w:rPr>
          <w:b/>
          <w:lang w:val="el-GR"/>
        </w:rPr>
        <w:t>(Χρόνος Λειτουργίας σε Ώρες σε Μηνιαία Βάση)</w:t>
      </w:r>
    </w:p>
    <w:p w14:paraId="339B8839" w14:textId="77777777" w:rsidR="00EA6B87" w:rsidRPr="00EA6B87" w:rsidRDefault="00EA6B87" w:rsidP="00F73DE9">
      <w:pPr>
        <w:spacing w:line="360" w:lineRule="auto"/>
        <w:rPr>
          <w:b/>
          <w:lang w:val="el-GR"/>
        </w:rPr>
      </w:pPr>
      <w:r w:rsidRPr="00EA6B87">
        <w:rPr>
          <w:noProof/>
          <w:lang w:eastAsia="el-GR"/>
        </w:rPr>
        <mc:AlternateContent>
          <mc:Choice Requires="wps">
            <w:drawing>
              <wp:anchor distT="0" distB="0" distL="114300" distR="114300" simplePos="0" relativeHeight="251666432" behindDoc="0" locked="0" layoutInCell="1" allowOverlap="1" wp14:anchorId="18983731" wp14:editId="228A07A1">
                <wp:simplePos x="0" y="0"/>
                <wp:positionH relativeFrom="column">
                  <wp:posOffset>914400</wp:posOffset>
                </wp:positionH>
                <wp:positionV relativeFrom="paragraph">
                  <wp:posOffset>148590</wp:posOffset>
                </wp:positionV>
                <wp:extent cx="4800600" cy="635"/>
                <wp:effectExtent l="0" t="0" r="19050" b="37465"/>
                <wp:wrapNone/>
                <wp:docPr id="511" name="Straight Connector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50BF9" id="Straight Connector 51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7pt" to="450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"/>
            </w:pict>
          </mc:Fallback>
        </mc:AlternateContent>
      </w:r>
      <w:r w:rsidRPr="00EA6B87">
        <w:rPr>
          <w:b/>
          <w:lang w:val="el-GR"/>
        </w:rPr>
        <w:t xml:space="preserve">Π.Δ = 100 </w:t>
      </w:r>
      <w:r w:rsidRPr="00EA6B87">
        <w:rPr>
          <w:b/>
          <w:vertAlign w:val="subscript"/>
          <w:lang w:val="el-GR"/>
        </w:rPr>
        <w:t>*</w:t>
      </w:r>
      <w:r w:rsidRPr="00EA6B87">
        <w:rPr>
          <w:b/>
          <w:lang w:val="el-GR"/>
        </w:rPr>
        <w:t xml:space="preserve"> </w:t>
      </w:r>
    </w:p>
    <w:p w14:paraId="70C5CDD1" w14:textId="77777777" w:rsidR="00EA6B87" w:rsidRPr="00EA6B87" w:rsidRDefault="00EA6B87" w:rsidP="00F73DE9">
      <w:pPr>
        <w:spacing w:line="360" w:lineRule="auto"/>
        <w:ind w:left="1560"/>
        <w:jc w:val="center"/>
        <w:rPr>
          <w:lang w:val="el-GR"/>
        </w:rPr>
      </w:pPr>
      <w:r w:rsidRPr="00EA6B87">
        <w:rPr>
          <w:b/>
          <w:lang w:val="el-GR"/>
        </w:rPr>
        <w:t>(Χρόνος εκτός Λειτουργίας σε Ώρες σε Μηνιαία Βάση) + (Χρόνος Λειτουργίας σε Ώρες σε Μηνιαία Βάση)</w:t>
      </w:r>
    </w:p>
    <w:p w14:paraId="6F75C655" w14:textId="77777777" w:rsidR="00EA6B87" w:rsidRPr="00EA6B87" w:rsidRDefault="00EA6B87" w:rsidP="00F73DE9">
      <w:pPr>
        <w:spacing w:line="360" w:lineRule="auto"/>
        <w:rPr>
          <w:lang w:val="el-GR"/>
        </w:rPr>
      </w:pPr>
    </w:p>
    <w:p w14:paraId="14468B04" w14:textId="77777777"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 xml:space="preserve">Για τις ανάγκες υπολογισμού του Μηνιαίου Ποσοστού Διαθεσιμότητος (Π.Δ), ορίζονται τα κάτωθι: </w:t>
      </w:r>
    </w:p>
    <w:p w14:paraId="714FCDB9" w14:textId="77777777" w:rsidR="00EA6B87" w:rsidRPr="00EA6B87" w:rsidRDefault="00EA6B87" w:rsidP="00F73DE9">
      <w:pPr>
        <w:numPr>
          <w:ilvl w:val="0"/>
          <w:numId w:val="324"/>
        </w:numPr>
        <w:suppressAutoHyphens w:val="0"/>
        <w:spacing w:line="360" w:lineRule="auto"/>
        <w:rPr>
          <w:b/>
          <w:lang w:val="el-GR"/>
        </w:rPr>
      </w:pPr>
      <w:r w:rsidRPr="00EA6B87">
        <w:rPr>
          <w:b/>
          <w:lang w:val="el-GR"/>
        </w:rPr>
        <w:t xml:space="preserve">ΧΡΟΝΟΣ ΛΕΙΤΟΥΡΓΙΑΣ ΣΕ ΩΡΕΣ ΣΕ ΜΗΝΙΑΙΑ ΒΑΣΗ </w:t>
      </w:r>
    </w:p>
    <w:p w14:paraId="1D943808" w14:textId="74CAFBF6"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Ως Χρόνος Λειτουργίας, θεωρείται ο οριζόμενος συνολικός αριθμός ωρών, σε μηνιαία βάση, (30 ημέρες ανά μήνα), ο οποίος αποτυπώνεται στον πίνακα που ακολουθεί:</w:t>
      </w:r>
    </w:p>
    <w:tbl>
      <w:tblPr>
        <w:tblW w:w="836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2607"/>
        <w:gridCol w:w="3060"/>
        <w:gridCol w:w="1987"/>
      </w:tblGrid>
      <w:tr w:rsidR="00EA6B87" w:rsidRPr="00B32624" w14:paraId="442BE4E1" w14:textId="77777777" w:rsidTr="006011A0">
        <w:tc>
          <w:tcPr>
            <w:tcW w:w="709" w:type="dxa"/>
            <w:shd w:val="clear" w:color="auto" w:fill="D1E8FF"/>
            <w:vAlign w:val="center"/>
          </w:tcPr>
          <w:p w14:paraId="5A364E44" w14:textId="77777777" w:rsidR="00EA6B87" w:rsidRPr="00EA6B87" w:rsidRDefault="00EA6B87" w:rsidP="00F73DE9">
            <w:pPr>
              <w:spacing w:line="360" w:lineRule="auto"/>
              <w:jc w:val="center"/>
            </w:pPr>
            <w:r w:rsidRPr="00EA6B87">
              <w:t>Α/Α</w:t>
            </w:r>
          </w:p>
        </w:tc>
        <w:tc>
          <w:tcPr>
            <w:tcW w:w="2607" w:type="dxa"/>
            <w:shd w:val="clear" w:color="auto" w:fill="D1E8FF"/>
            <w:vAlign w:val="center"/>
          </w:tcPr>
          <w:p w14:paraId="70656BDB" w14:textId="77777777" w:rsidR="00EA6B87" w:rsidRPr="00EA6B87" w:rsidRDefault="00EA6B87" w:rsidP="00F73DE9">
            <w:pPr>
              <w:spacing w:line="360" w:lineRule="auto"/>
              <w:jc w:val="center"/>
            </w:pPr>
            <w:r w:rsidRPr="00EA6B87">
              <w:t>ΠΕΡΙΓΡΑΦΗ ΣΗΜΕΙΟΥ ΕΓΚΑΤΑΣΤΑΣΗΣ</w:t>
            </w:r>
          </w:p>
        </w:tc>
        <w:tc>
          <w:tcPr>
            <w:tcW w:w="3060" w:type="dxa"/>
            <w:tcBorders>
              <w:bottom w:val="single" w:sz="4" w:space="0" w:color="auto"/>
            </w:tcBorders>
            <w:shd w:val="clear" w:color="auto" w:fill="D1E8FF"/>
            <w:vAlign w:val="center"/>
          </w:tcPr>
          <w:p w14:paraId="7DE792A3" w14:textId="77777777" w:rsidR="00EA6B87" w:rsidRPr="00EA6B87" w:rsidRDefault="00EA6B87" w:rsidP="00F73DE9">
            <w:pPr>
              <w:spacing w:line="360" w:lineRule="auto"/>
              <w:jc w:val="center"/>
            </w:pPr>
            <w:r w:rsidRPr="00EA6B87">
              <w:t>ΧΡΟΝΙΚΟ ΔΙΑΣΤΗΜΑ ΑΝΑ ΕΒΔΟΜΑΔΑ</w:t>
            </w:r>
          </w:p>
        </w:tc>
        <w:tc>
          <w:tcPr>
            <w:tcW w:w="1987" w:type="dxa"/>
            <w:tcBorders>
              <w:bottom w:val="single" w:sz="4" w:space="0" w:color="auto"/>
            </w:tcBorders>
            <w:shd w:val="clear" w:color="auto" w:fill="D1E8FF"/>
            <w:vAlign w:val="center"/>
          </w:tcPr>
          <w:p w14:paraId="37F16E94" w14:textId="77777777" w:rsidR="00EA6B87" w:rsidRPr="00EA6B87" w:rsidRDefault="00EA6B87" w:rsidP="00F73DE9">
            <w:pPr>
              <w:spacing w:line="360" w:lineRule="auto"/>
              <w:jc w:val="center"/>
              <w:rPr>
                <w:lang w:val="el-GR"/>
              </w:rPr>
            </w:pPr>
            <w:r w:rsidRPr="00EA6B87">
              <w:rPr>
                <w:lang w:val="el-GR"/>
              </w:rPr>
              <w:t>ΣΥΝΟΛΙΚΟΣ ΑΡΙΘΜΟΣ ΩΡΩΝ ΣΕ ΜΗΝΙΑΙΑ ΒΑΣΗ</w:t>
            </w:r>
          </w:p>
        </w:tc>
      </w:tr>
      <w:tr w:rsidR="00EA6B87" w:rsidRPr="00EA6B87" w14:paraId="2EE1121E" w14:textId="77777777" w:rsidTr="006011A0">
        <w:tc>
          <w:tcPr>
            <w:tcW w:w="709" w:type="dxa"/>
          </w:tcPr>
          <w:p w14:paraId="62F85FA8" w14:textId="77777777" w:rsidR="00EA6B87" w:rsidRPr="00EA6B87" w:rsidRDefault="00EA6B87" w:rsidP="00F73DE9">
            <w:pPr>
              <w:spacing w:line="360" w:lineRule="auto"/>
            </w:pPr>
            <w:r w:rsidRPr="00EA6B87">
              <w:t>1.</w:t>
            </w:r>
          </w:p>
        </w:tc>
        <w:tc>
          <w:tcPr>
            <w:tcW w:w="2607" w:type="dxa"/>
          </w:tcPr>
          <w:p w14:paraId="6D7A9AA7" w14:textId="7CE4F660" w:rsidR="00EA6B87" w:rsidRPr="00EA6B87" w:rsidRDefault="00167910" w:rsidP="00167910">
            <w:pPr>
              <w:spacing w:line="360" w:lineRule="auto"/>
              <w:jc w:val="left"/>
              <w:rPr>
                <w:lang w:val="en-US"/>
              </w:rPr>
            </w:pPr>
            <w:r>
              <w:rPr>
                <w:lang w:val="el-GR"/>
              </w:rPr>
              <w:t>Κεντρική Υπολογιστική Υποδομή</w:t>
            </w:r>
            <w:r w:rsidR="00EA6B87" w:rsidRPr="00EA6B87">
              <w:t xml:space="preserve"> </w:t>
            </w:r>
          </w:p>
        </w:tc>
        <w:tc>
          <w:tcPr>
            <w:tcW w:w="3060" w:type="dxa"/>
            <w:shd w:val="clear" w:color="auto" w:fill="auto"/>
          </w:tcPr>
          <w:p w14:paraId="138BE4B8" w14:textId="77777777" w:rsidR="00EA6B87" w:rsidRPr="00EA6B87" w:rsidRDefault="00EA6B87" w:rsidP="00F73DE9">
            <w:pPr>
              <w:spacing w:line="360" w:lineRule="auto"/>
              <w:rPr>
                <w:lang w:val="el-GR"/>
              </w:rPr>
            </w:pPr>
            <w:r w:rsidRPr="00EA6B87">
              <w:rPr>
                <w:lang w:val="el-GR"/>
              </w:rPr>
              <w:t>Δευτέρα έως και Κυριακή επί 24ώρου βάσεως</w:t>
            </w:r>
          </w:p>
        </w:tc>
        <w:tc>
          <w:tcPr>
            <w:tcW w:w="1987" w:type="dxa"/>
            <w:shd w:val="clear" w:color="auto" w:fill="auto"/>
            <w:vAlign w:val="center"/>
          </w:tcPr>
          <w:p w14:paraId="78D2179E" w14:textId="77777777" w:rsidR="00EA6B87" w:rsidRPr="00EA6B87" w:rsidRDefault="00EA6B87" w:rsidP="00167910">
            <w:pPr>
              <w:spacing w:line="360" w:lineRule="auto"/>
              <w:jc w:val="center"/>
            </w:pPr>
            <w:r w:rsidRPr="00EA6B87">
              <w:t>720</w:t>
            </w:r>
          </w:p>
        </w:tc>
      </w:tr>
    </w:tbl>
    <w:p w14:paraId="0B80DD59" w14:textId="77777777" w:rsidR="00EA6B87" w:rsidRPr="00EA6B87" w:rsidRDefault="00EA6B87" w:rsidP="00F73DE9">
      <w:pPr>
        <w:spacing w:line="360" w:lineRule="auto"/>
        <w:rPr>
          <w:b/>
          <w:highlight w:val="yellow"/>
        </w:rPr>
      </w:pPr>
    </w:p>
    <w:p w14:paraId="69B847A4" w14:textId="77777777" w:rsidR="00EA6B87" w:rsidRPr="00EA6B87" w:rsidRDefault="00EA6B87" w:rsidP="00F73DE9">
      <w:pPr>
        <w:numPr>
          <w:ilvl w:val="0"/>
          <w:numId w:val="324"/>
        </w:numPr>
        <w:suppressAutoHyphens w:val="0"/>
        <w:spacing w:line="360" w:lineRule="auto"/>
        <w:rPr>
          <w:b/>
          <w:lang w:val="el-GR"/>
        </w:rPr>
      </w:pPr>
      <w:r w:rsidRPr="00EA6B87">
        <w:rPr>
          <w:b/>
          <w:lang w:val="el-GR"/>
        </w:rPr>
        <w:t>ΧΡΟΝΟΣ ΕΚΤΟΣ ΛΕΙΤΟΥΡΓΙΑΣ ΣΕ ΩΡΕΣ ΣΕ ΜΗΝΙΑΙΑ ΒΑΣΗ</w:t>
      </w:r>
    </w:p>
    <w:p w14:paraId="5DA15424" w14:textId="34E2E083"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Ως Χρόνος εκτός Λειτουργίας, θεωρείται το χρονικό διάστημα σε ώρες από την αναγγελία του προβλήματος από την Αναθέτουσα Αρχή στο Γραφείο Άμεσης Βοήθειας</w:t>
      </w:r>
      <w:r w:rsidR="009642A4" w:rsidRPr="009642A4">
        <w:rPr>
          <w:rFonts w:eastAsia="Arial Unicode MS"/>
          <w:lang w:val="el-GR" w:eastAsia="el-GR"/>
        </w:rPr>
        <w:t xml:space="preserve"> </w:t>
      </w:r>
      <w:r w:rsidRPr="00EA6B87">
        <w:rPr>
          <w:rFonts w:eastAsia="Arial Unicode MS"/>
          <w:lang w:val="el-GR" w:eastAsia="el-GR"/>
        </w:rPr>
        <w:t>(</w:t>
      </w:r>
      <w:r w:rsidR="009642A4">
        <w:rPr>
          <w:rFonts w:eastAsia="Arial Unicode MS"/>
          <w:lang w:val="en-US" w:eastAsia="el-GR"/>
        </w:rPr>
        <w:t>Help</w:t>
      </w:r>
      <w:r w:rsidR="009642A4" w:rsidRPr="009642A4">
        <w:rPr>
          <w:rFonts w:eastAsia="Arial Unicode MS"/>
          <w:lang w:val="el-GR" w:eastAsia="el-GR"/>
        </w:rPr>
        <w:t xml:space="preserve"> </w:t>
      </w:r>
      <w:r w:rsidR="009642A4">
        <w:rPr>
          <w:rFonts w:eastAsia="Arial Unicode MS"/>
          <w:lang w:val="en-US" w:eastAsia="el-GR"/>
        </w:rPr>
        <w:t>Desk</w:t>
      </w:r>
      <w:r w:rsidRPr="00EA6B87">
        <w:rPr>
          <w:rFonts w:eastAsia="Arial Unicode MS"/>
          <w:lang w:val="el-GR" w:eastAsia="el-GR"/>
        </w:rPr>
        <w:t>) της Ε.Κ.Α.Π.Υ., μέχρι την αποκατάσταση του προβλήματος και δεν οφείλεται σε δυσλειτουργία των υποδομών φιλοξενίας ή λογισμικού συστήματος.</w:t>
      </w:r>
    </w:p>
    <w:p w14:paraId="1125C2B2" w14:textId="35684D04"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Ο Χρόνος εκτός Λειτουργίας υπολογίζεται σε μηνιαία βάση.</w:t>
      </w:r>
    </w:p>
    <w:p w14:paraId="70AAE36E" w14:textId="77777777" w:rsidR="00EA6B87" w:rsidRPr="00EA6B87" w:rsidRDefault="00EA6B87" w:rsidP="00F73DE9">
      <w:pPr>
        <w:spacing w:line="360" w:lineRule="auto"/>
        <w:rPr>
          <w:rFonts w:eastAsia="Arial Unicode MS"/>
          <w:lang w:val="el-GR" w:eastAsia="el-GR"/>
        </w:rPr>
      </w:pPr>
      <w:bookmarkStart w:id="735" w:name="_Toc445287712"/>
      <w:bookmarkStart w:id="736" w:name="_Toc445378881"/>
      <w:bookmarkStart w:id="737" w:name="_Toc445466779"/>
      <w:bookmarkStart w:id="738" w:name="_Toc445469109"/>
      <w:r w:rsidRPr="00EA6B87">
        <w:rPr>
          <w:rFonts w:eastAsia="Arial Unicode MS"/>
          <w:lang w:val="el-GR" w:eastAsia="el-GR"/>
        </w:rPr>
        <w:t xml:space="preserve">Το Ποσοστό Διαθεσιμότητος (Π.Δ) θα υπολογίζεται από τον Ανάδοχο, κάθε ημερολογιακό μήνα με τεκμηριωμένα στοιχεία που θα προέρχονται από το σύστημα καταγραφής κλήσεων του Γραφείου Άμεσης Βοήθειας και από τα οποία θα προκύπτει εάν για τον χρόνο εκτός λειτουργίας ευθύνεται ο Ανάδοχος.  Σημειώνεται, ότι ως χρόνος εκτός λειτουργίας θεωρείται και ο χρόνος κατά τον οποίο οι </w:t>
      </w:r>
      <w:r w:rsidRPr="00EA6B87">
        <w:rPr>
          <w:rFonts w:eastAsia="Arial Unicode MS"/>
          <w:lang w:val="el-GR" w:eastAsia="el-GR"/>
        </w:rPr>
        <w:lastRenderedPageBreak/>
        <w:t>βοηθητικοί μηχανισμοί ή διεπαφές λειτουργούν χωρίς ενημερωμένα δεδομένα, λόγω μη έγκαιρης εκτέλεσης των προβλεπόμενων εργασιών. Ως χρόνος εκτός λειτουργίας δεν θεωρείται ο χρόνος που απαιτείται για προγραμματισμένες εργασίες συντηρήσεως.</w:t>
      </w:r>
      <w:bookmarkEnd w:id="735"/>
      <w:bookmarkEnd w:id="736"/>
      <w:bookmarkEnd w:id="737"/>
      <w:bookmarkEnd w:id="738"/>
    </w:p>
    <w:p w14:paraId="66E3D8B6" w14:textId="77777777"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Σε περίπτωση που με ευθύνη του Αναδόχου οποιοσδήποτε από τους βοηθητικούς μηχανισμούς ή διεπαφές, παρουσιάσει Ποσοστό διαθεσιμότητας σε μηνιαία βάση μικρότερο από το αποδεκτό, το σταθερό μηνιαίο τίμημα των Υπηρεσιών Υποστήριξης Παραγωγικής Λειτουργίας μειώνεται κατά χίλια (1.000€) ευρώ (επιβολή Ρήτρας 1.000 €), μόνο για τον αντίστοιχο μήνα αναφοράς.</w:t>
      </w:r>
    </w:p>
    <w:p w14:paraId="4DFDB1BB" w14:textId="77777777"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Όλα τα ανωτέρω, με την απαραίτητη τεκμηρίωση αυτών παρακολουθούνται και ελέγχονται από την Επιτροπή Παρακολούθησης και Παραλαβής του Έργου.</w:t>
      </w:r>
    </w:p>
    <w:p w14:paraId="488A0379" w14:textId="5DCBE0B9" w:rsidR="00EA6B87" w:rsidRPr="00EA6B87" w:rsidRDefault="00EA6B87" w:rsidP="00F73DE9">
      <w:pPr>
        <w:spacing w:line="360" w:lineRule="auto"/>
        <w:rPr>
          <w:rFonts w:eastAsia="SimSun"/>
          <w:b/>
          <w:bCs/>
          <w:u w:val="single"/>
          <w:lang w:val="el-GR"/>
        </w:rPr>
      </w:pPr>
      <w:r w:rsidRPr="00EA6B87">
        <w:rPr>
          <w:rFonts w:eastAsia="SimSun"/>
          <w:b/>
          <w:bCs/>
          <w:u w:val="single"/>
          <w:lang w:val="el-GR"/>
        </w:rPr>
        <w:t>Χρόνος απόκρισης λοιπών αιτημάτων μέσω γραφείου άμεσης βοήθειας (HELP DESK)</w:t>
      </w:r>
    </w:p>
    <w:p w14:paraId="3A6CEE01" w14:textId="75545FD2" w:rsidR="00EA6B87" w:rsidRPr="00EA6B87" w:rsidRDefault="00EA6B87" w:rsidP="00F73DE9">
      <w:pPr>
        <w:spacing w:line="360" w:lineRule="auto"/>
        <w:rPr>
          <w:rFonts w:eastAsia="Arial Unicode MS"/>
          <w:lang w:val="el-GR" w:eastAsia="el-GR"/>
        </w:rPr>
      </w:pPr>
      <w:bookmarkStart w:id="739" w:name="_Toc445287718"/>
      <w:bookmarkStart w:id="740" w:name="_Toc445378887"/>
      <w:bookmarkStart w:id="741" w:name="_Toc445466785"/>
      <w:bookmarkStart w:id="742" w:name="_Toc445469115"/>
      <w:r w:rsidRPr="00EA6B87">
        <w:rPr>
          <w:rFonts w:eastAsia="Arial Unicode MS"/>
          <w:lang w:val="el-GR" w:eastAsia="el-GR"/>
        </w:rPr>
        <w:t>Ο Ανάδοχος υποχρεούται να χρησιμοποιήσει το υφιστάμενο σύστημα διαχείρισης αιτημάτων υποστήριξης της Ε.Κ.Α.Π.Υ. για την παρακολούθηση των αιτημάτων που αφορούν στα προσφερόμενα συστήματα.</w:t>
      </w:r>
    </w:p>
    <w:p w14:paraId="7FF36617" w14:textId="77777777"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 xml:space="preserve">Το σύνολο των προβλημάτων που αφορούν τους χρήστες αναγγέλλεται στο Γραφείο Άμεσης Βοήθειας που ήδη λειτουργεί στην Ε.Κ.Α.Π.Υ.. </w:t>
      </w:r>
    </w:p>
    <w:p w14:paraId="37A0765E" w14:textId="77777777"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Ο Ανάδοχος μετά την καταγραφή των κλήσεων είναι υποχρεωμένος άμεσα να δρομολογήσει το αίτημα προς επίλυση και να καταγράψει τον χρόνο και το είδος των ενεργειών μέχρι και την τελική του διεκπεραίωση. Όσες κλήσεις αφορούν αιτήματα που δεν επηρεάζουν τα ποσοστά διαθεσιμότητας που έχουν ήδη ορισθεί ανωτέρω, θα πρέπει να διεκπεραιώνονται εντός πέντε (5) ημερολογιακών ημερών. Ενδεικτικές περιπτώσεις τέτοιων αιτημάτων είναι θέματα διαχείρισης χρηστών (μετακινήσεις, διακοπές, μεταβολές στοιχείων κλπ), ασυνήθιστες καθυστερήσεις στην απόκριση του συστήματος, κ.λπ. Ειδικά τα αιτήματα που αφορούν διαχείριση χρηστών, θα πρέπει να εξυπηρετούνται εντός της επόμενης εργάσιμης ημέρας από την αναγγελία.  Σε περίπτωση που η διεκπεραίωση υπερβαίνει τις πέντε (5) ημερολογιακές ημέρες (ή αντίστοιχα την επόμενη εργάσιμη για τις ειδικές περιπτώσεις διαχείρισης χρηστών), θα πρέπει ο χρόνος διεκπεραίωσης του αιτήματος να τεκμηριώνεται επαρκώς.</w:t>
      </w:r>
      <w:bookmarkEnd w:id="739"/>
      <w:bookmarkEnd w:id="740"/>
      <w:bookmarkEnd w:id="741"/>
      <w:bookmarkEnd w:id="742"/>
    </w:p>
    <w:p w14:paraId="21E9D149" w14:textId="77777777" w:rsidR="00EA6B87" w:rsidRPr="00EA6B87" w:rsidRDefault="00EA6B87" w:rsidP="00F73DE9">
      <w:pPr>
        <w:spacing w:line="360" w:lineRule="auto"/>
        <w:rPr>
          <w:rFonts w:eastAsia="Arial Unicode MS"/>
          <w:lang w:val="el-GR" w:eastAsia="el-GR"/>
        </w:rPr>
      </w:pPr>
      <w:bookmarkStart w:id="743" w:name="_Toc445287719"/>
      <w:bookmarkStart w:id="744" w:name="_Toc445378888"/>
      <w:bookmarkStart w:id="745" w:name="_Toc445466786"/>
      <w:bookmarkStart w:id="746" w:name="_Toc445469116"/>
      <w:r w:rsidRPr="00EA6B87">
        <w:rPr>
          <w:rFonts w:eastAsia="Arial Unicode MS"/>
          <w:lang w:val="el-GR" w:eastAsia="el-GR"/>
        </w:rPr>
        <w:t>Εάν προκύπτει ευθύνη του Αναδόχου για αδικαιολόγητη καθυστέρηση διεκπεραίωσης αιτήματος, θα επιβάλλεται ρήτρα ίση με 250 € η οποία θα παρακρατείται από το σταθερό μηνιαίο τίμημα του Αναδόχου, για κάθε ημέρα καθυστέρησης της διεκπεραίωσης του αιτήματος.</w:t>
      </w:r>
      <w:bookmarkEnd w:id="743"/>
      <w:bookmarkEnd w:id="744"/>
      <w:bookmarkEnd w:id="745"/>
      <w:bookmarkEnd w:id="746"/>
    </w:p>
    <w:p w14:paraId="220EAEE5" w14:textId="15C9BFAE" w:rsidR="00EA6B87" w:rsidRPr="00EA6B87" w:rsidRDefault="00EA6B87" w:rsidP="00F73DE9">
      <w:pPr>
        <w:spacing w:line="360" w:lineRule="auto"/>
        <w:rPr>
          <w:rFonts w:eastAsia="Arial Unicode MS"/>
          <w:lang w:val="el-GR" w:eastAsia="el-GR"/>
        </w:rPr>
      </w:pPr>
      <w:r w:rsidRPr="00EA6B87">
        <w:rPr>
          <w:rFonts w:eastAsia="Arial Unicode MS"/>
          <w:lang w:val="el-GR" w:eastAsia="el-GR"/>
        </w:rPr>
        <w:t>Σε μηνιαία βάση ο Ανάδοχος είναι υποχρεωμένος να παράγει αναφορά με όλα τα αιτήματα και τις από μέρους του ενέργειες για την επίλυσή τους.</w:t>
      </w:r>
    </w:p>
    <w:p w14:paraId="4B020326" w14:textId="00882E54" w:rsidR="00EA6B87" w:rsidRPr="00EA6B87" w:rsidRDefault="00EA6B87" w:rsidP="00F73DE9">
      <w:pPr>
        <w:spacing w:line="360" w:lineRule="auto"/>
        <w:rPr>
          <w:rFonts w:eastAsia="Arial Unicode MS"/>
          <w:lang w:val="el-GR" w:eastAsia="el-GR"/>
        </w:rPr>
      </w:pPr>
      <w:r w:rsidRPr="00EA6B87">
        <w:rPr>
          <w:rFonts w:eastAsia="Arial Unicode MS"/>
          <w:lang w:val="el-GR" w:eastAsia="el-GR"/>
        </w:rPr>
        <w:lastRenderedPageBreak/>
        <w:t>Όλα τα ανωτέρω, με την απαραίτητη τεκμηρίωση αυτών παρακολουθούνται και ελέγχονται από την Επιτροπή Παρακολούθησης και Παραλαβής του Έργου.</w:t>
      </w:r>
    </w:p>
    <w:p w14:paraId="161ADFBF" w14:textId="64AE1EC0" w:rsidR="003C2BEF" w:rsidRPr="00EA6B87" w:rsidRDefault="003C2BEF" w:rsidP="00F73DE9">
      <w:pPr>
        <w:pStyle w:val="5"/>
        <w:numPr>
          <w:ilvl w:val="0"/>
          <w:numId w:val="106"/>
        </w:numPr>
        <w:spacing w:line="360" w:lineRule="auto"/>
        <w:rPr>
          <w:rFonts w:eastAsia="SimSun" w:cs="Tahoma"/>
          <w:lang w:val="el-GR"/>
        </w:rPr>
      </w:pPr>
      <w:bookmarkStart w:id="747" w:name="_Toc177459310"/>
      <w:r w:rsidRPr="00EA6B87">
        <w:rPr>
          <w:rFonts w:eastAsia="SimSun" w:cs="Tahoma"/>
          <w:lang w:val="el-GR"/>
        </w:rPr>
        <w:t>Προγραμματισμένες Διακοπές Υπηρεσίας</w:t>
      </w:r>
      <w:bookmarkEnd w:id="747"/>
    </w:p>
    <w:p w14:paraId="20066F57" w14:textId="77777777" w:rsidR="007D69F3" w:rsidRPr="00EA6B87" w:rsidRDefault="007D69F3" w:rsidP="00F73DE9">
      <w:pPr>
        <w:spacing w:before="120" w:line="360" w:lineRule="auto"/>
        <w:rPr>
          <w:lang w:val="el-GR"/>
        </w:rPr>
      </w:pPr>
      <w:r w:rsidRPr="00EA6B87">
        <w:rPr>
          <w:lang w:val="el-GR"/>
        </w:rPr>
        <w:t>Επιτρέπεται η διενέργεια προγραμματισμένων διακοπών της Υπηρεσίας (</w:t>
      </w:r>
      <w:r w:rsidRPr="00EA6B87">
        <w:rPr>
          <w:lang w:val="en-US"/>
        </w:rPr>
        <w:t>Planned</w:t>
      </w:r>
      <w:r w:rsidRPr="00EA6B87">
        <w:rPr>
          <w:lang w:val="el-GR"/>
        </w:rPr>
        <w:t xml:space="preserve"> </w:t>
      </w:r>
      <w:r w:rsidRPr="00EA6B87">
        <w:rPr>
          <w:lang w:val="en-US"/>
        </w:rPr>
        <w:t>Outages</w:t>
      </w:r>
      <w:r w:rsidRPr="00EA6B87">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EA6B87" w:rsidRDefault="007D69F3" w:rsidP="00F73DE9">
      <w:pPr>
        <w:widowControl w:val="0"/>
        <w:numPr>
          <w:ilvl w:val="0"/>
          <w:numId w:val="121"/>
        </w:numPr>
        <w:suppressAutoHyphens w:val="0"/>
        <w:adjustRightInd w:val="0"/>
        <w:spacing w:before="120" w:line="360" w:lineRule="auto"/>
        <w:textAlignment w:val="baseline"/>
        <w:rPr>
          <w:lang w:val="el-GR"/>
        </w:rPr>
      </w:pPr>
      <w:r w:rsidRPr="00EA6B87">
        <w:rPr>
          <w:lang w:val="el-GR"/>
        </w:rPr>
        <w:t xml:space="preserve">Κάθε προγραμματισμένη διακοπή της υπηρεσίας από τον Ανάδοχο θα ανακοινώνεται τουλάχιστον </w:t>
      </w:r>
      <w:r w:rsidRPr="00EA6B87">
        <w:rPr>
          <w:b/>
          <w:lang w:val="el-GR"/>
        </w:rPr>
        <w:t>15 ημερολογιακές ημέρες</w:t>
      </w:r>
      <w:r w:rsidRPr="00EA6B87">
        <w:rPr>
          <w:lang w:val="el-GR"/>
        </w:rPr>
        <w:t xml:space="preserve"> νωρίτερα στο Φορέα, και θα πρέπει να τεκμηριώνεται κατάλληλα.</w:t>
      </w:r>
    </w:p>
    <w:p w14:paraId="7E99C337" w14:textId="77777777" w:rsidR="007D69F3" w:rsidRPr="00EA6B87" w:rsidRDefault="007D69F3" w:rsidP="00F73DE9">
      <w:pPr>
        <w:widowControl w:val="0"/>
        <w:numPr>
          <w:ilvl w:val="0"/>
          <w:numId w:val="121"/>
        </w:numPr>
        <w:suppressAutoHyphens w:val="0"/>
        <w:adjustRightInd w:val="0"/>
        <w:spacing w:before="120" w:line="360" w:lineRule="auto"/>
        <w:textAlignment w:val="baseline"/>
        <w:rPr>
          <w:lang w:val="el-GR"/>
        </w:rPr>
      </w:pPr>
      <w:r w:rsidRPr="00EA6B87">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EA6B87" w:rsidRDefault="007D69F3" w:rsidP="00F73DE9">
      <w:pPr>
        <w:widowControl w:val="0"/>
        <w:numPr>
          <w:ilvl w:val="0"/>
          <w:numId w:val="121"/>
        </w:numPr>
        <w:suppressAutoHyphens w:val="0"/>
        <w:adjustRightInd w:val="0"/>
        <w:spacing w:before="120" w:line="360" w:lineRule="auto"/>
        <w:textAlignment w:val="baseline"/>
        <w:rPr>
          <w:lang w:val="el-GR"/>
        </w:rPr>
      </w:pPr>
      <w:r w:rsidRPr="00EA6B87">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EA6B87" w:rsidRDefault="007D69F3" w:rsidP="00F73DE9">
      <w:pPr>
        <w:widowControl w:val="0"/>
        <w:numPr>
          <w:ilvl w:val="0"/>
          <w:numId w:val="121"/>
        </w:numPr>
        <w:suppressAutoHyphens w:val="0"/>
        <w:adjustRightInd w:val="0"/>
        <w:spacing w:before="120" w:line="360" w:lineRule="auto"/>
        <w:textAlignment w:val="baseline"/>
        <w:rPr>
          <w:lang w:val="el-GR"/>
        </w:rPr>
      </w:pPr>
      <w:r w:rsidRPr="00EA6B87">
        <w:rPr>
          <w:lang w:val="el-GR"/>
        </w:rPr>
        <w:t xml:space="preserve">Θα πραγματοποιείται μόνο </w:t>
      </w:r>
      <w:r w:rsidRPr="00EA6B87">
        <w:rPr>
          <w:b/>
          <w:lang w:val="el-GR"/>
        </w:rPr>
        <w:t>σε ώρες ΕΩΚ</w:t>
      </w:r>
      <w:r w:rsidRPr="00EA6B87">
        <w:rPr>
          <w:lang w:val="el-GR"/>
        </w:rPr>
        <w:t xml:space="preserve"> (όπως αυτές ορίζονται στην προηγούμενη ενότητα).</w:t>
      </w:r>
    </w:p>
    <w:p w14:paraId="4B4E9ADE" w14:textId="77777777" w:rsidR="007D69F3" w:rsidRPr="00EA6B87" w:rsidRDefault="007D69F3" w:rsidP="00F73DE9">
      <w:pPr>
        <w:widowControl w:val="0"/>
        <w:numPr>
          <w:ilvl w:val="0"/>
          <w:numId w:val="121"/>
        </w:numPr>
        <w:suppressAutoHyphens w:val="0"/>
        <w:adjustRightInd w:val="0"/>
        <w:spacing w:before="120" w:line="360" w:lineRule="auto"/>
        <w:textAlignment w:val="baseline"/>
        <w:rPr>
          <w:lang w:val="el-GR"/>
        </w:rPr>
      </w:pPr>
      <w:r w:rsidRPr="00EA6B87">
        <w:rPr>
          <w:lang w:val="el-GR"/>
        </w:rPr>
        <w:t xml:space="preserve">Η χρονική περίοδος απώλειας της υπηρεσίας που οφείλεται σε προγραμματισμένη διακοπή </w:t>
      </w:r>
      <w:r w:rsidRPr="00EA6B87">
        <w:rPr>
          <w:b/>
          <w:lang w:val="el-GR"/>
        </w:rPr>
        <w:t>δε</w:t>
      </w:r>
      <w:r w:rsidRPr="00EA6B87">
        <w:rPr>
          <w:lang w:val="el-GR"/>
        </w:rPr>
        <w:t xml:space="preserve"> θα υπολογίζεται στη μέτρηση των Ποιοτικών Κριτηρίων.</w:t>
      </w:r>
    </w:p>
    <w:p w14:paraId="21980F38" w14:textId="77777777" w:rsidR="007D69F3" w:rsidRPr="00EA6B87" w:rsidRDefault="007D69F3" w:rsidP="00F73DE9">
      <w:pPr>
        <w:spacing w:before="120" w:line="360" w:lineRule="auto"/>
        <w:rPr>
          <w:lang w:val="el-GR"/>
        </w:rPr>
      </w:pPr>
      <w:r w:rsidRPr="00EA6B87">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EA6B87" w:rsidRDefault="003C2BEF" w:rsidP="00F73DE9">
      <w:pPr>
        <w:spacing w:line="360" w:lineRule="auto"/>
        <w:rPr>
          <w:lang w:val="el-GR"/>
        </w:rPr>
      </w:pPr>
    </w:p>
    <w:p w14:paraId="696E382C" w14:textId="77777777" w:rsidR="00025B9C" w:rsidRPr="00EA6B87" w:rsidRDefault="00025B9C" w:rsidP="00F73DE9">
      <w:pPr>
        <w:pStyle w:val="4"/>
        <w:numPr>
          <w:ilvl w:val="1"/>
          <w:numId w:val="306"/>
        </w:numPr>
        <w:tabs>
          <w:tab w:val="left" w:pos="993"/>
        </w:tabs>
        <w:spacing w:line="360" w:lineRule="auto"/>
        <w:ind w:left="993" w:hanging="567"/>
        <w:rPr>
          <w:rFonts w:cs="Tahoma"/>
          <w:szCs w:val="22"/>
          <w:lang w:val="el-GR"/>
        </w:rPr>
      </w:pPr>
      <w:bookmarkStart w:id="748" w:name="_Ομάδα_Έργου/Σχήμα_Διοίκησης"/>
      <w:bookmarkStart w:id="749" w:name="_Toc97194370"/>
      <w:bookmarkStart w:id="750" w:name="_Ref172196756"/>
      <w:bookmarkStart w:id="751" w:name="_Toc177459311"/>
      <w:bookmarkEnd w:id="748"/>
      <w:r w:rsidRPr="00EA6B87">
        <w:rPr>
          <w:rFonts w:cs="Tahoma"/>
          <w:szCs w:val="22"/>
          <w:lang w:val="el-GR"/>
        </w:rPr>
        <w:t>Ομάδα Έργου/Σχήμα Διοίκησης Έργου</w:t>
      </w:r>
      <w:bookmarkEnd w:id="749"/>
      <w:bookmarkEnd w:id="750"/>
      <w:bookmarkEnd w:id="751"/>
      <w:r w:rsidRPr="00EA6B87">
        <w:rPr>
          <w:rFonts w:cs="Tahoma"/>
          <w:szCs w:val="22"/>
          <w:lang w:val="el-GR"/>
        </w:rPr>
        <w:tab/>
      </w:r>
    </w:p>
    <w:p w14:paraId="7FAEA3CD" w14:textId="48164BA7" w:rsidR="0075778B" w:rsidRPr="00EA6B87" w:rsidRDefault="0075778B" w:rsidP="00F73DE9">
      <w:pPr>
        <w:spacing w:line="360" w:lineRule="auto"/>
        <w:rPr>
          <w:rFonts w:eastAsia="Arial Unicode MS"/>
          <w:lang w:val="el-GR" w:eastAsia="el-GR"/>
        </w:rPr>
      </w:pPr>
      <w:bookmarkStart w:id="752" w:name="_Hlk23420388"/>
      <w:r w:rsidRPr="00EA6B87">
        <w:rPr>
          <w:rFonts w:eastAsia="Arial Unicode MS"/>
          <w:lang w:val="el-GR" w:eastAsia="el-GR"/>
        </w:rPr>
        <w:t>Ο υποψήφιος ανάδοχος υποχρεούται να υποβάλει στην προσφορά του ολοκληρωμένη πρόταση για το σχήμα διοίκησης</w:t>
      </w:r>
      <w:r w:rsidR="00527430">
        <w:rPr>
          <w:rFonts w:eastAsia="Arial Unicode MS"/>
          <w:lang w:val="el-GR" w:eastAsia="el-GR"/>
        </w:rPr>
        <w:t>,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w:t>
      </w:r>
      <w:r w:rsidRPr="00EA6B87">
        <w:rPr>
          <w:rFonts w:eastAsia="Arial Unicode MS"/>
          <w:lang w:val="el-GR" w:eastAsia="el-GR"/>
        </w:rPr>
        <w:t xml:space="preserve"> </w:t>
      </w:r>
      <w:bookmarkStart w:id="753" w:name="_Hlk23420414"/>
      <w:bookmarkEnd w:id="752"/>
    </w:p>
    <w:p w14:paraId="714E83CA" w14:textId="77777777" w:rsidR="0075778B" w:rsidRPr="00EA6B87" w:rsidRDefault="0075778B" w:rsidP="00F73DE9">
      <w:pPr>
        <w:spacing w:line="360" w:lineRule="auto"/>
        <w:rPr>
          <w:lang w:val="el-GR"/>
        </w:rPr>
      </w:pPr>
      <w:r w:rsidRPr="00EA6B87">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413B23B3" w14:textId="40505AFB" w:rsidR="0075778B" w:rsidRPr="00EA6B87" w:rsidRDefault="0075778B" w:rsidP="00F73DE9">
      <w:pPr>
        <w:spacing w:line="360" w:lineRule="auto"/>
        <w:rPr>
          <w:rFonts w:eastAsia="Arial Unicode MS"/>
          <w:lang w:val="el-GR" w:eastAsia="el-GR"/>
        </w:rPr>
      </w:pPr>
      <w:r w:rsidRPr="00EA6B87">
        <w:rPr>
          <w:rFonts w:eastAsia="Arial Unicode MS"/>
          <w:lang w:val="el-GR" w:eastAsia="el-GR"/>
        </w:rPr>
        <w:t>Ο Ανάδοχος υποχρεούται να ειδοποιεί την Αναθέτουσα Αρχή εγγράφως δεκαπέντε (15) ημέρες πριν από την αντικατάσταση.</w:t>
      </w:r>
    </w:p>
    <w:bookmarkEnd w:id="753"/>
    <w:p w14:paraId="5444AE1A" w14:textId="65993E8E" w:rsidR="003C2BEF" w:rsidRPr="00EA6B87" w:rsidRDefault="0075778B" w:rsidP="00F73DE9">
      <w:pPr>
        <w:spacing w:line="360" w:lineRule="auto"/>
        <w:rPr>
          <w:lang w:val="el-GR"/>
        </w:rPr>
      </w:pPr>
      <w:r w:rsidRPr="00EA6B87">
        <w:rPr>
          <w:lang w:val="el-GR"/>
        </w:rPr>
        <w:lastRenderedPageBreak/>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9D80E62" w14:textId="77777777" w:rsidR="00025B9C" w:rsidRPr="00EA6B87" w:rsidRDefault="00025B9C" w:rsidP="00F73DE9">
      <w:pPr>
        <w:pStyle w:val="4"/>
        <w:numPr>
          <w:ilvl w:val="1"/>
          <w:numId w:val="306"/>
        </w:numPr>
        <w:tabs>
          <w:tab w:val="left" w:pos="993"/>
        </w:tabs>
        <w:spacing w:line="360" w:lineRule="auto"/>
        <w:ind w:left="993" w:hanging="567"/>
        <w:rPr>
          <w:rFonts w:cs="Tahoma"/>
          <w:szCs w:val="22"/>
          <w:lang w:val="el-GR"/>
        </w:rPr>
      </w:pPr>
      <w:bookmarkStart w:id="754" w:name="_Μεθοδολογία_διοίκησης_και"/>
      <w:bookmarkStart w:id="755" w:name="_Toc97194371"/>
      <w:bookmarkStart w:id="756" w:name="_Ref172196763"/>
      <w:bookmarkStart w:id="757" w:name="_Toc177459312"/>
      <w:bookmarkEnd w:id="754"/>
      <w:r w:rsidRPr="00EA6B87">
        <w:rPr>
          <w:rFonts w:cs="Tahoma"/>
          <w:szCs w:val="22"/>
          <w:lang w:val="el-GR"/>
        </w:rPr>
        <w:t>Μεθοδολογία διοίκησης και διασφάλισης ποιότητας</w:t>
      </w:r>
      <w:bookmarkEnd w:id="755"/>
      <w:bookmarkEnd w:id="756"/>
      <w:bookmarkEnd w:id="757"/>
      <w:r w:rsidRPr="00EA6B87">
        <w:rPr>
          <w:rFonts w:cs="Tahoma"/>
          <w:szCs w:val="22"/>
          <w:lang w:val="el-GR"/>
        </w:rPr>
        <w:tab/>
      </w:r>
    </w:p>
    <w:p w14:paraId="20ACB7DF" w14:textId="77777777" w:rsidR="003C2BEF" w:rsidRPr="00EA6B87" w:rsidRDefault="003C2BEF" w:rsidP="00F73DE9">
      <w:pPr>
        <w:spacing w:line="360" w:lineRule="auto"/>
        <w:rPr>
          <w:lang w:val="el-GR"/>
        </w:rPr>
      </w:pPr>
      <w:r w:rsidRPr="00EA6B87">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71213F">
        <w:rPr>
          <w:lang w:val="el-GR"/>
        </w:rPr>
        <w:t> </w:t>
      </w:r>
      <w:r w:rsidRPr="00EA6B87">
        <w:rPr>
          <w:lang w:val="el-GR"/>
        </w:rPr>
        <w:t>/</w:t>
      </w:r>
      <w:r w:rsidRPr="0071213F">
        <w:rPr>
          <w:lang w:val="el-GR"/>
        </w:rPr>
        <w:t> </w:t>
      </w:r>
      <w:r w:rsidRPr="00EA6B87">
        <w:rPr>
          <w:lang w:val="el-GR"/>
        </w:rPr>
        <w:t xml:space="preserve">ομάδες έργου) και αρμοδιότητες, καθώς και τα κύρια ορόσημα του Έργου. </w:t>
      </w:r>
    </w:p>
    <w:p w14:paraId="1D169991" w14:textId="15FAEAED" w:rsidR="003C2BEF" w:rsidRPr="00EA6B87" w:rsidRDefault="003C2BEF" w:rsidP="00F73DE9">
      <w:pPr>
        <w:spacing w:line="360" w:lineRule="auto"/>
        <w:rPr>
          <w:lang w:val="el-GR"/>
        </w:rPr>
      </w:pPr>
      <w:r w:rsidRPr="00EA6B87">
        <w:rPr>
          <w:lang w:val="el-GR"/>
        </w:rPr>
        <w:t>Κατά τη διάρκεια υλοποίησης του Έργου, ο Ανάδοχος θα υποβάλλει Μηνιαίες Αναφορές Προόδου (</w:t>
      </w:r>
      <w:r w:rsidR="009642A4">
        <w:rPr>
          <w:lang w:val="en-US"/>
        </w:rPr>
        <w:t>progress</w:t>
      </w:r>
      <w:r w:rsidR="009642A4" w:rsidRPr="009642A4">
        <w:rPr>
          <w:lang w:val="el-GR"/>
        </w:rPr>
        <w:t xml:space="preserve"> </w:t>
      </w:r>
      <w:r w:rsidR="009642A4">
        <w:rPr>
          <w:lang w:val="en-US"/>
        </w:rPr>
        <w:t>reports</w:t>
      </w:r>
      <w:r w:rsidRPr="00EA6B87">
        <w:rPr>
          <w:lang w:val="el-GR"/>
        </w:rPr>
        <w:t>) σχετικά με τις δράσεις του και τις διαδικασίες εκτέλεσης του Έργου, έτσι ώστε να διασφαλίζεται:</w:t>
      </w:r>
    </w:p>
    <w:p w14:paraId="070E01F5" w14:textId="77777777" w:rsidR="003C2BEF" w:rsidRPr="00EA6B87" w:rsidRDefault="003C2BEF" w:rsidP="00F73DE9">
      <w:pPr>
        <w:numPr>
          <w:ilvl w:val="0"/>
          <w:numId w:val="108"/>
        </w:numPr>
        <w:suppressAutoHyphens w:val="0"/>
        <w:spacing w:before="120" w:line="360" w:lineRule="auto"/>
        <w:ind w:left="714" w:hanging="357"/>
        <w:rPr>
          <w:lang w:val="el-GR"/>
        </w:rPr>
      </w:pPr>
      <w:r w:rsidRPr="00EA6B87">
        <w:rPr>
          <w:lang w:val="el-GR"/>
        </w:rPr>
        <w:t>η τήρηση του χρονοδιαγράμματος του Έργου</w:t>
      </w:r>
    </w:p>
    <w:p w14:paraId="3F6DC2E9" w14:textId="77777777" w:rsidR="003C2BEF" w:rsidRPr="00EA6B87" w:rsidRDefault="003C2BEF" w:rsidP="00F73DE9">
      <w:pPr>
        <w:numPr>
          <w:ilvl w:val="0"/>
          <w:numId w:val="108"/>
        </w:numPr>
        <w:suppressAutoHyphens w:val="0"/>
        <w:spacing w:before="120" w:line="360" w:lineRule="auto"/>
        <w:ind w:left="714" w:hanging="357"/>
        <w:rPr>
          <w:lang w:val="el-GR"/>
        </w:rPr>
      </w:pPr>
      <w:r w:rsidRPr="00EA6B87">
        <w:rPr>
          <w:lang w:val="el-GR"/>
        </w:rPr>
        <w:t>η ορθή, και συμβατή με τις προδιαγραφές, εκτέλεση των υποχρεώσεων του Αναδόχου.</w:t>
      </w:r>
    </w:p>
    <w:p w14:paraId="70DB333E" w14:textId="77777777" w:rsidR="003C2BEF" w:rsidRPr="00EA6B87" w:rsidRDefault="003C2BEF" w:rsidP="00F73DE9">
      <w:pPr>
        <w:spacing w:line="360" w:lineRule="auto"/>
        <w:rPr>
          <w:lang w:val="el-GR"/>
        </w:rPr>
      </w:pPr>
      <w:r w:rsidRPr="00EA6B87">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EA6B87" w:rsidRDefault="003C2BEF" w:rsidP="00F73DE9">
      <w:pPr>
        <w:spacing w:line="360" w:lineRule="auto"/>
        <w:rPr>
          <w:lang w:val="el-GR"/>
        </w:rPr>
      </w:pPr>
      <w:r w:rsidRPr="00EA6B87">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EA6B87" w:rsidRDefault="003C2BEF" w:rsidP="00F73DE9">
      <w:pPr>
        <w:spacing w:line="360" w:lineRule="auto"/>
        <w:rPr>
          <w:lang w:val="el-GR"/>
        </w:rPr>
      </w:pPr>
      <w:r w:rsidRPr="00EA6B87">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EA6B87" w:rsidRDefault="003C2BEF" w:rsidP="00F73DE9">
      <w:pPr>
        <w:spacing w:line="360" w:lineRule="auto"/>
        <w:rPr>
          <w:lang w:val="el-GR"/>
        </w:rPr>
      </w:pPr>
      <w:r w:rsidRPr="00EA6B87">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EA6B87" w:rsidRDefault="003C2BEF" w:rsidP="00F73DE9">
      <w:pPr>
        <w:spacing w:line="360" w:lineRule="auto"/>
        <w:rPr>
          <w:lang w:val="el-GR"/>
        </w:rPr>
      </w:pPr>
      <w:r w:rsidRPr="00EA6B87">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A6B87" w:rsidRDefault="003C2BEF" w:rsidP="00F73DE9">
      <w:pPr>
        <w:spacing w:line="360" w:lineRule="auto"/>
        <w:rPr>
          <w:lang w:val="el-GR"/>
        </w:rPr>
      </w:pPr>
    </w:p>
    <w:p w14:paraId="7C444B2F" w14:textId="77777777" w:rsidR="00025B9C" w:rsidRPr="00EA6B87" w:rsidRDefault="00025B9C" w:rsidP="00F73DE9">
      <w:pPr>
        <w:pStyle w:val="4"/>
        <w:numPr>
          <w:ilvl w:val="1"/>
          <w:numId w:val="306"/>
        </w:numPr>
        <w:tabs>
          <w:tab w:val="left" w:pos="993"/>
        </w:tabs>
        <w:spacing w:line="360" w:lineRule="auto"/>
        <w:ind w:left="993" w:hanging="567"/>
        <w:rPr>
          <w:rFonts w:cs="Tahoma"/>
          <w:szCs w:val="22"/>
          <w:lang w:val="el-GR"/>
        </w:rPr>
      </w:pPr>
      <w:bookmarkStart w:id="758" w:name="_Τόπος_υλοποίησης/_παροχής"/>
      <w:bookmarkStart w:id="759" w:name="_Toc97194372"/>
      <w:bookmarkStart w:id="760" w:name="_Ref172196744"/>
      <w:bookmarkStart w:id="761" w:name="_Toc177459313"/>
      <w:bookmarkEnd w:id="758"/>
      <w:r w:rsidRPr="00EA6B87">
        <w:rPr>
          <w:rFonts w:cs="Tahoma"/>
          <w:szCs w:val="22"/>
          <w:lang w:val="el-GR"/>
        </w:rPr>
        <w:t>Τόπος υλοποίησης/ παροχής των υπηρεσιών</w:t>
      </w:r>
      <w:bookmarkEnd w:id="759"/>
      <w:bookmarkEnd w:id="760"/>
      <w:bookmarkEnd w:id="761"/>
      <w:r w:rsidRPr="00EA6B87">
        <w:rPr>
          <w:rFonts w:cs="Tahoma"/>
          <w:szCs w:val="22"/>
          <w:lang w:val="el-GR"/>
        </w:rPr>
        <w:tab/>
      </w:r>
    </w:p>
    <w:p w14:paraId="63053F1C" w14:textId="6A6C083A" w:rsidR="003C2BEF" w:rsidRPr="00EA6B87" w:rsidRDefault="003C2BEF" w:rsidP="00F73DE9">
      <w:pPr>
        <w:spacing w:line="360" w:lineRule="auto"/>
        <w:rPr>
          <w:lang w:val="el-GR"/>
        </w:rPr>
      </w:pPr>
      <w:r w:rsidRPr="00EA6B87">
        <w:rPr>
          <w:lang w:val="el-GR"/>
        </w:rPr>
        <w:t>Ο Ανάδοχος θα πρέπει να εγκαταστήσει το Σύστημα στον κόμβο</w:t>
      </w:r>
      <w:r w:rsidR="00F77D40" w:rsidRPr="00F77D40">
        <w:rPr>
          <w:lang w:val="el-GR"/>
        </w:rPr>
        <w:t xml:space="preserve"> </w:t>
      </w:r>
      <w:r w:rsidR="00F77D40">
        <w:rPr>
          <w:lang w:val="en-US"/>
        </w:rPr>
        <w:t>Government</w:t>
      </w:r>
      <w:r w:rsidR="00F77D40" w:rsidRPr="00F77D40">
        <w:rPr>
          <w:lang w:val="el-GR"/>
        </w:rPr>
        <w:t xml:space="preserve"> </w:t>
      </w:r>
      <w:r w:rsidR="00F77D40">
        <w:rPr>
          <w:lang w:val="en-US"/>
        </w:rPr>
        <w:t>Cloud</w:t>
      </w:r>
      <w:r w:rsidR="00F77D40" w:rsidRPr="00F77D40">
        <w:rPr>
          <w:lang w:val="el-GR"/>
        </w:rPr>
        <w:t xml:space="preserve"> </w:t>
      </w:r>
      <w:r w:rsidRPr="00EA6B87">
        <w:rPr>
          <w:lang w:val="el-GR"/>
        </w:rPr>
        <w:t>(</w:t>
      </w:r>
      <w:r w:rsidRPr="0071213F">
        <w:rPr>
          <w:lang w:val="el-GR"/>
        </w:rPr>
        <w:t>G</w:t>
      </w:r>
      <w:r w:rsidRPr="00EA6B87">
        <w:rPr>
          <w:lang w:val="el-GR"/>
        </w:rPr>
        <w:t>-</w:t>
      </w:r>
      <w:r w:rsidR="00F77D40">
        <w:rPr>
          <w:lang w:val="en-US"/>
        </w:rPr>
        <w:t>Cloud</w:t>
      </w:r>
      <w:r w:rsidRPr="00EA6B87">
        <w:rPr>
          <w:lang w:val="el-GR"/>
        </w:rPr>
        <w:t>) και να παραδώσει σε πλήρη λειτουργία το σύνολο του ζητούμενου λογισμικού στον Φορέα Λειτουργίας.</w:t>
      </w:r>
    </w:p>
    <w:p w14:paraId="5B530AE2" w14:textId="37BA10D6" w:rsidR="003C2BEF" w:rsidRPr="00160200" w:rsidRDefault="003C2BEF" w:rsidP="00F73DE9">
      <w:pPr>
        <w:spacing w:line="360" w:lineRule="auto"/>
        <w:rPr>
          <w:strike/>
          <w:lang w:val="el-GR"/>
        </w:rPr>
      </w:pPr>
      <w:r w:rsidRPr="00EA6B87">
        <w:rPr>
          <w:lang w:val="el-GR"/>
        </w:rPr>
        <w:lastRenderedPageBreak/>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sidR="00DA061F">
        <w:rPr>
          <w:lang w:val="el-GR"/>
        </w:rPr>
        <w:t xml:space="preserve"> εντός του ν. Αττικής</w:t>
      </w:r>
    </w:p>
    <w:p w14:paraId="1BD567A8" w14:textId="77777777" w:rsidR="003C2BEF" w:rsidRPr="00EA6B87" w:rsidRDefault="003C2BEF" w:rsidP="00F73DE9">
      <w:pPr>
        <w:spacing w:line="360" w:lineRule="auto"/>
        <w:rPr>
          <w:lang w:val="el-GR"/>
        </w:rPr>
      </w:pPr>
      <w:r w:rsidRPr="00EA6B87">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Pr="00EA6B87" w:rsidRDefault="003C2BEF" w:rsidP="00F73DE9">
      <w:pPr>
        <w:spacing w:line="360" w:lineRule="auto"/>
        <w:rPr>
          <w:lang w:val="el-GR"/>
        </w:rPr>
      </w:pPr>
      <w:r w:rsidRPr="00EA6B87">
        <w:rPr>
          <w:lang w:val="el-GR"/>
        </w:rPr>
        <w:t xml:space="preserve">Τόπος υποβολής των παραδοτέων είναι η έδρα της ΚτΠ </w:t>
      </w:r>
      <w:r w:rsidR="003A0B33" w:rsidRPr="00EA6B87">
        <w:rPr>
          <w:lang w:val="el-GR"/>
        </w:rPr>
        <w:t>Μ.</w:t>
      </w:r>
      <w:r w:rsidRPr="00EA6B87">
        <w:rPr>
          <w:lang w:val="el-GR"/>
        </w:rPr>
        <w:t>Α.Ε.</w:t>
      </w:r>
    </w:p>
    <w:p w14:paraId="57E3CA16" w14:textId="77777777" w:rsidR="003C2BEF" w:rsidRPr="00EA6B87" w:rsidRDefault="003C2BEF" w:rsidP="00F73DE9">
      <w:pPr>
        <w:suppressAutoHyphens w:val="0"/>
        <w:autoSpaceDE w:val="0"/>
        <w:spacing w:after="60" w:line="360" w:lineRule="auto"/>
        <w:rPr>
          <w:rFonts w:eastAsia="SimSun"/>
          <w:lang w:val="el-GR"/>
        </w:rPr>
      </w:pPr>
    </w:p>
    <w:p w14:paraId="58CC9A6A" w14:textId="77777777" w:rsidR="00A613D1" w:rsidRPr="00EA6B87" w:rsidRDefault="00A613D1" w:rsidP="00F73DE9">
      <w:pPr>
        <w:suppressAutoHyphens w:val="0"/>
        <w:autoSpaceDE w:val="0"/>
        <w:spacing w:after="60" w:line="360" w:lineRule="auto"/>
        <w:rPr>
          <w:rFonts w:eastAsia="SimSun"/>
          <w:lang w:val="el-GR"/>
        </w:rPr>
      </w:pPr>
    </w:p>
    <w:p w14:paraId="3C4CA7FA" w14:textId="77777777" w:rsidR="00CB3073" w:rsidRPr="00EA6B87" w:rsidRDefault="00CB3073" w:rsidP="00F73DE9">
      <w:pPr>
        <w:suppressAutoHyphens w:val="0"/>
        <w:autoSpaceDE w:val="0"/>
        <w:spacing w:after="60" w:line="360" w:lineRule="auto"/>
        <w:rPr>
          <w:rFonts w:eastAsia="SimSun"/>
          <w:lang w:val="el-GR"/>
        </w:rPr>
        <w:sectPr w:rsidR="00CB3073" w:rsidRPr="00EA6B87" w:rsidSect="00F0717E">
          <w:footerReference w:type="default" r:id="rId43"/>
          <w:pgSz w:w="11906" w:h="16838"/>
          <w:pgMar w:top="1134" w:right="1134" w:bottom="1134" w:left="1134" w:header="720" w:footer="709" w:gutter="0"/>
          <w:cols w:space="720"/>
          <w:titlePg/>
          <w:docGrid w:linePitch="360"/>
        </w:sectPr>
      </w:pPr>
    </w:p>
    <w:p w14:paraId="63D508FF" w14:textId="77777777" w:rsidR="008338F0" w:rsidRPr="00EA6B87" w:rsidRDefault="003355E7" w:rsidP="00F73DE9">
      <w:pPr>
        <w:pStyle w:val="2"/>
        <w:numPr>
          <w:ilvl w:val="0"/>
          <w:numId w:val="0"/>
        </w:numPr>
        <w:spacing w:line="360" w:lineRule="auto"/>
        <w:ind w:left="576" w:hanging="576"/>
        <w:rPr>
          <w:rFonts w:cs="Tahoma"/>
          <w:lang w:val="el-GR"/>
        </w:rPr>
      </w:pPr>
      <w:bookmarkStart w:id="762" w:name="_ΠΑΡΑΡΤΗΜΑ_ΙΙ_–"/>
      <w:bookmarkStart w:id="763" w:name="_Ref510087011"/>
      <w:bookmarkStart w:id="764" w:name="_Ref40980421"/>
      <w:bookmarkStart w:id="765" w:name="_Toc97194373"/>
      <w:bookmarkStart w:id="766" w:name="_Toc97194478"/>
      <w:bookmarkStart w:id="767" w:name="_Toc177459314"/>
      <w:bookmarkEnd w:id="762"/>
      <w:r w:rsidRPr="00EA6B87">
        <w:rPr>
          <w:rFonts w:cs="Tahoma"/>
          <w:lang w:val="el-GR"/>
        </w:rPr>
        <w:lastRenderedPageBreak/>
        <w:t>ΠΑΡΑΡΤΗΜΑ ΙΙ –</w:t>
      </w:r>
      <w:r w:rsidR="00E1337D" w:rsidRPr="00EA6B87">
        <w:rPr>
          <w:rFonts w:cs="Tahoma"/>
          <w:lang w:val="el-GR"/>
        </w:rPr>
        <w:t xml:space="preserve"> </w:t>
      </w:r>
      <w:r w:rsidR="007A3AC0" w:rsidRPr="00EA6B87">
        <w:rPr>
          <w:rFonts w:cs="Tahoma"/>
          <w:lang w:val="el-GR"/>
        </w:rPr>
        <w:t>Πίνακες Συμμόρφωσης</w:t>
      </w:r>
      <w:bookmarkEnd w:id="763"/>
      <w:bookmarkEnd w:id="764"/>
      <w:bookmarkEnd w:id="765"/>
      <w:bookmarkEnd w:id="766"/>
      <w:bookmarkEnd w:id="767"/>
      <w:r w:rsidR="007A3AC0" w:rsidRPr="00EA6B87">
        <w:rPr>
          <w:rFonts w:cs="Tahoma"/>
          <w:lang w:val="el-GR"/>
        </w:rPr>
        <w:t xml:space="preserve"> </w:t>
      </w:r>
    </w:p>
    <w:p w14:paraId="48AF2D40" w14:textId="77777777" w:rsidR="00BE377E" w:rsidRPr="00EA6B87" w:rsidRDefault="00BE377E" w:rsidP="00F73DE9">
      <w:pPr>
        <w:spacing w:line="360" w:lineRule="auto"/>
        <w:rPr>
          <w:rFonts w:eastAsia="SimSun"/>
          <w:b/>
          <w:bCs/>
          <w:szCs w:val="24"/>
          <w:lang w:val="el-GR" w:eastAsia="en-US"/>
        </w:rPr>
      </w:pPr>
      <w:r w:rsidRPr="00EA6B87">
        <w:rPr>
          <w:rFonts w:eastAsia="SimSun"/>
          <w:b/>
          <w:bCs/>
          <w:szCs w:val="24"/>
          <w:lang w:val="el-GR"/>
        </w:rPr>
        <w:t>ΠΙΝΑΚΕΣ ΣΥΜΜΟΡΦΩΣΗΣ</w:t>
      </w:r>
    </w:p>
    <w:p w14:paraId="0367BD35" w14:textId="77777777" w:rsidR="00BE377E" w:rsidRPr="00EA6B87" w:rsidRDefault="00BE377E" w:rsidP="00F73DE9">
      <w:pPr>
        <w:spacing w:line="360" w:lineRule="auto"/>
        <w:rPr>
          <w:rFonts w:eastAsia="SimSun"/>
          <w:szCs w:val="24"/>
          <w:lang w:val="el-GR"/>
        </w:rPr>
      </w:pPr>
      <w:r w:rsidRPr="00EA6B87">
        <w:rPr>
          <w:rFonts w:eastAsia="SimSun"/>
          <w:szCs w:val="24"/>
          <w:lang w:val="el-GR"/>
        </w:rPr>
        <w:t>Επεξήγηση και οδηγίες συμπλήρωσης των Πινάκων Συμμόρφωσης που ακολουθούν:</w:t>
      </w:r>
    </w:p>
    <w:p w14:paraId="3DD247BC" w14:textId="77777777" w:rsidR="00BE377E" w:rsidRPr="00EA6B87" w:rsidRDefault="00BE377E" w:rsidP="00F73DE9">
      <w:pPr>
        <w:spacing w:line="360" w:lineRule="auto"/>
        <w:rPr>
          <w:rFonts w:eastAsia="SimSun"/>
          <w:szCs w:val="24"/>
          <w:lang w:val="el-GR"/>
        </w:rPr>
      </w:pPr>
      <w:r w:rsidRPr="00EA6B87">
        <w:rPr>
          <w:rFonts w:eastAsia="SimSun"/>
          <w:szCs w:val="24"/>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4716DAF4" w14:textId="27C8BF7D" w:rsidR="00BE377E" w:rsidRPr="00EA6B87" w:rsidRDefault="00BE377E" w:rsidP="00F73DE9">
      <w:pPr>
        <w:spacing w:line="360" w:lineRule="auto"/>
        <w:rPr>
          <w:rFonts w:eastAsia="SimSun"/>
          <w:szCs w:val="24"/>
          <w:lang w:val="el-GR"/>
        </w:rPr>
      </w:pPr>
      <w:r w:rsidRPr="00EA6B87">
        <w:rPr>
          <w:rFonts w:eastAsia="SimSun"/>
          <w:szCs w:val="24"/>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w:t>
      </w:r>
      <w:r w:rsidR="00D3691A">
        <w:rPr>
          <w:rFonts w:eastAsia="SimSun"/>
          <w:szCs w:val="24"/>
          <w:lang w:val="el-GR"/>
        </w:rPr>
        <w:t>Δ</w:t>
      </w:r>
      <w:r w:rsidRPr="00EA6B87">
        <w:rPr>
          <w:rFonts w:eastAsia="SimSun"/>
          <w:szCs w:val="24"/>
          <w:lang w:val="el-GR"/>
        </w:rPr>
        <w:t>ιακήρυξη. Προσφορές που δεν καλύπτουν πλήρως απαράβατους όρους απορρίπτονται ως απαράδεκτες.</w:t>
      </w:r>
    </w:p>
    <w:p w14:paraId="52DA8C72" w14:textId="77777777" w:rsidR="00BE377E" w:rsidRPr="00EA6B87" w:rsidRDefault="00BE377E" w:rsidP="00F73DE9">
      <w:pPr>
        <w:spacing w:line="360" w:lineRule="auto"/>
        <w:rPr>
          <w:rFonts w:eastAsia="SimSun"/>
          <w:szCs w:val="24"/>
          <w:lang w:val="el-GR"/>
        </w:rPr>
      </w:pPr>
      <w:r w:rsidRPr="00EA6B87">
        <w:rPr>
          <w:rFonts w:eastAsia="SimSun"/>
          <w:szCs w:val="24"/>
          <w:lang w:val="el-GR"/>
        </w:rPr>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14:paraId="254AC808" w14:textId="259955BA" w:rsidR="00BE377E" w:rsidRPr="00EA6B87" w:rsidRDefault="00BE377E" w:rsidP="00F73DE9">
      <w:pPr>
        <w:spacing w:line="360" w:lineRule="auto"/>
        <w:rPr>
          <w:rFonts w:eastAsia="SimSun"/>
          <w:szCs w:val="24"/>
          <w:lang w:val="el-GR"/>
        </w:rPr>
      </w:pPr>
      <w:r w:rsidRPr="00EA6B87">
        <w:rPr>
          <w:rFonts w:eastAsia="SimSun"/>
          <w:szCs w:val="24"/>
          <w:lang w:val="el-GR"/>
        </w:rPr>
        <w:t xml:space="preserve">Στη στήλη «ΑΠΑΝΤΗΣΗ» σημειώνεται η απάντηση του Αναδόχου που έχει τη μορφή ΝΑΙ/ΟΧΙ εάν η αντίστοιχη προδιαγραφή </w:t>
      </w:r>
      <w:r w:rsidR="00DA061F" w:rsidRPr="00EA6B87">
        <w:rPr>
          <w:rFonts w:eastAsia="SimSun"/>
          <w:szCs w:val="24"/>
          <w:lang w:val="el-GR"/>
        </w:rPr>
        <w:t>πληρούνται</w:t>
      </w:r>
      <w:r w:rsidRPr="00EA6B87">
        <w:rPr>
          <w:rFonts w:eastAsia="SimSun"/>
          <w:szCs w:val="24"/>
          <w:lang w:val="el-GR"/>
        </w:rPr>
        <w:t xml:space="preserve"> ή όχι από την Προσφορά ή ένα αριθμητικό μέγεθος που δηλώνει την ποσότητα του αντίστοιχου χαρακτηριστικού στην Προσφορά.</w:t>
      </w:r>
    </w:p>
    <w:p w14:paraId="40E8B3D9" w14:textId="77777777" w:rsidR="00BE377E" w:rsidRPr="00EA6B87" w:rsidRDefault="00BE377E" w:rsidP="00F73DE9">
      <w:pPr>
        <w:spacing w:line="360" w:lineRule="auto"/>
        <w:rPr>
          <w:rFonts w:eastAsia="SimSun"/>
          <w:szCs w:val="24"/>
          <w:lang w:val="el-GR"/>
        </w:rPr>
      </w:pPr>
      <w:r w:rsidRPr="00EA6B87">
        <w:rPr>
          <w:rFonts w:eastAsia="SimSun"/>
          <w:szCs w:val="24"/>
          <w:lang w:val="el-GR"/>
        </w:rPr>
        <w:t>Στη στήλη «ΠΑΡΑΠΟΜΠΗ» θα καταγραφεί η σαφής παραπομπή (μέσω αύξοντα αριθμού, σελίδας και στίχου τεχνικού εγχειριδίου) σε Παράρτημα ή ενότητα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14:paraId="3A48569C" w14:textId="4A83B467" w:rsidR="00BE377E" w:rsidRPr="00EA6B87" w:rsidRDefault="00BE377E" w:rsidP="00F73DE9">
      <w:pPr>
        <w:spacing w:line="360" w:lineRule="auto"/>
        <w:rPr>
          <w:rFonts w:eastAsia="SimSun"/>
          <w:szCs w:val="24"/>
          <w:lang w:val="el-GR"/>
        </w:rPr>
      </w:pPr>
      <w:r w:rsidRPr="00EA6B87">
        <w:rPr>
          <w:rFonts w:eastAsia="SimSun"/>
          <w:szCs w:val="24"/>
          <w:lang w:val="el-GR"/>
        </w:rPr>
        <w:t>Τονίζεται ότι είναι υποχρεωτική η απάντηση σε όλα τα σημεία των Πινάκων Συμμόρφωσης (υποχρεωτικά και επιθυμητά) και η παροχή όλων των πληροφοριών που ζητούνται.</w:t>
      </w:r>
    </w:p>
    <w:p w14:paraId="7973887B" w14:textId="4B55F0FA" w:rsidR="00BE377E" w:rsidRPr="00EA6B87" w:rsidRDefault="00BE377E" w:rsidP="00F73DE9">
      <w:pPr>
        <w:spacing w:line="360" w:lineRule="auto"/>
        <w:rPr>
          <w:lang w:val="el-GR"/>
        </w:rPr>
      </w:pPr>
      <w:r w:rsidRPr="00EA6B87">
        <w:rPr>
          <w:lang w:val="el-GR"/>
        </w:rPr>
        <w:t>Μη συμμόρφωση με τον παραπάνω όρο συνιστά λόγο απόρριψης της Προσφοράς.</w:t>
      </w:r>
    </w:p>
    <w:p w14:paraId="12C64B19" w14:textId="21ACDE41" w:rsidR="00BE377E" w:rsidRPr="00EA6B87" w:rsidRDefault="00BE377E" w:rsidP="00F73DE9">
      <w:pPr>
        <w:pStyle w:val="4"/>
        <w:numPr>
          <w:ilvl w:val="0"/>
          <w:numId w:val="0"/>
        </w:numPr>
        <w:spacing w:line="360" w:lineRule="auto"/>
        <w:ind w:left="90"/>
        <w:rPr>
          <w:rFonts w:cs="Tahoma"/>
          <w:szCs w:val="22"/>
          <w:lang w:val="el-GR"/>
        </w:rPr>
      </w:pPr>
      <w:bookmarkStart w:id="768" w:name="_Toc177459315"/>
      <w:r w:rsidRPr="00EA6B87">
        <w:rPr>
          <w:rFonts w:cs="Tahoma"/>
          <w:szCs w:val="22"/>
          <w:lang w:val="el-GR"/>
        </w:rPr>
        <w:t>Αρχιτεκτονική</w:t>
      </w:r>
      <w:bookmarkEnd w:id="768"/>
    </w:p>
    <w:p w14:paraId="79C838B9" w14:textId="77777777" w:rsidR="00BE377E" w:rsidRPr="00EA6B87" w:rsidRDefault="00BE377E" w:rsidP="00F73DE9">
      <w:pPr>
        <w:spacing w:line="360" w:lineRule="auto"/>
        <w:rPr>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EA6B87" w14:paraId="2CFDE832"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4D9BB269"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lastRenderedPageBreak/>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691850FD"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64E7FADC"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328FBAEA"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F02798D"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ΠΑΡΑΠΟΜΠΗ ΤΕΚΜΗΡΙΩΣΗΣ</w:t>
            </w:r>
          </w:p>
        </w:tc>
      </w:tr>
      <w:tr w:rsidR="00BE377E" w:rsidRPr="00EA6B87" w14:paraId="6079A997" w14:textId="77777777" w:rsidTr="006011A0">
        <w:tc>
          <w:tcPr>
            <w:tcW w:w="335" w:type="pct"/>
            <w:tcBorders>
              <w:top w:val="single" w:sz="4" w:space="0" w:color="000000"/>
              <w:left w:val="single" w:sz="4" w:space="0" w:color="000000"/>
              <w:bottom w:val="single" w:sz="4" w:space="0" w:color="000000"/>
            </w:tcBorders>
            <w:shd w:val="clear" w:color="auto" w:fill="auto"/>
          </w:tcPr>
          <w:p w14:paraId="23C19511" w14:textId="77777777" w:rsidR="00BE377E" w:rsidRPr="00EA6B87" w:rsidRDefault="00BE377E" w:rsidP="00F73DE9">
            <w:pPr>
              <w:numPr>
                <w:ilvl w:val="0"/>
                <w:numId w:val="304"/>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54806AEA" w14:textId="23BA7066"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SimSun"/>
                <w:lang w:val="el-GR"/>
              </w:rPr>
              <w:t xml:space="preserve">Πλήρης συμμόρφωση με τις απαιτήσεις της ενότητας </w:t>
            </w:r>
            <w:r w:rsidR="00073912" w:rsidRPr="00073912">
              <w:rPr>
                <w:rFonts w:eastAsia="SimSun"/>
                <w:b/>
                <w:bCs/>
                <w:color w:val="002060"/>
                <w:lang w:val="el-GR"/>
              </w:rPr>
              <w:fldChar w:fldCharType="begin"/>
            </w:r>
            <w:r w:rsidR="00073912" w:rsidRPr="00073912">
              <w:rPr>
                <w:rFonts w:eastAsia="SimSun"/>
                <w:b/>
                <w:bCs/>
                <w:color w:val="002060"/>
                <w:lang w:val="el-GR"/>
              </w:rPr>
              <w:instrText xml:space="preserve"> REF _Ref172638667 \r \h </w:instrText>
            </w:r>
            <w:r w:rsidR="00073912">
              <w:rPr>
                <w:rFonts w:eastAsia="SimSun"/>
                <w:b/>
                <w:bCs/>
                <w:color w:val="002060"/>
                <w:lang w:val="el-GR"/>
              </w:rPr>
              <w:instrText xml:space="preserve"> \* MERGEFORMAT </w:instrText>
            </w:r>
            <w:r w:rsidR="00073912" w:rsidRPr="00073912">
              <w:rPr>
                <w:rFonts w:eastAsia="SimSun"/>
                <w:b/>
                <w:bCs/>
                <w:color w:val="002060"/>
                <w:lang w:val="el-GR"/>
              </w:rPr>
            </w:r>
            <w:r w:rsidR="00073912" w:rsidRPr="00073912">
              <w:rPr>
                <w:rFonts w:eastAsia="SimSun"/>
                <w:b/>
                <w:bCs/>
                <w:color w:val="002060"/>
                <w:lang w:val="el-GR"/>
              </w:rPr>
              <w:fldChar w:fldCharType="separate"/>
            </w:r>
            <w:r w:rsidR="007D003C">
              <w:rPr>
                <w:rFonts w:eastAsia="SimSun"/>
                <w:b/>
                <w:bCs/>
                <w:color w:val="002060"/>
                <w:lang w:val="el-GR"/>
              </w:rPr>
              <w:t>3.1</w:t>
            </w:r>
            <w:r w:rsidR="00073912" w:rsidRPr="00073912">
              <w:rPr>
                <w:rFonts w:eastAsia="SimSun"/>
                <w:b/>
                <w:bCs/>
                <w:color w:val="002060"/>
                <w:lang w:val="el-GR"/>
              </w:rPr>
              <w:fldChar w:fldCharType="end"/>
            </w:r>
            <w:r w:rsidRPr="00EA6B87">
              <w:rPr>
                <w:rFonts w:eastAsia="SimSun"/>
                <w:lang w:val="el-GR"/>
              </w:rPr>
              <w:t xml:space="preserve">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D92869F" w14:textId="77777777" w:rsidR="00BE377E" w:rsidRPr="00EA6B87" w:rsidRDefault="00BE377E" w:rsidP="00F73DE9">
            <w:pPr>
              <w:suppressAutoHyphens w:val="0"/>
              <w:autoSpaceDE w:val="0"/>
              <w:spacing w:after="60" w:line="360" w:lineRule="auto"/>
              <w:jc w:val="left"/>
              <w:rPr>
                <w:rFonts w:eastAsiaTheme="minorHAnsi"/>
                <w:bCs/>
                <w:lang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9436604" w14:textId="77777777" w:rsidR="00BE377E" w:rsidRPr="00EA6B87" w:rsidRDefault="00BE377E" w:rsidP="00F73DE9">
            <w:pPr>
              <w:suppressAutoHyphens w:val="0"/>
              <w:autoSpaceDE w:val="0"/>
              <w:spacing w:after="60" w:line="360" w:lineRule="auto"/>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D82A5" w14:textId="77777777" w:rsidR="00BE377E" w:rsidRPr="00EA6B87" w:rsidRDefault="00BE377E" w:rsidP="00F73DE9">
            <w:pPr>
              <w:suppressAutoHyphens w:val="0"/>
              <w:autoSpaceDE w:val="0"/>
              <w:spacing w:after="60" w:line="360" w:lineRule="auto"/>
              <w:jc w:val="left"/>
              <w:rPr>
                <w:rFonts w:eastAsiaTheme="minorHAnsi"/>
                <w:lang w:eastAsia="en-US"/>
              </w:rPr>
            </w:pPr>
          </w:p>
        </w:tc>
      </w:tr>
      <w:tr w:rsidR="00BE377E" w:rsidRPr="00EA6B87" w14:paraId="1FAC162D" w14:textId="77777777" w:rsidTr="006011A0">
        <w:tc>
          <w:tcPr>
            <w:tcW w:w="335" w:type="pct"/>
            <w:tcBorders>
              <w:top w:val="single" w:sz="4" w:space="0" w:color="000000"/>
              <w:left w:val="single" w:sz="4" w:space="0" w:color="000000"/>
              <w:bottom w:val="single" w:sz="4" w:space="0" w:color="000000"/>
            </w:tcBorders>
            <w:shd w:val="clear" w:color="auto" w:fill="auto"/>
          </w:tcPr>
          <w:p w14:paraId="366BE1CB" w14:textId="77777777" w:rsidR="00BE377E" w:rsidRPr="00EA6B87" w:rsidRDefault="00BE377E" w:rsidP="00F73DE9">
            <w:pPr>
              <w:numPr>
                <w:ilvl w:val="0"/>
                <w:numId w:val="304"/>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63C1FDB7" w14:textId="5E60E818"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w:t>
            </w:r>
            <w:r w:rsidR="00073912" w:rsidRPr="00073912">
              <w:rPr>
                <w:rFonts w:eastAsia="SimSun"/>
                <w:b/>
                <w:bCs/>
                <w:color w:val="002060"/>
                <w:lang w:val="el-GR"/>
              </w:rPr>
              <w:fldChar w:fldCharType="begin"/>
            </w:r>
            <w:r w:rsidR="00073912" w:rsidRPr="00073912">
              <w:rPr>
                <w:rFonts w:eastAsia="SimSun"/>
                <w:b/>
                <w:bCs/>
                <w:color w:val="002060"/>
                <w:lang w:val="el-GR"/>
              </w:rPr>
              <w:instrText xml:space="preserve"> REF _Ref172638676 \r \h  \* MERGEFORMAT </w:instrText>
            </w:r>
            <w:r w:rsidR="00073912" w:rsidRPr="00073912">
              <w:rPr>
                <w:rFonts w:eastAsia="SimSun"/>
                <w:b/>
                <w:bCs/>
                <w:color w:val="002060"/>
                <w:lang w:val="el-GR"/>
              </w:rPr>
            </w:r>
            <w:r w:rsidR="00073912" w:rsidRPr="00073912">
              <w:rPr>
                <w:rFonts w:eastAsia="SimSun"/>
                <w:b/>
                <w:bCs/>
                <w:color w:val="002060"/>
                <w:lang w:val="el-GR"/>
              </w:rPr>
              <w:fldChar w:fldCharType="separate"/>
            </w:r>
            <w:r w:rsidR="007D003C">
              <w:rPr>
                <w:rFonts w:eastAsia="SimSun"/>
                <w:b/>
                <w:bCs/>
                <w:color w:val="002060"/>
                <w:lang w:val="el-GR"/>
              </w:rPr>
              <w:t>3.2</w:t>
            </w:r>
            <w:r w:rsidR="00073912" w:rsidRPr="00073912">
              <w:rPr>
                <w:rFonts w:eastAsia="SimSun"/>
                <w:b/>
                <w:bCs/>
                <w:color w:val="002060"/>
                <w:lang w:val="el-GR"/>
              </w:rPr>
              <w:fldChar w:fldCharType="end"/>
            </w:r>
            <w:r w:rsidRPr="00EA6B87">
              <w:rPr>
                <w:rFonts w:eastAsia="SimSun"/>
                <w:lang w:val="el-GR"/>
              </w:rPr>
              <w:t xml:space="preserve"> του Παραρτήματος </w:t>
            </w:r>
            <w:r w:rsidRPr="00EA6B87">
              <w:rPr>
                <w:rFonts w:eastAsia="SimSun"/>
                <w:lang w:val="en-US"/>
              </w:rPr>
              <w:t>I</w:t>
            </w:r>
          </w:p>
        </w:tc>
        <w:tc>
          <w:tcPr>
            <w:tcW w:w="1142" w:type="pct"/>
            <w:tcBorders>
              <w:top w:val="single" w:sz="4" w:space="0" w:color="000000"/>
              <w:left w:val="single" w:sz="4" w:space="0" w:color="000000"/>
              <w:bottom w:val="single" w:sz="4" w:space="0" w:color="000000"/>
            </w:tcBorders>
            <w:shd w:val="clear" w:color="auto" w:fill="auto"/>
            <w:vAlign w:val="center"/>
          </w:tcPr>
          <w:p w14:paraId="242F2E92"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11A6FC1"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3E1B5A"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bl>
    <w:p w14:paraId="09098764" w14:textId="77777777" w:rsidR="00BE377E" w:rsidRPr="00EA6B87" w:rsidRDefault="00BE377E" w:rsidP="00F73DE9">
      <w:pPr>
        <w:spacing w:line="360" w:lineRule="auto"/>
        <w:rPr>
          <w:rFonts w:eastAsia="SimSun"/>
          <w:lang w:val="el-GR"/>
        </w:rPr>
      </w:pPr>
    </w:p>
    <w:p w14:paraId="7A97B3C6" w14:textId="1C30BE9B" w:rsidR="00BE377E" w:rsidRPr="00EA6B87" w:rsidRDefault="00BE377E" w:rsidP="00F73DE9">
      <w:pPr>
        <w:pStyle w:val="4"/>
        <w:numPr>
          <w:ilvl w:val="0"/>
          <w:numId w:val="0"/>
        </w:numPr>
        <w:spacing w:line="360" w:lineRule="auto"/>
        <w:ind w:left="90"/>
        <w:rPr>
          <w:rFonts w:cs="Tahoma"/>
          <w:szCs w:val="22"/>
          <w:lang w:val="el-GR"/>
        </w:rPr>
      </w:pPr>
      <w:bookmarkStart w:id="769" w:name="_Toc177459316"/>
      <w:r w:rsidRPr="00EA6B87">
        <w:rPr>
          <w:rFonts w:cs="Tahoma"/>
          <w:szCs w:val="22"/>
          <w:lang w:val="el-GR"/>
        </w:rPr>
        <w:t>Λειτουργικές</w:t>
      </w:r>
      <w:r w:rsidR="000C7616" w:rsidRPr="00EA6B87">
        <w:rPr>
          <w:rFonts w:cs="Tahoma"/>
          <w:szCs w:val="22"/>
          <w:lang w:val="el-GR"/>
        </w:rPr>
        <w:t xml:space="preserve"> &amp; Τεχνικές</w:t>
      </w:r>
      <w:r w:rsidRPr="00EA6B87">
        <w:rPr>
          <w:rFonts w:cs="Tahoma"/>
          <w:szCs w:val="22"/>
          <w:lang w:val="el-GR"/>
        </w:rPr>
        <w:t xml:space="preserve"> Απαιτήσεις</w:t>
      </w:r>
      <w:bookmarkEnd w:id="769"/>
    </w:p>
    <w:p w14:paraId="353A0031" w14:textId="77777777" w:rsidR="00BE377E" w:rsidRPr="00EA6B87" w:rsidRDefault="00BE377E" w:rsidP="00F73DE9">
      <w:pPr>
        <w:spacing w:line="360" w:lineRule="auto"/>
        <w:rPr>
          <w:rFonts w:eastAsia="SimSun"/>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EA6B87" w14:paraId="261BBD7A"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64F51BFA"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2A3F285A"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53FBD910"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7FC328E1"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D04396B"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ΠΑΡΑΠΟΜΠΗ ΤΕΚΜΗΡΙΩΣΗΣ</w:t>
            </w:r>
          </w:p>
        </w:tc>
      </w:tr>
      <w:tr w:rsidR="00AF44F4" w:rsidRPr="00255A99" w14:paraId="3445E3D0" w14:textId="77777777" w:rsidTr="00BE377E">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E452B6" w14:textId="7824A912" w:rsidR="00AF44F4" w:rsidRPr="00EA6B87" w:rsidRDefault="007C0FEE" w:rsidP="00F73DE9">
            <w:pPr>
              <w:suppressAutoHyphens w:val="0"/>
              <w:autoSpaceDE w:val="0"/>
              <w:spacing w:after="60" w:line="360" w:lineRule="auto"/>
              <w:jc w:val="left"/>
              <w:rPr>
                <w:rFonts w:eastAsiaTheme="minorHAnsi"/>
                <w:b/>
                <w:bCs/>
                <w:lang w:val="el-GR" w:eastAsia="en-US"/>
              </w:rPr>
            </w:pPr>
            <w:r>
              <w:rPr>
                <w:rFonts w:eastAsiaTheme="minorHAnsi"/>
                <w:b/>
                <w:bCs/>
                <w:lang w:val="el-GR" w:eastAsia="en-US"/>
              </w:rPr>
              <w:t xml:space="preserve">Λειτουργικές Απαιτήσεις Υποσυστημάτων – Εφαρμογών  </w:t>
            </w:r>
          </w:p>
        </w:tc>
      </w:tr>
      <w:tr w:rsidR="00BE377E" w:rsidRPr="00B32624" w14:paraId="4A2BB338" w14:textId="77777777" w:rsidTr="00BE377E">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5AC45C" w14:textId="2D27058A"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Theme="minorHAnsi"/>
                <w:lang w:val="el-GR" w:eastAsia="en-US"/>
              </w:rPr>
              <w:t>Υποσύστημα Ηλεκτρονικών Προμηθειών (</w:t>
            </w:r>
            <w:r w:rsidRPr="00EA6B87">
              <w:rPr>
                <w:rFonts w:eastAsiaTheme="minorHAnsi"/>
                <w:lang w:eastAsia="en-US"/>
              </w:rPr>
              <w:t>e</w:t>
            </w:r>
            <w:r w:rsidRPr="00EA6B87">
              <w:rPr>
                <w:rFonts w:eastAsiaTheme="minorHAnsi"/>
                <w:lang w:val="el-GR" w:eastAsia="en-US"/>
              </w:rPr>
              <w:t>-</w:t>
            </w:r>
            <w:r w:rsidRPr="00EA6B87">
              <w:rPr>
                <w:rFonts w:eastAsiaTheme="minorHAnsi"/>
                <w:lang w:eastAsia="en-US"/>
              </w:rPr>
              <w:t>marketplace</w:t>
            </w:r>
            <w:r w:rsidRPr="00EA6B87">
              <w:rPr>
                <w:rFonts w:eastAsiaTheme="minorHAnsi"/>
                <w:lang w:val="el-GR" w:eastAsia="en-US"/>
              </w:rPr>
              <w:t>)</w:t>
            </w:r>
          </w:p>
        </w:tc>
      </w:tr>
      <w:tr w:rsidR="00BE377E" w:rsidRPr="00EA6B87" w14:paraId="30DDB3AA" w14:textId="77777777" w:rsidTr="006011A0">
        <w:tc>
          <w:tcPr>
            <w:tcW w:w="335" w:type="pct"/>
            <w:tcBorders>
              <w:top w:val="single" w:sz="4" w:space="0" w:color="000000"/>
              <w:left w:val="single" w:sz="4" w:space="0" w:color="000000"/>
              <w:bottom w:val="single" w:sz="4" w:space="0" w:color="000000"/>
            </w:tcBorders>
            <w:shd w:val="clear" w:color="auto" w:fill="auto"/>
          </w:tcPr>
          <w:p w14:paraId="1140B1B0"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79ED6189" w14:textId="3B7B6BC2"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SimSun"/>
                <w:lang w:val="el-GR"/>
              </w:rPr>
              <w:t xml:space="preserve">Πλήρης συμμόρφωση με τις απαιτήσεις της </w:t>
            </w:r>
            <w:r w:rsidR="00167910">
              <w:rPr>
                <w:rFonts w:eastAsia="SimSun"/>
                <w:lang w:val="el-GR"/>
              </w:rPr>
              <w:t>υποενότητας</w:t>
            </w:r>
            <w:r w:rsidRPr="00EA6B87">
              <w:rPr>
                <w:rFonts w:eastAsia="SimSun"/>
                <w:lang w:val="el-GR"/>
              </w:rPr>
              <w:t xml:space="preserve"> </w:t>
            </w:r>
            <w:r w:rsidR="00FB72D3" w:rsidRPr="00EA6B87">
              <w:rPr>
                <w:rFonts w:eastAsia="SimSun"/>
                <w:lang w:val="el-GR"/>
              </w:rPr>
              <w:t>4</w:t>
            </w:r>
            <w:r w:rsidRPr="00EA6B87">
              <w:rPr>
                <w:rFonts w:eastAsia="SimSun"/>
                <w:lang w:val="el-GR"/>
              </w:rPr>
              <w:t>.1</w:t>
            </w:r>
            <w:r w:rsidR="000C7616" w:rsidRPr="00EA6B87">
              <w:rPr>
                <w:rFonts w:eastAsia="SimSun"/>
                <w:lang w:val="el-GR"/>
              </w:rPr>
              <w:t>.1</w:t>
            </w:r>
            <w:r w:rsidRPr="00EA6B87">
              <w:rPr>
                <w:rFonts w:eastAsia="SimSun"/>
                <w:lang w:val="el-GR"/>
              </w:rPr>
              <w:t xml:space="preserve">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22C3B23E" w14:textId="77777777" w:rsidR="00BE377E" w:rsidRPr="00EA6B87" w:rsidRDefault="00BE377E" w:rsidP="00F73DE9">
            <w:pPr>
              <w:suppressAutoHyphens w:val="0"/>
              <w:autoSpaceDE w:val="0"/>
              <w:spacing w:after="60" w:line="360" w:lineRule="auto"/>
              <w:jc w:val="left"/>
              <w:rPr>
                <w:rFonts w:eastAsiaTheme="minorHAnsi"/>
                <w:bCs/>
                <w:lang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899B689" w14:textId="77777777" w:rsidR="00BE377E" w:rsidRPr="00EA6B87" w:rsidRDefault="00BE377E" w:rsidP="00F73DE9">
            <w:pPr>
              <w:suppressAutoHyphens w:val="0"/>
              <w:autoSpaceDE w:val="0"/>
              <w:spacing w:after="60" w:line="360" w:lineRule="auto"/>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FC8095" w14:textId="77777777" w:rsidR="00BE377E" w:rsidRPr="00EA6B87" w:rsidRDefault="00BE377E" w:rsidP="00F73DE9">
            <w:pPr>
              <w:suppressAutoHyphens w:val="0"/>
              <w:autoSpaceDE w:val="0"/>
              <w:spacing w:after="60" w:line="360" w:lineRule="auto"/>
              <w:jc w:val="left"/>
              <w:rPr>
                <w:rFonts w:eastAsiaTheme="minorHAnsi"/>
                <w:lang w:eastAsia="en-US"/>
              </w:rPr>
            </w:pPr>
          </w:p>
        </w:tc>
      </w:tr>
      <w:tr w:rsidR="00FB72D3" w:rsidRPr="00EA6B87" w14:paraId="06EA2300" w14:textId="77777777" w:rsidTr="006011A0">
        <w:tc>
          <w:tcPr>
            <w:tcW w:w="335" w:type="pct"/>
            <w:tcBorders>
              <w:top w:val="single" w:sz="4" w:space="0" w:color="000000"/>
              <w:left w:val="single" w:sz="4" w:space="0" w:color="000000"/>
              <w:bottom w:val="single" w:sz="4" w:space="0" w:color="000000"/>
            </w:tcBorders>
            <w:shd w:val="clear" w:color="auto" w:fill="auto"/>
          </w:tcPr>
          <w:p w14:paraId="190AB095"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A2500E5" w14:textId="32BC8F7F"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διαχειριστών</w:t>
            </w:r>
          </w:p>
        </w:tc>
        <w:tc>
          <w:tcPr>
            <w:tcW w:w="1142" w:type="pct"/>
            <w:tcBorders>
              <w:top w:val="single" w:sz="4" w:space="0" w:color="000000"/>
              <w:left w:val="single" w:sz="4" w:space="0" w:color="000000"/>
              <w:bottom w:val="single" w:sz="4" w:space="0" w:color="000000"/>
            </w:tcBorders>
            <w:shd w:val="clear" w:color="auto" w:fill="auto"/>
            <w:vAlign w:val="center"/>
          </w:tcPr>
          <w:p w14:paraId="08A036F3" w14:textId="5031B596"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≥5</w:t>
            </w:r>
          </w:p>
        </w:tc>
        <w:tc>
          <w:tcPr>
            <w:tcW w:w="759" w:type="pct"/>
            <w:tcBorders>
              <w:top w:val="single" w:sz="4" w:space="0" w:color="000000"/>
              <w:left w:val="single" w:sz="4" w:space="0" w:color="000000"/>
              <w:bottom w:val="single" w:sz="4" w:space="0" w:color="000000"/>
            </w:tcBorders>
            <w:shd w:val="clear" w:color="auto" w:fill="auto"/>
            <w:vAlign w:val="center"/>
          </w:tcPr>
          <w:p w14:paraId="0568AF05" w14:textId="77777777" w:rsidR="00FB72D3" w:rsidRPr="00EA6B87" w:rsidRDefault="00FB72D3" w:rsidP="00F73DE9">
            <w:pPr>
              <w:suppressAutoHyphens w:val="0"/>
              <w:autoSpaceDE w:val="0"/>
              <w:spacing w:after="60" w:line="360" w:lineRule="auto"/>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0F02C6" w14:textId="77777777" w:rsidR="00FB72D3" w:rsidRPr="00EA6B87" w:rsidRDefault="00FB72D3" w:rsidP="00F73DE9">
            <w:pPr>
              <w:suppressAutoHyphens w:val="0"/>
              <w:autoSpaceDE w:val="0"/>
              <w:spacing w:after="60" w:line="360" w:lineRule="auto"/>
              <w:jc w:val="left"/>
              <w:rPr>
                <w:rFonts w:eastAsiaTheme="minorHAnsi"/>
                <w:lang w:eastAsia="en-US"/>
              </w:rPr>
            </w:pPr>
          </w:p>
        </w:tc>
      </w:tr>
      <w:tr w:rsidR="00FB72D3" w:rsidRPr="00EA6B87" w14:paraId="536156C9" w14:textId="77777777" w:rsidTr="006011A0">
        <w:tc>
          <w:tcPr>
            <w:tcW w:w="335" w:type="pct"/>
            <w:tcBorders>
              <w:top w:val="single" w:sz="4" w:space="0" w:color="000000"/>
              <w:left w:val="single" w:sz="4" w:space="0" w:color="000000"/>
              <w:bottom w:val="single" w:sz="4" w:space="0" w:color="000000"/>
            </w:tcBorders>
            <w:shd w:val="clear" w:color="auto" w:fill="auto"/>
          </w:tcPr>
          <w:p w14:paraId="6221D0D1"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654DA09" w14:textId="06D9D25B"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εσωτερικών χρηστών</w:t>
            </w:r>
          </w:p>
        </w:tc>
        <w:tc>
          <w:tcPr>
            <w:tcW w:w="1142" w:type="pct"/>
            <w:tcBorders>
              <w:top w:val="single" w:sz="4" w:space="0" w:color="000000"/>
              <w:left w:val="single" w:sz="4" w:space="0" w:color="000000"/>
              <w:bottom w:val="single" w:sz="4" w:space="0" w:color="000000"/>
            </w:tcBorders>
            <w:shd w:val="clear" w:color="auto" w:fill="auto"/>
            <w:vAlign w:val="center"/>
          </w:tcPr>
          <w:p w14:paraId="403D6BA1" w14:textId="6DA1466C"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≥50</w:t>
            </w:r>
          </w:p>
        </w:tc>
        <w:tc>
          <w:tcPr>
            <w:tcW w:w="759" w:type="pct"/>
            <w:tcBorders>
              <w:top w:val="single" w:sz="4" w:space="0" w:color="000000"/>
              <w:left w:val="single" w:sz="4" w:space="0" w:color="000000"/>
              <w:bottom w:val="single" w:sz="4" w:space="0" w:color="000000"/>
            </w:tcBorders>
            <w:shd w:val="clear" w:color="auto" w:fill="auto"/>
            <w:vAlign w:val="center"/>
          </w:tcPr>
          <w:p w14:paraId="0F56C998" w14:textId="77777777" w:rsidR="00FB72D3" w:rsidRPr="00EA6B87" w:rsidRDefault="00FB72D3" w:rsidP="00F73DE9">
            <w:pPr>
              <w:suppressAutoHyphens w:val="0"/>
              <w:autoSpaceDE w:val="0"/>
              <w:spacing w:after="60" w:line="360" w:lineRule="auto"/>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809859" w14:textId="77777777" w:rsidR="00FB72D3" w:rsidRPr="00EA6B87" w:rsidRDefault="00FB72D3" w:rsidP="00F73DE9">
            <w:pPr>
              <w:suppressAutoHyphens w:val="0"/>
              <w:autoSpaceDE w:val="0"/>
              <w:spacing w:after="60" w:line="360" w:lineRule="auto"/>
              <w:jc w:val="left"/>
              <w:rPr>
                <w:rFonts w:eastAsiaTheme="minorHAnsi"/>
                <w:lang w:eastAsia="en-US"/>
              </w:rPr>
            </w:pPr>
          </w:p>
        </w:tc>
      </w:tr>
      <w:tr w:rsidR="00FB72D3" w:rsidRPr="00EA6B87" w14:paraId="1AD67114" w14:textId="77777777" w:rsidTr="006011A0">
        <w:tc>
          <w:tcPr>
            <w:tcW w:w="335" w:type="pct"/>
            <w:tcBorders>
              <w:top w:val="single" w:sz="4" w:space="0" w:color="000000"/>
              <w:left w:val="single" w:sz="4" w:space="0" w:color="000000"/>
              <w:bottom w:val="single" w:sz="4" w:space="0" w:color="000000"/>
            </w:tcBorders>
            <w:shd w:val="clear" w:color="auto" w:fill="auto"/>
          </w:tcPr>
          <w:p w14:paraId="44424AF0"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E41AC49" w14:textId="2FD7E860" w:rsidR="00FB72D3" w:rsidRPr="00EA6B87" w:rsidRDefault="00167910" w:rsidP="00F73DE9">
            <w:pPr>
              <w:suppressAutoHyphens w:val="0"/>
              <w:autoSpaceDE w:val="0"/>
              <w:spacing w:after="60" w:line="360" w:lineRule="auto"/>
              <w:jc w:val="left"/>
              <w:rPr>
                <w:rFonts w:eastAsia="SimSun"/>
                <w:lang w:val="el-GR"/>
              </w:rPr>
            </w:pPr>
            <w:r>
              <w:rPr>
                <w:lang w:val="el-GR"/>
              </w:rPr>
              <w:t xml:space="preserve">Υποστήριξη απεριόριστου αριθμών </w:t>
            </w:r>
            <w:r w:rsidR="00FB72D3" w:rsidRPr="00167910">
              <w:rPr>
                <w:lang w:val="el-GR"/>
              </w:rPr>
              <w:t>εξυπηρετούμενων</w:t>
            </w:r>
          </w:p>
        </w:tc>
        <w:tc>
          <w:tcPr>
            <w:tcW w:w="1142" w:type="pct"/>
            <w:tcBorders>
              <w:top w:val="single" w:sz="4" w:space="0" w:color="000000"/>
              <w:left w:val="single" w:sz="4" w:space="0" w:color="000000"/>
              <w:bottom w:val="single" w:sz="4" w:space="0" w:color="000000"/>
            </w:tcBorders>
            <w:shd w:val="clear" w:color="auto" w:fill="auto"/>
            <w:vAlign w:val="center"/>
          </w:tcPr>
          <w:p w14:paraId="787B30DA" w14:textId="77777777"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90E0E36"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40091"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BE377E" w:rsidRPr="00EA6B87" w14:paraId="05B3F8B4" w14:textId="77777777" w:rsidTr="00BE377E">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F8BE93" w14:textId="11EF10C2"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Theme="minorHAnsi"/>
                <w:lang w:val="el-GR" w:eastAsia="en-US"/>
              </w:rPr>
              <w:t>Υποσύστημα Ηλεκτρονικής Διαπραγμάτευσης</w:t>
            </w:r>
          </w:p>
        </w:tc>
      </w:tr>
      <w:tr w:rsidR="00BE377E" w:rsidRPr="00EA6B87" w14:paraId="00F63570" w14:textId="77777777" w:rsidTr="006011A0">
        <w:tc>
          <w:tcPr>
            <w:tcW w:w="335" w:type="pct"/>
            <w:tcBorders>
              <w:top w:val="single" w:sz="4" w:space="0" w:color="000000"/>
              <w:left w:val="single" w:sz="4" w:space="0" w:color="000000"/>
              <w:bottom w:val="single" w:sz="4" w:space="0" w:color="000000"/>
            </w:tcBorders>
            <w:shd w:val="clear" w:color="auto" w:fill="auto"/>
          </w:tcPr>
          <w:p w14:paraId="2FBCBACC"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7656F63A" w14:textId="7B129C6E"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w:t>
            </w:r>
            <w:r w:rsidR="000C7616" w:rsidRPr="00EA6B87">
              <w:rPr>
                <w:rFonts w:eastAsia="SimSun"/>
                <w:lang w:val="el-GR"/>
              </w:rPr>
              <w:t xml:space="preserve">υποενότητας </w:t>
            </w:r>
            <w:r w:rsidR="00FB72D3" w:rsidRPr="00EA6B87">
              <w:rPr>
                <w:rFonts w:eastAsia="SimSun"/>
                <w:lang w:val="el-GR"/>
              </w:rPr>
              <w:t>4</w:t>
            </w:r>
            <w:r w:rsidRPr="00EA6B87">
              <w:rPr>
                <w:rFonts w:eastAsia="SimSun"/>
                <w:lang w:val="el-GR"/>
              </w:rPr>
              <w:t>.</w:t>
            </w:r>
            <w:r w:rsidR="000C7616" w:rsidRPr="00EA6B87">
              <w:rPr>
                <w:rFonts w:eastAsia="SimSun"/>
                <w:lang w:val="el-GR"/>
              </w:rPr>
              <w:t>1.</w:t>
            </w:r>
            <w:r w:rsidR="00FB72D3" w:rsidRPr="00EA6B87">
              <w:rPr>
                <w:rFonts w:eastAsia="SimSun"/>
                <w:lang w:val="el-GR"/>
              </w:rPr>
              <w:t>2</w:t>
            </w:r>
            <w:r w:rsidRPr="00EA6B87">
              <w:rPr>
                <w:rFonts w:eastAsia="SimSun"/>
                <w:lang w:val="el-GR"/>
              </w:rPr>
              <w:t xml:space="preserve">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1311246"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296BD01"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DDA454"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FB72D3" w:rsidRPr="00EA6B87" w14:paraId="2E2D8E0A" w14:textId="77777777" w:rsidTr="00051BF7">
        <w:tc>
          <w:tcPr>
            <w:tcW w:w="335" w:type="pct"/>
            <w:tcBorders>
              <w:top w:val="single" w:sz="4" w:space="0" w:color="000000"/>
              <w:left w:val="single" w:sz="4" w:space="0" w:color="000000"/>
              <w:bottom w:val="single" w:sz="4" w:space="0" w:color="000000"/>
            </w:tcBorders>
            <w:shd w:val="clear" w:color="auto" w:fill="auto"/>
          </w:tcPr>
          <w:p w14:paraId="3E3594FF"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28A1C052" w14:textId="0C9C8AD2"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διαχειριστών</w:t>
            </w:r>
          </w:p>
        </w:tc>
        <w:tc>
          <w:tcPr>
            <w:tcW w:w="1142" w:type="pct"/>
            <w:tcBorders>
              <w:top w:val="single" w:sz="4" w:space="0" w:color="000000"/>
              <w:left w:val="single" w:sz="4" w:space="0" w:color="000000"/>
              <w:bottom w:val="single" w:sz="4" w:space="0" w:color="000000"/>
            </w:tcBorders>
            <w:shd w:val="clear" w:color="auto" w:fill="auto"/>
          </w:tcPr>
          <w:p w14:paraId="605BE0C7" w14:textId="23F04E77"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≥5</w:t>
            </w:r>
          </w:p>
        </w:tc>
        <w:tc>
          <w:tcPr>
            <w:tcW w:w="759" w:type="pct"/>
            <w:tcBorders>
              <w:top w:val="single" w:sz="4" w:space="0" w:color="000000"/>
              <w:left w:val="single" w:sz="4" w:space="0" w:color="000000"/>
              <w:bottom w:val="single" w:sz="4" w:space="0" w:color="000000"/>
            </w:tcBorders>
            <w:shd w:val="clear" w:color="auto" w:fill="auto"/>
            <w:vAlign w:val="center"/>
          </w:tcPr>
          <w:p w14:paraId="3FCB2E13"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B36B70"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EA6B87" w14:paraId="325DA88C" w14:textId="77777777" w:rsidTr="00051BF7">
        <w:tc>
          <w:tcPr>
            <w:tcW w:w="335" w:type="pct"/>
            <w:tcBorders>
              <w:top w:val="single" w:sz="4" w:space="0" w:color="000000"/>
              <w:left w:val="single" w:sz="4" w:space="0" w:color="000000"/>
              <w:bottom w:val="single" w:sz="4" w:space="0" w:color="000000"/>
            </w:tcBorders>
            <w:shd w:val="clear" w:color="auto" w:fill="auto"/>
          </w:tcPr>
          <w:p w14:paraId="398CAEF5"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6520B36F" w14:textId="6C865D93"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εσωτερικών χρηστών</w:t>
            </w:r>
          </w:p>
        </w:tc>
        <w:tc>
          <w:tcPr>
            <w:tcW w:w="1142" w:type="pct"/>
            <w:tcBorders>
              <w:top w:val="single" w:sz="4" w:space="0" w:color="000000"/>
              <w:left w:val="single" w:sz="4" w:space="0" w:color="000000"/>
              <w:bottom w:val="single" w:sz="4" w:space="0" w:color="000000"/>
            </w:tcBorders>
            <w:shd w:val="clear" w:color="auto" w:fill="auto"/>
          </w:tcPr>
          <w:p w14:paraId="32909FA3" w14:textId="32DF29E7" w:rsidR="00FB72D3" w:rsidRPr="00EA6B87" w:rsidRDefault="00FB72D3" w:rsidP="00F73DE9">
            <w:pPr>
              <w:suppressAutoHyphens w:val="0"/>
              <w:autoSpaceDE w:val="0"/>
              <w:spacing w:after="60" w:line="360" w:lineRule="auto"/>
              <w:jc w:val="left"/>
              <w:rPr>
                <w:rFonts w:eastAsia="SimSun"/>
                <w:b/>
                <w:lang w:val="el-GR" w:eastAsia="en-US"/>
              </w:rPr>
            </w:pPr>
            <w:r w:rsidRPr="00EA6B87">
              <w:rPr>
                <w:rFonts w:eastAsia="SimSun"/>
                <w:bCs/>
                <w:lang w:val="el-GR" w:eastAsia="en-US"/>
              </w:rPr>
              <w:t>≥50</w:t>
            </w:r>
          </w:p>
        </w:tc>
        <w:tc>
          <w:tcPr>
            <w:tcW w:w="759" w:type="pct"/>
            <w:tcBorders>
              <w:top w:val="single" w:sz="4" w:space="0" w:color="000000"/>
              <w:left w:val="single" w:sz="4" w:space="0" w:color="000000"/>
              <w:bottom w:val="single" w:sz="4" w:space="0" w:color="000000"/>
            </w:tcBorders>
            <w:shd w:val="clear" w:color="auto" w:fill="auto"/>
            <w:vAlign w:val="center"/>
          </w:tcPr>
          <w:p w14:paraId="714902C8"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FCB94E"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EA6B87" w14:paraId="5B848253" w14:textId="77777777" w:rsidTr="00051BF7">
        <w:tc>
          <w:tcPr>
            <w:tcW w:w="335" w:type="pct"/>
            <w:tcBorders>
              <w:top w:val="single" w:sz="4" w:space="0" w:color="000000"/>
              <w:left w:val="single" w:sz="4" w:space="0" w:color="000000"/>
              <w:bottom w:val="single" w:sz="4" w:space="0" w:color="000000"/>
            </w:tcBorders>
            <w:shd w:val="clear" w:color="auto" w:fill="auto"/>
          </w:tcPr>
          <w:p w14:paraId="6CBB3736"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65420FF8" w14:textId="79C0AE96" w:rsidR="00FB72D3" w:rsidRPr="00EA6B87" w:rsidRDefault="00FB72D3" w:rsidP="00F73DE9">
            <w:pPr>
              <w:suppressAutoHyphens w:val="0"/>
              <w:autoSpaceDE w:val="0"/>
              <w:spacing w:after="60" w:line="360" w:lineRule="auto"/>
              <w:jc w:val="left"/>
              <w:rPr>
                <w:rFonts w:eastAsia="SimSun"/>
                <w:lang w:val="el-GR"/>
              </w:rPr>
            </w:pPr>
            <w:r w:rsidRPr="00EA6B87">
              <w:rPr>
                <w:lang w:val="el-GR"/>
              </w:rPr>
              <w:t>Υποστήριξη απεριόριστου αριθμών εξυπηρετούμενων</w:t>
            </w:r>
          </w:p>
        </w:tc>
        <w:tc>
          <w:tcPr>
            <w:tcW w:w="1142" w:type="pct"/>
            <w:tcBorders>
              <w:top w:val="single" w:sz="4" w:space="0" w:color="000000"/>
              <w:left w:val="single" w:sz="4" w:space="0" w:color="000000"/>
              <w:bottom w:val="single" w:sz="4" w:space="0" w:color="000000"/>
            </w:tcBorders>
            <w:shd w:val="clear" w:color="auto" w:fill="auto"/>
          </w:tcPr>
          <w:p w14:paraId="326B98F4" w14:textId="5FA43455"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4D785C8"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42BE3"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EA6B87" w14:paraId="1C82DFC1" w14:textId="77777777" w:rsidTr="006011A0">
        <w:tc>
          <w:tcPr>
            <w:tcW w:w="335" w:type="pct"/>
            <w:tcBorders>
              <w:top w:val="single" w:sz="4" w:space="0" w:color="000000"/>
              <w:left w:val="single" w:sz="4" w:space="0" w:color="000000"/>
              <w:bottom w:val="single" w:sz="4" w:space="0" w:color="000000"/>
            </w:tcBorders>
            <w:shd w:val="clear" w:color="auto" w:fill="auto"/>
          </w:tcPr>
          <w:p w14:paraId="006CB42D"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6548D573" w14:textId="6202DB28" w:rsidR="00FB72D3" w:rsidRPr="00EA6B87" w:rsidRDefault="00FB72D3" w:rsidP="00F73DE9">
            <w:pPr>
              <w:suppressAutoHyphens w:val="0"/>
              <w:autoSpaceDE w:val="0"/>
              <w:spacing w:after="60" w:line="360" w:lineRule="auto"/>
              <w:jc w:val="left"/>
              <w:rPr>
                <w:rFonts w:eastAsia="SimSun"/>
                <w:lang w:val="el-GR"/>
              </w:rPr>
            </w:pPr>
            <w:r w:rsidRPr="00EA6B87">
              <w:rPr>
                <w:lang w:val="el-GR"/>
              </w:rPr>
              <w:t xml:space="preserve">Να προσφερθούν άδειες χρήσης του υφιστάμενου λογισμικού διαχείρισης εγγράφων </w:t>
            </w:r>
            <w:r w:rsidRPr="00EA6B87">
              <w:rPr>
                <w:lang w:val="en-US"/>
              </w:rPr>
              <w:t>OpenText</w:t>
            </w:r>
            <w:r w:rsidRPr="00EA6B87">
              <w:rPr>
                <w:lang w:val="el-GR"/>
              </w:rPr>
              <w:t xml:space="preserve"> eDocs</w:t>
            </w:r>
          </w:p>
        </w:tc>
        <w:tc>
          <w:tcPr>
            <w:tcW w:w="1142" w:type="pct"/>
            <w:tcBorders>
              <w:top w:val="single" w:sz="4" w:space="0" w:color="000000"/>
              <w:left w:val="single" w:sz="4" w:space="0" w:color="000000"/>
              <w:bottom w:val="single" w:sz="4" w:space="0" w:color="000000"/>
            </w:tcBorders>
            <w:shd w:val="clear" w:color="auto" w:fill="auto"/>
            <w:vAlign w:val="center"/>
          </w:tcPr>
          <w:p w14:paraId="36317D79" w14:textId="317714BF"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w:t>
            </w:r>
            <w:r w:rsidR="00521B25">
              <w:rPr>
                <w:rFonts w:eastAsia="SimSun"/>
                <w:bCs/>
                <w:lang w:val="el-GR" w:eastAsia="en-US"/>
              </w:rPr>
              <w:t>2</w:t>
            </w:r>
          </w:p>
        </w:tc>
        <w:tc>
          <w:tcPr>
            <w:tcW w:w="759" w:type="pct"/>
            <w:tcBorders>
              <w:top w:val="single" w:sz="4" w:space="0" w:color="000000"/>
              <w:left w:val="single" w:sz="4" w:space="0" w:color="000000"/>
              <w:bottom w:val="single" w:sz="4" w:space="0" w:color="000000"/>
            </w:tcBorders>
            <w:shd w:val="clear" w:color="auto" w:fill="auto"/>
            <w:vAlign w:val="center"/>
          </w:tcPr>
          <w:p w14:paraId="23A74A46"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D92590"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BE377E" w:rsidRPr="00EA6B87" w14:paraId="74428C6F" w14:textId="77777777" w:rsidTr="00BE377E">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BF6997" w14:textId="217851F2"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Theme="minorHAnsi"/>
                <w:lang w:val="el-GR" w:eastAsia="en-US"/>
              </w:rPr>
              <w:t>Υποσύστημα Διαδικτυακής Πύλης</w:t>
            </w:r>
          </w:p>
        </w:tc>
      </w:tr>
      <w:tr w:rsidR="00BE377E" w:rsidRPr="00EA6B87" w14:paraId="25D6642A" w14:textId="77777777" w:rsidTr="006011A0">
        <w:tc>
          <w:tcPr>
            <w:tcW w:w="335" w:type="pct"/>
            <w:tcBorders>
              <w:top w:val="single" w:sz="4" w:space="0" w:color="000000"/>
              <w:left w:val="single" w:sz="4" w:space="0" w:color="000000"/>
              <w:bottom w:val="single" w:sz="4" w:space="0" w:color="000000"/>
            </w:tcBorders>
            <w:shd w:val="clear" w:color="auto" w:fill="auto"/>
          </w:tcPr>
          <w:p w14:paraId="63CEABCE"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0AA1DCA0" w14:textId="093F93D8"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w:t>
            </w:r>
            <w:r w:rsidR="000C7616" w:rsidRPr="00EA6B87">
              <w:rPr>
                <w:rFonts w:eastAsia="SimSun"/>
                <w:lang w:val="el-GR"/>
              </w:rPr>
              <w:t xml:space="preserve">υποενότητας </w:t>
            </w:r>
            <w:r w:rsidR="00FB72D3" w:rsidRPr="00EA6B87">
              <w:rPr>
                <w:rFonts w:eastAsia="SimSun"/>
                <w:lang w:val="el-GR"/>
              </w:rPr>
              <w:t>4</w:t>
            </w:r>
            <w:r w:rsidR="000C7616" w:rsidRPr="00EA6B87">
              <w:rPr>
                <w:rFonts w:eastAsia="SimSun"/>
                <w:lang w:val="el-GR"/>
              </w:rPr>
              <w:t>.1</w:t>
            </w:r>
            <w:r w:rsidRPr="00EA6B87">
              <w:rPr>
                <w:rFonts w:eastAsia="SimSun"/>
                <w:lang w:val="el-GR"/>
              </w:rPr>
              <w:t>.</w:t>
            </w:r>
            <w:r w:rsidR="00FB72D3" w:rsidRPr="00EA6B87">
              <w:rPr>
                <w:rFonts w:eastAsia="SimSun"/>
                <w:lang w:val="el-GR"/>
              </w:rPr>
              <w:t>3</w:t>
            </w:r>
            <w:r w:rsidRPr="00EA6B87">
              <w:rPr>
                <w:rFonts w:eastAsia="SimSun"/>
                <w:lang w:val="el-GR"/>
              </w:rPr>
              <w:t xml:space="preserve">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7E9990FB"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45BE97D"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94770"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FB72D3" w:rsidRPr="00EA6B87" w14:paraId="4B8CCA8B" w14:textId="77777777" w:rsidTr="006011A0">
        <w:tc>
          <w:tcPr>
            <w:tcW w:w="335" w:type="pct"/>
            <w:tcBorders>
              <w:top w:val="single" w:sz="4" w:space="0" w:color="000000"/>
              <w:left w:val="single" w:sz="4" w:space="0" w:color="000000"/>
              <w:bottom w:val="single" w:sz="4" w:space="0" w:color="000000"/>
            </w:tcBorders>
            <w:shd w:val="clear" w:color="auto" w:fill="auto"/>
          </w:tcPr>
          <w:p w14:paraId="50D85D74"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7860907" w14:textId="2FFF439B"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διαχειριστών</w:t>
            </w:r>
          </w:p>
        </w:tc>
        <w:tc>
          <w:tcPr>
            <w:tcW w:w="1142" w:type="pct"/>
            <w:tcBorders>
              <w:top w:val="single" w:sz="4" w:space="0" w:color="000000"/>
              <w:left w:val="single" w:sz="4" w:space="0" w:color="000000"/>
              <w:bottom w:val="single" w:sz="4" w:space="0" w:color="000000"/>
            </w:tcBorders>
            <w:shd w:val="clear" w:color="auto" w:fill="auto"/>
            <w:vAlign w:val="center"/>
          </w:tcPr>
          <w:p w14:paraId="0C151BE0" w14:textId="18563E7C"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≥5</w:t>
            </w:r>
          </w:p>
        </w:tc>
        <w:tc>
          <w:tcPr>
            <w:tcW w:w="759" w:type="pct"/>
            <w:tcBorders>
              <w:top w:val="single" w:sz="4" w:space="0" w:color="000000"/>
              <w:left w:val="single" w:sz="4" w:space="0" w:color="000000"/>
              <w:bottom w:val="single" w:sz="4" w:space="0" w:color="000000"/>
            </w:tcBorders>
            <w:shd w:val="clear" w:color="auto" w:fill="auto"/>
            <w:vAlign w:val="center"/>
          </w:tcPr>
          <w:p w14:paraId="20DB1B0C"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A95775"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EA6B87" w14:paraId="78C2971E" w14:textId="77777777" w:rsidTr="006011A0">
        <w:tc>
          <w:tcPr>
            <w:tcW w:w="335" w:type="pct"/>
            <w:tcBorders>
              <w:top w:val="single" w:sz="4" w:space="0" w:color="000000"/>
              <w:left w:val="single" w:sz="4" w:space="0" w:color="000000"/>
              <w:bottom w:val="single" w:sz="4" w:space="0" w:color="000000"/>
            </w:tcBorders>
            <w:shd w:val="clear" w:color="auto" w:fill="auto"/>
          </w:tcPr>
          <w:p w14:paraId="2CCD55E2"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5C648289" w14:textId="7330A0AA" w:rsidR="00FB72D3" w:rsidRPr="00EA6B87" w:rsidRDefault="00FB72D3" w:rsidP="00F73DE9">
            <w:pPr>
              <w:suppressAutoHyphens w:val="0"/>
              <w:autoSpaceDE w:val="0"/>
              <w:spacing w:after="60" w:line="360" w:lineRule="auto"/>
              <w:jc w:val="left"/>
              <w:rPr>
                <w:rFonts w:eastAsia="SimSun"/>
                <w:lang w:val="el-GR"/>
              </w:rPr>
            </w:pPr>
            <w:r w:rsidRPr="00EA6B87">
              <w:rPr>
                <w:lang w:val="el-GR"/>
              </w:rPr>
              <w:t>Υποστήριξη απεριόριστου αριθμών εξυπηρετούμενων</w:t>
            </w:r>
          </w:p>
        </w:tc>
        <w:tc>
          <w:tcPr>
            <w:tcW w:w="1142" w:type="pct"/>
            <w:tcBorders>
              <w:top w:val="single" w:sz="4" w:space="0" w:color="000000"/>
              <w:left w:val="single" w:sz="4" w:space="0" w:color="000000"/>
              <w:bottom w:val="single" w:sz="4" w:space="0" w:color="000000"/>
            </w:tcBorders>
            <w:shd w:val="clear" w:color="auto" w:fill="auto"/>
            <w:vAlign w:val="center"/>
          </w:tcPr>
          <w:p w14:paraId="16F0ADE5" w14:textId="77777777"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A4BE1CA"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21D3AE"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BE377E" w:rsidRPr="00EA6B87" w14:paraId="7E190FA8" w14:textId="77777777" w:rsidTr="00BE377E">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A00629" w14:textId="4984F290"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Theme="minorHAnsi"/>
                <w:lang w:val="el-GR" w:eastAsia="en-US"/>
              </w:rPr>
              <w:t>Υποσύστημα Δημιουργίας Αναφορών</w:t>
            </w:r>
          </w:p>
        </w:tc>
      </w:tr>
      <w:tr w:rsidR="00BE377E" w:rsidRPr="00EA6B87" w14:paraId="12D2AB38" w14:textId="77777777" w:rsidTr="006011A0">
        <w:tc>
          <w:tcPr>
            <w:tcW w:w="335" w:type="pct"/>
            <w:tcBorders>
              <w:top w:val="single" w:sz="4" w:space="0" w:color="000000"/>
              <w:left w:val="single" w:sz="4" w:space="0" w:color="000000"/>
              <w:bottom w:val="single" w:sz="4" w:space="0" w:color="000000"/>
            </w:tcBorders>
            <w:shd w:val="clear" w:color="auto" w:fill="auto"/>
          </w:tcPr>
          <w:p w14:paraId="5C2C6317"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2DE259AD" w14:textId="23BC38DB"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w:t>
            </w:r>
            <w:r w:rsidR="000C7616" w:rsidRPr="00EA6B87">
              <w:rPr>
                <w:rFonts w:eastAsia="SimSun"/>
                <w:lang w:val="el-GR"/>
              </w:rPr>
              <w:t xml:space="preserve">υποενότητας </w:t>
            </w:r>
            <w:r w:rsidR="00FB72D3" w:rsidRPr="00EA6B87">
              <w:rPr>
                <w:rFonts w:eastAsia="SimSun"/>
                <w:lang w:val="el-GR"/>
              </w:rPr>
              <w:t>4</w:t>
            </w:r>
            <w:r w:rsidR="000C7616" w:rsidRPr="00EA6B87">
              <w:rPr>
                <w:rFonts w:eastAsia="SimSun"/>
                <w:lang w:val="el-GR"/>
              </w:rPr>
              <w:t>.1</w:t>
            </w:r>
            <w:r w:rsidRPr="00EA6B87">
              <w:rPr>
                <w:rFonts w:eastAsia="SimSun"/>
                <w:lang w:val="el-GR"/>
              </w:rPr>
              <w:t>.</w:t>
            </w:r>
            <w:r w:rsidR="00FB72D3" w:rsidRPr="00EA6B87">
              <w:rPr>
                <w:rFonts w:eastAsia="SimSun"/>
                <w:lang w:val="el-GR"/>
              </w:rPr>
              <w:t>4</w:t>
            </w:r>
            <w:r w:rsidRPr="00EA6B87">
              <w:rPr>
                <w:rFonts w:eastAsia="SimSun"/>
                <w:lang w:val="el-GR"/>
              </w:rPr>
              <w:t xml:space="preserve">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F970009"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EE9505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BB9869"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FB72D3" w:rsidRPr="00EA6B87" w14:paraId="11E80956" w14:textId="77777777" w:rsidTr="006011A0">
        <w:tc>
          <w:tcPr>
            <w:tcW w:w="335" w:type="pct"/>
            <w:tcBorders>
              <w:top w:val="single" w:sz="4" w:space="0" w:color="000000"/>
              <w:left w:val="single" w:sz="4" w:space="0" w:color="000000"/>
              <w:bottom w:val="single" w:sz="4" w:space="0" w:color="000000"/>
            </w:tcBorders>
            <w:shd w:val="clear" w:color="auto" w:fill="auto"/>
          </w:tcPr>
          <w:p w14:paraId="67C4AAAF"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7ED4F687" w14:textId="3E74CEF6"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διαχειριστών</w:t>
            </w:r>
          </w:p>
        </w:tc>
        <w:tc>
          <w:tcPr>
            <w:tcW w:w="1142" w:type="pct"/>
            <w:tcBorders>
              <w:top w:val="single" w:sz="4" w:space="0" w:color="000000"/>
              <w:left w:val="single" w:sz="4" w:space="0" w:color="000000"/>
              <w:bottom w:val="single" w:sz="4" w:space="0" w:color="000000"/>
            </w:tcBorders>
            <w:shd w:val="clear" w:color="auto" w:fill="auto"/>
            <w:vAlign w:val="center"/>
          </w:tcPr>
          <w:p w14:paraId="4B029C04" w14:textId="7142C183"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≥5</w:t>
            </w:r>
          </w:p>
        </w:tc>
        <w:tc>
          <w:tcPr>
            <w:tcW w:w="759" w:type="pct"/>
            <w:tcBorders>
              <w:top w:val="single" w:sz="4" w:space="0" w:color="000000"/>
              <w:left w:val="single" w:sz="4" w:space="0" w:color="000000"/>
              <w:bottom w:val="single" w:sz="4" w:space="0" w:color="000000"/>
            </w:tcBorders>
            <w:shd w:val="clear" w:color="auto" w:fill="auto"/>
            <w:vAlign w:val="center"/>
          </w:tcPr>
          <w:p w14:paraId="3E2832C6"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0B04C"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EA6B87" w14:paraId="780F03F9" w14:textId="77777777" w:rsidTr="006011A0">
        <w:tc>
          <w:tcPr>
            <w:tcW w:w="335" w:type="pct"/>
            <w:tcBorders>
              <w:top w:val="single" w:sz="4" w:space="0" w:color="000000"/>
              <w:left w:val="single" w:sz="4" w:space="0" w:color="000000"/>
              <w:bottom w:val="single" w:sz="4" w:space="0" w:color="000000"/>
            </w:tcBorders>
            <w:shd w:val="clear" w:color="auto" w:fill="auto"/>
          </w:tcPr>
          <w:p w14:paraId="5BAAFDD0"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9D80B66" w14:textId="2234899D"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εσωτερικών χρηστών</w:t>
            </w:r>
          </w:p>
        </w:tc>
        <w:tc>
          <w:tcPr>
            <w:tcW w:w="1142" w:type="pct"/>
            <w:tcBorders>
              <w:top w:val="single" w:sz="4" w:space="0" w:color="000000"/>
              <w:left w:val="single" w:sz="4" w:space="0" w:color="000000"/>
              <w:bottom w:val="single" w:sz="4" w:space="0" w:color="000000"/>
            </w:tcBorders>
            <w:shd w:val="clear" w:color="auto" w:fill="auto"/>
            <w:vAlign w:val="center"/>
          </w:tcPr>
          <w:p w14:paraId="003A250B" w14:textId="4286D145"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≥50</w:t>
            </w:r>
          </w:p>
        </w:tc>
        <w:tc>
          <w:tcPr>
            <w:tcW w:w="759" w:type="pct"/>
            <w:tcBorders>
              <w:top w:val="single" w:sz="4" w:space="0" w:color="000000"/>
              <w:left w:val="single" w:sz="4" w:space="0" w:color="000000"/>
              <w:bottom w:val="single" w:sz="4" w:space="0" w:color="000000"/>
            </w:tcBorders>
            <w:shd w:val="clear" w:color="auto" w:fill="auto"/>
            <w:vAlign w:val="center"/>
          </w:tcPr>
          <w:p w14:paraId="51ABDA6E"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E79A15"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EA6B87" w14:paraId="0815A9B1" w14:textId="77777777" w:rsidTr="006011A0">
        <w:tc>
          <w:tcPr>
            <w:tcW w:w="335" w:type="pct"/>
            <w:tcBorders>
              <w:top w:val="single" w:sz="4" w:space="0" w:color="000000"/>
              <w:left w:val="single" w:sz="4" w:space="0" w:color="000000"/>
              <w:bottom w:val="single" w:sz="4" w:space="0" w:color="000000"/>
            </w:tcBorders>
            <w:shd w:val="clear" w:color="auto" w:fill="auto"/>
          </w:tcPr>
          <w:p w14:paraId="36FF4A3A"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7ACF6676" w14:textId="33AEB1BD" w:rsidR="00FB72D3" w:rsidRPr="00EA6B87" w:rsidRDefault="00FB72D3" w:rsidP="00F73DE9">
            <w:pPr>
              <w:suppressAutoHyphens w:val="0"/>
              <w:autoSpaceDE w:val="0"/>
              <w:spacing w:after="60" w:line="360" w:lineRule="auto"/>
              <w:jc w:val="left"/>
              <w:rPr>
                <w:rFonts w:eastAsia="SimSun"/>
                <w:lang w:val="el-GR"/>
              </w:rPr>
            </w:pPr>
            <w:r w:rsidRPr="00EA6B87">
              <w:rPr>
                <w:lang w:val="el-GR"/>
              </w:rPr>
              <w:t>Υποστήριξη απεριόριστου αριθμών εξυπηρετούμενων</w:t>
            </w:r>
          </w:p>
        </w:tc>
        <w:tc>
          <w:tcPr>
            <w:tcW w:w="1142" w:type="pct"/>
            <w:tcBorders>
              <w:top w:val="single" w:sz="4" w:space="0" w:color="000000"/>
              <w:left w:val="single" w:sz="4" w:space="0" w:color="000000"/>
              <w:bottom w:val="single" w:sz="4" w:space="0" w:color="000000"/>
            </w:tcBorders>
            <w:shd w:val="clear" w:color="auto" w:fill="auto"/>
            <w:vAlign w:val="center"/>
          </w:tcPr>
          <w:p w14:paraId="019AC371" w14:textId="77777777"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9488238"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872B6"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BE377E" w:rsidRPr="00EA6B87" w14:paraId="44134361" w14:textId="77777777" w:rsidTr="00BE377E">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1BE454" w14:textId="1AA230A3"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Theme="minorHAnsi"/>
                <w:lang w:val="el-GR" w:eastAsia="en-US"/>
              </w:rPr>
              <w:t>Υποσύστημα Διαχείρισης Χρηστών</w:t>
            </w:r>
          </w:p>
        </w:tc>
      </w:tr>
      <w:tr w:rsidR="00BE377E" w:rsidRPr="00EA6B87" w14:paraId="1F5773E9" w14:textId="77777777" w:rsidTr="006011A0">
        <w:tc>
          <w:tcPr>
            <w:tcW w:w="335" w:type="pct"/>
            <w:tcBorders>
              <w:top w:val="single" w:sz="4" w:space="0" w:color="000000"/>
              <w:left w:val="single" w:sz="4" w:space="0" w:color="000000"/>
              <w:bottom w:val="single" w:sz="4" w:space="0" w:color="000000"/>
            </w:tcBorders>
            <w:shd w:val="clear" w:color="auto" w:fill="auto"/>
          </w:tcPr>
          <w:p w14:paraId="421BA6F2"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9E05BDE" w14:textId="4CC93FA9"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w:t>
            </w:r>
            <w:r w:rsidR="000C7616" w:rsidRPr="00EA6B87">
              <w:rPr>
                <w:rFonts w:eastAsia="SimSun"/>
                <w:lang w:val="el-GR"/>
              </w:rPr>
              <w:t xml:space="preserve">υποενότητας </w:t>
            </w:r>
            <w:r w:rsidR="00FB72D3" w:rsidRPr="00EA6B87">
              <w:rPr>
                <w:rFonts w:eastAsia="SimSun"/>
                <w:lang w:val="el-GR"/>
              </w:rPr>
              <w:t>4</w:t>
            </w:r>
            <w:r w:rsidR="000C7616" w:rsidRPr="00EA6B87">
              <w:rPr>
                <w:rFonts w:eastAsia="SimSun"/>
                <w:lang w:val="el-GR"/>
              </w:rPr>
              <w:t>.1</w:t>
            </w:r>
            <w:r w:rsidRPr="00EA6B87">
              <w:rPr>
                <w:rFonts w:eastAsia="SimSun"/>
                <w:lang w:val="el-GR"/>
              </w:rPr>
              <w:t>.</w:t>
            </w:r>
            <w:r w:rsidR="00FB72D3" w:rsidRPr="00EA6B87">
              <w:rPr>
                <w:rFonts w:eastAsia="SimSun"/>
                <w:lang w:val="el-GR"/>
              </w:rPr>
              <w:t>5</w:t>
            </w:r>
            <w:r w:rsidRPr="00EA6B87">
              <w:rPr>
                <w:rFonts w:eastAsia="SimSun"/>
                <w:lang w:val="el-GR"/>
              </w:rPr>
              <w:t xml:space="preserve">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6F313833"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E45F396"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EB37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FB72D3" w:rsidRPr="00EA6B87" w14:paraId="1698ED77" w14:textId="77777777" w:rsidTr="006011A0">
        <w:tc>
          <w:tcPr>
            <w:tcW w:w="335" w:type="pct"/>
            <w:tcBorders>
              <w:top w:val="single" w:sz="4" w:space="0" w:color="000000"/>
              <w:left w:val="single" w:sz="4" w:space="0" w:color="000000"/>
              <w:bottom w:val="single" w:sz="4" w:space="0" w:color="000000"/>
            </w:tcBorders>
            <w:shd w:val="clear" w:color="auto" w:fill="auto"/>
          </w:tcPr>
          <w:p w14:paraId="1A5673CC"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01A525FD" w14:textId="3BA5B026" w:rsidR="00FB72D3" w:rsidRPr="00EA6B87" w:rsidRDefault="00FB72D3" w:rsidP="00F73DE9">
            <w:pPr>
              <w:suppressAutoHyphens w:val="0"/>
              <w:autoSpaceDE w:val="0"/>
              <w:spacing w:after="60" w:line="360" w:lineRule="auto"/>
              <w:jc w:val="left"/>
              <w:rPr>
                <w:rFonts w:eastAsia="SimSun"/>
                <w:lang w:val="el-GR"/>
              </w:rPr>
            </w:pPr>
            <w:r w:rsidRPr="00EA6B87">
              <w:rPr>
                <w:lang w:val="el-GR"/>
              </w:rPr>
              <w:t>Να προσφερθούν άδειες χρήσης διαχειριστών</w:t>
            </w:r>
          </w:p>
        </w:tc>
        <w:tc>
          <w:tcPr>
            <w:tcW w:w="1142" w:type="pct"/>
            <w:tcBorders>
              <w:top w:val="single" w:sz="4" w:space="0" w:color="000000"/>
              <w:left w:val="single" w:sz="4" w:space="0" w:color="000000"/>
              <w:bottom w:val="single" w:sz="4" w:space="0" w:color="000000"/>
            </w:tcBorders>
            <w:shd w:val="clear" w:color="auto" w:fill="auto"/>
            <w:vAlign w:val="center"/>
          </w:tcPr>
          <w:p w14:paraId="37AF1C53" w14:textId="1729AEAC"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≥5</w:t>
            </w:r>
          </w:p>
        </w:tc>
        <w:tc>
          <w:tcPr>
            <w:tcW w:w="759" w:type="pct"/>
            <w:tcBorders>
              <w:top w:val="single" w:sz="4" w:space="0" w:color="000000"/>
              <w:left w:val="single" w:sz="4" w:space="0" w:color="000000"/>
              <w:bottom w:val="single" w:sz="4" w:space="0" w:color="000000"/>
            </w:tcBorders>
            <w:shd w:val="clear" w:color="auto" w:fill="auto"/>
            <w:vAlign w:val="center"/>
          </w:tcPr>
          <w:p w14:paraId="53DE6595"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BEABC"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EA6B87" w14:paraId="73914F73" w14:textId="77777777" w:rsidTr="006011A0">
        <w:tc>
          <w:tcPr>
            <w:tcW w:w="335" w:type="pct"/>
            <w:tcBorders>
              <w:top w:val="single" w:sz="4" w:space="0" w:color="000000"/>
              <w:left w:val="single" w:sz="4" w:space="0" w:color="000000"/>
              <w:bottom w:val="single" w:sz="4" w:space="0" w:color="000000"/>
            </w:tcBorders>
            <w:shd w:val="clear" w:color="auto" w:fill="auto"/>
          </w:tcPr>
          <w:p w14:paraId="4679185E"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2EA8A704" w14:textId="2777728A" w:rsidR="00FB72D3" w:rsidRPr="00EA6B87" w:rsidRDefault="00FB72D3" w:rsidP="00F73DE9">
            <w:pPr>
              <w:suppressAutoHyphens w:val="0"/>
              <w:autoSpaceDE w:val="0"/>
              <w:spacing w:after="60" w:line="360" w:lineRule="auto"/>
              <w:jc w:val="left"/>
              <w:rPr>
                <w:rFonts w:eastAsia="SimSun"/>
                <w:lang w:val="el-GR"/>
              </w:rPr>
            </w:pPr>
            <w:r w:rsidRPr="00EA6B87">
              <w:rPr>
                <w:lang w:val="el-GR"/>
              </w:rPr>
              <w:t>Υποστήριξη απεριόριστου αριθμών εξυπηρετούμενων</w:t>
            </w:r>
          </w:p>
        </w:tc>
        <w:tc>
          <w:tcPr>
            <w:tcW w:w="1142" w:type="pct"/>
            <w:tcBorders>
              <w:top w:val="single" w:sz="4" w:space="0" w:color="000000"/>
              <w:left w:val="single" w:sz="4" w:space="0" w:color="000000"/>
              <w:bottom w:val="single" w:sz="4" w:space="0" w:color="000000"/>
            </w:tcBorders>
            <w:shd w:val="clear" w:color="auto" w:fill="auto"/>
            <w:vAlign w:val="center"/>
          </w:tcPr>
          <w:p w14:paraId="171C0844" w14:textId="3FE11BD1"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975DAF1"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5D18E8"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FB72D3" w:rsidRPr="00B32624" w14:paraId="7267B75F" w14:textId="77777777" w:rsidTr="00FB72D3">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FA1E43" w14:textId="1A35578D" w:rsidR="00FB72D3" w:rsidRPr="00EA6B87" w:rsidRDefault="00FB72D3" w:rsidP="00F73DE9">
            <w:pPr>
              <w:suppressAutoHyphens w:val="0"/>
              <w:autoSpaceDE w:val="0"/>
              <w:spacing w:after="60" w:line="360" w:lineRule="auto"/>
              <w:jc w:val="left"/>
              <w:rPr>
                <w:rFonts w:eastAsiaTheme="minorHAnsi"/>
                <w:lang w:val="el-GR" w:eastAsia="en-US"/>
              </w:rPr>
            </w:pPr>
            <w:r w:rsidRPr="00EA6B87">
              <w:rPr>
                <w:rFonts w:eastAsiaTheme="minorHAnsi"/>
                <w:lang w:val="el-GR" w:eastAsia="en-US"/>
              </w:rPr>
              <w:t>Υποσύστημα Διαλειτουργικότητας με τρίτα συστήματα</w:t>
            </w:r>
          </w:p>
        </w:tc>
      </w:tr>
      <w:tr w:rsidR="00FB72D3" w:rsidRPr="00EA6B87" w14:paraId="54BF559F" w14:textId="77777777" w:rsidTr="006011A0">
        <w:tc>
          <w:tcPr>
            <w:tcW w:w="335" w:type="pct"/>
            <w:tcBorders>
              <w:top w:val="single" w:sz="4" w:space="0" w:color="000000"/>
              <w:left w:val="single" w:sz="4" w:space="0" w:color="000000"/>
              <w:bottom w:val="single" w:sz="4" w:space="0" w:color="000000"/>
            </w:tcBorders>
            <w:shd w:val="clear" w:color="auto" w:fill="auto"/>
          </w:tcPr>
          <w:p w14:paraId="425BE2F2" w14:textId="77777777" w:rsidR="00FB72D3" w:rsidRPr="00EA6B87" w:rsidRDefault="00FB72D3"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5A1E3667" w14:textId="012D0134" w:rsidR="00FB72D3" w:rsidRPr="00EA6B87" w:rsidRDefault="00FB72D3"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w:t>
            </w:r>
            <w:r w:rsidR="000C7616" w:rsidRPr="00EA6B87">
              <w:rPr>
                <w:rFonts w:eastAsia="SimSun"/>
                <w:lang w:val="el-GR"/>
              </w:rPr>
              <w:t xml:space="preserve">υποενότητας </w:t>
            </w:r>
            <w:r w:rsidRPr="00EA6B87">
              <w:rPr>
                <w:rFonts w:eastAsia="SimSun"/>
                <w:lang w:val="el-GR"/>
              </w:rPr>
              <w:t>4.</w:t>
            </w:r>
            <w:r w:rsidR="000C7616" w:rsidRPr="00EA6B87">
              <w:rPr>
                <w:rFonts w:eastAsia="SimSun"/>
                <w:lang w:val="el-GR"/>
              </w:rPr>
              <w:t>1.</w:t>
            </w:r>
            <w:r w:rsidRPr="00EA6B87">
              <w:rPr>
                <w:rFonts w:eastAsia="SimSun"/>
                <w:lang w:val="el-GR"/>
              </w:rPr>
              <w:t xml:space="preserve">6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419FB1D" w14:textId="039EA166" w:rsidR="00FB72D3" w:rsidRPr="00EA6B87" w:rsidRDefault="00FB72D3"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3C35E62" w14:textId="77777777" w:rsidR="00FB72D3" w:rsidRPr="00EA6B87" w:rsidRDefault="00FB72D3"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0876B7" w14:textId="77777777" w:rsidR="00FB72D3" w:rsidRPr="00EA6B87" w:rsidRDefault="00FB72D3" w:rsidP="00F73DE9">
            <w:pPr>
              <w:suppressAutoHyphens w:val="0"/>
              <w:autoSpaceDE w:val="0"/>
              <w:spacing w:after="60" w:line="360" w:lineRule="auto"/>
              <w:jc w:val="left"/>
              <w:rPr>
                <w:rFonts w:eastAsiaTheme="minorHAnsi"/>
                <w:lang w:val="el-GR" w:eastAsia="en-US"/>
              </w:rPr>
            </w:pPr>
          </w:p>
        </w:tc>
      </w:tr>
      <w:tr w:rsidR="002042D0" w:rsidRPr="00B32624" w14:paraId="06D35CF7" w14:textId="77777777" w:rsidTr="00AF44F4">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9297BA" w14:textId="4063AAF2" w:rsidR="002042D0" w:rsidRPr="002042D0" w:rsidRDefault="002042D0" w:rsidP="002042D0">
            <w:pPr>
              <w:suppressAutoHyphens w:val="0"/>
              <w:autoSpaceDE w:val="0"/>
              <w:spacing w:after="60" w:line="360" w:lineRule="auto"/>
              <w:jc w:val="left"/>
              <w:rPr>
                <w:rFonts w:eastAsiaTheme="minorHAnsi"/>
                <w:b/>
                <w:bCs/>
                <w:lang w:val="el-GR" w:eastAsia="en-US"/>
              </w:rPr>
            </w:pPr>
            <w:r w:rsidRPr="00160200">
              <w:rPr>
                <w:b/>
                <w:bCs/>
                <w:lang w:val="el-GR"/>
              </w:rPr>
              <w:t>Υπηρεσίες ανάπτυξης και τροποποίησης υφιστάμενου λογισμικού εφαρμογών</w:t>
            </w:r>
          </w:p>
        </w:tc>
      </w:tr>
      <w:tr w:rsidR="00AF44F4" w:rsidRPr="00EA6B87" w14:paraId="25B3588C" w14:textId="77777777" w:rsidTr="00AF44F4">
        <w:tc>
          <w:tcPr>
            <w:tcW w:w="335" w:type="pct"/>
            <w:tcBorders>
              <w:top w:val="single" w:sz="4" w:space="0" w:color="000000"/>
              <w:left w:val="single" w:sz="4" w:space="0" w:color="000000"/>
              <w:bottom w:val="single" w:sz="4" w:space="0" w:color="000000"/>
            </w:tcBorders>
            <w:shd w:val="clear" w:color="auto" w:fill="auto"/>
          </w:tcPr>
          <w:p w14:paraId="40EFB467" w14:textId="77777777" w:rsidR="00AF44F4" w:rsidRPr="00EA6B87" w:rsidRDefault="00AF44F4"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6E8BD4B" w14:textId="1F79C535" w:rsidR="00AF44F4" w:rsidRPr="00EA6B87" w:rsidRDefault="00AF44F4"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w:t>
            </w:r>
            <w:r w:rsidR="00160535">
              <w:rPr>
                <w:rFonts w:eastAsia="SimSun"/>
                <w:lang w:val="el-GR"/>
              </w:rPr>
              <w:fldChar w:fldCharType="begin"/>
            </w:r>
            <w:r w:rsidR="00160535">
              <w:rPr>
                <w:rFonts w:eastAsia="SimSun"/>
                <w:lang w:val="el-GR"/>
              </w:rPr>
              <w:instrText xml:space="preserve"> REF _Ref177116597 \r \h </w:instrText>
            </w:r>
            <w:r w:rsidR="00160535">
              <w:rPr>
                <w:rFonts w:eastAsia="SimSun"/>
                <w:lang w:val="el-GR"/>
              </w:rPr>
            </w:r>
            <w:r w:rsidR="00160535">
              <w:rPr>
                <w:rFonts w:eastAsia="SimSun"/>
                <w:lang w:val="el-GR"/>
              </w:rPr>
              <w:fldChar w:fldCharType="separate"/>
            </w:r>
            <w:r w:rsidR="007D003C">
              <w:rPr>
                <w:rFonts w:eastAsia="SimSun"/>
                <w:lang w:val="el-GR"/>
              </w:rPr>
              <w:t>6.3</w:t>
            </w:r>
            <w:r w:rsidR="00160535">
              <w:rPr>
                <w:rFonts w:eastAsia="SimSun"/>
                <w:lang w:val="el-GR"/>
              </w:rPr>
              <w:fldChar w:fldCharType="end"/>
            </w:r>
            <w:r w:rsidR="00937490">
              <w:rPr>
                <w:rFonts w:eastAsia="SimSun"/>
                <w:lang w:val="el-GR"/>
              </w:rPr>
              <w:t xml:space="preserve"> </w:t>
            </w:r>
            <w:r w:rsidRPr="00EA6B87">
              <w:rPr>
                <w:rFonts w:eastAsia="SimSun"/>
                <w:lang w:val="el-GR"/>
              </w:rPr>
              <w:t xml:space="preserve">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69B2B2F8" w14:textId="107E85BA" w:rsidR="00AF44F4" w:rsidRPr="00EA6B87" w:rsidRDefault="00AF44F4"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788D44D" w14:textId="77777777" w:rsidR="00AF44F4" w:rsidRPr="00EA6B87" w:rsidRDefault="00AF44F4"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453948" w14:textId="77777777" w:rsidR="00AF44F4" w:rsidRPr="00EA6B87" w:rsidRDefault="00AF44F4" w:rsidP="00F73DE9">
            <w:pPr>
              <w:suppressAutoHyphens w:val="0"/>
              <w:autoSpaceDE w:val="0"/>
              <w:spacing w:after="60" w:line="360" w:lineRule="auto"/>
              <w:jc w:val="left"/>
              <w:rPr>
                <w:rFonts w:eastAsiaTheme="minorHAnsi"/>
                <w:lang w:val="el-GR" w:eastAsia="en-US"/>
              </w:rPr>
            </w:pPr>
          </w:p>
        </w:tc>
      </w:tr>
    </w:tbl>
    <w:p w14:paraId="0E9003A4" w14:textId="77777777" w:rsidR="00BE377E" w:rsidRPr="00EA6B87" w:rsidRDefault="00BE377E" w:rsidP="00F73DE9">
      <w:pPr>
        <w:spacing w:line="360" w:lineRule="auto"/>
        <w:rPr>
          <w:rFonts w:eastAsia="SimSun"/>
          <w:lang w:val="el-GR"/>
        </w:rPr>
      </w:pPr>
    </w:p>
    <w:p w14:paraId="3B7F10FF" w14:textId="5EB2FFA5" w:rsidR="00BE377E" w:rsidRPr="00EA6B87" w:rsidRDefault="00BE377E" w:rsidP="00F73DE9">
      <w:pPr>
        <w:pStyle w:val="4"/>
        <w:numPr>
          <w:ilvl w:val="0"/>
          <w:numId w:val="0"/>
        </w:numPr>
        <w:spacing w:line="360" w:lineRule="auto"/>
        <w:ind w:left="90"/>
        <w:rPr>
          <w:rFonts w:cs="Tahoma"/>
          <w:szCs w:val="22"/>
          <w:lang w:val="el-GR"/>
        </w:rPr>
      </w:pPr>
      <w:bookmarkStart w:id="770" w:name="_Toc177459317"/>
      <w:r w:rsidRPr="00EA6B87">
        <w:rPr>
          <w:rFonts w:cs="Tahoma"/>
          <w:szCs w:val="22"/>
          <w:lang w:val="el-GR"/>
        </w:rPr>
        <w:t>Οριζόντιες Απαιτήσεις</w:t>
      </w:r>
      <w:bookmarkEnd w:id="770"/>
    </w:p>
    <w:p w14:paraId="28D4F33E" w14:textId="77777777" w:rsidR="00BE377E" w:rsidRPr="00EA6B87" w:rsidRDefault="00BE377E" w:rsidP="00F73DE9">
      <w:pPr>
        <w:spacing w:line="360" w:lineRule="auto"/>
        <w:rPr>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EA6B87" w14:paraId="33779FB4"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4BBA437C"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43BBC536"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1589884E"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583ECA16"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BDB9F35"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ΠΑΡΑΠΟΜΠΗ ΤΕΚΜΗΡΙΩΣΗΣ</w:t>
            </w:r>
          </w:p>
        </w:tc>
      </w:tr>
      <w:tr w:rsidR="00BE377E" w:rsidRPr="00EA6B87" w14:paraId="554452B3" w14:textId="77777777" w:rsidTr="006011A0">
        <w:tc>
          <w:tcPr>
            <w:tcW w:w="335" w:type="pct"/>
            <w:tcBorders>
              <w:top w:val="single" w:sz="4" w:space="0" w:color="000000"/>
              <w:left w:val="single" w:sz="4" w:space="0" w:color="000000"/>
              <w:bottom w:val="single" w:sz="4" w:space="0" w:color="000000"/>
            </w:tcBorders>
            <w:shd w:val="clear" w:color="auto" w:fill="auto"/>
          </w:tcPr>
          <w:p w14:paraId="0F368227"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92BC9C4" w14:textId="6187F709"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SimSun"/>
                <w:lang w:val="el-GR"/>
              </w:rPr>
              <w:t xml:space="preserve">Πλήρης συμμόρφωση με τις απαιτήσεις της ενότητας 5.1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FE83580" w14:textId="77777777" w:rsidR="00BE377E" w:rsidRPr="00EA6B87" w:rsidRDefault="00BE377E" w:rsidP="00F73DE9">
            <w:pPr>
              <w:suppressAutoHyphens w:val="0"/>
              <w:autoSpaceDE w:val="0"/>
              <w:spacing w:after="60" w:line="360" w:lineRule="auto"/>
              <w:jc w:val="left"/>
              <w:rPr>
                <w:rFonts w:eastAsiaTheme="minorHAnsi"/>
                <w:bCs/>
                <w:lang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A594C69" w14:textId="77777777" w:rsidR="00BE377E" w:rsidRPr="00EA6B87" w:rsidRDefault="00BE377E" w:rsidP="00F73DE9">
            <w:pPr>
              <w:suppressAutoHyphens w:val="0"/>
              <w:autoSpaceDE w:val="0"/>
              <w:spacing w:after="60" w:line="360" w:lineRule="auto"/>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53AF9" w14:textId="77777777" w:rsidR="00BE377E" w:rsidRPr="00EA6B87" w:rsidRDefault="00BE377E" w:rsidP="00F73DE9">
            <w:pPr>
              <w:suppressAutoHyphens w:val="0"/>
              <w:autoSpaceDE w:val="0"/>
              <w:spacing w:after="60" w:line="360" w:lineRule="auto"/>
              <w:jc w:val="left"/>
              <w:rPr>
                <w:rFonts w:eastAsiaTheme="minorHAnsi"/>
                <w:lang w:eastAsia="en-US"/>
              </w:rPr>
            </w:pPr>
          </w:p>
        </w:tc>
      </w:tr>
      <w:tr w:rsidR="00BE377E" w:rsidRPr="00EA6B87" w14:paraId="62FDC2BC" w14:textId="77777777" w:rsidTr="00BE377E">
        <w:tc>
          <w:tcPr>
            <w:tcW w:w="335" w:type="pct"/>
            <w:tcBorders>
              <w:top w:val="single" w:sz="4" w:space="0" w:color="000000"/>
              <w:left w:val="single" w:sz="4" w:space="0" w:color="000000"/>
              <w:bottom w:val="single" w:sz="4" w:space="0" w:color="000000"/>
            </w:tcBorders>
            <w:shd w:val="clear" w:color="auto" w:fill="auto"/>
          </w:tcPr>
          <w:p w14:paraId="3BE0F775"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408206A4" w14:textId="2AEB843B"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5.2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74591D3" w14:textId="2E70ACD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2F83A19"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9A0E2"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32624F8F" w14:textId="77777777" w:rsidTr="00BE377E">
        <w:tc>
          <w:tcPr>
            <w:tcW w:w="335" w:type="pct"/>
            <w:tcBorders>
              <w:top w:val="single" w:sz="4" w:space="0" w:color="000000"/>
              <w:left w:val="single" w:sz="4" w:space="0" w:color="000000"/>
              <w:bottom w:val="single" w:sz="4" w:space="0" w:color="000000"/>
            </w:tcBorders>
            <w:shd w:val="clear" w:color="auto" w:fill="auto"/>
          </w:tcPr>
          <w:p w14:paraId="4570BEDE"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15726E3" w14:textId="367E240E"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5.3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77B9CF1" w14:textId="33A37A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C40B88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3A088"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44CE891D" w14:textId="77777777" w:rsidTr="00BE377E">
        <w:tc>
          <w:tcPr>
            <w:tcW w:w="335" w:type="pct"/>
            <w:tcBorders>
              <w:top w:val="single" w:sz="4" w:space="0" w:color="000000"/>
              <w:left w:val="single" w:sz="4" w:space="0" w:color="000000"/>
              <w:bottom w:val="single" w:sz="4" w:space="0" w:color="000000"/>
            </w:tcBorders>
            <w:shd w:val="clear" w:color="auto" w:fill="auto"/>
          </w:tcPr>
          <w:p w14:paraId="28FA1745"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D5B7F52" w14:textId="6C4E0D99"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5.4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A302AAE" w14:textId="219DF036"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4E23067"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679510"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33FE2368" w14:textId="77777777" w:rsidTr="00BE377E">
        <w:tc>
          <w:tcPr>
            <w:tcW w:w="335" w:type="pct"/>
            <w:tcBorders>
              <w:top w:val="single" w:sz="4" w:space="0" w:color="000000"/>
              <w:left w:val="single" w:sz="4" w:space="0" w:color="000000"/>
              <w:bottom w:val="single" w:sz="4" w:space="0" w:color="000000"/>
            </w:tcBorders>
            <w:shd w:val="clear" w:color="auto" w:fill="auto"/>
          </w:tcPr>
          <w:p w14:paraId="65F08FFD"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58D0BF11" w14:textId="2367B6E5"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5.5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B3EC711" w14:textId="43151E4F"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67B37E"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D93DC"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4FE66B37" w14:textId="77777777" w:rsidTr="00BE377E">
        <w:tc>
          <w:tcPr>
            <w:tcW w:w="335" w:type="pct"/>
            <w:tcBorders>
              <w:top w:val="single" w:sz="4" w:space="0" w:color="000000"/>
              <w:left w:val="single" w:sz="4" w:space="0" w:color="000000"/>
              <w:bottom w:val="single" w:sz="4" w:space="0" w:color="000000"/>
            </w:tcBorders>
            <w:shd w:val="clear" w:color="auto" w:fill="auto"/>
          </w:tcPr>
          <w:p w14:paraId="6916742F"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D74173A" w14:textId="222AF76B"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5.6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9ABD1FB" w14:textId="1C389C9C"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FA34FB8"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360EE6"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43E3FD29" w14:textId="77777777" w:rsidTr="00BE377E">
        <w:tc>
          <w:tcPr>
            <w:tcW w:w="335" w:type="pct"/>
            <w:tcBorders>
              <w:top w:val="single" w:sz="4" w:space="0" w:color="000000"/>
              <w:left w:val="single" w:sz="4" w:space="0" w:color="000000"/>
              <w:bottom w:val="single" w:sz="4" w:space="0" w:color="000000"/>
            </w:tcBorders>
            <w:shd w:val="clear" w:color="auto" w:fill="auto"/>
          </w:tcPr>
          <w:p w14:paraId="03E671BB"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AA5B88C" w14:textId="104F6310"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5.7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2A5B3BF" w14:textId="42DCD354"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9ED548B"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12E2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1519C57E" w14:textId="77777777" w:rsidTr="00BE377E">
        <w:tc>
          <w:tcPr>
            <w:tcW w:w="335" w:type="pct"/>
            <w:tcBorders>
              <w:top w:val="single" w:sz="4" w:space="0" w:color="000000"/>
              <w:left w:val="single" w:sz="4" w:space="0" w:color="000000"/>
              <w:bottom w:val="single" w:sz="4" w:space="0" w:color="000000"/>
            </w:tcBorders>
            <w:shd w:val="clear" w:color="auto" w:fill="auto"/>
          </w:tcPr>
          <w:p w14:paraId="111DD6D9"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0C80871" w14:textId="77537A6B"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5.8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4F8A713" w14:textId="2CA4225F"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22E5D71"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C39437"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1E4B3888" w14:textId="77777777" w:rsidTr="00BE377E">
        <w:tc>
          <w:tcPr>
            <w:tcW w:w="335" w:type="pct"/>
            <w:tcBorders>
              <w:top w:val="single" w:sz="4" w:space="0" w:color="000000"/>
              <w:left w:val="single" w:sz="4" w:space="0" w:color="000000"/>
              <w:bottom w:val="single" w:sz="4" w:space="0" w:color="000000"/>
            </w:tcBorders>
            <w:shd w:val="clear" w:color="auto" w:fill="auto"/>
          </w:tcPr>
          <w:p w14:paraId="2608D833"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C5AE1B0" w14:textId="1B525C71"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5.9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590F7E8" w14:textId="2FC75CB9"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5832007"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706E7B"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bl>
    <w:p w14:paraId="5F90A942" w14:textId="77777777" w:rsidR="00BE377E" w:rsidRPr="00EA6B87" w:rsidRDefault="00BE377E" w:rsidP="00F73DE9">
      <w:pPr>
        <w:spacing w:line="360" w:lineRule="auto"/>
        <w:rPr>
          <w:rFonts w:eastAsia="SimSun"/>
          <w:lang w:val="el-GR"/>
        </w:rPr>
      </w:pPr>
    </w:p>
    <w:p w14:paraId="51CBB626" w14:textId="5646AF93" w:rsidR="00BE377E" w:rsidRPr="00EA6B87" w:rsidRDefault="00BE377E" w:rsidP="00F73DE9">
      <w:pPr>
        <w:pStyle w:val="4"/>
        <w:numPr>
          <w:ilvl w:val="0"/>
          <w:numId w:val="0"/>
        </w:numPr>
        <w:spacing w:line="360" w:lineRule="auto"/>
        <w:ind w:left="90"/>
        <w:rPr>
          <w:rFonts w:cs="Tahoma"/>
          <w:szCs w:val="22"/>
          <w:lang w:val="el-GR"/>
        </w:rPr>
      </w:pPr>
      <w:bookmarkStart w:id="771" w:name="_Toc177459318"/>
      <w:r w:rsidRPr="00EA6B87">
        <w:rPr>
          <w:rFonts w:cs="Tahoma"/>
          <w:szCs w:val="22"/>
          <w:lang w:val="el-GR"/>
        </w:rPr>
        <w:t>Υπηρεσίες</w:t>
      </w:r>
      <w:bookmarkEnd w:id="771"/>
    </w:p>
    <w:p w14:paraId="556D9CBA" w14:textId="77777777" w:rsidR="00BE377E" w:rsidRPr="00EA6B87" w:rsidRDefault="00BE377E" w:rsidP="00F73DE9">
      <w:pPr>
        <w:spacing w:line="360" w:lineRule="auto"/>
        <w:rPr>
          <w:rFonts w:eastAsia="SimSun"/>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EA6B87" w14:paraId="6789007C"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33E11D7F"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lastRenderedPageBreak/>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5E354FB3"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3E3F7991"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24278CF7"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C5798AE"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ΠΑΡΑΠΟΜΠΗ ΤΕΚΜΗΡΙΩΣΗΣ</w:t>
            </w:r>
          </w:p>
        </w:tc>
      </w:tr>
      <w:tr w:rsidR="00BE377E" w:rsidRPr="00EA6B87" w14:paraId="3284EB24" w14:textId="77777777" w:rsidTr="006011A0">
        <w:tc>
          <w:tcPr>
            <w:tcW w:w="335" w:type="pct"/>
            <w:tcBorders>
              <w:top w:val="single" w:sz="4" w:space="0" w:color="000000"/>
              <w:left w:val="single" w:sz="4" w:space="0" w:color="000000"/>
              <w:bottom w:val="single" w:sz="4" w:space="0" w:color="000000"/>
            </w:tcBorders>
            <w:shd w:val="clear" w:color="auto" w:fill="auto"/>
          </w:tcPr>
          <w:p w14:paraId="0DE47482"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10566271" w14:textId="4B555954"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SimSun"/>
                <w:lang w:val="el-GR"/>
              </w:rPr>
              <w:t xml:space="preserve">Πλήρης συμμόρφωση με τις απαιτήσεις της ενότητας 6.1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D0B39E7" w14:textId="77777777" w:rsidR="00BE377E" w:rsidRPr="00EA6B87" w:rsidRDefault="00BE377E" w:rsidP="00F73DE9">
            <w:pPr>
              <w:suppressAutoHyphens w:val="0"/>
              <w:autoSpaceDE w:val="0"/>
              <w:spacing w:after="60" w:line="360" w:lineRule="auto"/>
              <w:jc w:val="left"/>
              <w:rPr>
                <w:rFonts w:eastAsiaTheme="minorHAnsi"/>
                <w:bCs/>
                <w:lang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B93D3F" w14:textId="77777777" w:rsidR="00BE377E" w:rsidRPr="00EA6B87" w:rsidRDefault="00BE377E" w:rsidP="00F73DE9">
            <w:pPr>
              <w:suppressAutoHyphens w:val="0"/>
              <w:autoSpaceDE w:val="0"/>
              <w:spacing w:after="60" w:line="360" w:lineRule="auto"/>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F43B2" w14:textId="77777777" w:rsidR="00BE377E" w:rsidRPr="00EA6B87" w:rsidRDefault="00BE377E" w:rsidP="00F73DE9">
            <w:pPr>
              <w:suppressAutoHyphens w:val="0"/>
              <w:autoSpaceDE w:val="0"/>
              <w:spacing w:after="60" w:line="360" w:lineRule="auto"/>
              <w:jc w:val="left"/>
              <w:rPr>
                <w:rFonts w:eastAsiaTheme="minorHAnsi"/>
                <w:lang w:eastAsia="en-US"/>
              </w:rPr>
            </w:pPr>
          </w:p>
        </w:tc>
      </w:tr>
      <w:tr w:rsidR="00BE377E" w:rsidRPr="00EA6B87" w14:paraId="6F8B15F4" w14:textId="77777777" w:rsidTr="006011A0">
        <w:tc>
          <w:tcPr>
            <w:tcW w:w="335" w:type="pct"/>
            <w:tcBorders>
              <w:top w:val="single" w:sz="4" w:space="0" w:color="000000"/>
              <w:left w:val="single" w:sz="4" w:space="0" w:color="000000"/>
              <w:bottom w:val="single" w:sz="4" w:space="0" w:color="000000"/>
            </w:tcBorders>
            <w:shd w:val="clear" w:color="auto" w:fill="auto"/>
          </w:tcPr>
          <w:p w14:paraId="303D9800"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45FCFC42" w14:textId="488F22C4"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6.2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15665C07"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E5292D"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695266"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4749A987" w14:textId="77777777" w:rsidTr="006011A0">
        <w:tc>
          <w:tcPr>
            <w:tcW w:w="335" w:type="pct"/>
            <w:tcBorders>
              <w:top w:val="single" w:sz="4" w:space="0" w:color="000000"/>
              <w:left w:val="single" w:sz="4" w:space="0" w:color="000000"/>
              <w:bottom w:val="single" w:sz="4" w:space="0" w:color="000000"/>
            </w:tcBorders>
            <w:shd w:val="clear" w:color="auto" w:fill="auto"/>
          </w:tcPr>
          <w:p w14:paraId="45D61811"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16629B4" w14:textId="3F9EE6F2"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6.3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75ABCF4"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F0F98F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BD14F"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32F9F3B7" w14:textId="77777777" w:rsidTr="006011A0">
        <w:tc>
          <w:tcPr>
            <w:tcW w:w="335" w:type="pct"/>
            <w:tcBorders>
              <w:top w:val="single" w:sz="4" w:space="0" w:color="000000"/>
              <w:left w:val="single" w:sz="4" w:space="0" w:color="000000"/>
              <w:bottom w:val="single" w:sz="4" w:space="0" w:color="000000"/>
            </w:tcBorders>
            <w:shd w:val="clear" w:color="auto" w:fill="auto"/>
          </w:tcPr>
          <w:p w14:paraId="6FF9741C"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FE84EBB" w14:textId="2316A5D7"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6.4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1E213FD1"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C99ED4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3060AF"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1666EE5E" w14:textId="77777777" w:rsidTr="006011A0">
        <w:tc>
          <w:tcPr>
            <w:tcW w:w="335" w:type="pct"/>
            <w:tcBorders>
              <w:top w:val="single" w:sz="4" w:space="0" w:color="000000"/>
              <w:left w:val="single" w:sz="4" w:space="0" w:color="000000"/>
              <w:bottom w:val="single" w:sz="4" w:space="0" w:color="000000"/>
            </w:tcBorders>
            <w:shd w:val="clear" w:color="auto" w:fill="auto"/>
          </w:tcPr>
          <w:p w14:paraId="3A077AAA"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BF994AA" w14:textId="07DA702E"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6.5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40C90D7B"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C170BB6"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931C4"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0AE55EAA" w14:textId="77777777" w:rsidTr="006011A0">
        <w:tc>
          <w:tcPr>
            <w:tcW w:w="335" w:type="pct"/>
            <w:tcBorders>
              <w:top w:val="single" w:sz="4" w:space="0" w:color="000000"/>
              <w:left w:val="single" w:sz="4" w:space="0" w:color="000000"/>
              <w:bottom w:val="single" w:sz="4" w:space="0" w:color="000000"/>
            </w:tcBorders>
            <w:shd w:val="clear" w:color="auto" w:fill="auto"/>
          </w:tcPr>
          <w:p w14:paraId="05D34E8A"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678B510" w14:textId="594A673A"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6.6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2FC6F1BE"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E34D212"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6C0AC1"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bl>
    <w:p w14:paraId="696DC9BC" w14:textId="77777777" w:rsidR="00BE377E" w:rsidRPr="00EA6B87" w:rsidRDefault="00BE377E" w:rsidP="00F73DE9">
      <w:pPr>
        <w:spacing w:line="360" w:lineRule="auto"/>
        <w:rPr>
          <w:rFonts w:eastAsia="SimSun"/>
          <w:lang w:val="el-GR"/>
        </w:rPr>
      </w:pPr>
    </w:p>
    <w:p w14:paraId="22F113A7" w14:textId="3AE0A2CA" w:rsidR="00BE377E" w:rsidRPr="00EA6B87" w:rsidRDefault="00BE377E" w:rsidP="00F73DE9">
      <w:pPr>
        <w:pStyle w:val="4"/>
        <w:numPr>
          <w:ilvl w:val="0"/>
          <w:numId w:val="0"/>
        </w:numPr>
        <w:spacing w:line="360" w:lineRule="auto"/>
        <w:ind w:left="90"/>
        <w:rPr>
          <w:rFonts w:cs="Tahoma"/>
          <w:szCs w:val="22"/>
          <w:lang w:val="el-GR"/>
        </w:rPr>
      </w:pPr>
      <w:bookmarkStart w:id="772" w:name="_Toc177459319"/>
      <w:r w:rsidRPr="00EA6B87">
        <w:rPr>
          <w:rFonts w:cs="Tahoma"/>
          <w:szCs w:val="22"/>
          <w:lang w:val="el-GR"/>
        </w:rPr>
        <w:t>Μεθοδολογίες Υλοποίησης</w:t>
      </w:r>
      <w:bookmarkEnd w:id="772"/>
    </w:p>
    <w:p w14:paraId="0B5B8AA0" w14:textId="77777777" w:rsidR="00BE377E" w:rsidRPr="00EA6B87" w:rsidRDefault="00BE377E" w:rsidP="00F73DE9">
      <w:pPr>
        <w:spacing w:line="360" w:lineRule="auto"/>
        <w:rPr>
          <w:rFonts w:eastAsia="SimSun"/>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EA6B87" w14:paraId="25BD6601"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5B2C6715"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517B6645"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060F5683"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15769338"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0FA8498" w14:textId="77777777" w:rsidR="00BE377E" w:rsidRPr="00EA6B87" w:rsidRDefault="00BE377E" w:rsidP="00F73DE9">
            <w:pPr>
              <w:suppressAutoHyphens w:val="0"/>
              <w:autoSpaceDE w:val="0"/>
              <w:spacing w:before="60" w:after="60" w:line="360" w:lineRule="auto"/>
              <w:jc w:val="left"/>
              <w:rPr>
                <w:rFonts w:eastAsiaTheme="minorHAnsi"/>
                <w:b/>
                <w:bCs/>
                <w:lang w:eastAsia="en-US"/>
              </w:rPr>
            </w:pPr>
            <w:r w:rsidRPr="00EA6B87">
              <w:rPr>
                <w:rFonts w:eastAsiaTheme="minorHAnsi"/>
                <w:b/>
                <w:bCs/>
                <w:lang w:eastAsia="en-US"/>
              </w:rPr>
              <w:t>ΠΑΡΑΠΟΜΠΗ ΤΕΚΜΗΡΙΩΣΗΣ</w:t>
            </w:r>
          </w:p>
        </w:tc>
      </w:tr>
      <w:tr w:rsidR="00BE377E" w:rsidRPr="00EA6B87" w14:paraId="07006B0D" w14:textId="77777777" w:rsidTr="006011A0">
        <w:tc>
          <w:tcPr>
            <w:tcW w:w="335" w:type="pct"/>
            <w:tcBorders>
              <w:top w:val="single" w:sz="4" w:space="0" w:color="000000"/>
              <w:left w:val="single" w:sz="4" w:space="0" w:color="000000"/>
              <w:bottom w:val="single" w:sz="4" w:space="0" w:color="000000"/>
            </w:tcBorders>
            <w:shd w:val="clear" w:color="auto" w:fill="auto"/>
          </w:tcPr>
          <w:p w14:paraId="6DFF0356"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6B2FF0D0" w14:textId="47AA6185" w:rsidR="00BE377E" w:rsidRPr="00EA6B87" w:rsidRDefault="00BE377E" w:rsidP="00F73DE9">
            <w:pPr>
              <w:suppressAutoHyphens w:val="0"/>
              <w:autoSpaceDE w:val="0"/>
              <w:spacing w:after="60" w:line="360" w:lineRule="auto"/>
              <w:jc w:val="left"/>
              <w:rPr>
                <w:rFonts w:eastAsiaTheme="minorHAnsi"/>
                <w:lang w:val="el-GR" w:eastAsia="en-US"/>
              </w:rPr>
            </w:pPr>
            <w:r w:rsidRPr="00EA6B87">
              <w:rPr>
                <w:rFonts w:eastAsia="SimSun"/>
                <w:lang w:val="el-GR"/>
              </w:rPr>
              <w:t xml:space="preserve">Πλήρης συμμόρφωση με τις απαιτήσεις της ενότητας 7.1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293659D2" w14:textId="77777777" w:rsidR="00BE377E" w:rsidRPr="00EA6B87" w:rsidRDefault="00BE377E" w:rsidP="00F73DE9">
            <w:pPr>
              <w:suppressAutoHyphens w:val="0"/>
              <w:autoSpaceDE w:val="0"/>
              <w:spacing w:after="60" w:line="360" w:lineRule="auto"/>
              <w:jc w:val="left"/>
              <w:rPr>
                <w:rFonts w:eastAsiaTheme="minorHAnsi"/>
                <w:bCs/>
                <w:lang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5208350" w14:textId="77777777" w:rsidR="00BE377E" w:rsidRPr="00EA6B87" w:rsidRDefault="00BE377E" w:rsidP="00F73DE9">
            <w:pPr>
              <w:suppressAutoHyphens w:val="0"/>
              <w:autoSpaceDE w:val="0"/>
              <w:spacing w:after="60" w:line="360" w:lineRule="auto"/>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A6C7A" w14:textId="77777777" w:rsidR="00BE377E" w:rsidRPr="00EA6B87" w:rsidRDefault="00BE377E" w:rsidP="00F73DE9">
            <w:pPr>
              <w:suppressAutoHyphens w:val="0"/>
              <w:autoSpaceDE w:val="0"/>
              <w:spacing w:after="60" w:line="360" w:lineRule="auto"/>
              <w:jc w:val="left"/>
              <w:rPr>
                <w:rFonts w:eastAsiaTheme="minorHAnsi"/>
                <w:lang w:eastAsia="en-US"/>
              </w:rPr>
            </w:pPr>
          </w:p>
        </w:tc>
      </w:tr>
      <w:tr w:rsidR="00BE377E" w:rsidRPr="00EA6B87" w14:paraId="3901E7B9" w14:textId="77777777" w:rsidTr="006011A0">
        <w:tc>
          <w:tcPr>
            <w:tcW w:w="335" w:type="pct"/>
            <w:tcBorders>
              <w:top w:val="single" w:sz="4" w:space="0" w:color="000000"/>
              <w:left w:val="single" w:sz="4" w:space="0" w:color="000000"/>
              <w:bottom w:val="single" w:sz="4" w:space="0" w:color="000000"/>
            </w:tcBorders>
            <w:shd w:val="clear" w:color="auto" w:fill="auto"/>
          </w:tcPr>
          <w:p w14:paraId="36178666"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F8BC521" w14:textId="4205D615"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7.2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7016672A"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680B0D8"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D083D"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56778E03" w14:textId="77777777" w:rsidTr="006011A0">
        <w:tc>
          <w:tcPr>
            <w:tcW w:w="335" w:type="pct"/>
            <w:tcBorders>
              <w:top w:val="single" w:sz="4" w:space="0" w:color="000000"/>
              <w:left w:val="single" w:sz="4" w:space="0" w:color="000000"/>
              <w:bottom w:val="single" w:sz="4" w:space="0" w:color="000000"/>
            </w:tcBorders>
            <w:shd w:val="clear" w:color="auto" w:fill="auto"/>
          </w:tcPr>
          <w:p w14:paraId="19237CB3"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0173A65D" w14:textId="66B654BB"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7.4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4CC1EE43"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6DE6E30"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5F151"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4EF01CD2" w14:textId="77777777" w:rsidTr="006011A0">
        <w:tc>
          <w:tcPr>
            <w:tcW w:w="335" w:type="pct"/>
            <w:tcBorders>
              <w:top w:val="single" w:sz="4" w:space="0" w:color="000000"/>
              <w:left w:val="single" w:sz="4" w:space="0" w:color="000000"/>
              <w:bottom w:val="single" w:sz="4" w:space="0" w:color="000000"/>
            </w:tcBorders>
            <w:shd w:val="clear" w:color="auto" w:fill="auto"/>
          </w:tcPr>
          <w:p w14:paraId="438FDDE9"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0140FECD" w14:textId="5DE63020"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7.5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357BB911"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6779CAA"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C202BF"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r w:rsidR="00BE377E" w:rsidRPr="00EA6B87" w14:paraId="25655B36" w14:textId="77777777" w:rsidTr="006011A0">
        <w:tc>
          <w:tcPr>
            <w:tcW w:w="335" w:type="pct"/>
            <w:tcBorders>
              <w:top w:val="single" w:sz="4" w:space="0" w:color="000000"/>
              <w:left w:val="single" w:sz="4" w:space="0" w:color="000000"/>
              <w:bottom w:val="single" w:sz="4" w:space="0" w:color="000000"/>
            </w:tcBorders>
            <w:shd w:val="clear" w:color="auto" w:fill="auto"/>
          </w:tcPr>
          <w:p w14:paraId="6C8E9068" w14:textId="77777777" w:rsidR="00BE377E" w:rsidRPr="00EA6B87" w:rsidRDefault="00BE377E" w:rsidP="00160200">
            <w:pPr>
              <w:numPr>
                <w:ilvl w:val="0"/>
                <w:numId w:val="346"/>
              </w:numPr>
              <w:suppressAutoHyphens w:val="0"/>
              <w:spacing w:beforeLines="20" w:before="48" w:afterLines="20" w:after="48" w:line="360" w:lineRule="auto"/>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446EA1B" w14:textId="52B44510" w:rsidR="00BE377E" w:rsidRPr="00EA6B87" w:rsidRDefault="00BE377E" w:rsidP="00F73DE9">
            <w:pPr>
              <w:suppressAutoHyphens w:val="0"/>
              <w:autoSpaceDE w:val="0"/>
              <w:spacing w:after="60" w:line="360" w:lineRule="auto"/>
              <w:jc w:val="left"/>
              <w:rPr>
                <w:rFonts w:eastAsia="SimSun"/>
                <w:lang w:val="el-GR"/>
              </w:rPr>
            </w:pPr>
            <w:r w:rsidRPr="00EA6B87">
              <w:rPr>
                <w:rFonts w:eastAsia="SimSun"/>
                <w:lang w:val="el-GR"/>
              </w:rPr>
              <w:t xml:space="preserve">Πλήρης συμμόρφωση με τις απαιτήσεις της ενότητας 7.6 του Παραρτήματος </w:t>
            </w:r>
            <w:r w:rsidRPr="00EA6B87">
              <w:rPr>
                <w:rFonts w:eastAsia="SimSun"/>
                <w:lang w:val="en-US"/>
              </w:rPr>
              <w:t>I</w:t>
            </w:r>
            <w:r w:rsidRPr="00EA6B87">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1F8FDF42" w14:textId="77777777" w:rsidR="00BE377E" w:rsidRPr="00EA6B87" w:rsidRDefault="00BE377E" w:rsidP="00F73DE9">
            <w:pPr>
              <w:suppressAutoHyphens w:val="0"/>
              <w:autoSpaceDE w:val="0"/>
              <w:spacing w:after="60" w:line="360" w:lineRule="auto"/>
              <w:jc w:val="left"/>
              <w:rPr>
                <w:rFonts w:eastAsia="SimSun"/>
                <w:bCs/>
                <w:lang w:val="el-GR" w:eastAsia="en-US"/>
              </w:rPr>
            </w:pPr>
            <w:r w:rsidRPr="00EA6B87">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D74AB7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E2A875" w14:textId="77777777" w:rsidR="00BE377E" w:rsidRPr="00EA6B87" w:rsidRDefault="00BE377E" w:rsidP="00F73DE9">
            <w:pPr>
              <w:suppressAutoHyphens w:val="0"/>
              <w:autoSpaceDE w:val="0"/>
              <w:spacing w:after="60" w:line="360" w:lineRule="auto"/>
              <w:jc w:val="left"/>
              <w:rPr>
                <w:rFonts w:eastAsiaTheme="minorHAnsi"/>
                <w:lang w:val="el-GR" w:eastAsia="en-US"/>
              </w:rPr>
            </w:pPr>
          </w:p>
        </w:tc>
      </w:tr>
    </w:tbl>
    <w:p w14:paraId="6F744E5A" w14:textId="4DA806E3" w:rsidR="00937490" w:rsidRDefault="00937490" w:rsidP="00F73DE9">
      <w:pPr>
        <w:spacing w:line="360" w:lineRule="auto"/>
        <w:rPr>
          <w:rFonts w:eastAsia="SimSun"/>
          <w:lang w:val="el-GR"/>
        </w:rPr>
      </w:pPr>
    </w:p>
    <w:p w14:paraId="421CFE38" w14:textId="77777777" w:rsidR="00937490" w:rsidRDefault="00937490">
      <w:pPr>
        <w:suppressAutoHyphens w:val="0"/>
        <w:spacing w:after="0"/>
        <w:jc w:val="left"/>
        <w:rPr>
          <w:rFonts w:eastAsia="SimSun"/>
          <w:lang w:val="el-GR"/>
        </w:rPr>
      </w:pPr>
      <w:r>
        <w:rPr>
          <w:rFonts w:eastAsia="SimSun"/>
          <w:lang w:val="el-GR"/>
        </w:rPr>
        <w:br w:type="page"/>
      </w:r>
    </w:p>
    <w:p w14:paraId="0FEF623A" w14:textId="63B057BD" w:rsidR="008338F0" w:rsidRPr="00EA6B87" w:rsidRDefault="003355E7" w:rsidP="00F73DE9">
      <w:pPr>
        <w:pStyle w:val="2"/>
        <w:numPr>
          <w:ilvl w:val="0"/>
          <w:numId w:val="0"/>
        </w:numPr>
        <w:tabs>
          <w:tab w:val="clear" w:pos="567"/>
          <w:tab w:val="left" w:pos="0"/>
        </w:tabs>
        <w:spacing w:line="360" w:lineRule="auto"/>
        <w:rPr>
          <w:rFonts w:cs="Tahoma"/>
          <w:color w:val="000099"/>
          <w:lang w:val="el-GR"/>
        </w:rPr>
      </w:pPr>
      <w:bookmarkStart w:id="773" w:name="_ΠΑΡΑΡΤΗΜΑ_ΙΙI_–"/>
      <w:bookmarkStart w:id="774" w:name="_Toc97194374"/>
      <w:bookmarkStart w:id="775" w:name="_Toc97194479"/>
      <w:bookmarkStart w:id="776" w:name="_Ref172629674"/>
      <w:bookmarkStart w:id="777" w:name="_Ref172633883"/>
      <w:bookmarkStart w:id="778" w:name="_Ref172634005"/>
      <w:bookmarkStart w:id="779" w:name="_Toc177459320"/>
      <w:bookmarkStart w:id="780" w:name="_Ref496624736"/>
      <w:bookmarkStart w:id="781" w:name="_Ref496624788"/>
      <w:bookmarkEnd w:id="773"/>
      <w:r w:rsidRPr="00EA6B87">
        <w:rPr>
          <w:rFonts w:cs="Tahoma"/>
          <w:color w:val="000099"/>
          <w:lang w:val="el-GR"/>
        </w:rPr>
        <w:lastRenderedPageBreak/>
        <w:t xml:space="preserve">ΠΑΡΑΡΤΗΜΑ ΙΙI – </w:t>
      </w:r>
      <w:r w:rsidR="004A23B9" w:rsidRPr="00EA6B87">
        <w:rPr>
          <w:rFonts w:cs="Tahoma"/>
          <w:color w:val="000099"/>
          <w:lang w:val="el-GR"/>
        </w:rPr>
        <w:t>ΕΥΡΩΠΑΙΚΟ ΕΝΙΑΙΟ ΕΓΓΡΑΦΟ ΣΥΜΒΑΣΗΣ (ΕΕΕΣ)</w:t>
      </w:r>
      <w:bookmarkEnd w:id="774"/>
      <w:bookmarkEnd w:id="775"/>
      <w:bookmarkEnd w:id="776"/>
      <w:bookmarkEnd w:id="777"/>
      <w:bookmarkEnd w:id="778"/>
      <w:bookmarkEnd w:id="779"/>
      <w:r w:rsidR="004A23B9" w:rsidRPr="00EA6B87">
        <w:rPr>
          <w:rFonts w:cs="Tahoma"/>
          <w:color w:val="000099"/>
          <w:lang w:val="el-GR"/>
        </w:rPr>
        <w:t xml:space="preserve"> </w:t>
      </w:r>
      <w:bookmarkEnd w:id="780"/>
      <w:bookmarkEnd w:id="781"/>
    </w:p>
    <w:p w14:paraId="6D97FBB2" w14:textId="77777777" w:rsidR="000F62F0" w:rsidRPr="00EA6B87" w:rsidRDefault="000F62F0" w:rsidP="00F73DE9">
      <w:pPr>
        <w:spacing w:line="360" w:lineRule="auto"/>
        <w:rPr>
          <w:b/>
          <w:bCs/>
          <w:lang w:val="el-GR"/>
        </w:rPr>
      </w:pPr>
      <w:bookmarkStart w:id="782" w:name="_Ref510086970"/>
      <w:bookmarkStart w:id="783" w:name="_Toc97194375"/>
      <w:r w:rsidRPr="00EA6B87">
        <w:rPr>
          <w:b/>
          <w:bCs/>
          <w:lang w:val="el-GR"/>
        </w:rPr>
        <w:t>ΕΥΡΩΠΑΙΚΟ ΕΝΙΑΙΟ ΕΓΓΡΑΦΟ ΣΥΜΒΑΣΗΣ (ΕΕΕΣ)</w:t>
      </w:r>
      <w:bookmarkEnd w:id="782"/>
      <w:bookmarkEnd w:id="783"/>
      <w:r w:rsidRPr="00EA6B87">
        <w:rPr>
          <w:b/>
          <w:bCs/>
          <w:lang w:val="el-GR"/>
        </w:rPr>
        <w:t xml:space="preserve"> </w:t>
      </w:r>
    </w:p>
    <w:p w14:paraId="7A9FD771" w14:textId="65E25701" w:rsidR="00A4737C" w:rsidRPr="00EA6B87" w:rsidRDefault="00A4737C" w:rsidP="00F73DE9">
      <w:pPr>
        <w:pStyle w:val="normalwithoutspacing"/>
        <w:spacing w:line="360" w:lineRule="auto"/>
      </w:pPr>
      <w:r w:rsidRPr="00EA6B87">
        <w:t>Από τις 2-5-2019, οι αναθέτουσες αρχές συντάσσουν το ΕΕΕΣ με τη χρήση</w:t>
      </w:r>
      <w:r w:rsidR="00DF776D" w:rsidRPr="00EA6B87">
        <w:t xml:space="preserve"> </w:t>
      </w:r>
      <w:r w:rsidRPr="00EA6B87">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5EE65C0D" w:rsidR="00A4737C" w:rsidRPr="00EA6B87" w:rsidRDefault="00A4737C" w:rsidP="00F73DE9">
      <w:pPr>
        <w:pStyle w:val="normalwithoutspacing"/>
        <w:spacing w:line="360" w:lineRule="auto"/>
      </w:pPr>
      <w:r w:rsidRPr="00EA6B87">
        <w:t xml:space="preserve">Συνημμένα της παρούσας </w:t>
      </w:r>
      <w:r w:rsidR="00D3691A">
        <w:t>Δ</w:t>
      </w:r>
      <w:r w:rsidRPr="00EA6B87">
        <w:t>ιακήρυξης περιλαμβάνονται:</w:t>
      </w:r>
    </w:p>
    <w:p w14:paraId="1912ACB5" w14:textId="6B24E5D3" w:rsidR="00A4737C" w:rsidRPr="00EA6B87" w:rsidRDefault="00A4737C" w:rsidP="00F73DE9">
      <w:pPr>
        <w:pStyle w:val="normalwithoutspacing"/>
        <w:numPr>
          <w:ilvl w:val="0"/>
          <w:numId w:val="43"/>
        </w:numPr>
        <w:spacing w:line="360" w:lineRule="auto"/>
      </w:pPr>
      <w:r w:rsidRPr="00EA6B87">
        <w:t xml:space="preserve">Πρότυπο του Ευρωπαϊκού Ενιαίου Εγγράφου Σύμβασης (ΕΕΕΣ) της παρούσας διακήρυξης σε μορφή αρχείου </w:t>
      </w:r>
      <w:r w:rsidR="0065160E">
        <w:rPr>
          <w:lang w:val="en-US"/>
        </w:rPr>
        <w:t>pdf</w:t>
      </w:r>
      <w:r w:rsidRPr="00EA6B87">
        <w:t xml:space="preserve"> ψηφιακά υπογεγραμμένο, το οποίο αποτελεί αναπόσπαστο μέρος της διακήρυξης.</w:t>
      </w:r>
    </w:p>
    <w:p w14:paraId="7C785AD7" w14:textId="2BB8B9E9" w:rsidR="000309DB" w:rsidRPr="00EA6B87" w:rsidRDefault="00A4737C" w:rsidP="00F73DE9">
      <w:pPr>
        <w:pStyle w:val="normalwithoutspacing"/>
        <w:numPr>
          <w:ilvl w:val="0"/>
          <w:numId w:val="43"/>
        </w:numPr>
        <w:spacing w:line="360" w:lineRule="auto"/>
      </w:pPr>
      <w:r w:rsidRPr="00EA6B87">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EA6B87">
        <w:t>.</w:t>
      </w:r>
    </w:p>
    <w:p w14:paraId="3041E810" w14:textId="77777777" w:rsidR="00A4737C" w:rsidRPr="00EA6B87" w:rsidRDefault="00A4737C" w:rsidP="00F73DE9">
      <w:pPr>
        <w:pStyle w:val="normalwithoutspacing"/>
        <w:spacing w:line="360" w:lineRule="auto"/>
      </w:pPr>
      <w:r w:rsidRPr="00EA6B87">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EA6B87" w:rsidRDefault="000F62F0" w:rsidP="00F73DE9">
      <w:pPr>
        <w:pStyle w:val="normalwithoutspacing"/>
        <w:spacing w:line="360" w:lineRule="auto"/>
        <w:rPr>
          <w:i/>
          <w:color w:val="5B9BD5"/>
        </w:rPr>
      </w:pPr>
    </w:p>
    <w:p w14:paraId="53454F0D" w14:textId="77777777" w:rsidR="008338F0" w:rsidRPr="00EA6B87" w:rsidRDefault="008338F0" w:rsidP="00F73DE9">
      <w:pPr>
        <w:pStyle w:val="normalwithoutspacing"/>
        <w:spacing w:line="360" w:lineRule="auto"/>
        <w:rPr>
          <w:i/>
          <w:color w:val="5B9BD5"/>
        </w:rPr>
      </w:pPr>
    </w:p>
    <w:p w14:paraId="24F68AF4" w14:textId="77777777" w:rsidR="00166662" w:rsidRPr="00EA6B87" w:rsidRDefault="00166662" w:rsidP="00F73DE9">
      <w:pPr>
        <w:pStyle w:val="normalwithoutspacing"/>
        <w:spacing w:line="360" w:lineRule="auto"/>
        <w:rPr>
          <w:i/>
          <w:color w:val="5B9BD5"/>
        </w:rPr>
        <w:sectPr w:rsidR="00166662" w:rsidRPr="00EA6B87" w:rsidSect="00F0717E">
          <w:pgSz w:w="11906" w:h="16838"/>
          <w:pgMar w:top="1134" w:right="1134" w:bottom="1134" w:left="1134" w:header="720" w:footer="709" w:gutter="0"/>
          <w:cols w:space="720"/>
          <w:titlePg/>
          <w:docGrid w:linePitch="360"/>
        </w:sectPr>
      </w:pPr>
    </w:p>
    <w:p w14:paraId="213D7554" w14:textId="77777777" w:rsidR="008338F0" w:rsidRPr="00EA6B87" w:rsidRDefault="008338F0" w:rsidP="00F73DE9">
      <w:pPr>
        <w:pStyle w:val="normalwithoutspacing"/>
        <w:spacing w:line="360" w:lineRule="auto"/>
        <w:rPr>
          <w:i/>
          <w:color w:val="5B9BD5"/>
        </w:rPr>
      </w:pPr>
    </w:p>
    <w:p w14:paraId="4DCAE451" w14:textId="77777777" w:rsidR="006E4901" w:rsidRPr="00EA6B87" w:rsidRDefault="003355E7" w:rsidP="00F73DE9">
      <w:pPr>
        <w:pStyle w:val="2"/>
        <w:numPr>
          <w:ilvl w:val="0"/>
          <w:numId w:val="0"/>
        </w:numPr>
        <w:spacing w:line="360" w:lineRule="auto"/>
        <w:ind w:left="576" w:hanging="576"/>
        <w:rPr>
          <w:rFonts w:cs="Tahoma"/>
          <w:lang w:val="el-GR"/>
        </w:rPr>
      </w:pPr>
      <w:bookmarkStart w:id="784" w:name="_ΠΑΡΑΡΤΗΜΑ_ΙV_–"/>
      <w:bookmarkStart w:id="785" w:name="_Ref496624509"/>
      <w:bookmarkStart w:id="786" w:name="_Toc97194376"/>
      <w:bookmarkStart w:id="787" w:name="_Toc97194480"/>
      <w:bookmarkStart w:id="788" w:name="_Toc177459321"/>
      <w:bookmarkEnd w:id="784"/>
      <w:r w:rsidRPr="00EA6B87">
        <w:rPr>
          <w:rFonts w:cs="Tahoma"/>
          <w:lang w:val="el-GR"/>
        </w:rPr>
        <w:t>ΠΑΡΑΡΤΗΜΑ Ι</w:t>
      </w:r>
      <w:r w:rsidRPr="00EA6B87">
        <w:rPr>
          <w:rFonts w:cs="Tahoma"/>
        </w:rPr>
        <w:t>V</w:t>
      </w:r>
      <w:r w:rsidRPr="00EA6B87">
        <w:rPr>
          <w:rFonts w:cs="Tahoma"/>
          <w:lang w:val="el-GR"/>
        </w:rPr>
        <w:t xml:space="preserve"> – </w:t>
      </w:r>
      <w:r w:rsidR="006E4901" w:rsidRPr="00EA6B87">
        <w:rPr>
          <w:rFonts w:cs="Tahoma"/>
          <w:lang w:val="el-GR"/>
        </w:rPr>
        <w:t>Υπόδειγμα Βιογραφικού Σημειώματος</w:t>
      </w:r>
      <w:bookmarkEnd w:id="785"/>
      <w:bookmarkEnd w:id="786"/>
      <w:bookmarkEnd w:id="787"/>
      <w:bookmarkEnd w:id="788"/>
    </w:p>
    <w:p w14:paraId="7BA5D83B" w14:textId="77777777" w:rsidR="006E4901" w:rsidRPr="00EA6B87" w:rsidRDefault="006E4901" w:rsidP="00F73DE9">
      <w:pPr>
        <w:pStyle w:val="normalwithoutspacing"/>
        <w:spacing w:line="360" w:lineRule="auto"/>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EA6B87"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EA6B87" w:rsidRDefault="006E4901" w:rsidP="0065160E">
            <w:pPr>
              <w:spacing w:after="0" w:line="276" w:lineRule="auto"/>
              <w:jc w:val="center"/>
              <w:rPr>
                <w:b/>
              </w:rPr>
            </w:pPr>
            <w:r w:rsidRPr="00EA6B87">
              <w:rPr>
                <w:b/>
              </w:rPr>
              <w:t>ΒΙΟΓΡΑΦΙΚΟ ΣΗΜΕΙΩΜΑ</w:t>
            </w:r>
          </w:p>
        </w:tc>
      </w:tr>
      <w:tr w:rsidR="006E4901" w:rsidRPr="00EA6B87" w14:paraId="4B1B2A6C" w14:textId="77777777" w:rsidTr="008B4966">
        <w:tc>
          <w:tcPr>
            <w:tcW w:w="5000" w:type="pct"/>
            <w:gridSpan w:val="13"/>
          </w:tcPr>
          <w:p w14:paraId="29AF74A8" w14:textId="77777777" w:rsidR="006E4901" w:rsidRPr="00EA6B87" w:rsidRDefault="006E4901" w:rsidP="0065160E">
            <w:pPr>
              <w:spacing w:after="0" w:line="276" w:lineRule="auto"/>
            </w:pPr>
          </w:p>
        </w:tc>
      </w:tr>
      <w:tr w:rsidR="006E4901" w:rsidRPr="00EA6B87"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EA6B87" w:rsidRDefault="006E4901" w:rsidP="0065160E">
            <w:pPr>
              <w:spacing w:after="0" w:line="276" w:lineRule="auto"/>
              <w:rPr>
                <w:b/>
              </w:rPr>
            </w:pPr>
            <w:r w:rsidRPr="00EA6B87">
              <w:rPr>
                <w:b/>
              </w:rPr>
              <w:t>ΠΡΟΣΩΠΙΚΑ ΣΤΟΙΧΕΙΑ</w:t>
            </w:r>
          </w:p>
        </w:tc>
        <w:tc>
          <w:tcPr>
            <w:tcW w:w="2942" w:type="pct"/>
            <w:gridSpan w:val="5"/>
            <w:vAlign w:val="center"/>
          </w:tcPr>
          <w:p w14:paraId="1E8A5D9F" w14:textId="77777777" w:rsidR="006E4901" w:rsidRPr="00EA6B87" w:rsidRDefault="006E4901" w:rsidP="0065160E">
            <w:pPr>
              <w:spacing w:after="0" w:line="276" w:lineRule="auto"/>
            </w:pPr>
          </w:p>
        </w:tc>
      </w:tr>
      <w:tr w:rsidR="006E4901" w:rsidRPr="00EA6B87"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3DF1CFAC" w:rsidR="006E4901" w:rsidRPr="00EA6B87" w:rsidRDefault="0065160E" w:rsidP="0065160E">
            <w:pPr>
              <w:spacing w:after="0" w:line="276" w:lineRule="auto"/>
              <w:rPr>
                <w:b/>
              </w:rPr>
            </w:pPr>
            <w:r>
              <w:rPr>
                <w:b/>
                <w:lang w:val="el-GR"/>
              </w:rPr>
              <w:t>Επώνυμο</w:t>
            </w:r>
            <w:r w:rsidR="006E4901" w:rsidRPr="00EA6B87">
              <w:rPr>
                <w:b/>
              </w:rPr>
              <w:t>:</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EA6B87" w:rsidRDefault="006E4901" w:rsidP="0065160E">
            <w:pPr>
              <w:spacing w:after="0" w:line="276" w:lineRule="auto"/>
            </w:pPr>
          </w:p>
        </w:tc>
        <w:tc>
          <w:tcPr>
            <w:tcW w:w="709" w:type="pct"/>
            <w:tcBorders>
              <w:top w:val="double" w:sz="6" w:space="0" w:color="auto"/>
              <w:left w:val="nil"/>
              <w:bottom w:val="nil"/>
              <w:right w:val="nil"/>
            </w:tcBorders>
            <w:vAlign w:val="center"/>
          </w:tcPr>
          <w:p w14:paraId="2EFA3760" w14:textId="745C5D64" w:rsidR="006E4901" w:rsidRPr="00EA6B87" w:rsidRDefault="0065160E" w:rsidP="0065160E">
            <w:pPr>
              <w:spacing w:after="0" w:line="276" w:lineRule="auto"/>
              <w:rPr>
                <w:b/>
              </w:rPr>
            </w:pPr>
            <w:r>
              <w:rPr>
                <w:b/>
                <w:lang w:val="el-GR"/>
              </w:rPr>
              <w:t>Όνομα</w:t>
            </w:r>
            <w:r w:rsidR="006E4901" w:rsidRPr="00EA6B87">
              <w:rPr>
                <w:b/>
              </w:rPr>
              <w:t>:</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EA6B87" w:rsidRDefault="006E4901" w:rsidP="0065160E">
            <w:pPr>
              <w:spacing w:after="0" w:line="276" w:lineRule="auto"/>
            </w:pPr>
          </w:p>
        </w:tc>
      </w:tr>
      <w:tr w:rsidR="006E4901" w:rsidRPr="00EA6B87"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EA6B87" w:rsidRDefault="006E4901" w:rsidP="0065160E">
            <w:pPr>
              <w:spacing w:after="0" w:line="276" w:lineRule="auto"/>
            </w:pPr>
          </w:p>
        </w:tc>
      </w:tr>
      <w:tr w:rsidR="006E4901" w:rsidRPr="00EA6B87" w14:paraId="79146AC8" w14:textId="77777777" w:rsidTr="008B4966">
        <w:tc>
          <w:tcPr>
            <w:tcW w:w="1046" w:type="pct"/>
            <w:gridSpan w:val="3"/>
            <w:tcBorders>
              <w:top w:val="nil"/>
              <w:left w:val="double" w:sz="6" w:space="0" w:color="auto"/>
              <w:bottom w:val="nil"/>
              <w:right w:val="nil"/>
            </w:tcBorders>
            <w:vAlign w:val="center"/>
          </w:tcPr>
          <w:p w14:paraId="08886363" w14:textId="73E76D46" w:rsidR="006E4901" w:rsidRPr="00EA6B87" w:rsidRDefault="0065160E" w:rsidP="0065160E">
            <w:pPr>
              <w:spacing w:after="0" w:line="276" w:lineRule="auto"/>
              <w:rPr>
                <w:b/>
              </w:rPr>
            </w:pPr>
            <w:r>
              <w:rPr>
                <w:b/>
                <w:lang w:val="el-GR"/>
              </w:rPr>
              <w:t>Πατρώνυμο</w:t>
            </w:r>
            <w:r w:rsidR="006E4901" w:rsidRPr="00EA6B87">
              <w:rPr>
                <w:b/>
              </w:rPr>
              <w:t>:</w:t>
            </w:r>
          </w:p>
        </w:tc>
        <w:tc>
          <w:tcPr>
            <w:tcW w:w="1513" w:type="pct"/>
            <w:gridSpan w:val="5"/>
            <w:tcBorders>
              <w:top w:val="nil"/>
              <w:left w:val="nil"/>
              <w:bottom w:val="single" w:sz="6" w:space="0" w:color="auto"/>
              <w:right w:val="nil"/>
            </w:tcBorders>
            <w:vAlign w:val="center"/>
          </w:tcPr>
          <w:p w14:paraId="7359768C" w14:textId="77777777" w:rsidR="006E4901" w:rsidRPr="00EA6B87" w:rsidRDefault="006E4901" w:rsidP="0065160E">
            <w:pPr>
              <w:spacing w:after="0" w:line="276" w:lineRule="auto"/>
            </w:pPr>
          </w:p>
        </w:tc>
        <w:tc>
          <w:tcPr>
            <w:tcW w:w="1032" w:type="pct"/>
            <w:gridSpan w:val="3"/>
            <w:vAlign w:val="center"/>
          </w:tcPr>
          <w:p w14:paraId="4A25D1CB" w14:textId="49698D81" w:rsidR="006E4901" w:rsidRPr="00EA6B87" w:rsidRDefault="0065160E" w:rsidP="0065160E">
            <w:pPr>
              <w:spacing w:after="0" w:line="276" w:lineRule="auto"/>
              <w:rPr>
                <w:b/>
              </w:rPr>
            </w:pPr>
            <w:r>
              <w:rPr>
                <w:b/>
                <w:lang w:val="el-GR"/>
              </w:rPr>
              <w:t>Μητρώνυμο</w:t>
            </w:r>
            <w:r w:rsidR="006E4901" w:rsidRPr="00EA6B87">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EA6B87" w:rsidRDefault="006E4901" w:rsidP="0065160E">
            <w:pPr>
              <w:spacing w:after="0" w:line="276" w:lineRule="auto"/>
            </w:pPr>
          </w:p>
        </w:tc>
      </w:tr>
      <w:tr w:rsidR="006E4901" w:rsidRPr="00EA6B87"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EA6B87" w:rsidRDefault="006E4901" w:rsidP="0065160E">
            <w:pPr>
              <w:spacing w:after="0" w:line="276" w:lineRule="auto"/>
            </w:pPr>
          </w:p>
        </w:tc>
      </w:tr>
      <w:tr w:rsidR="006E4901" w:rsidRPr="00EA6B87" w14:paraId="6E0265E0" w14:textId="77777777" w:rsidTr="008B4966">
        <w:tc>
          <w:tcPr>
            <w:tcW w:w="1242" w:type="pct"/>
            <w:gridSpan w:val="4"/>
            <w:tcBorders>
              <w:top w:val="nil"/>
              <w:left w:val="double" w:sz="6" w:space="0" w:color="auto"/>
              <w:bottom w:val="nil"/>
              <w:right w:val="nil"/>
            </w:tcBorders>
            <w:vAlign w:val="center"/>
          </w:tcPr>
          <w:p w14:paraId="0532DD81" w14:textId="7B250C64" w:rsidR="006E4901" w:rsidRPr="00EA6B87" w:rsidRDefault="0065160E" w:rsidP="0065160E">
            <w:pPr>
              <w:spacing w:after="0" w:line="276" w:lineRule="auto"/>
              <w:rPr>
                <w:b/>
              </w:rPr>
            </w:pPr>
            <w:r>
              <w:rPr>
                <w:b/>
                <w:lang w:val="el-GR"/>
              </w:rPr>
              <w:t>Ημερομηνία</w:t>
            </w:r>
            <w:r w:rsidR="006E4901" w:rsidRPr="00EA6B87">
              <w:rPr>
                <w:b/>
              </w:rPr>
              <w:t xml:space="preserve"> </w:t>
            </w:r>
            <w:r>
              <w:rPr>
                <w:b/>
                <w:lang w:val="el-GR"/>
              </w:rPr>
              <w:t>Γέννησης</w:t>
            </w:r>
            <w:r w:rsidR="006E4901" w:rsidRPr="00EA6B87">
              <w:rPr>
                <w:b/>
              </w:rPr>
              <w:t>:</w:t>
            </w:r>
          </w:p>
        </w:tc>
        <w:tc>
          <w:tcPr>
            <w:tcW w:w="1317" w:type="pct"/>
            <w:gridSpan w:val="4"/>
            <w:tcBorders>
              <w:top w:val="nil"/>
              <w:left w:val="nil"/>
              <w:bottom w:val="single" w:sz="6" w:space="0" w:color="auto"/>
              <w:right w:val="nil"/>
            </w:tcBorders>
            <w:vAlign w:val="center"/>
          </w:tcPr>
          <w:p w14:paraId="0B685B88" w14:textId="77777777" w:rsidR="006E4901" w:rsidRPr="00EA6B87" w:rsidRDefault="006E4901" w:rsidP="0065160E">
            <w:pPr>
              <w:spacing w:after="0" w:line="276" w:lineRule="auto"/>
            </w:pPr>
            <w:r w:rsidRPr="00EA6B87">
              <w:t>__ /__ / ____</w:t>
            </w:r>
          </w:p>
        </w:tc>
        <w:tc>
          <w:tcPr>
            <w:tcW w:w="1162" w:type="pct"/>
            <w:gridSpan w:val="4"/>
            <w:vAlign w:val="center"/>
          </w:tcPr>
          <w:p w14:paraId="3D8C36B1" w14:textId="21AB4C2D" w:rsidR="006E4901" w:rsidRPr="00EA6B87" w:rsidRDefault="0065160E" w:rsidP="0065160E">
            <w:pPr>
              <w:spacing w:after="0" w:line="276" w:lineRule="auto"/>
              <w:rPr>
                <w:b/>
              </w:rPr>
            </w:pPr>
            <w:r>
              <w:rPr>
                <w:b/>
                <w:lang w:val="el-GR"/>
              </w:rPr>
              <w:t>Τόπος Γέννησης</w:t>
            </w:r>
            <w:r w:rsidR="006E4901" w:rsidRPr="00EA6B87">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EA6B87" w:rsidRDefault="006E4901" w:rsidP="0065160E">
            <w:pPr>
              <w:spacing w:after="0" w:line="276" w:lineRule="auto"/>
            </w:pPr>
          </w:p>
        </w:tc>
      </w:tr>
      <w:tr w:rsidR="006E4901" w:rsidRPr="00EA6B87"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EA6B87" w:rsidRDefault="006E4901" w:rsidP="0065160E">
            <w:pPr>
              <w:spacing w:after="0" w:line="276" w:lineRule="auto"/>
            </w:pPr>
          </w:p>
        </w:tc>
      </w:tr>
      <w:tr w:rsidR="006E4901" w:rsidRPr="00EA6B87" w14:paraId="2E989FA2" w14:textId="77777777" w:rsidTr="008B4966">
        <w:tc>
          <w:tcPr>
            <w:tcW w:w="1643" w:type="pct"/>
            <w:gridSpan w:val="7"/>
            <w:tcBorders>
              <w:top w:val="nil"/>
              <w:left w:val="double" w:sz="6" w:space="0" w:color="auto"/>
              <w:bottom w:val="nil"/>
              <w:right w:val="nil"/>
            </w:tcBorders>
            <w:vAlign w:val="center"/>
          </w:tcPr>
          <w:p w14:paraId="04559EB3" w14:textId="5FDB7D1B" w:rsidR="006E4901" w:rsidRPr="00EA6B87" w:rsidRDefault="0065160E" w:rsidP="0065160E">
            <w:pPr>
              <w:spacing w:after="0" w:line="276" w:lineRule="auto"/>
              <w:rPr>
                <w:b/>
              </w:rPr>
            </w:pPr>
            <w:r>
              <w:rPr>
                <w:b/>
                <w:lang w:val="el-GR"/>
              </w:rPr>
              <w:t>Τηλέφωνο</w:t>
            </w:r>
            <w:r w:rsidR="006E4901" w:rsidRPr="00EA6B87">
              <w:rPr>
                <w:b/>
              </w:rPr>
              <w:t>:</w:t>
            </w:r>
          </w:p>
        </w:tc>
        <w:tc>
          <w:tcPr>
            <w:tcW w:w="916" w:type="pct"/>
            <w:tcBorders>
              <w:top w:val="nil"/>
              <w:left w:val="nil"/>
              <w:bottom w:val="single" w:sz="6" w:space="0" w:color="auto"/>
              <w:right w:val="nil"/>
            </w:tcBorders>
            <w:vAlign w:val="center"/>
          </w:tcPr>
          <w:p w14:paraId="63B5D9D8" w14:textId="77777777" w:rsidR="006E4901" w:rsidRPr="00EA6B87" w:rsidRDefault="006E4901" w:rsidP="0065160E">
            <w:pPr>
              <w:spacing w:after="0" w:line="276" w:lineRule="auto"/>
            </w:pPr>
          </w:p>
        </w:tc>
        <w:tc>
          <w:tcPr>
            <w:tcW w:w="967" w:type="pct"/>
            <w:gridSpan w:val="2"/>
            <w:vAlign w:val="center"/>
          </w:tcPr>
          <w:p w14:paraId="527322BD" w14:textId="77777777" w:rsidR="006E4901" w:rsidRPr="00EA6B87" w:rsidRDefault="006E4901" w:rsidP="0065160E">
            <w:pPr>
              <w:spacing w:after="0" w:line="276" w:lineRule="auto"/>
              <w:rPr>
                <w:b/>
              </w:rPr>
            </w:pPr>
            <w:r w:rsidRPr="00EA6B87">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EA6B87" w:rsidRDefault="006E4901" w:rsidP="0065160E">
            <w:pPr>
              <w:spacing w:after="0" w:line="276" w:lineRule="auto"/>
            </w:pPr>
          </w:p>
        </w:tc>
      </w:tr>
      <w:tr w:rsidR="006E4901" w:rsidRPr="00EA6B87"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EA6B87" w:rsidRDefault="006E4901" w:rsidP="0065160E">
            <w:pPr>
              <w:spacing w:after="0" w:line="276" w:lineRule="auto"/>
              <w:rPr>
                <w:b/>
              </w:rPr>
            </w:pPr>
            <w:r w:rsidRPr="00EA6B87">
              <w:rPr>
                <w:b/>
              </w:rPr>
              <w:t>Fax:</w:t>
            </w:r>
          </w:p>
        </w:tc>
        <w:tc>
          <w:tcPr>
            <w:tcW w:w="916" w:type="pct"/>
            <w:tcBorders>
              <w:top w:val="nil"/>
              <w:left w:val="nil"/>
              <w:bottom w:val="single" w:sz="6" w:space="0" w:color="auto"/>
              <w:right w:val="nil"/>
            </w:tcBorders>
            <w:vAlign w:val="center"/>
          </w:tcPr>
          <w:p w14:paraId="5BAD90BA" w14:textId="77777777" w:rsidR="006E4901" w:rsidRPr="00EA6B87" w:rsidRDefault="006E4901" w:rsidP="0065160E">
            <w:pPr>
              <w:spacing w:after="0" w:line="276" w:lineRule="auto"/>
            </w:pPr>
          </w:p>
        </w:tc>
        <w:tc>
          <w:tcPr>
            <w:tcW w:w="967" w:type="pct"/>
            <w:gridSpan w:val="2"/>
            <w:vAlign w:val="center"/>
          </w:tcPr>
          <w:p w14:paraId="2C960A63" w14:textId="77777777" w:rsidR="006E4901" w:rsidRPr="00EA6B87" w:rsidRDefault="006E4901" w:rsidP="0065160E">
            <w:pPr>
              <w:spacing w:after="0"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EA6B87" w:rsidRDefault="006E4901" w:rsidP="0065160E">
            <w:pPr>
              <w:spacing w:after="0" w:line="276" w:lineRule="auto"/>
            </w:pPr>
          </w:p>
        </w:tc>
      </w:tr>
      <w:tr w:rsidR="006E4901" w:rsidRPr="00EA6B87"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EA6B87" w:rsidRDefault="006E4901" w:rsidP="0065160E">
            <w:pPr>
              <w:spacing w:after="0" w:line="276" w:lineRule="auto"/>
            </w:pPr>
          </w:p>
        </w:tc>
        <w:tc>
          <w:tcPr>
            <w:tcW w:w="1298" w:type="pct"/>
            <w:gridSpan w:val="3"/>
            <w:vAlign w:val="center"/>
          </w:tcPr>
          <w:p w14:paraId="74662C37" w14:textId="77777777" w:rsidR="006E4901" w:rsidRPr="00EA6B87" w:rsidRDefault="006E4901" w:rsidP="0065160E">
            <w:pPr>
              <w:spacing w:after="0" w:line="276" w:lineRule="auto"/>
            </w:pPr>
          </w:p>
        </w:tc>
        <w:tc>
          <w:tcPr>
            <w:tcW w:w="1201" w:type="pct"/>
            <w:gridSpan w:val="4"/>
            <w:vAlign w:val="center"/>
          </w:tcPr>
          <w:p w14:paraId="0EBB2D00" w14:textId="77777777" w:rsidR="006E4901" w:rsidRPr="00EA6B87" w:rsidRDefault="006E4901" w:rsidP="0065160E">
            <w:pPr>
              <w:spacing w:after="0" w:line="276" w:lineRule="auto"/>
            </w:pPr>
          </w:p>
        </w:tc>
        <w:tc>
          <w:tcPr>
            <w:tcW w:w="1251" w:type="pct"/>
            <w:tcBorders>
              <w:top w:val="nil"/>
              <w:left w:val="nil"/>
              <w:bottom w:val="nil"/>
              <w:right w:val="double" w:sz="6" w:space="0" w:color="auto"/>
            </w:tcBorders>
            <w:vAlign w:val="center"/>
          </w:tcPr>
          <w:p w14:paraId="3DBA0595" w14:textId="77777777" w:rsidR="006E4901" w:rsidRPr="00EA6B87" w:rsidRDefault="006E4901" w:rsidP="0065160E">
            <w:pPr>
              <w:spacing w:after="0" w:line="276" w:lineRule="auto"/>
            </w:pPr>
          </w:p>
        </w:tc>
      </w:tr>
      <w:tr w:rsidR="006E4901" w:rsidRPr="00EA6B87" w14:paraId="550E51F3" w14:textId="77777777" w:rsidTr="008B4966">
        <w:tc>
          <w:tcPr>
            <w:tcW w:w="1477" w:type="pct"/>
            <w:gridSpan w:val="6"/>
            <w:tcBorders>
              <w:top w:val="nil"/>
              <w:left w:val="double" w:sz="6" w:space="0" w:color="auto"/>
              <w:bottom w:val="nil"/>
              <w:right w:val="nil"/>
            </w:tcBorders>
            <w:vAlign w:val="center"/>
          </w:tcPr>
          <w:p w14:paraId="37D65CB9" w14:textId="4FC656D0" w:rsidR="006E4901" w:rsidRPr="00EA6B87" w:rsidRDefault="0065160E" w:rsidP="0065160E">
            <w:pPr>
              <w:spacing w:after="0" w:line="276" w:lineRule="auto"/>
              <w:rPr>
                <w:b/>
              </w:rPr>
            </w:pPr>
            <w:r>
              <w:rPr>
                <w:b/>
                <w:lang w:val="el-GR"/>
              </w:rPr>
              <w:t>Διεύθυνση</w:t>
            </w:r>
            <w:r w:rsidR="006E4901" w:rsidRPr="00EA6B87">
              <w:rPr>
                <w:b/>
              </w:rPr>
              <w:t xml:space="preserve"> </w:t>
            </w:r>
            <w:r>
              <w:rPr>
                <w:b/>
                <w:lang w:val="el-GR"/>
              </w:rPr>
              <w:t>Κατοικίας</w:t>
            </w:r>
            <w:r w:rsidR="006E4901" w:rsidRPr="00EA6B87">
              <w:rPr>
                <w:b/>
              </w:rPr>
              <w:t>:</w:t>
            </w:r>
          </w:p>
        </w:tc>
        <w:tc>
          <w:tcPr>
            <w:tcW w:w="1071" w:type="pct"/>
            <w:gridSpan w:val="2"/>
            <w:tcBorders>
              <w:top w:val="nil"/>
              <w:left w:val="nil"/>
              <w:bottom w:val="single" w:sz="6" w:space="0" w:color="auto"/>
              <w:right w:val="nil"/>
            </w:tcBorders>
            <w:vAlign w:val="center"/>
          </w:tcPr>
          <w:p w14:paraId="35AFF754" w14:textId="77777777" w:rsidR="006E4901" w:rsidRPr="00EA6B87" w:rsidRDefault="006E4901" w:rsidP="0065160E">
            <w:pPr>
              <w:spacing w:after="0" w:line="276" w:lineRule="auto"/>
            </w:pPr>
          </w:p>
        </w:tc>
        <w:tc>
          <w:tcPr>
            <w:tcW w:w="1201" w:type="pct"/>
            <w:gridSpan w:val="4"/>
            <w:tcBorders>
              <w:top w:val="nil"/>
              <w:left w:val="nil"/>
              <w:bottom w:val="single" w:sz="6" w:space="0" w:color="auto"/>
              <w:right w:val="nil"/>
            </w:tcBorders>
            <w:vAlign w:val="center"/>
          </w:tcPr>
          <w:p w14:paraId="3AB02E5A" w14:textId="77777777" w:rsidR="006E4901" w:rsidRPr="00EA6B87" w:rsidRDefault="006E4901" w:rsidP="0065160E">
            <w:pPr>
              <w:spacing w:after="0"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EA6B87" w:rsidRDefault="006E4901" w:rsidP="0065160E">
            <w:pPr>
              <w:spacing w:after="0" w:line="276" w:lineRule="auto"/>
            </w:pPr>
          </w:p>
        </w:tc>
      </w:tr>
      <w:tr w:rsidR="006E4901" w:rsidRPr="00EA6B87"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EA6B87" w:rsidRDefault="006E4901" w:rsidP="0065160E">
            <w:pPr>
              <w:spacing w:after="0" w:line="276" w:lineRule="auto"/>
            </w:pPr>
          </w:p>
        </w:tc>
        <w:tc>
          <w:tcPr>
            <w:tcW w:w="1071" w:type="pct"/>
            <w:gridSpan w:val="2"/>
            <w:tcBorders>
              <w:top w:val="nil"/>
              <w:left w:val="nil"/>
              <w:bottom w:val="single" w:sz="6" w:space="0" w:color="auto"/>
              <w:right w:val="nil"/>
            </w:tcBorders>
            <w:vAlign w:val="center"/>
          </w:tcPr>
          <w:p w14:paraId="159AF7C1" w14:textId="77777777" w:rsidR="006E4901" w:rsidRPr="00EA6B87" w:rsidRDefault="006E4901" w:rsidP="0065160E">
            <w:pPr>
              <w:spacing w:after="0" w:line="276" w:lineRule="auto"/>
            </w:pPr>
          </w:p>
        </w:tc>
        <w:tc>
          <w:tcPr>
            <w:tcW w:w="1201" w:type="pct"/>
            <w:gridSpan w:val="4"/>
            <w:tcBorders>
              <w:top w:val="nil"/>
              <w:left w:val="nil"/>
              <w:bottom w:val="single" w:sz="6" w:space="0" w:color="auto"/>
              <w:right w:val="nil"/>
            </w:tcBorders>
            <w:vAlign w:val="center"/>
          </w:tcPr>
          <w:p w14:paraId="751F6081" w14:textId="77777777" w:rsidR="006E4901" w:rsidRPr="00EA6B87" w:rsidRDefault="006E4901" w:rsidP="0065160E">
            <w:pPr>
              <w:spacing w:after="0"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EA6B87" w:rsidRDefault="006E4901" w:rsidP="0065160E">
            <w:pPr>
              <w:spacing w:after="0" w:line="276" w:lineRule="auto"/>
            </w:pPr>
          </w:p>
        </w:tc>
      </w:tr>
      <w:tr w:rsidR="006E4901" w:rsidRPr="00EA6B87"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EA6B87" w:rsidRDefault="006E4901" w:rsidP="0065160E">
            <w:pPr>
              <w:spacing w:after="0" w:line="276" w:lineRule="auto"/>
            </w:pPr>
          </w:p>
        </w:tc>
        <w:tc>
          <w:tcPr>
            <w:tcW w:w="1298" w:type="pct"/>
            <w:gridSpan w:val="3"/>
            <w:tcBorders>
              <w:top w:val="nil"/>
              <w:left w:val="nil"/>
              <w:bottom w:val="double" w:sz="6" w:space="0" w:color="auto"/>
              <w:right w:val="nil"/>
            </w:tcBorders>
            <w:vAlign w:val="center"/>
          </w:tcPr>
          <w:p w14:paraId="1CA8E505" w14:textId="77777777" w:rsidR="006E4901" w:rsidRPr="00EA6B87" w:rsidRDefault="006E4901" w:rsidP="0065160E">
            <w:pPr>
              <w:spacing w:after="0" w:line="276" w:lineRule="auto"/>
            </w:pPr>
          </w:p>
        </w:tc>
        <w:tc>
          <w:tcPr>
            <w:tcW w:w="1201" w:type="pct"/>
            <w:gridSpan w:val="4"/>
            <w:tcBorders>
              <w:top w:val="nil"/>
              <w:left w:val="nil"/>
              <w:bottom w:val="double" w:sz="6" w:space="0" w:color="auto"/>
              <w:right w:val="nil"/>
            </w:tcBorders>
            <w:vAlign w:val="center"/>
          </w:tcPr>
          <w:p w14:paraId="1666C39D" w14:textId="77777777" w:rsidR="006E4901" w:rsidRPr="00EA6B87" w:rsidRDefault="006E4901" w:rsidP="0065160E">
            <w:pPr>
              <w:spacing w:after="0"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EA6B87" w:rsidRDefault="006E4901" w:rsidP="0065160E">
            <w:pPr>
              <w:spacing w:after="0" w:line="276" w:lineRule="auto"/>
            </w:pPr>
          </w:p>
        </w:tc>
      </w:tr>
      <w:tr w:rsidR="006E4901" w:rsidRPr="00EA6B87" w14:paraId="3FBD250A" w14:textId="77777777" w:rsidTr="008B4966">
        <w:tc>
          <w:tcPr>
            <w:tcW w:w="5000" w:type="pct"/>
            <w:gridSpan w:val="13"/>
          </w:tcPr>
          <w:p w14:paraId="46F4FDE5" w14:textId="77777777" w:rsidR="006E4901" w:rsidRPr="00EA6B87" w:rsidRDefault="006E4901" w:rsidP="0065160E">
            <w:pPr>
              <w:spacing w:after="0" w:line="276" w:lineRule="auto"/>
            </w:pPr>
          </w:p>
        </w:tc>
      </w:tr>
      <w:tr w:rsidR="006E4901" w:rsidRPr="00EA6B87"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EA6B87" w:rsidRDefault="006E4901" w:rsidP="0065160E">
            <w:pPr>
              <w:spacing w:after="0" w:line="276" w:lineRule="auto"/>
              <w:rPr>
                <w:b/>
              </w:rPr>
            </w:pPr>
            <w:r w:rsidRPr="00EA6B87">
              <w:rPr>
                <w:b/>
              </w:rPr>
              <w:t>ΕΚΠΑΙΔΕΥΣΗ</w:t>
            </w:r>
          </w:p>
        </w:tc>
        <w:tc>
          <w:tcPr>
            <w:tcW w:w="3773" w:type="pct"/>
            <w:gridSpan w:val="9"/>
          </w:tcPr>
          <w:p w14:paraId="5B7B1456" w14:textId="77777777" w:rsidR="006E4901" w:rsidRPr="00EA6B87" w:rsidRDefault="006E4901" w:rsidP="0065160E">
            <w:pPr>
              <w:spacing w:after="0" w:line="276" w:lineRule="auto"/>
            </w:pPr>
          </w:p>
        </w:tc>
      </w:tr>
      <w:tr w:rsidR="006E4901" w:rsidRPr="00EA6B87"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62A02741" w:rsidR="006E4901" w:rsidRPr="0065160E" w:rsidRDefault="0065160E" w:rsidP="0065160E">
            <w:pPr>
              <w:spacing w:after="0" w:line="276" w:lineRule="auto"/>
              <w:jc w:val="center"/>
              <w:rPr>
                <w:b/>
                <w:lang w:val="el-GR"/>
              </w:rPr>
            </w:pPr>
            <w:r>
              <w:rPr>
                <w:b/>
                <w:lang w:val="el-GR"/>
              </w:rPr>
              <w:t>Όνομα Ιδρύματος</w:t>
            </w:r>
          </w:p>
        </w:tc>
        <w:tc>
          <w:tcPr>
            <w:tcW w:w="1045" w:type="pct"/>
            <w:tcBorders>
              <w:top w:val="double" w:sz="6" w:space="0" w:color="auto"/>
              <w:left w:val="nil"/>
              <w:bottom w:val="nil"/>
              <w:right w:val="single" w:sz="6" w:space="0" w:color="auto"/>
            </w:tcBorders>
            <w:vAlign w:val="center"/>
          </w:tcPr>
          <w:p w14:paraId="123AB42D" w14:textId="231B4941" w:rsidR="006E4901" w:rsidRPr="00EA6B87" w:rsidRDefault="0065160E" w:rsidP="0065160E">
            <w:pPr>
              <w:spacing w:after="0" w:line="276" w:lineRule="auto"/>
              <w:jc w:val="center"/>
              <w:rPr>
                <w:b/>
              </w:rPr>
            </w:pPr>
            <w:r>
              <w:rPr>
                <w:b/>
                <w:lang w:val="el-GR"/>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16E78CB1" w:rsidR="006E4901" w:rsidRPr="0065160E" w:rsidRDefault="0065160E" w:rsidP="0065160E">
            <w:pPr>
              <w:spacing w:after="0" w:line="276" w:lineRule="auto"/>
              <w:jc w:val="center"/>
              <w:rPr>
                <w:b/>
                <w:lang w:val="el-GR"/>
              </w:rPr>
            </w:pPr>
            <w:r>
              <w:rPr>
                <w:b/>
                <w:lang w:val="el-GR"/>
              </w:rPr>
              <w:t>Ειδικότητα</w:t>
            </w:r>
          </w:p>
        </w:tc>
        <w:tc>
          <w:tcPr>
            <w:tcW w:w="1016" w:type="pct"/>
            <w:tcBorders>
              <w:top w:val="double" w:sz="6" w:space="0" w:color="auto"/>
              <w:left w:val="nil"/>
              <w:bottom w:val="nil"/>
              <w:right w:val="double" w:sz="6" w:space="0" w:color="auto"/>
            </w:tcBorders>
            <w:vAlign w:val="center"/>
          </w:tcPr>
          <w:p w14:paraId="48879F9B" w14:textId="29B93313" w:rsidR="006E4901" w:rsidRPr="0065160E" w:rsidRDefault="0065160E" w:rsidP="0065160E">
            <w:pPr>
              <w:spacing w:after="0" w:line="276" w:lineRule="auto"/>
              <w:jc w:val="center"/>
              <w:rPr>
                <w:b/>
                <w:lang w:val="el-GR"/>
              </w:rPr>
            </w:pPr>
            <w:r>
              <w:rPr>
                <w:b/>
                <w:lang w:val="el-GR"/>
              </w:rPr>
              <w:t>Ημερομηνία Απόκτησης Πτυχίου</w:t>
            </w:r>
          </w:p>
        </w:tc>
      </w:tr>
      <w:tr w:rsidR="006E4901" w:rsidRPr="00EA6B87"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EA6B87" w:rsidRDefault="006E4901" w:rsidP="0065160E">
            <w:pPr>
              <w:spacing w:after="0" w:line="276" w:lineRule="auto"/>
            </w:pPr>
          </w:p>
          <w:p w14:paraId="48C27067" w14:textId="77777777" w:rsidR="006E4901" w:rsidRPr="00EA6B87" w:rsidRDefault="006E4901" w:rsidP="0065160E">
            <w:pPr>
              <w:spacing w:after="0"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EA6B87" w:rsidRDefault="006E4901" w:rsidP="0065160E">
            <w:pPr>
              <w:spacing w:after="0"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EA6B87" w:rsidRDefault="006E4901" w:rsidP="0065160E">
            <w:pPr>
              <w:spacing w:after="0"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EA6B87" w:rsidRDefault="006E4901" w:rsidP="0065160E">
            <w:pPr>
              <w:spacing w:after="0" w:line="276" w:lineRule="auto"/>
            </w:pPr>
          </w:p>
        </w:tc>
      </w:tr>
      <w:tr w:rsidR="006E4901" w:rsidRPr="00EA6B87"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EA6B87" w:rsidRDefault="006E4901" w:rsidP="0065160E">
            <w:pPr>
              <w:spacing w:after="0" w:line="276" w:lineRule="auto"/>
            </w:pPr>
          </w:p>
          <w:p w14:paraId="645FCF04" w14:textId="77777777" w:rsidR="006E4901" w:rsidRPr="00EA6B87" w:rsidRDefault="006E4901" w:rsidP="0065160E">
            <w:pPr>
              <w:spacing w:after="0" w:line="276" w:lineRule="auto"/>
            </w:pPr>
          </w:p>
        </w:tc>
        <w:tc>
          <w:tcPr>
            <w:tcW w:w="1045" w:type="pct"/>
            <w:tcBorders>
              <w:top w:val="nil"/>
              <w:left w:val="nil"/>
              <w:bottom w:val="nil"/>
              <w:right w:val="single" w:sz="6" w:space="0" w:color="auto"/>
            </w:tcBorders>
          </w:tcPr>
          <w:p w14:paraId="4A95C4CA" w14:textId="77777777" w:rsidR="006E4901" w:rsidRPr="00EA6B87" w:rsidRDefault="006E4901" w:rsidP="0065160E">
            <w:pPr>
              <w:spacing w:after="0" w:line="276" w:lineRule="auto"/>
            </w:pPr>
          </w:p>
        </w:tc>
        <w:tc>
          <w:tcPr>
            <w:tcW w:w="1240" w:type="pct"/>
            <w:gridSpan w:val="4"/>
            <w:tcBorders>
              <w:top w:val="nil"/>
              <w:left w:val="nil"/>
              <w:bottom w:val="nil"/>
              <w:right w:val="single" w:sz="6" w:space="0" w:color="auto"/>
            </w:tcBorders>
          </w:tcPr>
          <w:p w14:paraId="6EAB4848" w14:textId="77777777" w:rsidR="006E4901" w:rsidRPr="00EA6B87" w:rsidRDefault="006E4901" w:rsidP="0065160E">
            <w:pPr>
              <w:spacing w:after="0" w:line="276" w:lineRule="auto"/>
            </w:pPr>
          </w:p>
        </w:tc>
        <w:tc>
          <w:tcPr>
            <w:tcW w:w="1016" w:type="pct"/>
            <w:tcBorders>
              <w:top w:val="nil"/>
              <w:left w:val="nil"/>
              <w:bottom w:val="nil"/>
              <w:right w:val="double" w:sz="6" w:space="0" w:color="auto"/>
            </w:tcBorders>
          </w:tcPr>
          <w:p w14:paraId="3C00D643" w14:textId="77777777" w:rsidR="006E4901" w:rsidRPr="00EA6B87" w:rsidRDefault="006E4901" w:rsidP="0065160E">
            <w:pPr>
              <w:spacing w:after="0" w:line="276" w:lineRule="auto"/>
            </w:pPr>
          </w:p>
        </w:tc>
      </w:tr>
      <w:tr w:rsidR="006E4901" w:rsidRPr="00EA6B87"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EA6B87" w:rsidRDefault="006E4901" w:rsidP="0065160E">
            <w:pPr>
              <w:spacing w:after="0" w:line="276" w:lineRule="auto"/>
            </w:pPr>
          </w:p>
          <w:p w14:paraId="7C945B5B" w14:textId="77777777" w:rsidR="006E4901" w:rsidRPr="00EA6B87" w:rsidRDefault="006E4901" w:rsidP="0065160E">
            <w:pPr>
              <w:spacing w:after="0"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EA6B87" w:rsidRDefault="006E4901" w:rsidP="0065160E">
            <w:pPr>
              <w:spacing w:after="0"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EA6B87" w:rsidRDefault="006E4901" w:rsidP="0065160E">
            <w:pPr>
              <w:spacing w:after="0"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EA6B87" w:rsidRDefault="006E4901" w:rsidP="0065160E">
            <w:pPr>
              <w:spacing w:after="0" w:line="276" w:lineRule="auto"/>
            </w:pPr>
          </w:p>
        </w:tc>
      </w:tr>
      <w:tr w:rsidR="006E4901" w:rsidRPr="00B32624"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EA6B87" w:rsidRDefault="006E4901" w:rsidP="0065160E">
            <w:pPr>
              <w:spacing w:after="0" w:line="276" w:lineRule="auto"/>
              <w:jc w:val="center"/>
              <w:rPr>
                <w:b/>
                <w:lang w:val="el-GR"/>
              </w:rPr>
            </w:pPr>
            <w:r w:rsidRPr="00EA6B87">
              <w:rPr>
                <w:b/>
                <w:lang w:val="el-GR"/>
              </w:rPr>
              <w:t xml:space="preserve">ΚΑΤΗΓΟΡΙΑ ΣΤΕΛΕΧΟΥΣ </w:t>
            </w:r>
          </w:p>
          <w:p w14:paraId="2E76C552" w14:textId="77777777" w:rsidR="006E4901" w:rsidRPr="00EA6B87" w:rsidRDefault="006E4901" w:rsidP="0065160E">
            <w:pPr>
              <w:spacing w:after="0" w:line="276" w:lineRule="auto"/>
              <w:jc w:val="center"/>
              <w:rPr>
                <w:lang w:val="el-GR"/>
              </w:rPr>
            </w:pPr>
            <w:r w:rsidRPr="00EA6B87">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EA6B87" w:rsidRDefault="006E4901" w:rsidP="0065160E">
            <w:pPr>
              <w:spacing w:after="0" w:line="276" w:lineRule="auto"/>
              <w:rPr>
                <w:lang w:val="el-GR"/>
              </w:rPr>
            </w:pPr>
          </w:p>
        </w:tc>
      </w:tr>
    </w:tbl>
    <w:p w14:paraId="28D570B3" w14:textId="77777777" w:rsidR="006E4901" w:rsidRPr="00EA6B87" w:rsidRDefault="006E4901" w:rsidP="00F73DE9">
      <w:pPr>
        <w:spacing w:line="360" w:lineRule="auto"/>
        <w:rPr>
          <w:i/>
          <w:color w:val="5B9BD5"/>
          <w:lang w:val="el-GR"/>
        </w:rPr>
        <w:sectPr w:rsidR="006E4901" w:rsidRPr="00EA6B87" w:rsidSect="00F0717E">
          <w:pgSz w:w="11906" w:h="16838"/>
          <w:pgMar w:top="1134" w:right="1134" w:bottom="1134" w:left="1134" w:header="720" w:footer="709" w:gutter="0"/>
          <w:cols w:space="720"/>
          <w:titlePg/>
          <w:docGrid w:linePitch="360"/>
        </w:sectPr>
      </w:pPr>
    </w:p>
    <w:p w14:paraId="1F51512E" w14:textId="77777777" w:rsidR="006E4901" w:rsidRPr="00EA6B87" w:rsidRDefault="006E4901" w:rsidP="00F73DE9">
      <w:pPr>
        <w:spacing w:line="360" w:lineRule="auto"/>
        <w:rPr>
          <w:i/>
          <w:color w:val="5B9BD5"/>
          <w:lang w:val="el-GR"/>
        </w:rPr>
      </w:pPr>
    </w:p>
    <w:p w14:paraId="0DA41680" w14:textId="77777777" w:rsidR="006E4901" w:rsidRPr="00EA6B87" w:rsidRDefault="006E4901" w:rsidP="00F73DE9">
      <w:pPr>
        <w:spacing w:line="360" w:lineRule="auto"/>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EA6B87" w14:paraId="73CA9C4D" w14:textId="77777777" w:rsidTr="008B4966">
        <w:trPr>
          <w:trHeight w:val="567"/>
        </w:trPr>
        <w:tc>
          <w:tcPr>
            <w:tcW w:w="5000" w:type="pct"/>
            <w:shd w:val="pct10" w:color="auto" w:fill="auto"/>
            <w:vAlign w:val="center"/>
          </w:tcPr>
          <w:p w14:paraId="6AFFD63C" w14:textId="77777777" w:rsidR="006E4901" w:rsidRPr="00EA6B87" w:rsidRDefault="006E4901" w:rsidP="00F73DE9">
            <w:pPr>
              <w:spacing w:line="360" w:lineRule="auto"/>
              <w:jc w:val="center"/>
            </w:pPr>
            <w:r w:rsidRPr="00EA6B87">
              <w:rPr>
                <w:b/>
              </w:rPr>
              <w:t>ΕΠΑΓΓΕΛΜΑΤΙΚΗ ΕΜΠΕΙΡΙΑ</w:t>
            </w:r>
          </w:p>
        </w:tc>
      </w:tr>
    </w:tbl>
    <w:p w14:paraId="3EDB3461" w14:textId="77777777" w:rsidR="006E4901" w:rsidRPr="00EA6B87" w:rsidRDefault="006E4901" w:rsidP="00F73DE9">
      <w:pPr>
        <w:spacing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EA6B87" w14:paraId="63466DEE" w14:textId="77777777" w:rsidTr="008B4966">
        <w:trPr>
          <w:cantSplit/>
        </w:trPr>
        <w:tc>
          <w:tcPr>
            <w:tcW w:w="1315" w:type="pct"/>
            <w:vMerge w:val="restart"/>
            <w:shd w:val="clear" w:color="auto" w:fill="E6E6E6"/>
            <w:vAlign w:val="center"/>
          </w:tcPr>
          <w:p w14:paraId="7A753132" w14:textId="407B2000" w:rsidR="006E4901" w:rsidRPr="0065160E" w:rsidRDefault="0065160E" w:rsidP="00167910">
            <w:pPr>
              <w:spacing w:before="120" w:after="0"/>
              <w:jc w:val="center"/>
              <w:rPr>
                <w:b/>
                <w:lang w:val="el-GR"/>
              </w:rPr>
            </w:pPr>
            <w:r>
              <w:rPr>
                <w:b/>
                <w:lang w:val="el-GR"/>
              </w:rPr>
              <w:t>Έργο</w:t>
            </w:r>
          </w:p>
        </w:tc>
        <w:tc>
          <w:tcPr>
            <w:tcW w:w="730" w:type="pct"/>
            <w:vMerge w:val="restart"/>
            <w:shd w:val="clear" w:color="auto" w:fill="E6E6E6"/>
            <w:vAlign w:val="center"/>
          </w:tcPr>
          <w:p w14:paraId="7CED41B2" w14:textId="4C8A31E9" w:rsidR="006E4901" w:rsidRPr="0065160E" w:rsidRDefault="0065160E" w:rsidP="00167910">
            <w:pPr>
              <w:spacing w:before="120" w:after="0"/>
              <w:jc w:val="center"/>
              <w:rPr>
                <w:b/>
                <w:lang w:val="el-GR"/>
              </w:rPr>
            </w:pPr>
            <w:r>
              <w:rPr>
                <w:b/>
                <w:lang w:val="el-GR"/>
              </w:rPr>
              <w:t>Εργοδότης</w:t>
            </w:r>
          </w:p>
        </w:tc>
        <w:tc>
          <w:tcPr>
            <w:tcW w:w="2008" w:type="pct"/>
            <w:vMerge w:val="restart"/>
            <w:shd w:val="clear" w:color="auto" w:fill="E6E6E6"/>
            <w:vAlign w:val="center"/>
          </w:tcPr>
          <w:p w14:paraId="34FE57A7" w14:textId="77777777" w:rsidR="006E4901" w:rsidRPr="00EA6B87" w:rsidRDefault="006E4901" w:rsidP="00167910">
            <w:pPr>
              <w:spacing w:after="0"/>
              <w:jc w:val="center"/>
              <w:rPr>
                <w:lang w:val="el-GR"/>
              </w:rPr>
            </w:pPr>
            <w:r w:rsidRPr="00EA6B87">
              <w:rPr>
                <w:b/>
                <w:lang w:val="el-GR"/>
              </w:rPr>
              <w:t>Θέση</w:t>
            </w:r>
            <w:r w:rsidRPr="00EA6B87">
              <w:rPr>
                <w:rStyle w:val="ab"/>
              </w:rPr>
              <w:footnoteReference w:id="35"/>
            </w:r>
            <w:r w:rsidRPr="00EA6B87">
              <w:rPr>
                <w:b/>
                <w:lang w:val="el-GR"/>
              </w:rPr>
              <w:t xml:space="preserve"> και Καθήκοντα στο Έργο </w:t>
            </w:r>
          </w:p>
        </w:tc>
        <w:tc>
          <w:tcPr>
            <w:tcW w:w="947" w:type="pct"/>
            <w:gridSpan w:val="2"/>
            <w:shd w:val="clear" w:color="auto" w:fill="E6E6E6"/>
            <w:vAlign w:val="center"/>
          </w:tcPr>
          <w:p w14:paraId="1C75839A" w14:textId="1A42C712" w:rsidR="006E4901" w:rsidRPr="0065160E" w:rsidRDefault="0065160E" w:rsidP="00167910">
            <w:pPr>
              <w:spacing w:before="120" w:after="0"/>
              <w:jc w:val="center"/>
              <w:rPr>
                <w:b/>
                <w:lang w:val="el-GR"/>
              </w:rPr>
            </w:pPr>
            <w:r>
              <w:rPr>
                <w:b/>
                <w:lang w:val="el-GR"/>
              </w:rPr>
              <w:t>Απασχόληση στο Έργο</w:t>
            </w:r>
          </w:p>
        </w:tc>
      </w:tr>
      <w:tr w:rsidR="006E4901" w:rsidRPr="00EA6B87" w14:paraId="6CD8234A" w14:textId="77777777" w:rsidTr="008B4966">
        <w:trPr>
          <w:cantSplit/>
        </w:trPr>
        <w:tc>
          <w:tcPr>
            <w:tcW w:w="1315" w:type="pct"/>
            <w:vMerge/>
            <w:shd w:val="clear" w:color="auto" w:fill="E6E6E6"/>
            <w:vAlign w:val="center"/>
          </w:tcPr>
          <w:p w14:paraId="1FF42C23" w14:textId="77777777" w:rsidR="006E4901" w:rsidRPr="00EA6B87" w:rsidRDefault="006E4901" w:rsidP="00167910">
            <w:pPr>
              <w:spacing w:before="120" w:after="0"/>
              <w:jc w:val="left"/>
              <w:rPr>
                <w:b/>
              </w:rPr>
            </w:pPr>
          </w:p>
        </w:tc>
        <w:tc>
          <w:tcPr>
            <w:tcW w:w="730" w:type="pct"/>
            <w:vMerge/>
            <w:shd w:val="clear" w:color="auto" w:fill="E6E6E6"/>
            <w:vAlign w:val="center"/>
          </w:tcPr>
          <w:p w14:paraId="754E0B09" w14:textId="77777777" w:rsidR="006E4901" w:rsidRPr="00EA6B87" w:rsidRDefault="006E4901" w:rsidP="00167910">
            <w:pPr>
              <w:spacing w:before="120" w:after="0"/>
              <w:jc w:val="left"/>
              <w:rPr>
                <w:b/>
              </w:rPr>
            </w:pPr>
          </w:p>
        </w:tc>
        <w:tc>
          <w:tcPr>
            <w:tcW w:w="2008" w:type="pct"/>
            <w:vMerge/>
            <w:shd w:val="clear" w:color="auto" w:fill="E6E6E6"/>
            <w:vAlign w:val="center"/>
          </w:tcPr>
          <w:p w14:paraId="4E0A4DAE" w14:textId="77777777" w:rsidR="006E4901" w:rsidRPr="00EA6B87" w:rsidRDefault="006E4901" w:rsidP="00167910">
            <w:pPr>
              <w:spacing w:before="120" w:after="0"/>
              <w:jc w:val="left"/>
              <w:rPr>
                <w:b/>
              </w:rPr>
            </w:pPr>
          </w:p>
        </w:tc>
        <w:tc>
          <w:tcPr>
            <w:tcW w:w="548" w:type="pct"/>
            <w:shd w:val="clear" w:color="auto" w:fill="E6E6E6"/>
            <w:vAlign w:val="center"/>
          </w:tcPr>
          <w:p w14:paraId="7C52FE53" w14:textId="682DF992" w:rsidR="006E4901" w:rsidRPr="0065160E" w:rsidRDefault="0065160E" w:rsidP="00167910">
            <w:pPr>
              <w:spacing w:after="0"/>
              <w:jc w:val="center"/>
              <w:rPr>
                <w:b/>
                <w:lang w:val="el-GR"/>
              </w:rPr>
            </w:pPr>
            <w:r>
              <w:rPr>
                <w:b/>
                <w:lang w:val="el-GR"/>
              </w:rPr>
              <w:t>Περίοδος</w:t>
            </w:r>
          </w:p>
          <w:p w14:paraId="16F3A87F" w14:textId="7B48107B" w:rsidR="006E4901" w:rsidRPr="00EA6B87" w:rsidRDefault="006E4901" w:rsidP="00167910">
            <w:pPr>
              <w:spacing w:after="0"/>
              <w:jc w:val="center"/>
              <w:rPr>
                <w:b/>
              </w:rPr>
            </w:pPr>
            <w:r w:rsidRPr="00EA6B87">
              <w:t xml:space="preserve">(από </w:t>
            </w:r>
            <w:r w:rsidRPr="00EA6B87">
              <w:rPr>
                <w:b/>
              </w:rPr>
              <w:t>-</w:t>
            </w:r>
            <w:r w:rsidRPr="00EA6B87">
              <w:t xml:space="preserve"> </w:t>
            </w:r>
            <w:r w:rsidR="0065160E">
              <w:rPr>
                <w:lang w:val="el-GR"/>
              </w:rPr>
              <w:t>έως</w:t>
            </w:r>
            <w:r w:rsidRPr="00EA6B87">
              <w:t>)</w:t>
            </w:r>
          </w:p>
        </w:tc>
        <w:tc>
          <w:tcPr>
            <w:tcW w:w="399" w:type="pct"/>
            <w:shd w:val="clear" w:color="auto" w:fill="E6E6E6"/>
            <w:vAlign w:val="center"/>
          </w:tcPr>
          <w:p w14:paraId="1C93CACF" w14:textId="77777777" w:rsidR="006E4901" w:rsidRPr="00EA6B87" w:rsidRDefault="006E4901" w:rsidP="00167910">
            <w:pPr>
              <w:spacing w:before="120" w:after="0"/>
              <w:jc w:val="center"/>
              <w:rPr>
                <w:b/>
              </w:rPr>
            </w:pPr>
            <w:r w:rsidRPr="00EA6B87">
              <w:rPr>
                <w:b/>
              </w:rPr>
              <w:t>Α/Μ</w:t>
            </w:r>
          </w:p>
        </w:tc>
      </w:tr>
      <w:tr w:rsidR="006E4901" w:rsidRPr="00EA6B87" w14:paraId="22A1F0E4" w14:textId="77777777" w:rsidTr="008B4966">
        <w:tc>
          <w:tcPr>
            <w:tcW w:w="1315" w:type="pct"/>
          </w:tcPr>
          <w:p w14:paraId="3ACEC1A6" w14:textId="77777777" w:rsidR="006E4901" w:rsidRPr="00EA6B87" w:rsidRDefault="006E4901" w:rsidP="00167910">
            <w:pPr>
              <w:spacing w:before="120" w:after="0"/>
            </w:pPr>
          </w:p>
          <w:p w14:paraId="28E7C935" w14:textId="77777777" w:rsidR="006E4901" w:rsidRPr="00EA6B87" w:rsidRDefault="006E4901" w:rsidP="00167910">
            <w:pPr>
              <w:spacing w:before="120" w:after="0"/>
            </w:pPr>
          </w:p>
        </w:tc>
        <w:tc>
          <w:tcPr>
            <w:tcW w:w="730" w:type="pct"/>
          </w:tcPr>
          <w:p w14:paraId="5F1ED02B" w14:textId="77777777" w:rsidR="006E4901" w:rsidRPr="00EA6B87" w:rsidRDefault="006E4901" w:rsidP="00167910">
            <w:pPr>
              <w:spacing w:before="120" w:after="0"/>
            </w:pPr>
          </w:p>
        </w:tc>
        <w:tc>
          <w:tcPr>
            <w:tcW w:w="2008" w:type="pct"/>
          </w:tcPr>
          <w:p w14:paraId="3C24DA43" w14:textId="77777777" w:rsidR="006E4901" w:rsidRPr="00EA6B87" w:rsidRDefault="006E4901" w:rsidP="00167910">
            <w:pPr>
              <w:spacing w:before="120" w:after="0"/>
            </w:pPr>
          </w:p>
          <w:p w14:paraId="6CD6119B" w14:textId="77777777" w:rsidR="006E4901" w:rsidRPr="00EA6B87" w:rsidRDefault="006E4901" w:rsidP="00167910">
            <w:pPr>
              <w:spacing w:before="120" w:after="0"/>
            </w:pPr>
          </w:p>
          <w:p w14:paraId="6B6E5C45" w14:textId="77777777" w:rsidR="006E4901" w:rsidRPr="00EA6B87" w:rsidRDefault="006E4901" w:rsidP="00167910">
            <w:pPr>
              <w:spacing w:before="120" w:after="0"/>
            </w:pPr>
          </w:p>
        </w:tc>
        <w:tc>
          <w:tcPr>
            <w:tcW w:w="548" w:type="pct"/>
          </w:tcPr>
          <w:p w14:paraId="03D6B1BD" w14:textId="77777777" w:rsidR="006E4901" w:rsidRPr="00EA6B87" w:rsidRDefault="006E4901" w:rsidP="00167910">
            <w:pPr>
              <w:spacing w:before="120" w:after="0"/>
              <w:jc w:val="center"/>
            </w:pPr>
            <w:r w:rsidRPr="00EA6B87">
              <w:t>__ /__ / ___</w:t>
            </w:r>
          </w:p>
          <w:p w14:paraId="5E6D5E13" w14:textId="77777777" w:rsidR="006E4901" w:rsidRPr="00EA6B87" w:rsidRDefault="006E4901" w:rsidP="00167910">
            <w:pPr>
              <w:spacing w:before="120" w:after="0"/>
              <w:jc w:val="center"/>
            </w:pPr>
            <w:r w:rsidRPr="00EA6B87">
              <w:t>-</w:t>
            </w:r>
          </w:p>
          <w:p w14:paraId="24BEE482" w14:textId="77777777" w:rsidR="006E4901" w:rsidRPr="00EA6B87" w:rsidRDefault="006E4901" w:rsidP="00167910">
            <w:pPr>
              <w:spacing w:before="120" w:after="0"/>
              <w:jc w:val="center"/>
            </w:pPr>
            <w:r w:rsidRPr="00EA6B87">
              <w:t>__ /__ / ___</w:t>
            </w:r>
          </w:p>
        </w:tc>
        <w:tc>
          <w:tcPr>
            <w:tcW w:w="399" w:type="pct"/>
          </w:tcPr>
          <w:p w14:paraId="4A510E64" w14:textId="77777777" w:rsidR="006E4901" w:rsidRPr="00EA6B87" w:rsidRDefault="006E4901" w:rsidP="00167910">
            <w:pPr>
              <w:spacing w:before="120" w:after="0"/>
              <w:jc w:val="center"/>
            </w:pPr>
          </w:p>
        </w:tc>
      </w:tr>
      <w:tr w:rsidR="006E4901" w:rsidRPr="00EA6B87" w14:paraId="2A8CC123" w14:textId="77777777" w:rsidTr="008B4966">
        <w:tc>
          <w:tcPr>
            <w:tcW w:w="1315" w:type="pct"/>
          </w:tcPr>
          <w:p w14:paraId="39A31725" w14:textId="77777777" w:rsidR="006E4901" w:rsidRPr="00EA6B87" w:rsidRDefault="006E4901" w:rsidP="00167910">
            <w:pPr>
              <w:spacing w:before="120" w:after="0"/>
            </w:pPr>
          </w:p>
        </w:tc>
        <w:tc>
          <w:tcPr>
            <w:tcW w:w="730" w:type="pct"/>
          </w:tcPr>
          <w:p w14:paraId="40BBC8BF" w14:textId="77777777" w:rsidR="006E4901" w:rsidRPr="00EA6B87" w:rsidRDefault="006E4901" w:rsidP="00167910">
            <w:pPr>
              <w:spacing w:before="120" w:after="0"/>
            </w:pPr>
          </w:p>
        </w:tc>
        <w:tc>
          <w:tcPr>
            <w:tcW w:w="2008" w:type="pct"/>
          </w:tcPr>
          <w:p w14:paraId="7F112D36" w14:textId="77777777" w:rsidR="006E4901" w:rsidRPr="00EA6B87" w:rsidRDefault="006E4901" w:rsidP="00167910">
            <w:pPr>
              <w:spacing w:before="120" w:after="0"/>
            </w:pPr>
          </w:p>
        </w:tc>
        <w:tc>
          <w:tcPr>
            <w:tcW w:w="548" w:type="pct"/>
          </w:tcPr>
          <w:p w14:paraId="51006B0D" w14:textId="77777777" w:rsidR="006E4901" w:rsidRPr="00EA6B87" w:rsidRDefault="006E4901" w:rsidP="00167910">
            <w:pPr>
              <w:spacing w:before="120" w:after="0"/>
              <w:jc w:val="center"/>
            </w:pPr>
            <w:r w:rsidRPr="00EA6B87">
              <w:t>__ /__ / ___</w:t>
            </w:r>
          </w:p>
          <w:p w14:paraId="1817A412" w14:textId="77777777" w:rsidR="006E4901" w:rsidRPr="00EA6B87" w:rsidRDefault="006E4901" w:rsidP="00167910">
            <w:pPr>
              <w:spacing w:before="120" w:after="0"/>
              <w:jc w:val="center"/>
            </w:pPr>
            <w:r w:rsidRPr="00EA6B87">
              <w:t>-</w:t>
            </w:r>
          </w:p>
          <w:p w14:paraId="5DFE11EA" w14:textId="77777777" w:rsidR="006E4901" w:rsidRPr="00EA6B87" w:rsidRDefault="006E4901" w:rsidP="00167910">
            <w:pPr>
              <w:spacing w:before="120" w:after="0"/>
              <w:jc w:val="center"/>
            </w:pPr>
            <w:r w:rsidRPr="00EA6B87">
              <w:t>__ /__ / ___</w:t>
            </w:r>
          </w:p>
        </w:tc>
        <w:tc>
          <w:tcPr>
            <w:tcW w:w="399" w:type="pct"/>
          </w:tcPr>
          <w:p w14:paraId="770233DE" w14:textId="77777777" w:rsidR="006E4901" w:rsidRPr="00EA6B87" w:rsidRDefault="006E4901" w:rsidP="00167910">
            <w:pPr>
              <w:spacing w:before="120" w:after="0"/>
              <w:jc w:val="center"/>
            </w:pPr>
          </w:p>
        </w:tc>
      </w:tr>
      <w:tr w:rsidR="006E4901" w:rsidRPr="00EA6B87" w14:paraId="3CECC87D" w14:textId="77777777" w:rsidTr="008B4966">
        <w:tc>
          <w:tcPr>
            <w:tcW w:w="1315" w:type="pct"/>
          </w:tcPr>
          <w:p w14:paraId="74DA2E5C" w14:textId="77777777" w:rsidR="006E4901" w:rsidRPr="00EA6B87" w:rsidRDefault="006E4901" w:rsidP="00167910">
            <w:pPr>
              <w:spacing w:before="120" w:after="0"/>
            </w:pPr>
          </w:p>
        </w:tc>
        <w:tc>
          <w:tcPr>
            <w:tcW w:w="730" w:type="pct"/>
          </w:tcPr>
          <w:p w14:paraId="713166AC" w14:textId="77777777" w:rsidR="006E4901" w:rsidRPr="00EA6B87" w:rsidRDefault="006E4901" w:rsidP="00167910">
            <w:pPr>
              <w:spacing w:before="120" w:after="0"/>
            </w:pPr>
          </w:p>
        </w:tc>
        <w:tc>
          <w:tcPr>
            <w:tcW w:w="2008" w:type="pct"/>
          </w:tcPr>
          <w:p w14:paraId="0F3CBA04" w14:textId="77777777" w:rsidR="006E4901" w:rsidRPr="00EA6B87" w:rsidRDefault="006E4901" w:rsidP="00167910">
            <w:pPr>
              <w:spacing w:before="120" w:after="0"/>
            </w:pPr>
          </w:p>
        </w:tc>
        <w:tc>
          <w:tcPr>
            <w:tcW w:w="548" w:type="pct"/>
          </w:tcPr>
          <w:p w14:paraId="27B8E3BA" w14:textId="77777777" w:rsidR="006E4901" w:rsidRPr="00EA6B87" w:rsidRDefault="006E4901" w:rsidP="00167910">
            <w:pPr>
              <w:spacing w:before="120" w:after="0"/>
              <w:jc w:val="center"/>
            </w:pPr>
            <w:r w:rsidRPr="00EA6B87">
              <w:t>__ /__ / ___</w:t>
            </w:r>
          </w:p>
          <w:p w14:paraId="7B0519DA" w14:textId="77777777" w:rsidR="006E4901" w:rsidRPr="00EA6B87" w:rsidRDefault="006E4901" w:rsidP="00167910">
            <w:pPr>
              <w:spacing w:before="120" w:after="0"/>
              <w:jc w:val="center"/>
            </w:pPr>
            <w:r w:rsidRPr="00EA6B87">
              <w:t>-</w:t>
            </w:r>
          </w:p>
          <w:p w14:paraId="0DBDC4BF" w14:textId="77777777" w:rsidR="006E4901" w:rsidRPr="00EA6B87" w:rsidRDefault="006E4901" w:rsidP="00167910">
            <w:pPr>
              <w:spacing w:before="120" w:after="0"/>
              <w:jc w:val="center"/>
            </w:pPr>
            <w:r w:rsidRPr="00EA6B87">
              <w:t>__ /__ / ___</w:t>
            </w:r>
          </w:p>
        </w:tc>
        <w:tc>
          <w:tcPr>
            <w:tcW w:w="399" w:type="pct"/>
          </w:tcPr>
          <w:p w14:paraId="4431934D" w14:textId="77777777" w:rsidR="006E4901" w:rsidRPr="00EA6B87" w:rsidRDefault="006E4901" w:rsidP="00167910">
            <w:pPr>
              <w:spacing w:before="120" w:after="0"/>
              <w:jc w:val="center"/>
            </w:pPr>
          </w:p>
        </w:tc>
      </w:tr>
    </w:tbl>
    <w:p w14:paraId="62D4433E" w14:textId="77777777" w:rsidR="006E4901" w:rsidRPr="00EA6B87" w:rsidRDefault="006E4901" w:rsidP="00F73DE9">
      <w:pPr>
        <w:spacing w:line="360" w:lineRule="auto"/>
        <w:sectPr w:rsidR="006E4901" w:rsidRPr="00EA6B87" w:rsidSect="00F0717E">
          <w:headerReference w:type="default" r:id="rId44"/>
          <w:footerReference w:type="default" r:id="rId45"/>
          <w:pgSz w:w="16838" w:h="11906" w:orient="landscape"/>
          <w:pgMar w:top="1134" w:right="1134" w:bottom="1134" w:left="1134" w:header="720" w:footer="709" w:gutter="0"/>
          <w:cols w:space="720"/>
          <w:titlePg/>
          <w:docGrid w:linePitch="360"/>
        </w:sectPr>
      </w:pPr>
    </w:p>
    <w:p w14:paraId="04248794" w14:textId="623C2B0E" w:rsidR="008338F0" w:rsidRPr="0065160E" w:rsidRDefault="003355E7" w:rsidP="00F73DE9">
      <w:pPr>
        <w:pStyle w:val="2"/>
        <w:numPr>
          <w:ilvl w:val="0"/>
          <w:numId w:val="0"/>
        </w:numPr>
        <w:spacing w:line="360" w:lineRule="auto"/>
        <w:ind w:left="576" w:hanging="576"/>
        <w:rPr>
          <w:rFonts w:cs="Tahoma"/>
          <w:lang w:val="el-GR"/>
        </w:rPr>
      </w:pPr>
      <w:bookmarkStart w:id="789" w:name="_Ref510087097"/>
      <w:bookmarkStart w:id="790" w:name="_Ref40980475"/>
      <w:bookmarkStart w:id="791" w:name="_Ref55324393"/>
      <w:bookmarkStart w:id="792" w:name="_Toc97194377"/>
      <w:bookmarkStart w:id="793" w:name="_Toc97194481"/>
      <w:bookmarkStart w:id="794" w:name="_Ref172633720"/>
      <w:bookmarkStart w:id="795" w:name="_Ref172634180"/>
      <w:bookmarkStart w:id="796" w:name="_Toc177459322"/>
      <w:r w:rsidRPr="0065160E">
        <w:rPr>
          <w:rFonts w:cs="Tahoma"/>
          <w:lang w:val="el-GR"/>
        </w:rPr>
        <w:lastRenderedPageBreak/>
        <w:t xml:space="preserve">ΠΑΡΑΡΤΗΜΑ </w:t>
      </w:r>
      <w:r w:rsidRPr="00EA6B87">
        <w:rPr>
          <w:rFonts w:cs="Tahoma"/>
        </w:rPr>
        <w:t>V</w:t>
      </w:r>
      <w:r w:rsidRPr="0065160E">
        <w:rPr>
          <w:rFonts w:cs="Tahoma"/>
          <w:lang w:val="el-GR"/>
        </w:rPr>
        <w:t xml:space="preserve"> – </w:t>
      </w:r>
      <w:bookmarkEnd w:id="789"/>
      <w:bookmarkEnd w:id="790"/>
      <w:bookmarkEnd w:id="791"/>
      <w:bookmarkEnd w:id="792"/>
      <w:bookmarkEnd w:id="793"/>
      <w:r w:rsidR="0065160E">
        <w:rPr>
          <w:rFonts w:cs="Tahoma"/>
          <w:lang w:val="el-GR"/>
        </w:rPr>
        <w:t>Υπόδειγμα Τεχνικής Προσφοράς</w:t>
      </w:r>
      <w:bookmarkEnd w:id="794"/>
      <w:bookmarkEnd w:id="795"/>
      <w:bookmarkEnd w:id="796"/>
      <w:r w:rsidRPr="0065160E">
        <w:rPr>
          <w:rFonts w:cs="Tahoma"/>
          <w:lang w:val="el-GR"/>
        </w:rPr>
        <w:t xml:space="preserve"> </w:t>
      </w:r>
    </w:p>
    <w:p w14:paraId="17C57E13" w14:textId="77777777" w:rsidR="00E36548" w:rsidRPr="00EA6B87" w:rsidRDefault="00E36548" w:rsidP="00F73DE9">
      <w:pPr>
        <w:autoSpaceDE w:val="0"/>
        <w:autoSpaceDN w:val="0"/>
        <w:adjustRightInd w:val="0"/>
        <w:spacing w:after="0" w:line="360"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535"/>
        <w:gridCol w:w="2263"/>
      </w:tblGrid>
      <w:tr w:rsidR="00E36548" w:rsidRPr="00EA6B87" w14:paraId="3A4891C5" w14:textId="77777777" w:rsidTr="00C4217E">
        <w:trPr>
          <w:trHeight w:val="513"/>
        </w:trPr>
        <w:tc>
          <w:tcPr>
            <w:tcW w:w="5000" w:type="pct"/>
            <w:gridSpan w:val="3"/>
            <w:shd w:val="clear" w:color="000000" w:fill="B3B3B3"/>
            <w:vAlign w:val="center"/>
            <w:hideMark/>
          </w:tcPr>
          <w:p w14:paraId="0E825D79" w14:textId="77777777" w:rsidR="00E36548" w:rsidRPr="00EA6B87" w:rsidRDefault="00E36548" w:rsidP="00F73DE9">
            <w:pPr>
              <w:spacing w:before="60" w:after="60" w:line="360" w:lineRule="auto"/>
              <w:jc w:val="center"/>
              <w:rPr>
                <w:b/>
                <w:lang w:val="el-GR" w:eastAsia="el-GR"/>
              </w:rPr>
            </w:pPr>
            <w:r w:rsidRPr="00EA6B87">
              <w:rPr>
                <w:b/>
                <w:lang w:val="el-GR"/>
              </w:rPr>
              <w:t>Περιεχόμενα Τεχνικής Προσφοράς</w:t>
            </w:r>
          </w:p>
        </w:tc>
      </w:tr>
      <w:tr w:rsidR="00E36548" w:rsidRPr="00EA6B87" w14:paraId="39DFFA94" w14:textId="77777777" w:rsidTr="006F36A8">
        <w:trPr>
          <w:trHeight w:val="513"/>
        </w:trPr>
        <w:tc>
          <w:tcPr>
            <w:tcW w:w="431" w:type="pct"/>
            <w:shd w:val="clear" w:color="000000" w:fill="B3B3B3"/>
            <w:vAlign w:val="center"/>
          </w:tcPr>
          <w:p w14:paraId="0D0D0FDB" w14:textId="77777777" w:rsidR="00E36548" w:rsidRPr="00EA6B87" w:rsidRDefault="00E36548" w:rsidP="00F73DE9">
            <w:pPr>
              <w:spacing w:before="60" w:after="60" w:line="360" w:lineRule="auto"/>
              <w:jc w:val="center"/>
              <w:rPr>
                <w:b/>
                <w:lang w:val="el-GR" w:eastAsia="el-GR"/>
              </w:rPr>
            </w:pPr>
            <w:r w:rsidRPr="00EA6B87">
              <w:rPr>
                <w:b/>
                <w:lang w:val="el-GR" w:eastAsia="el-GR"/>
              </w:rPr>
              <w:t>Α/Α</w:t>
            </w:r>
          </w:p>
        </w:tc>
        <w:tc>
          <w:tcPr>
            <w:tcW w:w="3394" w:type="pct"/>
            <w:shd w:val="clear" w:color="000000" w:fill="B3B3B3"/>
            <w:vAlign w:val="center"/>
          </w:tcPr>
          <w:p w14:paraId="4925FD81" w14:textId="176E46E5" w:rsidR="00E36548" w:rsidRPr="0065160E" w:rsidRDefault="0065160E" w:rsidP="00F73DE9">
            <w:pPr>
              <w:spacing w:before="60" w:after="60" w:line="360" w:lineRule="auto"/>
              <w:jc w:val="center"/>
              <w:rPr>
                <w:b/>
                <w:lang w:val="el-GR"/>
              </w:rPr>
            </w:pPr>
            <w:r>
              <w:rPr>
                <w:b/>
                <w:lang w:val="el-GR"/>
              </w:rPr>
              <w:t>Τίτλος Ενότητας</w:t>
            </w:r>
          </w:p>
        </w:tc>
        <w:tc>
          <w:tcPr>
            <w:tcW w:w="1175" w:type="pct"/>
            <w:shd w:val="clear" w:color="000000" w:fill="B3B3B3"/>
          </w:tcPr>
          <w:p w14:paraId="7A8E22F5" w14:textId="232355C0" w:rsidR="00E36548" w:rsidRPr="00EA6B87" w:rsidRDefault="00E36548" w:rsidP="00F73DE9">
            <w:pPr>
              <w:spacing w:before="60" w:after="60" w:line="360" w:lineRule="auto"/>
              <w:jc w:val="center"/>
              <w:rPr>
                <w:b/>
                <w:lang w:val="el-GR"/>
              </w:rPr>
            </w:pPr>
            <w:r w:rsidRPr="00EA6B87">
              <w:rPr>
                <w:b/>
                <w:lang w:val="el-GR"/>
              </w:rPr>
              <w:t>Σύμφωνα με παραγράφους:</w:t>
            </w:r>
          </w:p>
        </w:tc>
      </w:tr>
      <w:tr w:rsidR="00E36548" w:rsidRPr="00EA6B87" w14:paraId="71DCECCE" w14:textId="77777777" w:rsidTr="006F36A8">
        <w:trPr>
          <w:trHeight w:val="315"/>
        </w:trPr>
        <w:tc>
          <w:tcPr>
            <w:tcW w:w="431" w:type="pct"/>
            <w:shd w:val="clear" w:color="auto" w:fill="FBE4D5" w:themeFill="accent2" w:themeFillTint="33"/>
            <w:vAlign w:val="center"/>
          </w:tcPr>
          <w:p w14:paraId="609CD70E" w14:textId="77777777" w:rsidR="00E36548" w:rsidRPr="00EA6B87" w:rsidRDefault="00E36548" w:rsidP="00F73DE9">
            <w:pPr>
              <w:pStyle w:val="aff"/>
              <w:numPr>
                <w:ilvl w:val="0"/>
                <w:numId w:val="57"/>
              </w:numPr>
              <w:spacing w:before="60" w:after="60" w:line="360" w:lineRule="auto"/>
              <w:contextualSpacing w:val="0"/>
              <w:jc w:val="center"/>
              <w:rPr>
                <w:b/>
                <w:lang w:val="el-GR" w:eastAsia="el-GR"/>
              </w:rPr>
            </w:pPr>
          </w:p>
        </w:tc>
        <w:tc>
          <w:tcPr>
            <w:tcW w:w="3394" w:type="pct"/>
            <w:shd w:val="clear" w:color="auto" w:fill="FBE4D5" w:themeFill="accent2" w:themeFillTint="33"/>
            <w:vAlign w:val="center"/>
          </w:tcPr>
          <w:p w14:paraId="7BF32560" w14:textId="25005C87" w:rsidR="00E36548" w:rsidRPr="00EA6B87" w:rsidRDefault="00E36548" w:rsidP="00F73DE9">
            <w:pPr>
              <w:spacing w:before="60" w:after="60" w:line="360" w:lineRule="auto"/>
              <w:rPr>
                <w:b/>
                <w:lang w:val="el-GR" w:eastAsia="el-GR"/>
              </w:rPr>
            </w:pPr>
            <w:r w:rsidRPr="00EA6B87">
              <w:rPr>
                <w:b/>
                <w:lang w:val="el-GR" w:eastAsia="el-GR"/>
              </w:rPr>
              <w:t>Περιγραφή</w:t>
            </w:r>
            <w:r w:rsidR="00DF776D" w:rsidRPr="00EA6B87">
              <w:rPr>
                <w:b/>
                <w:lang w:val="el-GR" w:eastAsia="el-GR"/>
              </w:rPr>
              <w:t xml:space="preserve"> </w:t>
            </w:r>
            <w:r w:rsidRPr="00EA6B87">
              <w:rPr>
                <w:b/>
                <w:lang w:val="el-GR" w:eastAsia="el-GR"/>
              </w:rPr>
              <w:t xml:space="preserve">Έργου </w:t>
            </w:r>
          </w:p>
        </w:tc>
        <w:tc>
          <w:tcPr>
            <w:tcW w:w="1175" w:type="pct"/>
            <w:shd w:val="clear" w:color="auto" w:fill="FBE4D5" w:themeFill="accent2" w:themeFillTint="33"/>
          </w:tcPr>
          <w:p w14:paraId="39EDC64B" w14:textId="77777777" w:rsidR="00E36548" w:rsidRPr="00EA6B87" w:rsidRDefault="00E36548" w:rsidP="00F73DE9">
            <w:pPr>
              <w:spacing w:before="60" w:after="60" w:line="360" w:lineRule="auto"/>
              <w:rPr>
                <w:b/>
                <w:lang w:val="el-GR" w:eastAsia="el-GR"/>
              </w:rPr>
            </w:pPr>
          </w:p>
        </w:tc>
      </w:tr>
      <w:tr w:rsidR="00E36548" w:rsidRPr="00EA6B87" w14:paraId="398D8FE3" w14:textId="77777777" w:rsidTr="006F36A8">
        <w:trPr>
          <w:trHeight w:val="315"/>
        </w:trPr>
        <w:tc>
          <w:tcPr>
            <w:tcW w:w="431" w:type="pct"/>
            <w:shd w:val="clear" w:color="auto" w:fill="auto"/>
            <w:vAlign w:val="center"/>
          </w:tcPr>
          <w:p w14:paraId="43759891" w14:textId="77777777" w:rsidR="00E36548" w:rsidRPr="00EA6B87" w:rsidRDefault="00E36548" w:rsidP="00F73DE9">
            <w:pPr>
              <w:pStyle w:val="aff"/>
              <w:numPr>
                <w:ilvl w:val="1"/>
                <w:numId w:val="57"/>
              </w:numPr>
              <w:spacing w:before="60" w:after="60" w:line="360" w:lineRule="auto"/>
              <w:ind w:left="0" w:firstLine="0"/>
              <w:contextualSpacing w:val="0"/>
              <w:jc w:val="center"/>
              <w:rPr>
                <w:lang w:val="el-GR" w:eastAsia="el-GR"/>
              </w:rPr>
            </w:pPr>
          </w:p>
        </w:tc>
        <w:tc>
          <w:tcPr>
            <w:tcW w:w="3394" w:type="pct"/>
            <w:shd w:val="clear" w:color="auto" w:fill="auto"/>
            <w:vAlign w:val="center"/>
          </w:tcPr>
          <w:p w14:paraId="116AC4BA" w14:textId="4E38C669" w:rsidR="00E36548" w:rsidRPr="00EA6B87" w:rsidRDefault="00AB12DA" w:rsidP="00F73DE9">
            <w:pPr>
              <w:spacing w:before="60" w:after="60" w:line="360" w:lineRule="auto"/>
              <w:rPr>
                <w:lang w:val="el-GR" w:eastAsia="el-GR"/>
              </w:rPr>
            </w:pPr>
            <w:r w:rsidRPr="00EA6B87">
              <w:rPr>
                <w:lang w:val="el-GR" w:eastAsia="el-GR"/>
              </w:rPr>
              <w:fldChar w:fldCharType="begin"/>
            </w:r>
            <w:r w:rsidRPr="00EA6B87">
              <w:rPr>
                <w:lang w:val="el-GR" w:eastAsia="el-GR"/>
              </w:rPr>
              <w:instrText xml:space="preserve"> REF _Ref97199257 \h </w:instrText>
            </w:r>
            <w:r w:rsidR="00EA6B87">
              <w:rPr>
                <w:lang w:val="el-GR" w:eastAsia="el-GR"/>
              </w:rPr>
              <w:instrText xml:space="preserve"> \* MERGEFORMAT </w:instrText>
            </w:r>
            <w:r w:rsidRPr="00EA6B87">
              <w:rPr>
                <w:lang w:val="el-GR" w:eastAsia="el-GR"/>
              </w:rPr>
            </w:r>
            <w:r w:rsidRPr="00EA6B87">
              <w:rPr>
                <w:lang w:val="el-GR" w:eastAsia="el-GR"/>
              </w:rPr>
              <w:fldChar w:fldCharType="separate"/>
            </w:r>
            <w:r w:rsidR="007D003C" w:rsidRPr="00EA6B87">
              <w:rPr>
                <w:lang w:val="el-GR"/>
              </w:rPr>
              <w:t>Περιβάλλον της Σύμβασης</w:t>
            </w:r>
            <w:r w:rsidRPr="00EA6B87">
              <w:rPr>
                <w:lang w:val="el-GR" w:eastAsia="el-GR"/>
              </w:rPr>
              <w:fldChar w:fldCharType="end"/>
            </w:r>
          </w:p>
        </w:tc>
        <w:tc>
          <w:tcPr>
            <w:tcW w:w="1175" w:type="pct"/>
            <w:shd w:val="clear" w:color="auto" w:fill="auto"/>
          </w:tcPr>
          <w:p w14:paraId="4809C313" w14:textId="40B674C1" w:rsidR="00E36548" w:rsidRPr="00EA6B87" w:rsidRDefault="00296247" w:rsidP="00F73DE9">
            <w:pPr>
              <w:spacing w:before="60" w:after="60" w:line="360" w:lineRule="auto"/>
              <w:rPr>
                <w:lang w:val="el-GR" w:eastAsia="el-GR"/>
              </w:rPr>
            </w:pPr>
            <w:r w:rsidRPr="00EA6B87">
              <w:rPr>
                <w:lang w:val="el-GR"/>
              </w:rPr>
              <w:t xml:space="preserve">Κεφάλαιο </w:t>
            </w:r>
            <w:hyperlink w:anchor="_Περιβάλλον_της_Σύμβασης" w:history="1">
              <w:r w:rsidRPr="00FB35F7">
                <w:rPr>
                  <w:rStyle w:val="-"/>
                  <w:lang w:val="el-GR"/>
                </w:rPr>
                <w:t>1</w:t>
              </w:r>
            </w:hyperlink>
            <w:r w:rsidRPr="00EA6B87">
              <w:rPr>
                <w:lang w:val="el-GR"/>
              </w:rPr>
              <w:t xml:space="preserve"> του Παραρτήματος </w:t>
            </w:r>
            <w:r w:rsidRPr="00EA6B87">
              <w:rPr>
                <w:lang w:val="en-US"/>
              </w:rPr>
              <w:t>I</w:t>
            </w:r>
          </w:p>
        </w:tc>
      </w:tr>
      <w:tr w:rsidR="00E36548" w:rsidRPr="00EA6B87" w14:paraId="15923113" w14:textId="77777777" w:rsidTr="006F36A8">
        <w:trPr>
          <w:trHeight w:val="315"/>
        </w:trPr>
        <w:tc>
          <w:tcPr>
            <w:tcW w:w="431" w:type="pct"/>
            <w:shd w:val="clear" w:color="auto" w:fill="auto"/>
            <w:vAlign w:val="center"/>
          </w:tcPr>
          <w:p w14:paraId="06D5C518" w14:textId="77777777" w:rsidR="00E36548" w:rsidRPr="00EA6B87" w:rsidRDefault="00E36548" w:rsidP="00F73DE9">
            <w:pPr>
              <w:pStyle w:val="aff"/>
              <w:numPr>
                <w:ilvl w:val="1"/>
                <w:numId w:val="57"/>
              </w:numPr>
              <w:spacing w:before="60" w:after="60" w:line="360" w:lineRule="auto"/>
              <w:ind w:left="0" w:firstLine="0"/>
              <w:contextualSpacing w:val="0"/>
              <w:jc w:val="center"/>
              <w:rPr>
                <w:lang w:val="el-GR" w:eastAsia="el-GR"/>
              </w:rPr>
            </w:pPr>
          </w:p>
        </w:tc>
        <w:tc>
          <w:tcPr>
            <w:tcW w:w="3394" w:type="pct"/>
            <w:shd w:val="clear" w:color="auto" w:fill="auto"/>
            <w:vAlign w:val="center"/>
          </w:tcPr>
          <w:p w14:paraId="51F6E416" w14:textId="5A4DF57A" w:rsidR="00E36548" w:rsidRPr="00EA6B87" w:rsidRDefault="00AB12DA" w:rsidP="00F73DE9">
            <w:pPr>
              <w:spacing w:before="60" w:after="60" w:line="360" w:lineRule="auto"/>
              <w:rPr>
                <w:lang w:val="el-GR" w:eastAsia="el-GR"/>
              </w:rPr>
            </w:pPr>
            <w:r w:rsidRPr="00EA6B87">
              <w:rPr>
                <w:lang w:val="el-GR" w:eastAsia="el-GR"/>
              </w:rPr>
              <w:fldChar w:fldCharType="begin"/>
            </w:r>
            <w:r w:rsidRPr="00EA6B87">
              <w:rPr>
                <w:lang w:val="el-GR" w:eastAsia="el-GR"/>
              </w:rPr>
              <w:instrText xml:space="preserve"> REF _Ref97199271 \h </w:instrText>
            </w:r>
            <w:r w:rsidR="00EA6B87">
              <w:rPr>
                <w:lang w:val="el-GR" w:eastAsia="el-GR"/>
              </w:rPr>
              <w:instrText xml:space="preserve"> \* MERGEFORMAT </w:instrText>
            </w:r>
            <w:r w:rsidRPr="00EA6B87">
              <w:rPr>
                <w:lang w:val="el-GR" w:eastAsia="el-GR"/>
              </w:rPr>
            </w:r>
            <w:r w:rsidRPr="00EA6B87">
              <w:rPr>
                <w:lang w:val="el-GR" w:eastAsia="el-GR"/>
              </w:rPr>
              <w:fldChar w:fldCharType="separate"/>
            </w:r>
            <w:r w:rsidR="007D003C" w:rsidRPr="00EA6B87">
              <w:rPr>
                <w:lang w:val="el-GR"/>
              </w:rPr>
              <w:t>Αντικείμενο της Σύμβασης</w:t>
            </w:r>
            <w:r w:rsidRPr="00EA6B87">
              <w:rPr>
                <w:lang w:val="el-GR" w:eastAsia="el-GR"/>
              </w:rPr>
              <w:fldChar w:fldCharType="end"/>
            </w:r>
          </w:p>
        </w:tc>
        <w:tc>
          <w:tcPr>
            <w:tcW w:w="1175" w:type="pct"/>
            <w:shd w:val="clear" w:color="auto" w:fill="auto"/>
          </w:tcPr>
          <w:p w14:paraId="07990CF1" w14:textId="544B3027" w:rsidR="00E36548" w:rsidRPr="00EA6B87" w:rsidRDefault="00296247" w:rsidP="00F73DE9">
            <w:pPr>
              <w:spacing w:before="60" w:after="60" w:line="360" w:lineRule="auto"/>
              <w:rPr>
                <w:lang w:val="el-GR" w:eastAsia="el-GR"/>
              </w:rPr>
            </w:pPr>
            <w:r w:rsidRPr="00EA6B87">
              <w:rPr>
                <w:lang w:val="el-GR"/>
              </w:rPr>
              <w:t xml:space="preserve">Κεφάλαιο </w:t>
            </w:r>
            <w:hyperlink w:anchor="_Αντικείμενο_της_Σύμβασης" w:history="1">
              <w:r w:rsidRPr="00FB35F7">
                <w:rPr>
                  <w:rStyle w:val="-"/>
                  <w:lang w:val="el-GR"/>
                </w:rPr>
                <w:t>2</w:t>
              </w:r>
            </w:hyperlink>
            <w:r w:rsidRPr="00EA6B87">
              <w:rPr>
                <w:lang w:val="el-GR"/>
              </w:rPr>
              <w:t xml:space="preserve"> του Παραρτήματος </w:t>
            </w:r>
            <w:r w:rsidRPr="00EA6B87">
              <w:rPr>
                <w:lang w:val="en-US"/>
              </w:rPr>
              <w:t>I</w:t>
            </w:r>
          </w:p>
        </w:tc>
      </w:tr>
      <w:tr w:rsidR="00E36548" w:rsidRPr="00B32624" w14:paraId="3F165057" w14:textId="77777777" w:rsidTr="006F36A8">
        <w:trPr>
          <w:trHeight w:val="315"/>
        </w:trPr>
        <w:tc>
          <w:tcPr>
            <w:tcW w:w="431" w:type="pct"/>
            <w:shd w:val="clear" w:color="auto" w:fill="FBE4D5" w:themeFill="accent2" w:themeFillTint="33"/>
            <w:vAlign w:val="center"/>
          </w:tcPr>
          <w:p w14:paraId="2471703C" w14:textId="77777777" w:rsidR="00E36548" w:rsidRPr="00EA6B87" w:rsidRDefault="00E36548" w:rsidP="00F73DE9">
            <w:pPr>
              <w:pStyle w:val="aff"/>
              <w:numPr>
                <w:ilvl w:val="0"/>
                <w:numId w:val="57"/>
              </w:numPr>
              <w:spacing w:before="60" w:after="60" w:line="360" w:lineRule="auto"/>
              <w:contextualSpacing w:val="0"/>
              <w:jc w:val="center"/>
              <w:rPr>
                <w:b/>
                <w:lang w:val="el-GR" w:eastAsia="el-GR"/>
              </w:rPr>
            </w:pPr>
          </w:p>
        </w:tc>
        <w:tc>
          <w:tcPr>
            <w:tcW w:w="3394" w:type="pct"/>
            <w:shd w:val="clear" w:color="auto" w:fill="FBE4D5" w:themeFill="accent2" w:themeFillTint="33"/>
            <w:vAlign w:val="center"/>
          </w:tcPr>
          <w:p w14:paraId="2EEB6878" w14:textId="0A777CEE" w:rsidR="00E36548" w:rsidRPr="00EA6B87" w:rsidRDefault="00E36548" w:rsidP="00F73DE9">
            <w:pPr>
              <w:spacing w:before="60" w:after="60" w:line="360" w:lineRule="auto"/>
              <w:rPr>
                <w:b/>
                <w:lang w:val="el-GR" w:eastAsia="el-GR"/>
              </w:rPr>
            </w:pPr>
            <w:r w:rsidRPr="00EA6B87">
              <w:rPr>
                <w:b/>
                <w:lang w:val="el-GR" w:eastAsia="el-GR"/>
              </w:rPr>
              <w:t>Γενικές Αρχές &amp; Απαιτήσεις</w:t>
            </w:r>
            <w:r w:rsidR="00296247" w:rsidRPr="00EA6B87">
              <w:rPr>
                <w:b/>
                <w:lang w:val="el-GR" w:eastAsia="el-GR"/>
              </w:rPr>
              <w:t xml:space="preserve"> του Έργου</w:t>
            </w:r>
          </w:p>
        </w:tc>
        <w:tc>
          <w:tcPr>
            <w:tcW w:w="1175" w:type="pct"/>
            <w:shd w:val="clear" w:color="auto" w:fill="FBE4D5" w:themeFill="accent2" w:themeFillTint="33"/>
          </w:tcPr>
          <w:p w14:paraId="18137FB0" w14:textId="77777777" w:rsidR="00E36548" w:rsidRPr="00EA6B87" w:rsidRDefault="00E36548" w:rsidP="00F73DE9">
            <w:pPr>
              <w:spacing w:before="60" w:after="60" w:line="360" w:lineRule="auto"/>
              <w:rPr>
                <w:b/>
                <w:lang w:val="el-GR" w:eastAsia="el-GR"/>
              </w:rPr>
            </w:pPr>
          </w:p>
        </w:tc>
      </w:tr>
      <w:tr w:rsidR="00E36548" w:rsidRPr="00EA6B87" w14:paraId="78FE770E" w14:textId="77777777" w:rsidTr="006F36A8">
        <w:trPr>
          <w:trHeight w:val="315"/>
        </w:trPr>
        <w:tc>
          <w:tcPr>
            <w:tcW w:w="431" w:type="pct"/>
            <w:shd w:val="clear" w:color="auto" w:fill="auto"/>
            <w:vAlign w:val="center"/>
          </w:tcPr>
          <w:p w14:paraId="5614E56F" w14:textId="77777777" w:rsidR="00E36548" w:rsidRPr="00EA6B87" w:rsidRDefault="00E36548" w:rsidP="00F73DE9">
            <w:pPr>
              <w:pStyle w:val="aff"/>
              <w:numPr>
                <w:ilvl w:val="1"/>
                <w:numId w:val="57"/>
              </w:numPr>
              <w:spacing w:before="60" w:after="60" w:line="360" w:lineRule="auto"/>
              <w:ind w:left="0" w:firstLine="0"/>
              <w:contextualSpacing w:val="0"/>
              <w:jc w:val="center"/>
              <w:rPr>
                <w:lang w:val="el-GR" w:eastAsia="el-GR"/>
              </w:rPr>
            </w:pPr>
          </w:p>
        </w:tc>
        <w:tc>
          <w:tcPr>
            <w:tcW w:w="3394" w:type="pct"/>
            <w:shd w:val="clear" w:color="auto" w:fill="auto"/>
            <w:vAlign w:val="center"/>
            <w:hideMark/>
          </w:tcPr>
          <w:p w14:paraId="7AB2A644" w14:textId="70CAA3EF" w:rsidR="00E36548" w:rsidRPr="00EA6B87" w:rsidRDefault="00E36548" w:rsidP="00F73DE9">
            <w:pPr>
              <w:spacing w:before="60" w:after="60" w:line="360" w:lineRule="auto"/>
              <w:rPr>
                <w:lang w:val="el-GR" w:eastAsia="el-GR"/>
              </w:rPr>
            </w:pPr>
            <w:r w:rsidRPr="00EA6B87">
              <w:rPr>
                <w:lang w:val="el-GR" w:eastAsia="el-GR"/>
              </w:rPr>
              <w:t>Αρχιτεκτονική</w:t>
            </w:r>
          </w:p>
        </w:tc>
        <w:tc>
          <w:tcPr>
            <w:tcW w:w="1175" w:type="pct"/>
          </w:tcPr>
          <w:p w14:paraId="32A181D4" w14:textId="398B6F16" w:rsidR="00E36548" w:rsidRPr="00EA6B87" w:rsidRDefault="00296247" w:rsidP="00F73DE9">
            <w:pPr>
              <w:spacing w:before="60" w:after="60" w:line="360" w:lineRule="auto"/>
              <w:rPr>
                <w:lang w:val="el-GR" w:eastAsia="el-GR"/>
              </w:rPr>
            </w:pPr>
            <w:r w:rsidRPr="00EA6B87">
              <w:rPr>
                <w:lang w:val="el-GR"/>
              </w:rPr>
              <w:t xml:space="preserve">Κεφάλαιο </w:t>
            </w:r>
            <w:hyperlink w:anchor="_Αρχιτεκτονική" w:history="1">
              <w:r w:rsidRPr="00FB35F7">
                <w:rPr>
                  <w:rStyle w:val="-"/>
                  <w:lang w:val="el-GR"/>
                </w:rPr>
                <w:t>3</w:t>
              </w:r>
            </w:hyperlink>
            <w:r w:rsidRPr="00EA6B87">
              <w:rPr>
                <w:lang w:val="el-GR"/>
              </w:rPr>
              <w:t xml:space="preserve"> του Παραρτήματος </w:t>
            </w:r>
            <w:r w:rsidRPr="00EA6B87">
              <w:rPr>
                <w:lang w:val="en-US"/>
              </w:rPr>
              <w:t>I</w:t>
            </w:r>
          </w:p>
        </w:tc>
      </w:tr>
      <w:tr w:rsidR="00E36548" w:rsidRPr="00EA6B87" w14:paraId="712385A7" w14:textId="77777777" w:rsidTr="006F36A8">
        <w:trPr>
          <w:trHeight w:val="315"/>
        </w:trPr>
        <w:tc>
          <w:tcPr>
            <w:tcW w:w="431" w:type="pct"/>
            <w:shd w:val="clear" w:color="auto" w:fill="auto"/>
            <w:vAlign w:val="center"/>
          </w:tcPr>
          <w:p w14:paraId="552A5A82" w14:textId="77777777" w:rsidR="00E36548" w:rsidRPr="00EA6B87" w:rsidRDefault="00E36548" w:rsidP="00F73DE9">
            <w:pPr>
              <w:pStyle w:val="aff"/>
              <w:numPr>
                <w:ilvl w:val="1"/>
                <w:numId w:val="57"/>
              </w:numPr>
              <w:spacing w:before="60" w:after="60" w:line="360" w:lineRule="auto"/>
              <w:ind w:left="0" w:firstLine="0"/>
              <w:contextualSpacing w:val="0"/>
              <w:jc w:val="center"/>
              <w:rPr>
                <w:lang w:val="el-GR" w:eastAsia="el-GR"/>
              </w:rPr>
            </w:pPr>
          </w:p>
        </w:tc>
        <w:tc>
          <w:tcPr>
            <w:tcW w:w="3394" w:type="pct"/>
            <w:shd w:val="clear" w:color="auto" w:fill="auto"/>
            <w:vAlign w:val="center"/>
          </w:tcPr>
          <w:p w14:paraId="54DF01F8" w14:textId="5266165C" w:rsidR="00E36548" w:rsidRPr="00EA6B87" w:rsidRDefault="00296247" w:rsidP="00F73DE9">
            <w:pPr>
              <w:spacing w:before="60" w:after="60" w:line="360" w:lineRule="auto"/>
              <w:rPr>
                <w:lang w:val="el-GR" w:eastAsia="el-GR"/>
              </w:rPr>
            </w:pPr>
            <w:r w:rsidRPr="00EA6B87">
              <w:rPr>
                <w:lang w:val="el-GR" w:eastAsia="el-GR"/>
              </w:rPr>
              <w:t>Λειτουργικές &amp; Τεχνικές Απαιτήσεις</w:t>
            </w:r>
          </w:p>
        </w:tc>
        <w:tc>
          <w:tcPr>
            <w:tcW w:w="1175" w:type="pct"/>
          </w:tcPr>
          <w:p w14:paraId="0A5B71A5" w14:textId="476B043D" w:rsidR="00E36548" w:rsidRPr="00EA6B87" w:rsidRDefault="00296247" w:rsidP="00F73DE9">
            <w:pPr>
              <w:spacing w:before="60" w:after="60" w:line="360" w:lineRule="auto"/>
              <w:rPr>
                <w:lang w:val="el-GR" w:eastAsia="el-GR"/>
              </w:rPr>
            </w:pPr>
            <w:r w:rsidRPr="00EA6B87">
              <w:rPr>
                <w:lang w:val="el-GR"/>
              </w:rPr>
              <w:t xml:space="preserve">Κεφάλαιο </w:t>
            </w:r>
            <w:hyperlink w:anchor="_Λειτουργικές_&amp;_Τεχνικές" w:history="1">
              <w:r w:rsidRPr="00FB35F7">
                <w:rPr>
                  <w:rStyle w:val="-"/>
                  <w:lang w:val="el-GR"/>
                </w:rPr>
                <w:t>4</w:t>
              </w:r>
            </w:hyperlink>
            <w:r w:rsidRPr="00EA6B87">
              <w:rPr>
                <w:lang w:val="el-GR"/>
              </w:rPr>
              <w:t xml:space="preserve"> του Παραρτήματος </w:t>
            </w:r>
            <w:r w:rsidRPr="00EA6B87">
              <w:rPr>
                <w:lang w:val="en-US"/>
              </w:rPr>
              <w:t>I</w:t>
            </w:r>
          </w:p>
        </w:tc>
      </w:tr>
      <w:tr w:rsidR="00E36548" w:rsidRPr="00EA6B87" w14:paraId="31AD5E46" w14:textId="77777777" w:rsidTr="006F36A8">
        <w:trPr>
          <w:trHeight w:val="315"/>
        </w:trPr>
        <w:tc>
          <w:tcPr>
            <w:tcW w:w="431" w:type="pct"/>
            <w:shd w:val="clear" w:color="auto" w:fill="auto"/>
            <w:vAlign w:val="center"/>
          </w:tcPr>
          <w:p w14:paraId="7ACB5924" w14:textId="77777777" w:rsidR="00E36548" w:rsidRPr="00EA6B87" w:rsidRDefault="00E36548" w:rsidP="00F73DE9">
            <w:pPr>
              <w:pStyle w:val="aff"/>
              <w:numPr>
                <w:ilvl w:val="1"/>
                <w:numId w:val="57"/>
              </w:numPr>
              <w:spacing w:before="60" w:after="60" w:line="360" w:lineRule="auto"/>
              <w:ind w:left="0" w:firstLine="0"/>
              <w:contextualSpacing w:val="0"/>
              <w:jc w:val="center"/>
              <w:rPr>
                <w:lang w:val="el-GR" w:eastAsia="el-GR"/>
              </w:rPr>
            </w:pPr>
          </w:p>
        </w:tc>
        <w:tc>
          <w:tcPr>
            <w:tcW w:w="3394" w:type="pct"/>
            <w:shd w:val="clear" w:color="auto" w:fill="auto"/>
            <w:vAlign w:val="center"/>
            <w:hideMark/>
          </w:tcPr>
          <w:p w14:paraId="6627B57C" w14:textId="71F55A32" w:rsidR="00E36548" w:rsidRPr="00EA6B87" w:rsidRDefault="00296247" w:rsidP="00F73DE9">
            <w:pPr>
              <w:spacing w:before="60" w:after="60" w:line="360" w:lineRule="auto"/>
              <w:rPr>
                <w:lang w:val="el-GR" w:eastAsia="el-GR"/>
              </w:rPr>
            </w:pPr>
            <w:r w:rsidRPr="00EA6B87">
              <w:rPr>
                <w:lang w:val="el-GR" w:eastAsia="el-GR"/>
              </w:rPr>
              <w:t>Οριζόντιες Απαιτήσεις</w:t>
            </w:r>
          </w:p>
        </w:tc>
        <w:tc>
          <w:tcPr>
            <w:tcW w:w="1175" w:type="pct"/>
          </w:tcPr>
          <w:p w14:paraId="1C6A362F" w14:textId="46DABA1F" w:rsidR="00E36548" w:rsidRPr="00EA6B87" w:rsidRDefault="00296247" w:rsidP="00F73DE9">
            <w:pPr>
              <w:spacing w:before="60" w:after="60" w:line="360" w:lineRule="auto"/>
              <w:rPr>
                <w:lang w:val="el-GR" w:eastAsia="el-GR"/>
              </w:rPr>
            </w:pPr>
            <w:r w:rsidRPr="00EA6B87">
              <w:rPr>
                <w:lang w:val="el-GR"/>
              </w:rPr>
              <w:t xml:space="preserve">Κεφάλαιο </w:t>
            </w:r>
            <w:hyperlink w:anchor="_Οριζόντιες_Υπηρεσίες" w:history="1">
              <w:r w:rsidRPr="00FB35F7">
                <w:rPr>
                  <w:rStyle w:val="-"/>
                  <w:lang w:val="el-GR"/>
                </w:rPr>
                <w:t>5</w:t>
              </w:r>
            </w:hyperlink>
            <w:r w:rsidRPr="00EA6B87">
              <w:rPr>
                <w:lang w:val="el-GR"/>
              </w:rPr>
              <w:t xml:space="preserve"> του Παραρτήματος </w:t>
            </w:r>
            <w:r w:rsidRPr="00EA6B87">
              <w:rPr>
                <w:lang w:val="en-US"/>
              </w:rPr>
              <w:t>I</w:t>
            </w:r>
          </w:p>
        </w:tc>
      </w:tr>
      <w:tr w:rsidR="00E36548" w:rsidRPr="00EA6B87" w14:paraId="096D9F34" w14:textId="77777777" w:rsidTr="006F36A8">
        <w:trPr>
          <w:trHeight w:val="315"/>
        </w:trPr>
        <w:tc>
          <w:tcPr>
            <w:tcW w:w="431" w:type="pct"/>
            <w:shd w:val="clear" w:color="auto" w:fill="FBE4D5" w:themeFill="accent2" w:themeFillTint="33"/>
            <w:vAlign w:val="center"/>
            <w:hideMark/>
          </w:tcPr>
          <w:p w14:paraId="6D884B32" w14:textId="77777777" w:rsidR="00E36548" w:rsidRPr="00EA6B87" w:rsidRDefault="00E36548" w:rsidP="00F73DE9">
            <w:pPr>
              <w:pStyle w:val="aff"/>
              <w:numPr>
                <w:ilvl w:val="0"/>
                <w:numId w:val="57"/>
              </w:numPr>
              <w:spacing w:before="60" w:after="60" w:line="360" w:lineRule="auto"/>
              <w:ind w:left="0" w:firstLine="0"/>
              <w:contextualSpacing w:val="0"/>
              <w:jc w:val="center"/>
              <w:rPr>
                <w:b/>
                <w:lang w:val="el-GR" w:eastAsia="el-GR"/>
              </w:rPr>
            </w:pPr>
          </w:p>
        </w:tc>
        <w:tc>
          <w:tcPr>
            <w:tcW w:w="3394" w:type="pct"/>
            <w:shd w:val="clear" w:color="auto" w:fill="FBE4D5" w:themeFill="accent2" w:themeFillTint="33"/>
            <w:vAlign w:val="center"/>
            <w:hideMark/>
          </w:tcPr>
          <w:p w14:paraId="20B99CA0" w14:textId="45BA08D8" w:rsidR="00E36548" w:rsidRPr="00EA6B87" w:rsidRDefault="00296247" w:rsidP="00F73DE9">
            <w:pPr>
              <w:spacing w:before="60" w:after="60" w:line="360" w:lineRule="auto"/>
              <w:rPr>
                <w:b/>
                <w:lang w:val="el-GR" w:eastAsia="el-GR"/>
              </w:rPr>
            </w:pPr>
            <w:r w:rsidRPr="00EA6B87">
              <w:rPr>
                <w:b/>
                <w:lang w:val="el-GR" w:eastAsia="el-GR"/>
              </w:rPr>
              <w:t>Προσφερόμενες υπηρεσίες</w:t>
            </w:r>
          </w:p>
        </w:tc>
        <w:tc>
          <w:tcPr>
            <w:tcW w:w="1175" w:type="pct"/>
            <w:shd w:val="clear" w:color="auto" w:fill="FBE4D5" w:themeFill="accent2" w:themeFillTint="33"/>
          </w:tcPr>
          <w:p w14:paraId="0BBA697D" w14:textId="77777777" w:rsidR="00E36548" w:rsidRPr="00EA6B87" w:rsidRDefault="00E36548" w:rsidP="00F73DE9">
            <w:pPr>
              <w:spacing w:before="60" w:after="60" w:line="360" w:lineRule="auto"/>
              <w:rPr>
                <w:lang w:val="el-GR" w:eastAsia="el-GR"/>
              </w:rPr>
            </w:pPr>
          </w:p>
        </w:tc>
      </w:tr>
      <w:tr w:rsidR="00E36548" w:rsidRPr="00160200" w14:paraId="080968D2" w14:textId="77777777" w:rsidTr="006F36A8">
        <w:trPr>
          <w:trHeight w:val="315"/>
        </w:trPr>
        <w:tc>
          <w:tcPr>
            <w:tcW w:w="431" w:type="pct"/>
            <w:shd w:val="clear" w:color="auto" w:fill="auto"/>
            <w:vAlign w:val="center"/>
            <w:hideMark/>
          </w:tcPr>
          <w:p w14:paraId="4D81499C" w14:textId="77777777" w:rsidR="00E36548" w:rsidRPr="00EA6B87" w:rsidRDefault="00E36548"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hideMark/>
          </w:tcPr>
          <w:p w14:paraId="73F1B697" w14:textId="107C2A26" w:rsidR="00E36548" w:rsidRPr="00EA6B87" w:rsidRDefault="00296247" w:rsidP="00F73DE9">
            <w:pPr>
              <w:spacing w:before="60" w:after="60" w:line="360" w:lineRule="auto"/>
              <w:rPr>
                <w:lang w:val="el-GR" w:eastAsia="el-GR"/>
              </w:rPr>
            </w:pPr>
            <w:r w:rsidRPr="00EA6B87">
              <w:rPr>
                <w:lang w:val="el-GR" w:eastAsia="el-GR"/>
              </w:rPr>
              <w:t>Μελέτη εφαρμογής – Ανάλυση απαιτήσεων</w:t>
            </w:r>
          </w:p>
        </w:tc>
        <w:tc>
          <w:tcPr>
            <w:tcW w:w="1175" w:type="pct"/>
          </w:tcPr>
          <w:p w14:paraId="1AF6C5A7" w14:textId="6A9EF7C6" w:rsidR="00E36548" w:rsidRPr="00EA6B87" w:rsidRDefault="00296247" w:rsidP="00F73DE9">
            <w:pPr>
              <w:spacing w:before="60" w:after="60" w:line="360" w:lineRule="auto"/>
              <w:rPr>
                <w:lang w:val="el-GR" w:eastAsia="el-GR"/>
              </w:rPr>
            </w:pPr>
            <w:r w:rsidRPr="00EA6B87">
              <w:rPr>
                <w:lang w:val="el-GR"/>
              </w:rPr>
              <w:t>Ενότητ</w:t>
            </w:r>
            <w:r w:rsidR="00937490">
              <w:rPr>
                <w:lang w:val="el-GR"/>
              </w:rPr>
              <w:t>α</w:t>
            </w:r>
            <w:r w:rsidRPr="00EA6B87">
              <w:rPr>
                <w:lang w:val="el-GR"/>
              </w:rPr>
              <w:t xml:space="preserve"> </w:t>
            </w:r>
            <w:hyperlink w:anchor="_Μελέτη_Εφαρμογής_-" w:history="1">
              <w:r w:rsidRPr="00FB35F7">
                <w:rPr>
                  <w:rStyle w:val="-"/>
                  <w:lang w:val="el-GR"/>
                </w:rPr>
                <w:t>6.1</w:t>
              </w:r>
            </w:hyperlink>
            <w:r w:rsidRPr="00EA6B87">
              <w:rPr>
                <w:lang w:val="el-GR"/>
              </w:rPr>
              <w:t xml:space="preserve"> του Παραρτήματος </w:t>
            </w:r>
            <w:r w:rsidRPr="00EA6B87">
              <w:rPr>
                <w:lang w:val="en-US"/>
              </w:rPr>
              <w:t>I</w:t>
            </w:r>
          </w:p>
        </w:tc>
      </w:tr>
      <w:tr w:rsidR="00296247" w:rsidRPr="00EA6B87" w14:paraId="1D1690E6" w14:textId="77777777" w:rsidTr="006F36A8">
        <w:trPr>
          <w:trHeight w:val="315"/>
        </w:trPr>
        <w:tc>
          <w:tcPr>
            <w:tcW w:w="431" w:type="pct"/>
            <w:shd w:val="clear" w:color="auto" w:fill="auto"/>
            <w:vAlign w:val="center"/>
          </w:tcPr>
          <w:p w14:paraId="6C06E8E6" w14:textId="77777777" w:rsidR="00296247" w:rsidRPr="00EA6B87" w:rsidRDefault="00296247"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tcPr>
          <w:p w14:paraId="6021AAA0" w14:textId="3B1A6076" w:rsidR="00296247" w:rsidRPr="00EA6B87" w:rsidRDefault="00296247" w:rsidP="00F73DE9">
            <w:pPr>
              <w:spacing w:before="60" w:after="60" w:line="360" w:lineRule="auto"/>
              <w:rPr>
                <w:lang w:val="el-GR" w:eastAsia="el-GR"/>
              </w:rPr>
            </w:pPr>
            <w:r w:rsidRPr="00EA6B87">
              <w:rPr>
                <w:lang w:val="el-GR" w:eastAsia="el-GR"/>
              </w:rPr>
              <w:t>Υπηρεσίες εγκατάστασης, παραμετροποίησης και μετάπτωσης δεδομένων</w:t>
            </w:r>
          </w:p>
        </w:tc>
        <w:tc>
          <w:tcPr>
            <w:tcW w:w="1175" w:type="pct"/>
          </w:tcPr>
          <w:p w14:paraId="069BABB2" w14:textId="2757424A" w:rsidR="00296247" w:rsidRPr="00EA6B87" w:rsidRDefault="00296247" w:rsidP="00F73DE9">
            <w:pPr>
              <w:spacing w:before="60" w:after="60" w:line="360" w:lineRule="auto"/>
              <w:rPr>
                <w:lang w:val="el-GR" w:eastAsia="el-GR"/>
              </w:rPr>
            </w:pPr>
            <w:r w:rsidRPr="00EA6B87">
              <w:rPr>
                <w:lang w:val="el-GR"/>
              </w:rPr>
              <w:t>Ενότητ</w:t>
            </w:r>
            <w:r w:rsidR="00937490">
              <w:rPr>
                <w:lang w:val="el-GR"/>
              </w:rPr>
              <w:t>α</w:t>
            </w:r>
            <w:r w:rsidRPr="00EA6B87">
              <w:rPr>
                <w:lang w:val="el-GR"/>
              </w:rPr>
              <w:t xml:space="preserve"> </w:t>
            </w:r>
            <w:hyperlink w:anchor="_Υπηρεσίες_Εγκατάστασης,_παραμετροπο" w:history="1">
              <w:r w:rsidRPr="00FB35F7">
                <w:rPr>
                  <w:rStyle w:val="-"/>
                  <w:lang w:val="el-GR"/>
                </w:rPr>
                <w:t>6.2</w:t>
              </w:r>
            </w:hyperlink>
            <w:r w:rsidRPr="00EA6B87">
              <w:rPr>
                <w:lang w:val="el-GR"/>
              </w:rPr>
              <w:t xml:space="preserve"> του Παραρτήματος </w:t>
            </w:r>
            <w:r w:rsidRPr="00EA6B87">
              <w:rPr>
                <w:lang w:val="en-US"/>
              </w:rPr>
              <w:t>I</w:t>
            </w:r>
          </w:p>
        </w:tc>
      </w:tr>
      <w:tr w:rsidR="00296247" w:rsidRPr="00EA6B87" w14:paraId="6640F99D" w14:textId="77777777" w:rsidTr="006F36A8">
        <w:trPr>
          <w:trHeight w:val="315"/>
        </w:trPr>
        <w:tc>
          <w:tcPr>
            <w:tcW w:w="431" w:type="pct"/>
            <w:shd w:val="clear" w:color="auto" w:fill="auto"/>
            <w:vAlign w:val="center"/>
          </w:tcPr>
          <w:p w14:paraId="05C19B1B" w14:textId="77777777" w:rsidR="00296247" w:rsidRPr="00EA6B87" w:rsidRDefault="00296247"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tcPr>
          <w:p w14:paraId="6F67FC39" w14:textId="0CBE03CC" w:rsidR="00296247" w:rsidRPr="00EA6B87" w:rsidRDefault="00296247" w:rsidP="00F73DE9">
            <w:pPr>
              <w:spacing w:before="60" w:after="60" w:line="360" w:lineRule="auto"/>
              <w:rPr>
                <w:lang w:val="el-GR" w:eastAsia="el-GR"/>
              </w:rPr>
            </w:pPr>
            <w:r w:rsidRPr="00EA6B87">
              <w:rPr>
                <w:lang w:val="el-GR" w:eastAsia="el-GR"/>
              </w:rPr>
              <w:t>Υπηρεσίες εκπαίδευσης</w:t>
            </w:r>
          </w:p>
        </w:tc>
        <w:tc>
          <w:tcPr>
            <w:tcW w:w="1175" w:type="pct"/>
          </w:tcPr>
          <w:p w14:paraId="0344175D" w14:textId="0B56284D" w:rsidR="00296247" w:rsidRPr="00EA6B87" w:rsidRDefault="00296247" w:rsidP="00F73DE9">
            <w:pPr>
              <w:spacing w:before="60" w:after="60" w:line="360" w:lineRule="auto"/>
              <w:rPr>
                <w:lang w:val="el-GR" w:eastAsia="el-GR"/>
              </w:rPr>
            </w:pPr>
            <w:r w:rsidRPr="00EA6B87">
              <w:rPr>
                <w:lang w:val="el-GR"/>
              </w:rPr>
              <w:t xml:space="preserve">Ενότητα </w:t>
            </w:r>
            <w:hyperlink w:anchor="_Υπηρεσίες_Εκπαίδευσης" w:history="1">
              <w:r w:rsidRPr="00FB35F7">
                <w:rPr>
                  <w:rStyle w:val="-"/>
                  <w:lang w:val="el-GR"/>
                </w:rPr>
                <w:t>6.3</w:t>
              </w:r>
            </w:hyperlink>
            <w:r w:rsidRPr="00EA6B87">
              <w:rPr>
                <w:lang w:val="el-GR"/>
              </w:rPr>
              <w:t xml:space="preserve"> του Παραρτήματος </w:t>
            </w:r>
            <w:r w:rsidRPr="00EA6B87">
              <w:rPr>
                <w:lang w:val="en-US"/>
              </w:rPr>
              <w:t>I</w:t>
            </w:r>
          </w:p>
        </w:tc>
      </w:tr>
      <w:tr w:rsidR="00296247" w:rsidRPr="00EA6B87" w14:paraId="170DABF5" w14:textId="77777777" w:rsidTr="006F36A8">
        <w:trPr>
          <w:trHeight w:val="315"/>
        </w:trPr>
        <w:tc>
          <w:tcPr>
            <w:tcW w:w="431" w:type="pct"/>
            <w:shd w:val="clear" w:color="auto" w:fill="auto"/>
            <w:vAlign w:val="center"/>
          </w:tcPr>
          <w:p w14:paraId="65B4EA08" w14:textId="77777777" w:rsidR="00296247" w:rsidRPr="00EA6B87" w:rsidRDefault="00296247"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tcPr>
          <w:p w14:paraId="68831842" w14:textId="351563D4" w:rsidR="00296247" w:rsidRPr="00EA6B87" w:rsidRDefault="00296247" w:rsidP="00F73DE9">
            <w:pPr>
              <w:spacing w:before="60" w:after="60" w:line="360" w:lineRule="auto"/>
              <w:rPr>
                <w:lang w:val="el-GR" w:eastAsia="el-GR"/>
              </w:rPr>
            </w:pPr>
            <w:r w:rsidRPr="00EA6B87">
              <w:rPr>
                <w:lang w:val="el-GR" w:eastAsia="el-GR"/>
              </w:rPr>
              <w:t>Υπηρεσίες πιλοτικής λειτουργίας</w:t>
            </w:r>
          </w:p>
        </w:tc>
        <w:tc>
          <w:tcPr>
            <w:tcW w:w="1175" w:type="pct"/>
          </w:tcPr>
          <w:p w14:paraId="084696A3" w14:textId="64C8EE3A" w:rsidR="00296247" w:rsidRPr="00EA6B87" w:rsidRDefault="00296247" w:rsidP="00F73DE9">
            <w:pPr>
              <w:spacing w:before="60" w:after="60" w:line="360" w:lineRule="auto"/>
              <w:rPr>
                <w:lang w:val="el-GR" w:eastAsia="el-GR"/>
              </w:rPr>
            </w:pPr>
            <w:r w:rsidRPr="00EA6B87">
              <w:rPr>
                <w:lang w:val="el-GR"/>
              </w:rPr>
              <w:t xml:space="preserve">Ενότητα </w:t>
            </w:r>
            <w:hyperlink w:anchor="_Υπηρεσίες_Πιλοτικής_Λειτουργίας" w:history="1">
              <w:r w:rsidRPr="00FB35F7">
                <w:rPr>
                  <w:rStyle w:val="-"/>
                  <w:lang w:val="el-GR"/>
                </w:rPr>
                <w:t>6.4</w:t>
              </w:r>
            </w:hyperlink>
            <w:r w:rsidRPr="00EA6B87">
              <w:rPr>
                <w:lang w:val="el-GR"/>
              </w:rPr>
              <w:t xml:space="preserve"> του Παραρτήματος </w:t>
            </w:r>
            <w:r w:rsidRPr="00EA6B87">
              <w:rPr>
                <w:lang w:val="en-US"/>
              </w:rPr>
              <w:t>I</w:t>
            </w:r>
          </w:p>
        </w:tc>
      </w:tr>
      <w:tr w:rsidR="00296247" w:rsidRPr="00EA6B87" w14:paraId="49211384" w14:textId="77777777" w:rsidTr="006F36A8">
        <w:trPr>
          <w:trHeight w:val="315"/>
        </w:trPr>
        <w:tc>
          <w:tcPr>
            <w:tcW w:w="431" w:type="pct"/>
            <w:shd w:val="clear" w:color="auto" w:fill="auto"/>
            <w:vAlign w:val="center"/>
          </w:tcPr>
          <w:p w14:paraId="028A8716" w14:textId="77777777" w:rsidR="00296247" w:rsidRPr="00EA6B87" w:rsidRDefault="00296247"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tcPr>
          <w:p w14:paraId="176D097F" w14:textId="39B417A5" w:rsidR="00296247" w:rsidRPr="00EA6B87" w:rsidRDefault="00296247" w:rsidP="00F73DE9">
            <w:pPr>
              <w:spacing w:before="60" w:after="60" w:line="360" w:lineRule="auto"/>
              <w:rPr>
                <w:lang w:val="el-GR" w:eastAsia="el-GR"/>
              </w:rPr>
            </w:pPr>
            <w:r w:rsidRPr="00EA6B87">
              <w:rPr>
                <w:lang w:val="el-GR" w:eastAsia="el-GR"/>
              </w:rPr>
              <w:t xml:space="preserve">Υπηρεσίες </w:t>
            </w:r>
            <w:r w:rsidR="00CE32AE">
              <w:rPr>
                <w:lang w:val="el-GR" w:eastAsia="el-GR"/>
              </w:rPr>
              <w:t>δοκιμαστικής</w:t>
            </w:r>
            <w:r w:rsidRPr="00EA6B87">
              <w:rPr>
                <w:lang w:val="el-GR" w:eastAsia="el-GR"/>
              </w:rPr>
              <w:t xml:space="preserve"> λειτουργίας</w:t>
            </w:r>
          </w:p>
        </w:tc>
        <w:tc>
          <w:tcPr>
            <w:tcW w:w="1175" w:type="pct"/>
          </w:tcPr>
          <w:p w14:paraId="4D1210F3" w14:textId="3081CD1D" w:rsidR="00296247" w:rsidRPr="00EA6B87" w:rsidRDefault="00296247" w:rsidP="00F73DE9">
            <w:pPr>
              <w:spacing w:before="60" w:after="60" w:line="360" w:lineRule="auto"/>
              <w:rPr>
                <w:lang w:val="el-GR" w:eastAsia="el-GR"/>
              </w:rPr>
            </w:pPr>
            <w:r w:rsidRPr="00EA6B87">
              <w:rPr>
                <w:lang w:val="el-GR"/>
              </w:rPr>
              <w:t xml:space="preserve">Ενότητα </w:t>
            </w:r>
            <w:hyperlink w:anchor="_Υπηρεσίες_Παραγωγικής_Λειτουργίας" w:history="1">
              <w:r w:rsidRPr="00FB35F7">
                <w:rPr>
                  <w:rStyle w:val="-"/>
                  <w:lang w:val="el-GR"/>
                </w:rPr>
                <w:t>6.5</w:t>
              </w:r>
            </w:hyperlink>
            <w:r w:rsidRPr="00EA6B87">
              <w:rPr>
                <w:lang w:val="el-GR"/>
              </w:rPr>
              <w:t xml:space="preserve"> του Παραρτήματος </w:t>
            </w:r>
            <w:r w:rsidRPr="00EA6B87">
              <w:rPr>
                <w:lang w:val="en-US"/>
              </w:rPr>
              <w:t>I</w:t>
            </w:r>
          </w:p>
        </w:tc>
      </w:tr>
      <w:tr w:rsidR="00296247" w:rsidRPr="00EA6B87" w14:paraId="5127123D" w14:textId="77777777" w:rsidTr="006F36A8">
        <w:trPr>
          <w:trHeight w:val="315"/>
        </w:trPr>
        <w:tc>
          <w:tcPr>
            <w:tcW w:w="431" w:type="pct"/>
            <w:shd w:val="clear" w:color="auto" w:fill="auto"/>
            <w:vAlign w:val="center"/>
          </w:tcPr>
          <w:p w14:paraId="14F6959C" w14:textId="77777777" w:rsidR="00296247" w:rsidRPr="00EA6B87" w:rsidRDefault="00296247"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tcPr>
          <w:p w14:paraId="52D62F4D" w14:textId="5C455DD2" w:rsidR="00296247" w:rsidRPr="00EA6B87" w:rsidRDefault="00296247" w:rsidP="00F73DE9">
            <w:pPr>
              <w:spacing w:before="60" w:after="60" w:line="360" w:lineRule="auto"/>
              <w:rPr>
                <w:lang w:val="el-GR" w:eastAsia="el-GR"/>
              </w:rPr>
            </w:pPr>
            <w:r w:rsidRPr="00EA6B87">
              <w:rPr>
                <w:lang w:val="el-GR" w:eastAsia="el-GR"/>
              </w:rPr>
              <w:t>Υπηρεσίες εγγύησης - συντήρησης</w:t>
            </w:r>
          </w:p>
        </w:tc>
        <w:tc>
          <w:tcPr>
            <w:tcW w:w="1175" w:type="pct"/>
          </w:tcPr>
          <w:p w14:paraId="7DE18E8F" w14:textId="1ABF9A60" w:rsidR="00296247" w:rsidRPr="00EA6B87" w:rsidRDefault="00296247" w:rsidP="00F73DE9">
            <w:pPr>
              <w:spacing w:before="60" w:after="60" w:line="360" w:lineRule="auto"/>
              <w:rPr>
                <w:lang w:val="el-GR" w:eastAsia="el-GR"/>
              </w:rPr>
            </w:pPr>
            <w:r w:rsidRPr="00EA6B87">
              <w:rPr>
                <w:lang w:val="el-GR"/>
              </w:rPr>
              <w:t xml:space="preserve">Ενότητα </w:t>
            </w:r>
            <w:hyperlink w:anchor="_Υπηρεσίες_Εγγύησης_και" w:history="1">
              <w:r w:rsidRPr="00FB35F7">
                <w:rPr>
                  <w:rStyle w:val="-"/>
                  <w:lang w:val="el-GR"/>
                </w:rPr>
                <w:t>6.6</w:t>
              </w:r>
            </w:hyperlink>
            <w:r w:rsidRPr="00EA6B87">
              <w:rPr>
                <w:lang w:val="el-GR"/>
              </w:rPr>
              <w:t xml:space="preserve"> </w:t>
            </w:r>
            <w:r w:rsidR="006F36A8">
              <w:rPr>
                <w:lang w:val="el-GR"/>
              </w:rPr>
              <w:t xml:space="preserve">&amp; </w:t>
            </w:r>
            <w:hyperlink w:anchor="_Περίοδος_Εγγύησης_και" w:history="1">
              <w:r w:rsidR="006F36A8" w:rsidRPr="006F36A8">
                <w:rPr>
                  <w:rStyle w:val="-"/>
                  <w:lang w:val="el-GR"/>
                </w:rPr>
                <w:t>7.3</w:t>
              </w:r>
            </w:hyperlink>
            <w:r w:rsidR="006F36A8">
              <w:rPr>
                <w:lang w:val="el-GR"/>
              </w:rPr>
              <w:t xml:space="preserve"> </w:t>
            </w:r>
            <w:r w:rsidRPr="00EA6B87">
              <w:rPr>
                <w:lang w:val="el-GR"/>
              </w:rPr>
              <w:t xml:space="preserve">του Παραρτήματος </w:t>
            </w:r>
            <w:r w:rsidRPr="00EA6B87">
              <w:rPr>
                <w:lang w:val="en-US"/>
              </w:rPr>
              <w:t>I</w:t>
            </w:r>
          </w:p>
        </w:tc>
      </w:tr>
      <w:tr w:rsidR="00E36548" w:rsidRPr="00B32624" w14:paraId="05A6F9DF" w14:textId="77777777" w:rsidTr="006F36A8">
        <w:trPr>
          <w:trHeight w:val="315"/>
        </w:trPr>
        <w:tc>
          <w:tcPr>
            <w:tcW w:w="431" w:type="pct"/>
            <w:shd w:val="clear" w:color="auto" w:fill="FBE4D5" w:themeFill="accent2" w:themeFillTint="33"/>
            <w:vAlign w:val="center"/>
          </w:tcPr>
          <w:p w14:paraId="73AAB707" w14:textId="77777777" w:rsidR="00E36548" w:rsidRPr="00EA6B87" w:rsidRDefault="00E36548" w:rsidP="00F73DE9">
            <w:pPr>
              <w:pStyle w:val="aff"/>
              <w:numPr>
                <w:ilvl w:val="0"/>
                <w:numId w:val="57"/>
              </w:numPr>
              <w:spacing w:before="60" w:after="60" w:line="360" w:lineRule="auto"/>
              <w:ind w:left="0" w:firstLine="0"/>
              <w:contextualSpacing w:val="0"/>
              <w:jc w:val="center"/>
              <w:rPr>
                <w:b/>
                <w:lang w:val="el-GR" w:eastAsia="el-GR"/>
              </w:rPr>
            </w:pPr>
          </w:p>
        </w:tc>
        <w:tc>
          <w:tcPr>
            <w:tcW w:w="3394" w:type="pct"/>
            <w:shd w:val="clear" w:color="auto" w:fill="FBE4D5" w:themeFill="accent2" w:themeFillTint="33"/>
            <w:vAlign w:val="center"/>
          </w:tcPr>
          <w:p w14:paraId="773C85B8" w14:textId="66D049EA" w:rsidR="00E36548" w:rsidRPr="00EA6B87" w:rsidRDefault="00721905" w:rsidP="00F73DE9">
            <w:pPr>
              <w:spacing w:before="60" w:after="60" w:line="360" w:lineRule="auto"/>
              <w:rPr>
                <w:b/>
                <w:lang w:val="el-GR" w:eastAsia="el-GR"/>
              </w:rPr>
            </w:pPr>
            <w:r w:rsidRPr="00EA6B87">
              <w:rPr>
                <w:b/>
                <w:bCs/>
                <w:color w:val="000000"/>
                <w:lang w:val="el-GR"/>
              </w:rPr>
              <w:t>Μεθοδολογία Οργάνωσης/Διοίκησης και Υλοποίησης Έργου</w:t>
            </w:r>
          </w:p>
        </w:tc>
        <w:tc>
          <w:tcPr>
            <w:tcW w:w="1175" w:type="pct"/>
            <w:shd w:val="clear" w:color="auto" w:fill="FBE4D5" w:themeFill="accent2" w:themeFillTint="33"/>
          </w:tcPr>
          <w:p w14:paraId="67E2DF8C" w14:textId="77777777" w:rsidR="00E36548" w:rsidRPr="00EA6B87" w:rsidRDefault="00E36548" w:rsidP="00F73DE9">
            <w:pPr>
              <w:spacing w:before="60" w:after="60" w:line="360" w:lineRule="auto"/>
              <w:rPr>
                <w:lang w:val="el-GR" w:eastAsia="el-GR"/>
              </w:rPr>
            </w:pPr>
          </w:p>
        </w:tc>
      </w:tr>
      <w:tr w:rsidR="00721905" w:rsidRPr="00EA6B87" w14:paraId="44B5ECF8" w14:textId="77777777" w:rsidTr="006F36A8">
        <w:trPr>
          <w:trHeight w:val="315"/>
        </w:trPr>
        <w:tc>
          <w:tcPr>
            <w:tcW w:w="431" w:type="pct"/>
            <w:shd w:val="clear" w:color="auto" w:fill="auto"/>
            <w:vAlign w:val="center"/>
            <w:hideMark/>
          </w:tcPr>
          <w:p w14:paraId="71CC84B9" w14:textId="77777777" w:rsidR="00721905" w:rsidRPr="00EA6B87" w:rsidRDefault="00721905"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hideMark/>
          </w:tcPr>
          <w:p w14:paraId="4E0CAD8F" w14:textId="6C128CC5" w:rsidR="00721905" w:rsidRPr="00EA6B87" w:rsidRDefault="00721905" w:rsidP="00F73DE9">
            <w:pPr>
              <w:spacing w:before="60" w:after="60" w:line="360" w:lineRule="auto"/>
              <w:rPr>
                <w:highlight w:val="cyan"/>
                <w:lang w:val="el-GR" w:eastAsia="el-GR"/>
              </w:rPr>
            </w:pPr>
            <w:r w:rsidRPr="00EA6B87">
              <w:rPr>
                <w:lang w:val="el-GR"/>
              </w:rPr>
              <w:t>Οργάνωση Υλοποίησης Έργου (Φάσεις, Χρονοδιάγραμμα, Παραδοτέα)</w:t>
            </w:r>
          </w:p>
        </w:tc>
        <w:tc>
          <w:tcPr>
            <w:tcW w:w="1175" w:type="pct"/>
            <w:vAlign w:val="center"/>
          </w:tcPr>
          <w:p w14:paraId="576B26A2" w14:textId="0CBC18CF" w:rsidR="00721905" w:rsidRPr="00EA6B87" w:rsidRDefault="00721905" w:rsidP="00167910">
            <w:pPr>
              <w:spacing w:before="60" w:after="60" w:line="360" w:lineRule="auto"/>
              <w:jc w:val="left"/>
              <w:rPr>
                <w:lang w:val="el-GR" w:eastAsia="el-GR"/>
              </w:rPr>
            </w:pPr>
            <w:r w:rsidRPr="00EA6B87">
              <w:rPr>
                <w:lang w:val="el-GR"/>
              </w:rPr>
              <w:t xml:space="preserve">Ενότητες </w:t>
            </w:r>
            <w:hyperlink w:anchor="_Χρονοδιάγραμμα" w:history="1">
              <w:r w:rsidRPr="00FB35F7">
                <w:rPr>
                  <w:rStyle w:val="-"/>
                  <w:lang w:val="el-GR"/>
                </w:rPr>
                <w:t>7.1</w:t>
              </w:r>
            </w:hyperlink>
            <w:r w:rsidRPr="00EA6B87">
              <w:rPr>
                <w:lang w:val="el-GR"/>
              </w:rPr>
              <w:t xml:space="preserve">, </w:t>
            </w:r>
            <w:hyperlink w:anchor="_Φάσεις_–_Παραδοτέα" w:history="1">
              <w:r w:rsidRPr="00FB35F7">
                <w:rPr>
                  <w:rStyle w:val="-"/>
                  <w:lang w:val="el-GR"/>
                </w:rPr>
                <w:t>7.2</w:t>
              </w:r>
            </w:hyperlink>
            <w:r w:rsidRPr="00EA6B87">
              <w:rPr>
                <w:lang w:val="el-GR"/>
              </w:rPr>
              <w:t xml:space="preserve"> &amp; </w:t>
            </w:r>
            <w:hyperlink w:anchor="_Τόπος_υλοποίησης/_παροχής" w:history="1">
              <w:r w:rsidRPr="00FB35F7">
                <w:rPr>
                  <w:rStyle w:val="-"/>
                  <w:lang w:val="el-GR"/>
                </w:rPr>
                <w:t>7.6</w:t>
              </w:r>
            </w:hyperlink>
            <w:r w:rsidRPr="00EA6B87">
              <w:rPr>
                <w:lang w:val="el-GR"/>
              </w:rPr>
              <w:t xml:space="preserve"> του Παραρτήματος </w:t>
            </w:r>
            <w:r w:rsidRPr="00EA6B87">
              <w:rPr>
                <w:lang w:val="en-US"/>
              </w:rPr>
              <w:t>I</w:t>
            </w:r>
          </w:p>
        </w:tc>
      </w:tr>
      <w:tr w:rsidR="00721905" w:rsidRPr="00EA6B87" w14:paraId="1A120AB8" w14:textId="77777777" w:rsidTr="006F36A8">
        <w:trPr>
          <w:trHeight w:val="525"/>
        </w:trPr>
        <w:tc>
          <w:tcPr>
            <w:tcW w:w="431" w:type="pct"/>
            <w:shd w:val="clear" w:color="auto" w:fill="auto"/>
            <w:vAlign w:val="center"/>
            <w:hideMark/>
          </w:tcPr>
          <w:p w14:paraId="1250B0F3" w14:textId="77777777" w:rsidR="00721905" w:rsidRPr="00EA6B87" w:rsidRDefault="00721905" w:rsidP="00F73DE9">
            <w:pPr>
              <w:pStyle w:val="aff"/>
              <w:numPr>
                <w:ilvl w:val="1"/>
                <w:numId w:val="58"/>
              </w:numPr>
              <w:spacing w:before="60" w:after="60" w:line="360" w:lineRule="auto"/>
              <w:ind w:left="0" w:firstLine="0"/>
              <w:contextualSpacing w:val="0"/>
              <w:jc w:val="center"/>
              <w:rPr>
                <w:lang w:val="el-GR" w:eastAsia="el-GR"/>
              </w:rPr>
            </w:pPr>
          </w:p>
        </w:tc>
        <w:tc>
          <w:tcPr>
            <w:tcW w:w="3394" w:type="pct"/>
            <w:shd w:val="clear" w:color="auto" w:fill="auto"/>
            <w:vAlign w:val="center"/>
            <w:hideMark/>
          </w:tcPr>
          <w:p w14:paraId="3CA11F5D" w14:textId="68E8C22C" w:rsidR="00721905" w:rsidRPr="00EA6B87" w:rsidRDefault="00721905" w:rsidP="00F73DE9">
            <w:pPr>
              <w:spacing w:before="60" w:after="60" w:line="360" w:lineRule="auto"/>
              <w:jc w:val="left"/>
              <w:rPr>
                <w:highlight w:val="cyan"/>
                <w:lang w:val="el-GR" w:eastAsia="el-GR"/>
              </w:rPr>
            </w:pPr>
            <w:r w:rsidRPr="00EA6B87">
              <w:rPr>
                <w:lang w:val="el-GR"/>
              </w:rPr>
              <w:t>Σχήμα Διοίκησης - Μεθοδολογία Διοίκησης και Διασφάλισης Ποιότητας</w:t>
            </w:r>
          </w:p>
        </w:tc>
        <w:tc>
          <w:tcPr>
            <w:tcW w:w="1175" w:type="pct"/>
            <w:vAlign w:val="center"/>
          </w:tcPr>
          <w:p w14:paraId="0C3CF866" w14:textId="6D5E06CB" w:rsidR="00721905" w:rsidRPr="00EA6B87" w:rsidRDefault="00721905" w:rsidP="00F73DE9">
            <w:pPr>
              <w:spacing w:before="60" w:after="60" w:line="360" w:lineRule="auto"/>
              <w:rPr>
                <w:lang w:val="el-GR" w:eastAsia="el-GR"/>
              </w:rPr>
            </w:pPr>
            <w:r w:rsidRPr="00EA6B87">
              <w:rPr>
                <w:lang w:val="el-GR"/>
              </w:rPr>
              <w:t xml:space="preserve">Ενότητες </w:t>
            </w:r>
            <w:hyperlink w:anchor="_Ομάδα_Έργου/Σχήμα_Διοίκησης" w:history="1">
              <w:r w:rsidRPr="00FB35F7">
                <w:rPr>
                  <w:rStyle w:val="-"/>
                  <w:lang w:val="el-GR"/>
                </w:rPr>
                <w:t>7.4</w:t>
              </w:r>
            </w:hyperlink>
            <w:r w:rsidRPr="00EA6B87">
              <w:rPr>
                <w:lang w:val="el-GR"/>
              </w:rPr>
              <w:t xml:space="preserve"> &amp; </w:t>
            </w:r>
            <w:hyperlink w:anchor="_Μεθοδολογία_διοίκησης_και" w:history="1">
              <w:r w:rsidRPr="00FB35F7">
                <w:rPr>
                  <w:rStyle w:val="-"/>
                  <w:lang w:val="el-GR"/>
                </w:rPr>
                <w:t>7.5</w:t>
              </w:r>
            </w:hyperlink>
            <w:r w:rsidRPr="00EA6B87">
              <w:rPr>
                <w:lang w:val="el-GR"/>
              </w:rPr>
              <w:t xml:space="preserve"> του Παραρτήματος </w:t>
            </w:r>
            <w:r w:rsidRPr="00EA6B87">
              <w:rPr>
                <w:lang w:val="en-US"/>
              </w:rPr>
              <w:t>I</w:t>
            </w:r>
          </w:p>
        </w:tc>
      </w:tr>
      <w:tr w:rsidR="00E36548" w:rsidRPr="00EA6B87" w14:paraId="600B9464" w14:textId="77777777" w:rsidTr="006F36A8">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EA6B87" w:rsidRDefault="00E36548" w:rsidP="00F73DE9">
            <w:pPr>
              <w:pStyle w:val="aff"/>
              <w:numPr>
                <w:ilvl w:val="0"/>
                <w:numId w:val="57"/>
              </w:numPr>
              <w:spacing w:before="60" w:after="60" w:line="360" w:lineRule="auto"/>
              <w:ind w:left="0" w:firstLine="0"/>
              <w:contextualSpacing w:val="0"/>
              <w:jc w:val="center"/>
              <w:rPr>
                <w:b/>
                <w:lang w:val="el-GR" w:eastAsia="el-GR"/>
              </w:rPr>
            </w:pPr>
          </w:p>
        </w:tc>
        <w:tc>
          <w:tcPr>
            <w:tcW w:w="339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0E5271C1" w:rsidR="00E36548" w:rsidRPr="00EA6B87" w:rsidRDefault="00167910" w:rsidP="00F73DE9">
            <w:pPr>
              <w:pStyle w:val="aff"/>
              <w:spacing w:before="60" w:after="60" w:line="360" w:lineRule="auto"/>
              <w:ind w:left="0"/>
              <w:contextualSpacing w:val="0"/>
              <w:jc w:val="left"/>
              <w:rPr>
                <w:b/>
                <w:lang w:val="el-GR" w:eastAsia="el-GR"/>
              </w:rPr>
            </w:pPr>
            <w:r>
              <w:rPr>
                <w:b/>
                <w:lang w:val="el-GR"/>
              </w:rPr>
              <w:t>Πίνακες Συμμόρφωσης</w:t>
            </w:r>
          </w:p>
        </w:tc>
        <w:tc>
          <w:tcPr>
            <w:tcW w:w="117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2C11B3F2" w:rsidR="00E36548" w:rsidRPr="00EA6B87" w:rsidRDefault="00F27B40" w:rsidP="00F73DE9">
            <w:pPr>
              <w:pStyle w:val="aff"/>
              <w:spacing w:before="60" w:after="60" w:line="360" w:lineRule="auto"/>
              <w:ind w:left="0"/>
              <w:contextualSpacing w:val="0"/>
              <w:jc w:val="left"/>
              <w:rPr>
                <w:b/>
                <w:lang w:val="en-US" w:eastAsia="el-GR"/>
              </w:rPr>
            </w:pPr>
            <w:hyperlink w:anchor="_ΠΑΡΑΡΤΗΜΑ_ΙΙ_–" w:history="1">
              <w:r w:rsidR="00721905" w:rsidRPr="00FB35F7">
                <w:rPr>
                  <w:rStyle w:val="-"/>
                  <w:b/>
                  <w:lang w:val="el-GR" w:eastAsia="el-GR"/>
                </w:rPr>
                <w:t xml:space="preserve">Παράρτημα </w:t>
              </w:r>
              <w:r w:rsidR="00721905" w:rsidRPr="00FB35F7">
                <w:rPr>
                  <w:rStyle w:val="-"/>
                  <w:b/>
                  <w:lang w:val="en-US" w:eastAsia="el-GR"/>
                </w:rPr>
                <w:t>II</w:t>
              </w:r>
            </w:hyperlink>
          </w:p>
        </w:tc>
      </w:tr>
      <w:tr w:rsidR="00E36548" w:rsidRPr="00EA6B87" w14:paraId="5B8458AC" w14:textId="77777777" w:rsidTr="006F36A8">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EA6B87" w:rsidRDefault="00E36548" w:rsidP="00F73DE9">
            <w:pPr>
              <w:pStyle w:val="aff"/>
              <w:numPr>
                <w:ilvl w:val="0"/>
                <w:numId w:val="57"/>
              </w:numPr>
              <w:spacing w:before="60" w:after="60" w:line="360" w:lineRule="auto"/>
              <w:ind w:left="0" w:firstLine="0"/>
              <w:contextualSpacing w:val="0"/>
              <w:jc w:val="center"/>
              <w:rPr>
                <w:b/>
                <w:lang w:val="el-GR" w:eastAsia="el-GR"/>
              </w:rPr>
            </w:pPr>
          </w:p>
        </w:tc>
        <w:tc>
          <w:tcPr>
            <w:tcW w:w="339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1C279D56" w:rsidR="00E36548" w:rsidRPr="00167910" w:rsidRDefault="00167910" w:rsidP="00F73DE9">
            <w:pPr>
              <w:spacing w:before="60" w:after="60" w:line="360" w:lineRule="auto"/>
              <w:jc w:val="left"/>
              <w:rPr>
                <w:b/>
                <w:u w:val="single"/>
                <w:lang w:val="el-GR"/>
              </w:rPr>
            </w:pPr>
            <w:r>
              <w:rPr>
                <w:b/>
                <w:lang w:val="el-GR"/>
              </w:rPr>
              <w:t>Πίνακες Οικονομικής Προσφοράς</w:t>
            </w:r>
            <w:r w:rsidR="00E36548" w:rsidRPr="00167910">
              <w:rPr>
                <w:b/>
                <w:lang w:val="el-GR"/>
              </w:rPr>
              <w:t xml:space="preserve">, </w:t>
            </w:r>
            <w:r w:rsidR="00E36548" w:rsidRPr="00167910">
              <w:rPr>
                <w:b/>
                <w:u w:val="single"/>
                <w:lang w:val="el-GR"/>
              </w:rPr>
              <w:t>χωρίς τιμές</w:t>
            </w:r>
          </w:p>
          <w:p w14:paraId="34BC57A3" w14:textId="77777777" w:rsidR="00E36548" w:rsidRPr="00EA6B87" w:rsidRDefault="00E36548" w:rsidP="00F73DE9">
            <w:pPr>
              <w:pStyle w:val="aff"/>
              <w:spacing w:before="60" w:after="60" w:line="360" w:lineRule="auto"/>
              <w:ind w:left="0"/>
              <w:contextualSpacing w:val="0"/>
              <w:jc w:val="left"/>
              <w:rPr>
                <w:b/>
                <w:lang w:val="el-GR" w:eastAsia="el-GR"/>
              </w:rPr>
            </w:pPr>
            <w:r w:rsidRPr="00EA6B87">
              <w:rPr>
                <w:u w:val="single"/>
                <w:lang w:val="el-GR"/>
              </w:rPr>
              <w:t>Η εμφάνιση τιμής/ τιμών στον εν λόγω πίνακα αποτελεί λόγο απόρριψης της προσφοράς</w:t>
            </w:r>
          </w:p>
        </w:tc>
        <w:tc>
          <w:tcPr>
            <w:tcW w:w="117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99BE87D" w:rsidR="00E36548" w:rsidRPr="00EA6B87" w:rsidRDefault="00F27B40" w:rsidP="00F73DE9">
            <w:pPr>
              <w:pStyle w:val="aff"/>
              <w:spacing w:before="60" w:after="60" w:line="360" w:lineRule="auto"/>
              <w:ind w:left="0"/>
              <w:contextualSpacing w:val="0"/>
              <w:jc w:val="left"/>
              <w:rPr>
                <w:b/>
                <w:lang w:val="el-GR" w:eastAsia="el-GR"/>
              </w:rPr>
            </w:pPr>
            <w:hyperlink w:anchor="_ΠΑΡΑΡΤΗΜΑ_VI_–" w:history="1">
              <w:r w:rsidR="00721905" w:rsidRPr="00FB35F7">
                <w:rPr>
                  <w:rStyle w:val="-"/>
                  <w:b/>
                  <w:lang w:val="el-GR" w:eastAsia="el-GR"/>
                </w:rPr>
                <w:t>Παράρτημα V</w:t>
              </w:r>
              <w:r w:rsidR="00721905" w:rsidRPr="00FB35F7">
                <w:rPr>
                  <w:rStyle w:val="-"/>
                  <w:b/>
                  <w:lang w:val="en-US" w:eastAsia="el-GR"/>
                </w:rPr>
                <w:t>I</w:t>
              </w:r>
            </w:hyperlink>
          </w:p>
        </w:tc>
      </w:tr>
    </w:tbl>
    <w:p w14:paraId="7F4AACB3" w14:textId="77777777" w:rsidR="00E36548" w:rsidRPr="00EA6B87" w:rsidRDefault="00E36548" w:rsidP="00F73DE9">
      <w:pPr>
        <w:autoSpaceDE w:val="0"/>
        <w:autoSpaceDN w:val="0"/>
        <w:adjustRightInd w:val="0"/>
        <w:spacing w:after="0" w:line="360" w:lineRule="auto"/>
        <w:rPr>
          <w:bCs/>
          <w:i/>
          <w:iCs/>
          <w:color w:val="5B9BD5"/>
          <w:lang w:val="el-GR"/>
        </w:rPr>
      </w:pPr>
    </w:p>
    <w:p w14:paraId="6ED056A5" w14:textId="77777777" w:rsidR="00E36548" w:rsidRPr="00EA6B87" w:rsidRDefault="00E36548" w:rsidP="00F73DE9">
      <w:pPr>
        <w:autoSpaceDE w:val="0"/>
        <w:autoSpaceDN w:val="0"/>
        <w:adjustRightInd w:val="0"/>
        <w:spacing w:after="0" w:line="360" w:lineRule="auto"/>
        <w:rPr>
          <w:lang w:val="el-GR"/>
        </w:rPr>
      </w:pPr>
    </w:p>
    <w:p w14:paraId="4998EF74" w14:textId="77777777" w:rsidR="00C93CF5" w:rsidRPr="00EA6B87" w:rsidRDefault="00C93CF5" w:rsidP="00F73DE9">
      <w:pPr>
        <w:spacing w:line="360" w:lineRule="auto"/>
        <w:rPr>
          <w:lang w:val="el-GR"/>
        </w:rPr>
      </w:pPr>
    </w:p>
    <w:p w14:paraId="0B270432" w14:textId="77777777" w:rsidR="003D154A" w:rsidRPr="00EA6B87" w:rsidRDefault="003D154A" w:rsidP="00F73DE9">
      <w:pPr>
        <w:pStyle w:val="normalwithoutspacing"/>
        <w:spacing w:line="360" w:lineRule="auto"/>
        <w:sectPr w:rsidR="003D154A" w:rsidRPr="00EA6B87" w:rsidSect="00F0717E">
          <w:pgSz w:w="11906" w:h="16838"/>
          <w:pgMar w:top="1134" w:right="1134" w:bottom="1134" w:left="1134" w:header="720" w:footer="709" w:gutter="0"/>
          <w:cols w:space="720"/>
          <w:titlePg/>
          <w:docGrid w:linePitch="360"/>
        </w:sectPr>
      </w:pPr>
    </w:p>
    <w:p w14:paraId="72D8977A" w14:textId="77777777" w:rsidR="008338F0" w:rsidRPr="00EA6B87" w:rsidRDefault="008338F0" w:rsidP="00F73DE9">
      <w:pPr>
        <w:spacing w:line="360" w:lineRule="auto"/>
        <w:rPr>
          <w:lang w:val="el-GR"/>
        </w:rPr>
      </w:pPr>
    </w:p>
    <w:p w14:paraId="7A380EB0" w14:textId="77777777" w:rsidR="008338F0" w:rsidRPr="00B95CCD" w:rsidRDefault="003355E7" w:rsidP="00F73DE9">
      <w:pPr>
        <w:pStyle w:val="2"/>
        <w:numPr>
          <w:ilvl w:val="0"/>
          <w:numId w:val="0"/>
        </w:numPr>
        <w:spacing w:line="360" w:lineRule="auto"/>
        <w:ind w:left="576" w:hanging="576"/>
        <w:rPr>
          <w:rFonts w:cs="Tahoma"/>
          <w:lang w:val="en-US"/>
        </w:rPr>
      </w:pPr>
      <w:bookmarkStart w:id="797" w:name="_ΠΑΡΑΡΤΗΜΑ_VI_–"/>
      <w:bookmarkStart w:id="798" w:name="_Ref510087099"/>
      <w:bookmarkStart w:id="799" w:name="_Ref40980023"/>
      <w:bookmarkStart w:id="800" w:name="_Ref40980058"/>
      <w:bookmarkStart w:id="801" w:name="_Ref40980548"/>
      <w:bookmarkStart w:id="802" w:name="_Ref55324421"/>
      <w:bookmarkStart w:id="803" w:name="_Toc97194378"/>
      <w:bookmarkStart w:id="804" w:name="_Toc97194482"/>
      <w:bookmarkStart w:id="805" w:name="_Toc177459323"/>
      <w:bookmarkEnd w:id="797"/>
      <w:r w:rsidRPr="00EA6B87">
        <w:rPr>
          <w:rFonts w:cs="Tahoma"/>
          <w:lang w:val="el-GR"/>
        </w:rPr>
        <w:t xml:space="preserve">ΠΑΡΑΡΤΗΜΑ </w:t>
      </w:r>
      <w:r w:rsidRPr="00EA6B87">
        <w:rPr>
          <w:rFonts w:cs="Tahoma"/>
        </w:rPr>
        <w:t>VI</w:t>
      </w:r>
      <w:r w:rsidRPr="00EA6B87">
        <w:rPr>
          <w:rFonts w:cs="Tahoma"/>
          <w:lang w:val="el-GR"/>
        </w:rPr>
        <w:t xml:space="preserve"> – </w:t>
      </w:r>
      <w:r w:rsidR="006E4901" w:rsidRPr="00EA6B87">
        <w:rPr>
          <w:rFonts w:cs="Tahoma"/>
          <w:lang w:val="el-GR"/>
        </w:rPr>
        <w:t>Υπόδειγμα Οικονομικής Προσφοράς</w:t>
      </w:r>
      <w:bookmarkEnd w:id="798"/>
      <w:bookmarkEnd w:id="799"/>
      <w:bookmarkEnd w:id="800"/>
      <w:bookmarkEnd w:id="801"/>
      <w:bookmarkEnd w:id="802"/>
      <w:bookmarkEnd w:id="803"/>
      <w:bookmarkEnd w:id="804"/>
      <w:bookmarkEnd w:id="805"/>
      <w:r w:rsidR="00E1337D" w:rsidRPr="00EA6B87">
        <w:rPr>
          <w:rFonts w:cs="Tahoma"/>
          <w:lang w:val="el-GR"/>
        </w:rPr>
        <w:t xml:space="preserve"> </w:t>
      </w:r>
    </w:p>
    <w:p w14:paraId="53988161" w14:textId="77777777" w:rsidR="008338F0" w:rsidRPr="00EA6B87" w:rsidRDefault="008338F0" w:rsidP="00F73DE9">
      <w:pPr>
        <w:pStyle w:val="normalwithoutspacing"/>
        <w:spacing w:line="360" w:lineRule="auto"/>
        <w:rPr>
          <w:i/>
          <w:color w:val="5B9BD5"/>
        </w:rPr>
      </w:pPr>
    </w:p>
    <w:p w14:paraId="4B106C82" w14:textId="5A6B6566" w:rsidR="000C09AE" w:rsidRDefault="00623457" w:rsidP="00F73DE9">
      <w:pPr>
        <w:pStyle w:val="3"/>
        <w:numPr>
          <w:ilvl w:val="2"/>
          <w:numId w:val="53"/>
        </w:numPr>
        <w:spacing w:line="360" w:lineRule="auto"/>
        <w:ind w:left="1134" w:hanging="414"/>
        <w:rPr>
          <w:rFonts w:cs="Tahoma"/>
          <w:lang w:val="el-GR"/>
        </w:rPr>
      </w:pPr>
      <w:bookmarkStart w:id="806" w:name="_Toc366852697"/>
      <w:bookmarkStart w:id="807" w:name="_Ref508304036"/>
      <w:bookmarkStart w:id="808" w:name="_Toc10632750"/>
      <w:bookmarkStart w:id="809" w:name="_Toc42167517"/>
      <w:bookmarkStart w:id="810" w:name="_Toc53671370"/>
      <w:bookmarkStart w:id="811" w:name="_Toc97194380"/>
      <w:bookmarkStart w:id="812" w:name="_Toc97194484"/>
      <w:bookmarkStart w:id="813" w:name="_Toc177459324"/>
      <w:r w:rsidRPr="00EA6B87">
        <w:rPr>
          <w:rFonts w:cs="Tahoma"/>
          <w:lang w:val="el-GR"/>
        </w:rPr>
        <w:t>Έτοιμο Λογισμικό</w:t>
      </w:r>
      <w:bookmarkEnd w:id="806"/>
      <w:bookmarkEnd w:id="807"/>
      <w:bookmarkEnd w:id="808"/>
      <w:bookmarkEnd w:id="809"/>
      <w:bookmarkEnd w:id="810"/>
      <w:bookmarkEnd w:id="811"/>
      <w:bookmarkEnd w:id="812"/>
      <w:bookmarkEnd w:id="813"/>
    </w:p>
    <w:p w14:paraId="469E4F9C" w14:textId="77777777" w:rsidR="000C09AE" w:rsidRPr="000C09AE" w:rsidRDefault="000C09AE" w:rsidP="00F73DE9">
      <w:pPr>
        <w:spacing w:line="360" w:lineRule="auto"/>
        <w:rPr>
          <w:lang w:val="el-GR"/>
        </w:rPr>
      </w:pPr>
    </w:p>
    <w:tbl>
      <w:tblPr>
        <w:tblW w:w="551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
        <w:gridCol w:w="1160"/>
        <w:gridCol w:w="774"/>
        <w:gridCol w:w="821"/>
        <w:gridCol w:w="1453"/>
        <w:gridCol w:w="1133"/>
        <w:gridCol w:w="1004"/>
        <w:gridCol w:w="903"/>
        <w:gridCol w:w="581"/>
        <w:gridCol w:w="1071"/>
        <w:gridCol w:w="771"/>
        <w:gridCol w:w="559"/>
      </w:tblGrid>
      <w:tr w:rsidR="00167910" w:rsidRPr="00C4217E" w14:paraId="14FA28C4" w14:textId="174446F2" w:rsidTr="00167910">
        <w:trPr>
          <w:cantSplit/>
          <w:trHeight w:val="921"/>
          <w:tblHeader/>
        </w:trPr>
        <w:tc>
          <w:tcPr>
            <w:tcW w:w="185" w:type="pct"/>
            <w:vMerge w:val="restart"/>
            <w:shd w:val="pct15" w:color="auto" w:fill="FFFFFF"/>
            <w:vAlign w:val="center"/>
          </w:tcPr>
          <w:p w14:paraId="27CC8483" w14:textId="77777777" w:rsidR="00573797" w:rsidRPr="00840707" w:rsidRDefault="00573797" w:rsidP="00167910">
            <w:pPr>
              <w:spacing w:after="0"/>
              <w:ind w:left="-108" w:right="-88"/>
              <w:jc w:val="center"/>
              <w:rPr>
                <w:sz w:val="18"/>
                <w:szCs w:val="18"/>
                <w:lang w:val="el-GR"/>
              </w:rPr>
            </w:pPr>
            <w:r w:rsidRPr="00840707">
              <w:rPr>
                <w:sz w:val="18"/>
                <w:szCs w:val="18"/>
                <w:lang w:val="el-GR"/>
              </w:rPr>
              <w:t>Α/Α</w:t>
            </w:r>
          </w:p>
        </w:tc>
        <w:tc>
          <w:tcPr>
            <w:tcW w:w="546" w:type="pct"/>
            <w:vMerge w:val="restart"/>
            <w:shd w:val="pct15" w:color="auto" w:fill="FFFFFF"/>
            <w:vAlign w:val="center"/>
          </w:tcPr>
          <w:p w14:paraId="6C045859" w14:textId="77777777" w:rsidR="00573797" w:rsidRPr="00840707" w:rsidRDefault="00573797" w:rsidP="00167910">
            <w:pPr>
              <w:spacing w:after="0"/>
              <w:jc w:val="center"/>
              <w:rPr>
                <w:sz w:val="18"/>
                <w:szCs w:val="18"/>
                <w:lang w:val="el-GR"/>
              </w:rPr>
            </w:pPr>
            <w:r w:rsidRPr="00840707">
              <w:rPr>
                <w:sz w:val="18"/>
                <w:szCs w:val="18"/>
                <w:lang w:val="el-GR"/>
              </w:rPr>
              <w:t>ΠΕΡΙΓΡΑΦΗ</w:t>
            </w:r>
          </w:p>
        </w:tc>
        <w:tc>
          <w:tcPr>
            <w:tcW w:w="364" w:type="pct"/>
            <w:vMerge w:val="restart"/>
            <w:shd w:val="pct15" w:color="auto" w:fill="FFFFFF"/>
            <w:vAlign w:val="center"/>
          </w:tcPr>
          <w:p w14:paraId="7DBE4876" w14:textId="77777777" w:rsidR="00573797" w:rsidRPr="00840707" w:rsidRDefault="00573797" w:rsidP="00167910">
            <w:pPr>
              <w:spacing w:after="0"/>
              <w:jc w:val="center"/>
              <w:rPr>
                <w:sz w:val="18"/>
                <w:szCs w:val="18"/>
                <w:lang w:val="el-GR"/>
              </w:rPr>
            </w:pPr>
            <w:r w:rsidRPr="00840707">
              <w:rPr>
                <w:sz w:val="18"/>
                <w:szCs w:val="18"/>
                <w:lang w:val="el-GR"/>
              </w:rPr>
              <w:t>ΤΥΠΟΣ</w:t>
            </w:r>
          </w:p>
        </w:tc>
        <w:tc>
          <w:tcPr>
            <w:tcW w:w="386" w:type="pct"/>
            <w:vMerge w:val="restart"/>
            <w:shd w:val="pct15" w:color="auto" w:fill="FFFFFF"/>
            <w:vAlign w:val="center"/>
          </w:tcPr>
          <w:p w14:paraId="07EEDA12" w14:textId="77777777" w:rsidR="00573797" w:rsidRPr="00840707" w:rsidRDefault="00573797" w:rsidP="00167910">
            <w:pPr>
              <w:spacing w:after="0"/>
              <w:jc w:val="center"/>
              <w:rPr>
                <w:sz w:val="18"/>
                <w:szCs w:val="18"/>
                <w:lang w:val="el-GR"/>
              </w:rPr>
            </w:pPr>
            <w:r>
              <w:rPr>
                <w:sz w:val="20"/>
                <w:szCs w:val="20"/>
                <w:lang w:val="el-GR"/>
              </w:rPr>
              <w:t>ΦΑΣΗ ΈΡΓΟΥ</w:t>
            </w:r>
          </w:p>
        </w:tc>
        <w:tc>
          <w:tcPr>
            <w:tcW w:w="684" w:type="pct"/>
            <w:vMerge w:val="restart"/>
            <w:shd w:val="pct15" w:color="auto" w:fill="FFFFFF"/>
            <w:vAlign w:val="center"/>
          </w:tcPr>
          <w:p w14:paraId="71309A1C" w14:textId="77777777" w:rsidR="00573797" w:rsidRPr="00840707" w:rsidRDefault="00573797" w:rsidP="00167910">
            <w:pPr>
              <w:spacing w:after="0"/>
              <w:jc w:val="center"/>
              <w:rPr>
                <w:sz w:val="18"/>
                <w:szCs w:val="18"/>
                <w:lang w:val="el-GR"/>
              </w:rPr>
            </w:pPr>
            <w:r>
              <w:rPr>
                <w:sz w:val="20"/>
                <w:szCs w:val="20"/>
                <w:lang w:val="el-GR"/>
              </w:rPr>
              <w:t>ΚΩΔ. ΠΑΡΑΔΟΤΕΟΥ</w:t>
            </w:r>
          </w:p>
        </w:tc>
        <w:tc>
          <w:tcPr>
            <w:tcW w:w="533" w:type="pct"/>
            <w:vMerge w:val="restart"/>
            <w:shd w:val="pct15" w:color="auto" w:fill="FFFFFF"/>
            <w:vAlign w:val="center"/>
          </w:tcPr>
          <w:p w14:paraId="70951F80" w14:textId="77777777" w:rsidR="00573797" w:rsidRPr="00840707" w:rsidRDefault="00573797" w:rsidP="00167910">
            <w:pPr>
              <w:spacing w:after="0"/>
              <w:jc w:val="center"/>
              <w:rPr>
                <w:sz w:val="18"/>
                <w:szCs w:val="18"/>
                <w:lang w:val="el-GR"/>
              </w:rPr>
            </w:pPr>
            <w:r w:rsidRPr="00840707">
              <w:rPr>
                <w:sz w:val="18"/>
                <w:szCs w:val="18"/>
                <w:lang w:val="el-GR"/>
              </w:rPr>
              <w:t>ΠΟΣΟΤΗΤΑ</w:t>
            </w:r>
          </w:p>
        </w:tc>
        <w:tc>
          <w:tcPr>
            <w:tcW w:w="897" w:type="pct"/>
            <w:gridSpan w:val="2"/>
            <w:shd w:val="pct15" w:color="auto" w:fill="FFFFFF"/>
            <w:vAlign w:val="center"/>
          </w:tcPr>
          <w:p w14:paraId="23E6711B" w14:textId="77777777" w:rsidR="00573797" w:rsidRPr="00840707" w:rsidRDefault="00573797" w:rsidP="00167910">
            <w:pPr>
              <w:spacing w:after="0"/>
              <w:jc w:val="center"/>
              <w:rPr>
                <w:sz w:val="18"/>
                <w:szCs w:val="18"/>
                <w:lang w:val="el-GR"/>
              </w:rPr>
            </w:pPr>
            <w:r w:rsidRPr="00840707">
              <w:rPr>
                <w:sz w:val="18"/>
                <w:szCs w:val="18"/>
                <w:lang w:val="el-GR"/>
              </w:rPr>
              <w:t>ΑΞΙΑ ΧΩΡΙΣ ΦΠΑ [€]</w:t>
            </w:r>
          </w:p>
        </w:tc>
        <w:tc>
          <w:tcPr>
            <w:tcW w:w="274" w:type="pct"/>
            <w:vMerge w:val="restart"/>
            <w:shd w:val="pct15" w:color="auto" w:fill="FFFFFF"/>
            <w:vAlign w:val="center"/>
          </w:tcPr>
          <w:p w14:paraId="5A8DD92C" w14:textId="77777777" w:rsidR="00573797" w:rsidRPr="00840707" w:rsidRDefault="00573797" w:rsidP="00167910">
            <w:pPr>
              <w:spacing w:after="0"/>
              <w:jc w:val="center"/>
              <w:rPr>
                <w:sz w:val="18"/>
                <w:szCs w:val="18"/>
                <w:lang w:val="el-GR"/>
              </w:rPr>
            </w:pPr>
            <w:r w:rsidRPr="00840707">
              <w:rPr>
                <w:sz w:val="18"/>
                <w:szCs w:val="18"/>
                <w:lang w:val="el-GR"/>
              </w:rPr>
              <w:t>ΦΠΑ [€]</w:t>
            </w:r>
          </w:p>
        </w:tc>
        <w:tc>
          <w:tcPr>
            <w:tcW w:w="504" w:type="pct"/>
            <w:vMerge w:val="restart"/>
            <w:shd w:val="pct15" w:color="auto" w:fill="FFFFFF"/>
            <w:vAlign w:val="center"/>
          </w:tcPr>
          <w:p w14:paraId="0ED147F3" w14:textId="77777777" w:rsidR="00573797" w:rsidRPr="00840707" w:rsidRDefault="00573797" w:rsidP="00167910">
            <w:pPr>
              <w:spacing w:after="0"/>
              <w:jc w:val="center"/>
              <w:rPr>
                <w:sz w:val="18"/>
                <w:szCs w:val="18"/>
                <w:lang w:val="el-GR"/>
              </w:rPr>
            </w:pPr>
            <w:r w:rsidRPr="00840707">
              <w:rPr>
                <w:sz w:val="18"/>
                <w:szCs w:val="18"/>
                <w:lang w:val="el-GR"/>
              </w:rPr>
              <w:t>ΣΥΝΟΛΙΚΗ ΑΞΙΑ</w:t>
            </w:r>
          </w:p>
          <w:p w14:paraId="0DC1FC63" w14:textId="77777777" w:rsidR="00573797" w:rsidRPr="00840707" w:rsidRDefault="00573797" w:rsidP="00167910">
            <w:pPr>
              <w:spacing w:after="0"/>
              <w:jc w:val="center"/>
              <w:rPr>
                <w:sz w:val="18"/>
                <w:szCs w:val="18"/>
                <w:lang w:val="el-GR"/>
              </w:rPr>
            </w:pPr>
            <w:r w:rsidRPr="00840707">
              <w:rPr>
                <w:sz w:val="18"/>
                <w:szCs w:val="18"/>
                <w:lang w:val="el-GR"/>
              </w:rPr>
              <w:t>ΜΕ ΦΠΑ [€]</w:t>
            </w:r>
          </w:p>
        </w:tc>
        <w:tc>
          <w:tcPr>
            <w:tcW w:w="627" w:type="pct"/>
            <w:gridSpan w:val="2"/>
            <w:shd w:val="pct15" w:color="auto" w:fill="FFFFFF"/>
            <w:vAlign w:val="center"/>
          </w:tcPr>
          <w:p w14:paraId="31627055" w14:textId="51FBCA97" w:rsidR="00573797" w:rsidRPr="00840707" w:rsidRDefault="00573797" w:rsidP="00167910">
            <w:pPr>
              <w:spacing w:after="0"/>
              <w:jc w:val="center"/>
              <w:rPr>
                <w:sz w:val="18"/>
                <w:szCs w:val="18"/>
                <w:lang w:val="el-GR"/>
              </w:rPr>
            </w:pPr>
            <w:r w:rsidRPr="00840707">
              <w:rPr>
                <w:sz w:val="18"/>
                <w:szCs w:val="18"/>
                <w:lang w:val="el-GR"/>
              </w:rPr>
              <w:t>* ΚΟΣΤΟΣ ΣΥΝΤΗΡΗΣΗΣ ΧΩΡΙΣ ΦΠΑ [€]</w:t>
            </w:r>
          </w:p>
        </w:tc>
      </w:tr>
      <w:tr w:rsidR="00167910" w:rsidRPr="00C4217E" w14:paraId="4A85B722" w14:textId="287C2C1F" w:rsidTr="00167910">
        <w:trPr>
          <w:cantSplit/>
          <w:trHeight w:val="152"/>
          <w:tblHeader/>
        </w:trPr>
        <w:tc>
          <w:tcPr>
            <w:tcW w:w="185" w:type="pct"/>
            <w:vMerge/>
            <w:shd w:val="pct15" w:color="auto" w:fill="FFFFFF"/>
            <w:vAlign w:val="center"/>
          </w:tcPr>
          <w:p w14:paraId="5BFAA47E" w14:textId="77777777" w:rsidR="00573797" w:rsidRPr="00840707" w:rsidRDefault="00573797" w:rsidP="00167910">
            <w:pPr>
              <w:spacing w:after="0"/>
              <w:jc w:val="center"/>
              <w:rPr>
                <w:sz w:val="18"/>
                <w:szCs w:val="18"/>
              </w:rPr>
            </w:pPr>
          </w:p>
        </w:tc>
        <w:tc>
          <w:tcPr>
            <w:tcW w:w="546" w:type="pct"/>
            <w:vMerge/>
            <w:shd w:val="pct15" w:color="auto" w:fill="FFFFFF"/>
            <w:vAlign w:val="center"/>
          </w:tcPr>
          <w:p w14:paraId="398565F1" w14:textId="77777777" w:rsidR="00573797" w:rsidRPr="00840707" w:rsidRDefault="00573797" w:rsidP="00167910">
            <w:pPr>
              <w:spacing w:after="0"/>
              <w:jc w:val="center"/>
              <w:rPr>
                <w:sz w:val="18"/>
                <w:szCs w:val="18"/>
              </w:rPr>
            </w:pPr>
          </w:p>
        </w:tc>
        <w:tc>
          <w:tcPr>
            <w:tcW w:w="364" w:type="pct"/>
            <w:vMerge/>
            <w:shd w:val="pct15" w:color="auto" w:fill="FFFFFF"/>
            <w:vAlign w:val="center"/>
          </w:tcPr>
          <w:p w14:paraId="4DA4A52B" w14:textId="77777777" w:rsidR="00573797" w:rsidRPr="00840707" w:rsidRDefault="00573797" w:rsidP="00167910">
            <w:pPr>
              <w:spacing w:after="0"/>
              <w:jc w:val="center"/>
              <w:rPr>
                <w:sz w:val="18"/>
                <w:szCs w:val="18"/>
              </w:rPr>
            </w:pPr>
          </w:p>
        </w:tc>
        <w:tc>
          <w:tcPr>
            <w:tcW w:w="386" w:type="pct"/>
            <w:vMerge/>
            <w:shd w:val="pct15" w:color="auto" w:fill="FFFFFF"/>
          </w:tcPr>
          <w:p w14:paraId="40613B90" w14:textId="77777777" w:rsidR="00573797" w:rsidRPr="00840707" w:rsidRDefault="00573797" w:rsidP="00167910">
            <w:pPr>
              <w:spacing w:after="0"/>
              <w:jc w:val="center"/>
              <w:rPr>
                <w:sz w:val="18"/>
                <w:szCs w:val="18"/>
              </w:rPr>
            </w:pPr>
          </w:p>
        </w:tc>
        <w:tc>
          <w:tcPr>
            <w:tcW w:w="684" w:type="pct"/>
            <w:vMerge/>
            <w:shd w:val="pct15" w:color="auto" w:fill="FFFFFF"/>
          </w:tcPr>
          <w:p w14:paraId="6D36CE17" w14:textId="77777777" w:rsidR="00573797" w:rsidRPr="00840707" w:rsidRDefault="00573797" w:rsidP="00167910">
            <w:pPr>
              <w:spacing w:after="0"/>
              <w:jc w:val="center"/>
              <w:rPr>
                <w:sz w:val="18"/>
                <w:szCs w:val="18"/>
              </w:rPr>
            </w:pPr>
          </w:p>
        </w:tc>
        <w:tc>
          <w:tcPr>
            <w:tcW w:w="533" w:type="pct"/>
            <w:vMerge/>
            <w:shd w:val="pct15" w:color="auto" w:fill="FFFFFF"/>
            <w:vAlign w:val="center"/>
          </w:tcPr>
          <w:p w14:paraId="6A8D2CD5" w14:textId="77777777" w:rsidR="00573797" w:rsidRPr="00840707" w:rsidRDefault="00573797" w:rsidP="00167910">
            <w:pPr>
              <w:spacing w:after="0"/>
              <w:jc w:val="center"/>
              <w:rPr>
                <w:sz w:val="18"/>
                <w:szCs w:val="18"/>
              </w:rPr>
            </w:pPr>
          </w:p>
        </w:tc>
        <w:tc>
          <w:tcPr>
            <w:tcW w:w="472" w:type="pct"/>
            <w:shd w:val="pct15" w:color="auto" w:fill="FFFFFF"/>
            <w:vAlign w:val="center"/>
          </w:tcPr>
          <w:p w14:paraId="44FDD78C" w14:textId="77777777" w:rsidR="00573797" w:rsidRPr="00840707" w:rsidRDefault="00573797" w:rsidP="00167910">
            <w:pPr>
              <w:spacing w:after="0"/>
              <w:jc w:val="center"/>
              <w:rPr>
                <w:spacing w:val="-4"/>
                <w:sz w:val="18"/>
                <w:szCs w:val="18"/>
                <w:lang w:val="el-GR"/>
              </w:rPr>
            </w:pPr>
            <w:r w:rsidRPr="00840707">
              <w:rPr>
                <w:spacing w:val="-4"/>
                <w:sz w:val="18"/>
                <w:szCs w:val="18"/>
                <w:lang w:val="el-GR"/>
              </w:rPr>
              <w:t>ΤΙΜΗ</w:t>
            </w:r>
          </w:p>
          <w:p w14:paraId="5942EC7A" w14:textId="77777777" w:rsidR="00573797" w:rsidRPr="00840707" w:rsidRDefault="00573797" w:rsidP="00167910">
            <w:pPr>
              <w:spacing w:after="0"/>
              <w:jc w:val="center"/>
              <w:rPr>
                <w:spacing w:val="-4"/>
                <w:sz w:val="18"/>
                <w:szCs w:val="18"/>
                <w:lang w:val="el-GR"/>
              </w:rPr>
            </w:pPr>
            <w:r w:rsidRPr="00840707">
              <w:rPr>
                <w:spacing w:val="-4"/>
                <w:sz w:val="18"/>
                <w:szCs w:val="18"/>
                <w:lang w:val="el-GR"/>
              </w:rPr>
              <w:t>ΜΟΝΑΔΑΣ</w:t>
            </w:r>
          </w:p>
        </w:tc>
        <w:tc>
          <w:tcPr>
            <w:tcW w:w="425" w:type="pct"/>
            <w:shd w:val="pct15" w:color="auto" w:fill="FFFFFF"/>
            <w:vAlign w:val="center"/>
          </w:tcPr>
          <w:p w14:paraId="7776DD42" w14:textId="77777777" w:rsidR="00573797" w:rsidRPr="00840707" w:rsidRDefault="00573797" w:rsidP="00167910">
            <w:pPr>
              <w:spacing w:after="0"/>
              <w:jc w:val="center"/>
              <w:rPr>
                <w:sz w:val="18"/>
                <w:szCs w:val="18"/>
                <w:lang w:val="el-GR"/>
              </w:rPr>
            </w:pPr>
            <w:r w:rsidRPr="00840707">
              <w:rPr>
                <w:sz w:val="18"/>
                <w:szCs w:val="18"/>
                <w:lang w:val="el-GR"/>
              </w:rPr>
              <w:t>ΣΥΝΟΛΟ</w:t>
            </w:r>
          </w:p>
        </w:tc>
        <w:tc>
          <w:tcPr>
            <w:tcW w:w="274" w:type="pct"/>
            <w:vMerge/>
            <w:shd w:val="pct15" w:color="auto" w:fill="FFFFFF"/>
            <w:vAlign w:val="center"/>
          </w:tcPr>
          <w:p w14:paraId="26131E1F" w14:textId="77777777" w:rsidR="00573797" w:rsidRPr="00840707" w:rsidRDefault="00573797" w:rsidP="00167910">
            <w:pPr>
              <w:spacing w:after="0"/>
              <w:jc w:val="center"/>
              <w:rPr>
                <w:sz w:val="18"/>
                <w:szCs w:val="18"/>
                <w:lang w:val="el-GR"/>
              </w:rPr>
            </w:pPr>
          </w:p>
        </w:tc>
        <w:tc>
          <w:tcPr>
            <w:tcW w:w="504" w:type="pct"/>
            <w:vMerge/>
            <w:shd w:val="pct15" w:color="auto" w:fill="FFFFFF"/>
            <w:vAlign w:val="center"/>
          </w:tcPr>
          <w:p w14:paraId="46774987" w14:textId="77777777" w:rsidR="00573797" w:rsidRPr="00840707" w:rsidRDefault="00573797" w:rsidP="00167910">
            <w:pPr>
              <w:spacing w:after="0"/>
              <w:jc w:val="center"/>
              <w:rPr>
                <w:sz w:val="18"/>
                <w:szCs w:val="18"/>
                <w:lang w:val="el-GR"/>
              </w:rPr>
            </w:pPr>
          </w:p>
        </w:tc>
        <w:tc>
          <w:tcPr>
            <w:tcW w:w="363" w:type="pct"/>
            <w:shd w:val="pct15" w:color="auto" w:fill="FFFFFF"/>
            <w:vAlign w:val="center"/>
          </w:tcPr>
          <w:p w14:paraId="694C97B5" w14:textId="77777777" w:rsidR="00573797" w:rsidRPr="00840707" w:rsidRDefault="00573797" w:rsidP="00167910">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263" w:type="pct"/>
            <w:shd w:val="pct15" w:color="auto" w:fill="FFFFFF"/>
          </w:tcPr>
          <w:p w14:paraId="3EB5606D" w14:textId="1F8B7F8D" w:rsidR="00573797" w:rsidRPr="00840707" w:rsidRDefault="00573797" w:rsidP="00167910">
            <w:pPr>
              <w:spacing w:after="0"/>
              <w:rPr>
                <w:sz w:val="18"/>
                <w:szCs w:val="18"/>
                <w:lang w:val="el-GR"/>
              </w:rPr>
            </w:pPr>
            <w:r>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573797" w:rsidRPr="00C4217E" w14:paraId="2C9214B2" w14:textId="4F411428" w:rsidTr="00160200">
        <w:trPr>
          <w:trHeight w:val="360"/>
        </w:trPr>
        <w:tc>
          <w:tcPr>
            <w:tcW w:w="185" w:type="pct"/>
            <w:vAlign w:val="center"/>
          </w:tcPr>
          <w:p w14:paraId="06CF7882" w14:textId="610D2CFC" w:rsidR="00573797" w:rsidRPr="000C09AE" w:rsidRDefault="00573797" w:rsidP="00160200">
            <w:pPr>
              <w:spacing w:before="100" w:beforeAutospacing="1" w:after="100" w:afterAutospacing="1"/>
              <w:jc w:val="center"/>
              <w:rPr>
                <w:sz w:val="18"/>
                <w:szCs w:val="18"/>
                <w:lang w:val="el-GR"/>
              </w:rPr>
            </w:pPr>
            <w:r>
              <w:rPr>
                <w:sz w:val="18"/>
                <w:szCs w:val="18"/>
                <w:lang w:val="el-GR"/>
              </w:rPr>
              <w:t>1</w:t>
            </w:r>
          </w:p>
        </w:tc>
        <w:tc>
          <w:tcPr>
            <w:tcW w:w="546" w:type="pct"/>
            <w:vAlign w:val="center"/>
          </w:tcPr>
          <w:p w14:paraId="604ECEF1" w14:textId="3660FC71" w:rsidR="00573797" w:rsidRPr="00160200" w:rsidRDefault="00573797" w:rsidP="00160200">
            <w:pPr>
              <w:spacing w:before="100" w:beforeAutospacing="1" w:after="100" w:afterAutospacing="1"/>
              <w:jc w:val="center"/>
              <w:rPr>
                <w:sz w:val="18"/>
                <w:szCs w:val="18"/>
                <w:lang w:val="en-US"/>
              </w:rPr>
            </w:pPr>
          </w:p>
        </w:tc>
        <w:tc>
          <w:tcPr>
            <w:tcW w:w="364" w:type="pct"/>
            <w:vAlign w:val="center"/>
          </w:tcPr>
          <w:p w14:paraId="4A65EAD6" w14:textId="26DEEC43" w:rsidR="00573797" w:rsidRPr="00840707" w:rsidRDefault="00573797" w:rsidP="00160200">
            <w:pPr>
              <w:spacing w:before="100" w:beforeAutospacing="1" w:after="100" w:afterAutospacing="1"/>
              <w:jc w:val="center"/>
              <w:rPr>
                <w:sz w:val="18"/>
                <w:szCs w:val="18"/>
              </w:rPr>
            </w:pPr>
            <w:r>
              <w:rPr>
                <w:sz w:val="18"/>
                <w:szCs w:val="18"/>
                <w:lang w:val="el-GR"/>
              </w:rPr>
              <w:t>ΤΜΧ</w:t>
            </w:r>
          </w:p>
        </w:tc>
        <w:tc>
          <w:tcPr>
            <w:tcW w:w="386" w:type="pct"/>
            <w:vAlign w:val="center"/>
          </w:tcPr>
          <w:p w14:paraId="42EEF42D" w14:textId="4249D0FA" w:rsidR="00573797" w:rsidRPr="00160200" w:rsidRDefault="00573797" w:rsidP="00160200">
            <w:pPr>
              <w:spacing w:before="100" w:beforeAutospacing="1" w:after="100" w:afterAutospacing="1"/>
              <w:jc w:val="center"/>
              <w:rPr>
                <w:sz w:val="18"/>
                <w:szCs w:val="18"/>
                <w:lang w:val="el-GR"/>
              </w:rPr>
            </w:pPr>
          </w:p>
        </w:tc>
        <w:tc>
          <w:tcPr>
            <w:tcW w:w="684" w:type="pct"/>
            <w:vAlign w:val="center"/>
          </w:tcPr>
          <w:p w14:paraId="641A336B" w14:textId="77777777" w:rsidR="00573797" w:rsidRPr="00840707" w:rsidRDefault="00573797" w:rsidP="00160200">
            <w:pPr>
              <w:spacing w:before="100" w:beforeAutospacing="1" w:after="100" w:afterAutospacing="1"/>
              <w:jc w:val="center"/>
              <w:rPr>
                <w:sz w:val="18"/>
                <w:szCs w:val="18"/>
              </w:rPr>
            </w:pPr>
          </w:p>
        </w:tc>
        <w:tc>
          <w:tcPr>
            <w:tcW w:w="533" w:type="pct"/>
            <w:vAlign w:val="center"/>
          </w:tcPr>
          <w:p w14:paraId="5C337E3D" w14:textId="41C155B7" w:rsidR="00573797" w:rsidRPr="00160200" w:rsidRDefault="00573797" w:rsidP="00160200">
            <w:pPr>
              <w:spacing w:before="100" w:beforeAutospacing="1" w:after="100" w:afterAutospacing="1"/>
              <w:jc w:val="center"/>
              <w:rPr>
                <w:sz w:val="18"/>
                <w:szCs w:val="18"/>
                <w:lang w:val="el-GR"/>
              </w:rPr>
            </w:pPr>
          </w:p>
        </w:tc>
        <w:tc>
          <w:tcPr>
            <w:tcW w:w="472" w:type="pct"/>
            <w:vAlign w:val="center"/>
          </w:tcPr>
          <w:p w14:paraId="3E7ED95B" w14:textId="77777777" w:rsidR="00573797" w:rsidRPr="00840707" w:rsidRDefault="00573797" w:rsidP="00160200">
            <w:pPr>
              <w:spacing w:before="100" w:beforeAutospacing="1" w:after="100" w:afterAutospacing="1"/>
              <w:jc w:val="center"/>
              <w:rPr>
                <w:sz w:val="18"/>
                <w:szCs w:val="18"/>
              </w:rPr>
            </w:pPr>
          </w:p>
        </w:tc>
        <w:tc>
          <w:tcPr>
            <w:tcW w:w="425" w:type="pct"/>
            <w:vAlign w:val="center"/>
          </w:tcPr>
          <w:p w14:paraId="236540D1" w14:textId="77777777" w:rsidR="00573797" w:rsidRPr="00840707" w:rsidRDefault="00573797" w:rsidP="00160200">
            <w:pPr>
              <w:spacing w:before="100" w:beforeAutospacing="1" w:after="100" w:afterAutospacing="1"/>
              <w:jc w:val="center"/>
              <w:rPr>
                <w:sz w:val="18"/>
                <w:szCs w:val="18"/>
              </w:rPr>
            </w:pPr>
          </w:p>
        </w:tc>
        <w:tc>
          <w:tcPr>
            <w:tcW w:w="274" w:type="pct"/>
            <w:vAlign w:val="center"/>
          </w:tcPr>
          <w:p w14:paraId="7E7453B6" w14:textId="77777777" w:rsidR="00573797" w:rsidRPr="00840707" w:rsidRDefault="00573797" w:rsidP="00160200">
            <w:pPr>
              <w:spacing w:before="100" w:beforeAutospacing="1" w:after="100" w:afterAutospacing="1"/>
              <w:jc w:val="center"/>
              <w:rPr>
                <w:sz w:val="18"/>
                <w:szCs w:val="18"/>
              </w:rPr>
            </w:pPr>
          </w:p>
        </w:tc>
        <w:tc>
          <w:tcPr>
            <w:tcW w:w="504" w:type="pct"/>
            <w:vAlign w:val="center"/>
          </w:tcPr>
          <w:p w14:paraId="4FBC5963" w14:textId="77777777" w:rsidR="00573797" w:rsidRPr="00840707" w:rsidRDefault="00573797" w:rsidP="00160200">
            <w:pPr>
              <w:spacing w:before="100" w:beforeAutospacing="1" w:after="100" w:afterAutospacing="1"/>
              <w:jc w:val="center"/>
              <w:rPr>
                <w:sz w:val="18"/>
                <w:szCs w:val="18"/>
              </w:rPr>
            </w:pPr>
          </w:p>
        </w:tc>
        <w:tc>
          <w:tcPr>
            <w:tcW w:w="363" w:type="pct"/>
            <w:vAlign w:val="center"/>
          </w:tcPr>
          <w:p w14:paraId="07BE16F1" w14:textId="77777777" w:rsidR="00573797" w:rsidRPr="00840707" w:rsidRDefault="00573797" w:rsidP="00160200">
            <w:pPr>
              <w:spacing w:before="100" w:beforeAutospacing="1" w:after="100" w:afterAutospacing="1"/>
              <w:jc w:val="center"/>
              <w:rPr>
                <w:sz w:val="18"/>
                <w:szCs w:val="18"/>
              </w:rPr>
            </w:pPr>
          </w:p>
        </w:tc>
        <w:tc>
          <w:tcPr>
            <w:tcW w:w="263" w:type="pct"/>
            <w:vAlign w:val="center"/>
          </w:tcPr>
          <w:p w14:paraId="0EAF2537" w14:textId="77777777" w:rsidR="00573797" w:rsidRPr="00840707" w:rsidRDefault="00573797" w:rsidP="00160200">
            <w:pPr>
              <w:spacing w:before="100" w:beforeAutospacing="1" w:after="100" w:afterAutospacing="1"/>
              <w:jc w:val="center"/>
              <w:rPr>
                <w:sz w:val="18"/>
                <w:szCs w:val="18"/>
              </w:rPr>
            </w:pPr>
          </w:p>
        </w:tc>
      </w:tr>
      <w:tr w:rsidR="00573797" w:rsidRPr="00C4217E" w14:paraId="45AF889C" w14:textId="70336AEC" w:rsidTr="00167910">
        <w:trPr>
          <w:trHeight w:val="360"/>
        </w:trPr>
        <w:tc>
          <w:tcPr>
            <w:tcW w:w="3171" w:type="pct"/>
            <w:gridSpan w:val="7"/>
            <w:shd w:val="pct15" w:color="auto" w:fill="FFFFFF"/>
          </w:tcPr>
          <w:p w14:paraId="725BA0BE" w14:textId="77777777" w:rsidR="00573797" w:rsidRPr="00840707" w:rsidRDefault="00573797" w:rsidP="00167910">
            <w:pPr>
              <w:spacing w:before="100" w:beforeAutospacing="1" w:after="100" w:afterAutospacing="1"/>
              <w:jc w:val="center"/>
              <w:rPr>
                <w:sz w:val="18"/>
                <w:szCs w:val="18"/>
              </w:rPr>
            </w:pPr>
            <w:r w:rsidRPr="00840707">
              <w:rPr>
                <w:b/>
                <w:sz w:val="18"/>
                <w:szCs w:val="18"/>
                <w:lang w:val="el-GR"/>
              </w:rPr>
              <w:t>ΣΥΝΟΛΟ</w:t>
            </w:r>
          </w:p>
        </w:tc>
        <w:tc>
          <w:tcPr>
            <w:tcW w:w="425" w:type="pct"/>
            <w:vAlign w:val="center"/>
          </w:tcPr>
          <w:p w14:paraId="40328D16" w14:textId="77777777" w:rsidR="00573797" w:rsidRPr="00840707" w:rsidRDefault="00573797" w:rsidP="00167910">
            <w:pPr>
              <w:spacing w:before="100" w:beforeAutospacing="1" w:after="100" w:afterAutospacing="1"/>
              <w:rPr>
                <w:sz w:val="18"/>
                <w:szCs w:val="18"/>
              </w:rPr>
            </w:pPr>
          </w:p>
        </w:tc>
        <w:tc>
          <w:tcPr>
            <w:tcW w:w="274" w:type="pct"/>
            <w:vAlign w:val="center"/>
          </w:tcPr>
          <w:p w14:paraId="6E5B6CC4" w14:textId="77777777" w:rsidR="00573797" w:rsidRPr="00840707" w:rsidRDefault="00573797" w:rsidP="00167910">
            <w:pPr>
              <w:spacing w:before="100" w:beforeAutospacing="1" w:after="100" w:afterAutospacing="1"/>
              <w:rPr>
                <w:sz w:val="18"/>
                <w:szCs w:val="18"/>
              </w:rPr>
            </w:pPr>
          </w:p>
        </w:tc>
        <w:tc>
          <w:tcPr>
            <w:tcW w:w="504" w:type="pct"/>
            <w:vAlign w:val="center"/>
          </w:tcPr>
          <w:p w14:paraId="44688AFF" w14:textId="77777777" w:rsidR="00573797" w:rsidRPr="00840707" w:rsidRDefault="00573797" w:rsidP="00167910">
            <w:pPr>
              <w:spacing w:before="100" w:beforeAutospacing="1" w:after="100" w:afterAutospacing="1"/>
              <w:rPr>
                <w:sz w:val="18"/>
                <w:szCs w:val="18"/>
              </w:rPr>
            </w:pPr>
          </w:p>
        </w:tc>
        <w:tc>
          <w:tcPr>
            <w:tcW w:w="363" w:type="pct"/>
            <w:vAlign w:val="center"/>
          </w:tcPr>
          <w:p w14:paraId="79A932C6" w14:textId="77777777" w:rsidR="00573797" w:rsidRPr="00840707" w:rsidRDefault="00573797" w:rsidP="00167910">
            <w:pPr>
              <w:spacing w:before="100" w:beforeAutospacing="1" w:after="100" w:afterAutospacing="1"/>
              <w:rPr>
                <w:sz w:val="18"/>
                <w:szCs w:val="18"/>
              </w:rPr>
            </w:pPr>
          </w:p>
        </w:tc>
        <w:tc>
          <w:tcPr>
            <w:tcW w:w="263" w:type="pct"/>
          </w:tcPr>
          <w:p w14:paraId="7F99C58F" w14:textId="77777777" w:rsidR="00573797" w:rsidRPr="00840707" w:rsidRDefault="00573797" w:rsidP="00167910">
            <w:pPr>
              <w:spacing w:before="100" w:beforeAutospacing="1" w:after="100" w:afterAutospacing="1"/>
              <w:rPr>
                <w:sz w:val="18"/>
                <w:szCs w:val="18"/>
              </w:rPr>
            </w:pPr>
          </w:p>
        </w:tc>
      </w:tr>
    </w:tbl>
    <w:p w14:paraId="4098D56C" w14:textId="501F9B55" w:rsidR="00623457" w:rsidRPr="000C09AE" w:rsidRDefault="00623457" w:rsidP="00F73DE9">
      <w:pPr>
        <w:spacing w:before="100" w:beforeAutospacing="1" w:after="100" w:afterAutospacing="1" w:line="360" w:lineRule="auto"/>
        <w:rPr>
          <w:sz w:val="20"/>
          <w:lang w:val="el-GR"/>
        </w:rPr>
      </w:pPr>
      <w:r w:rsidRPr="00EA6B87">
        <w:rPr>
          <w:sz w:val="20"/>
          <w:lang w:val="el-GR"/>
        </w:rPr>
        <w:t xml:space="preserve">* Το ΚΟΣΤΟΣ ΣΥΝΤΗΡΗΣΗΣ αφορά στα έτη μετά την </w:t>
      </w:r>
      <w:r w:rsidR="00F159AB">
        <w:rPr>
          <w:b/>
          <w:bCs/>
          <w:sz w:val="20"/>
          <w:lang w:val="el-GR"/>
        </w:rPr>
        <w:t>ελάχιστη ζητούμενη</w:t>
      </w:r>
      <w:r w:rsidRPr="00EA6B87">
        <w:rPr>
          <w:sz w:val="20"/>
          <w:lang w:val="el-GR"/>
        </w:rPr>
        <w:t xml:space="preserve"> Περίοδο Εγγύησης.</w:t>
      </w:r>
    </w:p>
    <w:p w14:paraId="4E98520A" w14:textId="7A95E694" w:rsidR="000C09AE" w:rsidRDefault="00623457" w:rsidP="00F73DE9">
      <w:pPr>
        <w:pStyle w:val="3"/>
        <w:numPr>
          <w:ilvl w:val="2"/>
          <w:numId w:val="53"/>
        </w:numPr>
        <w:spacing w:line="360" w:lineRule="auto"/>
        <w:ind w:left="1134" w:hanging="414"/>
        <w:rPr>
          <w:rFonts w:cs="Tahoma"/>
          <w:lang w:val="el-GR"/>
        </w:rPr>
      </w:pPr>
      <w:bookmarkStart w:id="814" w:name="_Toc240445877"/>
      <w:bookmarkStart w:id="815" w:name="_Toc366852698"/>
      <w:bookmarkStart w:id="816" w:name="_Ref508304048"/>
      <w:bookmarkStart w:id="817" w:name="_Toc10632751"/>
      <w:bookmarkStart w:id="818" w:name="_Toc42167518"/>
      <w:bookmarkStart w:id="819" w:name="_Toc53671371"/>
      <w:bookmarkStart w:id="820" w:name="_Toc97194381"/>
      <w:bookmarkStart w:id="821" w:name="_Toc97194485"/>
      <w:bookmarkStart w:id="822" w:name="_Toc177459325"/>
      <w:r w:rsidRPr="00EA6B87">
        <w:rPr>
          <w:rFonts w:cs="Tahoma"/>
          <w:lang w:val="el-GR"/>
        </w:rPr>
        <w:t>Εφαρμογές</w:t>
      </w:r>
      <w:bookmarkEnd w:id="814"/>
      <w:bookmarkEnd w:id="815"/>
      <w:bookmarkEnd w:id="816"/>
      <w:bookmarkEnd w:id="817"/>
      <w:bookmarkEnd w:id="818"/>
      <w:bookmarkEnd w:id="819"/>
      <w:bookmarkEnd w:id="820"/>
      <w:bookmarkEnd w:id="821"/>
      <w:bookmarkEnd w:id="8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
        <w:gridCol w:w="1466"/>
        <w:gridCol w:w="649"/>
        <w:gridCol w:w="686"/>
        <w:gridCol w:w="1176"/>
        <w:gridCol w:w="1231"/>
        <w:gridCol w:w="826"/>
        <w:gridCol w:w="749"/>
        <w:gridCol w:w="499"/>
        <w:gridCol w:w="879"/>
        <w:gridCol w:w="578"/>
        <w:gridCol w:w="537"/>
      </w:tblGrid>
      <w:tr w:rsidR="00167910" w:rsidRPr="00C4217E" w14:paraId="724781FE" w14:textId="5D2D72FB" w:rsidTr="00160200">
        <w:trPr>
          <w:cantSplit/>
          <w:tblHeader/>
        </w:trPr>
        <w:tc>
          <w:tcPr>
            <w:tcW w:w="184" w:type="pct"/>
            <w:vMerge w:val="restart"/>
            <w:shd w:val="pct15" w:color="auto" w:fill="FFFFFF"/>
            <w:vAlign w:val="center"/>
          </w:tcPr>
          <w:p w14:paraId="06F5245C" w14:textId="77777777" w:rsidR="00573797" w:rsidRPr="00840707" w:rsidRDefault="00573797" w:rsidP="00167910">
            <w:pPr>
              <w:spacing w:after="0"/>
              <w:ind w:left="-108" w:right="-88"/>
              <w:jc w:val="center"/>
              <w:rPr>
                <w:sz w:val="18"/>
                <w:szCs w:val="18"/>
                <w:lang w:val="el-GR"/>
              </w:rPr>
            </w:pPr>
            <w:r w:rsidRPr="00840707">
              <w:rPr>
                <w:sz w:val="18"/>
                <w:szCs w:val="18"/>
                <w:lang w:val="el-GR"/>
              </w:rPr>
              <w:t>Α/Α</w:t>
            </w:r>
          </w:p>
        </w:tc>
        <w:tc>
          <w:tcPr>
            <w:tcW w:w="761" w:type="pct"/>
            <w:vMerge w:val="restart"/>
            <w:shd w:val="pct15" w:color="auto" w:fill="FFFFFF"/>
            <w:vAlign w:val="center"/>
          </w:tcPr>
          <w:p w14:paraId="05809C97" w14:textId="77777777" w:rsidR="00573797" w:rsidRPr="00840707" w:rsidRDefault="00573797" w:rsidP="00167910">
            <w:pPr>
              <w:spacing w:after="0"/>
              <w:jc w:val="center"/>
              <w:rPr>
                <w:sz w:val="18"/>
                <w:szCs w:val="18"/>
                <w:lang w:val="el-GR"/>
              </w:rPr>
            </w:pPr>
            <w:r w:rsidRPr="00840707">
              <w:rPr>
                <w:sz w:val="18"/>
                <w:szCs w:val="18"/>
                <w:lang w:val="el-GR"/>
              </w:rPr>
              <w:t>ΠΕΡΙΓΡΑΦΗ</w:t>
            </w:r>
          </w:p>
        </w:tc>
        <w:tc>
          <w:tcPr>
            <w:tcW w:w="337" w:type="pct"/>
            <w:vMerge w:val="restart"/>
            <w:shd w:val="pct15" w:color="auto" w:fill="FFFFFF"/>
            <w:vAlign w:val="center"/>
          </w:tcPr>
          <w:p w14:paraId="3204050E" w14:textId="77777777" w:rsidR="00573797" w:rsidRPr="00840707" w:rsidRDefault="00573797" w:rsidP="00167910">
            <w:pPr>
              <w:spacing w:after="0"/>
              <w:jc w:val="center"/>
              <w:rPr>
                <w:sz w:val="18"/>
                <w:szCs w:val="18"/>
                <w:lang w:val="el-GR"/>
              </w:rPr>
            </w:pPr>
            <w:r w:rsidRPr="00840707">
              <w:rPr>
                <w:sz w:val="18"/>
                <w:szCs w:val="18"/>
                <w:lang w:val="el-GR"/>
              </w:rPr>
              <w:t>ΤΥΠΟΣ</w:t>
            </w:r>
          </w:p>
        </w:tc>
        <w:tc>
          <w:tcPr>
            <w:tcW w:w="356" w:type="pct"/>
            <w:vMerge w:val="restart"/>
            <w:shd w:val="pct15" w:color="auto" w:fill="FFFFFF"/>
            <w:vAlign w:val="center"/>
          </w:tcPr>
          <w:p w14:paraId="5F42A667" w14:textId="77777777" w:rsidR="00573797" w:rsidRPr="00840707" w:rsidRDefault="00573797" w:rsidP="00167910">
            <w:pPr>
              <w:spacing w:after="0"/>
              <w:jc w:val="center"/>
              <w:rPr>
                <w:sz w:val="18"/>
                <w:szCs w:val="18"/>
                <w:lang w:val="el-GR"/>
              </w:rPr>
            </w:pPr>
            <w:r>
              <w:rPr>
                <w:sz w:val="20"/>
                <w:szCs w:val="20"/>
                <w:lang w:val="el-GR"/>
              </w:rPr>
              <w:t>ΦΑΣΗ ΈΡΓΟΥ</w:t>
            </w:r>
          </w:p>
        </w:tc>
        <w:tc>
          <w:tcPr>
            <w:tcW w:w="611" w:type="pct"/>
            <w:vMerge w:val="restart"/>
            <w:shd w:val="pct15" w:color="auto" w:fill="FFFFFF"/>
            <w:vAlign w:val="center"/>
          </w:tcPr>
          <w:p w14:paraId="1AF69FBA" w14:textId="77777777" w:rsidR="00573797" w:rsidRPr="00840707" w:rsidRDefault="00573797" w:rsidP="00167910">
            <w:pPr>
              <w:spacing w:after="0"/>
              <w:jc w:val="center"/>
              <w:rPr>
                <w:sz w:val="18"/>
                <w:szCs w:val="18"/>
                <w:lang w:val="el-GR"/>
              </w:rPr>
            </w:pPr>
            <w:r>
              <w:rPr>
                <w:sz w:val="20"/>
                <w:szCs w:val="20"/>
                <w:lang w:val="el-GR"/>
              </w:rPr>
              <w:t>ΚΩΔ. ΠΑΡΑΔΟΤΕΟΥ</w:t>
            </w:r>
          </w:p>
        </w:tc>
        <w:tc>
          <w:tcPr>
            <w:tcW w:w="639" w:type="pct"/>
            <w:vMerge w:val="restart"/>
            <w:shd w:val="pct15" w:color="auto" w:fill="FFFFFF"/>
            <w:vAlign w:val="center"/>
          </w:tcPr>
          <w:p w14:paraId="025A620A" w14:textId="77777777" w:rsidR="00573797" w:rsidRPr="00840707" w:rsidRDefault="00573797" w:rsidP="00167910">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18" w:type="pct"/>
            <w:gridSpan w:val="2"/>
            <w:shd w:val="pct15" w:color="auto" w:fill="FFFFFF"/>
            <w:vAlign w:val="center"/>
          </w:tcPr>
          <w:p w14:paraId="606FC756" w14:textId="77777777" w:rsidR="00573797" w:rsidRPr="00840707" w:rsidRDefault="00573797" w:rsidP="00167910">
            <w:pPr>
              <w:spacing w:after="0"/>
              <w:jc w:val="center"/>
              <w:rPr>
                <w:sz w:val="18"/>
                <w:szCs w:val="18"/>
                <w:lang w:val="el-GR"/>
              </w:rPr>
            </w:pPr>
            <w:r w:rsidRPr="00840707">
              <w:rPr>
                <w:sz w:val="18"/>
                <w:szCs w:val="18"/>
                <w:lang w:val="el-GR"/>
              </w:rPr>
              <w:t>ΑΞΙΑ ΧΩΡΙΣ ΦΠΑ [€]</w:t>
            </w:r>
          </w:p>
        </w:tc>
        <w:tc>
          <w:tcPr>
            <w:tcW w:w="259" w:type="pct"/>
            <w:vMerge w:val="restart"/>
            <w:shd w:val="pct15" w:color="auto" w:fill="FFFFFF"/>
            <w:vAlign w:val="center"/>
          </w:tcPr>
          <w:p w14:paraId="3B3F26CE" w14:textId="77777777" w:rsidR="00573797" w:rsidRPr="00840707" w:rsidRDefault="00573797" w:rsidP="00167910">
            <w:pPr>
              <w:spacing w:after="0"/>
              <w:jc w:val="center"/>
              <w:rPr>
                <w:sz w:val="18"/>
                <w:szCs w:val="18"/>
                <w:lang w:val="el-GR"/>
              </w:rPr>
            </w:pPr>
            <w:r w:rsidRPr="00840707">
              <w:rPr>
                <w:sz w:val="18"/>
                <w:szCs w:val="18"/>
                <w:lang w:val="el-GR"/>
              </w:rPr>
              <w:t>ΦΠΑ [€]</w:t>
            </w:r>
          </w:p>
        </w:tc>
        <w:tc>
          <w:tcPr>
            <w:tcW w:w="456" w:type="pct"/>
            <w:vMerge w:val="restart"/>
            <w:shd w:val="pct15" w:color="auto" w:fill="FFFFFF"/>
            <w:vAlign w:val="center"/>
          </w:tcPr>
          <w:p w14:paraId="00C08149" w14:textId="77777777" w:rsidR="00573797" w:rsidRPr="00840707" w:rsidRDefault="00573797" w:rsidP="00167910">
            <w:pPr>
              <w:spacing w:after="0"/>
              <w:jc w:val="center"/>
              <w:rPr>
                <w:sz w:val="18"/>
                <w:szCs w:val="18"/>
                <w:lang w:val="el-GR"/>
              </w:rPr>
            </w:pPr>
            <w:r w:rsidRPr="00840707">
              <w:rPr>
                <w:sz w:val="18"/>
                <w:szCs w:val="18"/>
                <w:lang w:val="el-GR"/>
              </w:rPr>
              <w:t>ΣΥΝΟΛΙΚΗ ΑΞΙΑ</w:t>
            </w:r>
          </w:p>
          <w:p w14:paraId="742C75D4" w14:textId="77777777" w:rsidR="00573797" w:rsidRPr="00840707" w:rsidRDefault="00573797" w:rsidP="00167910">
            <w:pPr>
              <w:spacing w:after="0"/>
              <w:jc w:val="center"/>
              <w:rPr>
                <w:sz w:val="18"/>
                <w:szCs w:val="18"/>
                <w:lang w:val="el-GR"/>
              </w:rPr>
            </w:pPr>
            <w:r w:rsidRPr="00840707">
              <w:rPr>
                <w:sz w:val="18"/>
                <w:szCs w:val="18"/>
                <w:lang w:val="el-GR"/>
              </w:rPr>
              <w:t>ΜΕ ΦΠΑ [€]</w:t>
            </w:r>
          </w:p>
        </w:tc>
        <w:tc>
          <w:tcPr>
            <w:tcW w:w="578" w:type="pct"/>
            <w:gridSpan w:val="2"/>
            <w:shd w:val="pct15" w:color="auto" w:fill="FFFFFF"/>
            <w:vAlign w:val="center"/>
          </w:tcPr>
          <w:p w14:paraId="33A0FB40" w14:textId="63DFC9D2" w:rsidR="00573797" w:rsidRPr="00840707" w:rsidRDefault="00573797" w:rsidP="00167910">
            <w:pPr>
              <w:spacing w:after="0"/>
              <w:jc w:val="center"/>
              <w:rPr>
                <w:sz w:val="18"/>
                <w:szCs w:val="18"/>
                <w:lang w:val="el-GR"/>
              </w:rPr>
            </w:pPr>
            <w:r w:rsidRPr="00840707">
              <w:rPr>
                <w:sz w:val="18"/>
                <w:szCs w:val="18"/>
                <w:lang w:val="el-GR"/>
              </w:rPr>
              <w:t>* ΚΟΣΤΟΣ ΣΥΝΤΗΡΗΣΗΣ ΧΩΡΙΣ ΦΠΑ [€]</w:t>
            </w:r>
          </w:p>
        </w:tc>
      </w:tr>
      <w:tr w:rsidR="00D66FD4" w:rsidRPr="00C4217E" w14:paraId="4C3D2003" w14:textId="41D38796" w:rsidTr="00323F6D">
        <w:trPr>
          <w:cantSplit/>
          <w:tblHeader/>
        </w:trPr>
        <w:tc>
          <w:tcPr>
            <w:tcW w:w="184" w:type="pct"/>
            <w:vMerge/>
            <w:shd w:val="pct15" w:color="auto" w:fill="FFFFFF"/>
            <w:vAlign w:val="center"/>
          </w:tcPr>
          <w:p w14:paraId="3C52D653" w14:textId="77777777" w:rsidR="00573797" w:rsidRPr="00840707" w:rsidRDefault="00573797" w:rsidP="00167910">
            <w:pPr>
              <w:spacing w:after="0"/>
              <w:jc w:val="center"/>
              <w:rPr>
                <w:sz w:val="18"/>
                <w:szCs w:val="18"/>
                <w:lang w:val="el-GR"/>
              </w:rPr>
            </w:pPr>
          </w:p>
        </w:tc>
        <w:tc>
          <w:tcPr>
            <w:tcW w:w="761" w:type="pct"/>
            <w:vMerge/>
            <w:shd w:val="pct15" w:color="auto" w:fill="FFFFFF"/>
            <w:vAlign w:val="center"/>
          </w:tcPr>
          <w:p w14:paraId="50F4FB1A" w14:textId="77777777" w:rsidR="00573797" w:rsidRPr="00840707" w:rsidRDefault="00573797" w:rsidP="00167910">
            <w:pPr>
              <w:spacing w:after="0"/>
              <w:jc w:val="center"/>
              <w:rPr>
                <w:sz w:val="18"/>
                <w:szCs w:val="18"/>
                <w:lang w:val="el-GR"/>
              </w:rPr>
            </w:pPr>
          </w:p>
        </w:tc>
        <w:tc>
          <w:tcPr>
            <w:tcW w:w="337" w:type="pct"/>
            <w:vMerge/>
            <w:shd w:val="pct15" w:color="auto" w:fill="FFFFFF"/>
            <w:vAlign w:val="center"/>
          </w:tcPr>
          <w:p w14:paraId="61520330" w14:textId="77777777" w:rsidR="00573797" w:rsidRPr="00840707" w:rsidRDefault="00573797" w:rsidP="00167910">
            <w:pPr>
              <w:spacing w:after="0"/>
              <w:jc w:val="center"/>
              <w:rPr>
                <w:sz w:val="18"/>
                <w:szCs w:val="18"/>
                <w:lang w:val="el-GR"/>
              </w:rPr>
            </w:pPr>
          </w:p>
        </w:tc>
        <w:tc>
          <w:tcPr>
            <w:tcW w:w="356" w:type="pct"/>
            <w:vMerge/>
            <w:shd w:val="pct15" w:color="auto" w:fill="FFFFFF"/>
          </w:tcPr>
          <w:p w14:paraId="2251341D" w14:textId="77777777" w:rsidR="00573797" w:rsidRPr="00840707" w:rsidRDefault="00573797" w:rsidP="00167910">
            <w:pPr>
              <w:spacing w:after="0"/>
              <w:jc w:val="center"/>
              <w:rPr>
                <w:sz w:val="18"/>
                <w:szCs w:val="18"/>
                <w:lang w:val="el-GR"/>
              </w:rPr>
            </w:pPr>
          </w:p>
        </w:tc>
        <w:tc>
          <w:tcPr>
            <w:tcW w:w="611" w:type="pct"/>
            <w:vMerge/>
            <w:shd w:val="pct15" w:color="auto" w:fill="FFFFFF"/>
          </w:tcPr>
          <w:p w14:paraId="2048F0B0" w14:textId="77777777" w:rsidR="00573797" w:rsidRPr="00840707" w:rsidRDefault="00573797" w:rsidP="00167910">
            <w:pPr>
              <w:spacing w:after="0"/>
              <w:jc w:val="center"/>
              <w:rPr>
                <w:sz w:val="18"/>
                <w:szCs w:val="18"/>
                <w:lang w:val="el-GR"/>
              </w:rPr>
            </w:pPr>
          </w:p>
        </w:tc>
        <w:tc>
          <w:tcPr>
            <w:tcW w:w="639" w:type="pct"/>
            <w:vMerge/>
            <w:shd w:val="pct15" w:color="auto" w:fill="FFFFFF"/>
            <w:vAlign w:val="center"/>
          </w:tcPr>
          <w:p w14:paraId="29465399" w14:textId="77777777" w:rsidR="00573797" w:rsidRPr="00840707" w:rsidRDefault="00573797" w:rsidP="00167910">
            <w:pPr>
              <w:spacing w:after="0"/>
              <w:jc w:val="center"/>
              <w:rPr>
                <w:sz w:val="18"/>
                <w:szCs w:val="18"/>
                <w:lang w:val="el-GR"/>
              </w:rPr>
            </w:pPr>
          </w:p>
        </w:tc>
        <w:tc>
          <w:tcPr>
            <w:tcW w:w="429" w:type="pct"/>
            <w:shd w:val="pct15" w:color="auto" w:fill="FFFFFF"/>
            <w:vAlign w:val="center"/>
          </w:tcPr>
          <w:p w14:paraId="0A01EF40" w14:textId="77777777" w:rsidR="00573797" w:rsidRPr="00840707" w:rsidRDefault="00573797" w:rsidP="00167910">
            <w:pPr>
              <w:spacing w:after="0"/>
              <w:jc w:val="center"/>
              <w:rPr>
                <w:spacing w:val="-4"/>
                <w:sz w:val="18"/>
                <w:szCs w:val="18"/>
                <w:lang w:val="el-GR"/>
              </w:rPr>
            </w:pPr>
            <w:r w:rsidRPr="00840707">
              <w:rPr>
                <w:spacing w:val="-4"/>
                <w:sz w:val="18"/>
                <w:szCs w:val="18"/>
                <w:lang w:val="el-GR"/>
              </w:rPr>
              <w:t>ΤΙΜΗ</w:t>
            </w:r>
          </w:p>
          <w:p w14:paraId="0744157D" w14:textId="77777777" w:rsidR="00573797" w:rsidRPr="00840707" w:rsidRDefault="00573797" w:rsidP="00167910">
            <w:pPr>
              <w:spacing w:after="0"/>
              <w:jc w:val="center"/>
              <w:rPr>
                <w:spacing w:val="-4"/>
                <w:sz w:val="18"/>
                <w:szCs w:val="18"/>
                <w:lang w:val="el-GR"/>
              </w:rPr>
            </w:pPr>
            <w:r w:rsidRPr="00840707">
              <w:rPr>
                <w:spacing w:val="-4"/>
                <w:sz w:val="18"/>
                <w:szCs w:val="18"/>
                <w:lang w:val="el-GR"/>
              </w:rPr>
              <w:t>ΜΟΝΑΔΑΣ</w:t>
            </w:r>
          </w:p>
        </w:tc>
        <w:tc>
          <w:tcPr>
            <w:tcW w:w="389" w:type="pct"/>
            <w:shd w:val="pct15" w:color="auto" w:fill="FFFFFF"/>
            <w:vAlign w:val="center"/>
          </w:tcPr>
          <w:p w14:paraId="59F90877" w14:textId="77777777" w:rsidR="00573797" w:rsidRPr="00840707" w:rsidRDefault="00573797" w:rsidP="00167910">
            <w:pPr>
              <w:spacing w:after="0"/>
              <w:jc w:val="center"/>
              <w:rPr>
                <w:sz w:val="18"/>
                <w:szCs w:val="18"/>
                <w:lang w:val="el-GR"/>
              </w:rPr>
            </w:pPr>
            <w:r w:rsidRPr="00840707">
              <w:rPr>
                <w:sz w:val="18"/>
                <w:szCs w:val="18"/>
                <w:lang w:val="el-GR"/>
              </w:rPr>
              <w:t>ΣΥΝΟΛΟ</w:t>
            </w:r>
          </w:p>
        </w:tc>
        <w:tc>
          <w:tcPr>
            <w:tcW w:w="259" w:type="pct"/>
            <w:vMerge/>
            <w:shd w:val="pct15" w:color="auto" w:fill="FFFFFF"/>
            <w:vAlign w:val="center"/>
          </w:tcPr>
          <w:p w14:paraId="41C6B5F1" w14:textId="77777777" w:rsidR="00573797" w:rsidRPr="00840707" w:rsidRDefault="00573797" w:rsidP="00167910">
            <w:pPr>
              <w:spacing w:after="0"/>
              <w:jc w:val="center"/>
              <w:rPr>
                <w:sz w:val="18"/>
                <w:szCs w:val="18"/>
                <w:lang w:val="el-GR"/>
              </w:rPr>
            </w:pPr>
          </w:p>
        </w:tc>
        <w:tc>
          <w:tcPr>
            <w:tcW w:w="456" w:type="pct"/>
            <w:vMerge/>
            <w:shd w:val="pct15" w:color="auto" w:fill="FFFFFF"/>
            <w:vAlign w:val="center"/>
          </w:tcPr>
          <w:p w14:paraId="7F3EA9ED" w14:textId="77777777" w:rsidR="00573797" w:rsidRPr="00840707" w:rsidRDefault="00573797" w:rsidP="00167910">
            <w:pPr>
              <w:spacing w:after="0"/>
              <w:jc w:val="center"/>
              <w:rPr>
                <w:sz w:val="18"/>
                <w:szCs w:val="18"/>
                <w:lang w:val="el-GR"/>
              </w:rPr>
            </w:pPr>
          </w:p>
        </w:tc>
        <w:tc>
          <w:tcPr>
            <w:tcW w:w="301" w:type="pct"/>
            <w:shd w:val="pct15" w:color="auto" w:fill="FFFFFF"/>
            <w:vAlign w:val="center"/>
          </w:tcPr>
          <w:p w14:paraId="2209DEF6" w14:textId="77777777" w:rsidR="00573797" w:rsidRPr="00840707" w:rsidRDefault="00573797" w:rsidP="00167910">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278" w:type="pct"/>
            <w:shd w:val="pct15" w:color="auto" w:fill="FFFFFF"/>
          </w:tcPr>
          <w:p w14:paraId="6B056E51" w14:textId="60A3D1ED" w:rsidR="00573797" w:rsidRPr="00840707" w:rsidRDefault="00573797" w:rsidP="00167910">
            <w:pPr>
              <w:spacing w:after="0"/>
              <w:rPr>
                <w:sz w:val="18"/>
                <w:szCs w:val="18"/>
                <w:lang w:val="el-GR"/>
              </w:rPr>
            </w:pPr>
            <w:r>
              <w:rPr>
                <w:sz w:val="18"/>
                <w:szCs w:val="18"/>
                <w:lang w:val="el-GR"/>
              </w:rPr>
              <w:t>2</w:t>
            </w:r>
            <w:r w:rsidRPr="00573797">
              <w:rPr>
                <w:sz w:val="18"/>
                <w:szCs w:val="18"/>
                <w:vertAlign w:val="superscript"/>
                <w:lang w:val="el-GR"/>
              </w:rPr>
              <w:t>ο</w:t>
            </w:r>
            <w:r>
              <w:rPr>
                <w:sz w:val="18"/>
                <w:szCs w:val="18"/>
                <w:lang w:val="el-GR"/>
              </w:rPr>
              <w:t xml:space="preserve"> </w:t>
            </w:r>
            <w:r w:rsidRPr="00840707">
              <w:rPr>
                <w:sz w:val="18"/>
                <w:szCs w:val="18"/>
                <w:lang w:val="el-GR"/>
              </w:rPr>
              <w:t>έτος</w:t>
            </w:r>
          </w:p>
        </w:tc>
      </w:tr>
      <w:tr w:rsidR="00167910" w:rsidRPr="000C09AE" w14:paraId="174F095B" w14:textId="4A65F7AF" w:rsidTr="00160200">
        <w:trPr>
          <w:trHeight w:val="340"/>
        </w:trPr>
        <w:tc>
          <w:tcPr>
            <w:tcW w:w="184" w:type="pct"/>
            <w:vAlign w:val="center"/>
          </w:tcPr>
          <w:p w14:paraId="6001F8D8" w14:textId="3ED178BE" w:rsidR="00573797" w:rsidRPr="00840707" w:rsidRDefault="00573797" w:rsidP="00167910">
            <w:pPr>
              <w:spacing w:before="100" w:beforeAutospacing="1" w:after="100" w:afterAutospacing="1"/>
              <w:rPr>
                <w:sz w:val="18"/>
                <w:szCs w:val="18"/>
                <w:lang w:val="el-GR"/>
              </w:rPr>
            </w:pPr>
            <w:r>
              <w:rPr>
                <w:sz w:val="18"/>
                <w:szCs w:val="18"/>
                <w:lang w:val="el-GR"/>
              </w:rPr>
              <w:t>1</w:t>
            </w:r>
          </w:p>
        </w:tc>
        <w:tc>
          <w:tcPr>
            <w:tcW w:w="761" w:type="pct"/>
            <w:vAlign w:val="center"/>
          </w:tcPr>
          <w:p w14:paraId="46B451F5" w14:textId="62673309" w:rsidR="00573797" w:rsidRPr="00840707" w:rsidRDefault="00573797" w:rsidP="00167910">
            <w:pPr>
              <w:spacing w:before="100" w:beforeAutospacing="1" w:after="100" w:afterAutospacing="1"/>
              <w:rPr>
                <w:sz w:val="18"/>
                <w:szCs w:val="18"/>
                <w:lang w:val="el-GR"/>
              </w:rPr>
            </w:pPr>
            <w:r w:rsidRPr="00F159AB">
              <w:rPr>
                <w:sz w:val="18"/>
                <w:szCs w:val="18"/>
                <w:lang w:val="el-GR"/>
              </w:rPr>
              <w:t>Υποσύστημα Ηλεκτρονικών Προμηθειών (e-</w:t>
            </w:r>
            <w:r w:rsidR="00AA3020">
              <w:rPr>
                <w:sz w:val="18"/>
                <w:szCs w:val="18"/>
                <w:lang w:val="en-US"/>
              </w:rPr>
              <w:t>marketplace</w:t>
            </w:r>
            <w:r w:rsidRPr="00F159AB">
              <w:rPr>
                <w:sz w:val="18"/>
                <w:szCs w:val="18"/>
                <w:lang w:val="el-GR"/>
              </w:rPr>
              <w:t>)</w:t>
            </w:r>
          </w:p>
        </w:tc>
        <w:tc>
          <w:tcPr>
            <w:tcW w:w="337" w:type="pct"/>
            <w:vAlign w:val="center"/>
          </w:tcPr>
          <w:p w14:paraId="0EB8F587" w14:textId="5ADF24C6" w:rsidR="00573797" w:rsidRPr="00840707" w:rsidRDefault="00573797" w:rsidP="00167910">
            <w:pPr>
              <w:spacing w:before="100" w:beforeAutospacing="1" w:after="100" w:afterAutospacing="1"/>
              <w:rPr>
                <w:sz w:val="18"/>
                <w:szCs w:val="18"/>
                <w:lang w:val="el-GR"/>
              </w:rPr>
            </w:pPr>
            <w:r w:rsidRPr="0023739B">
              <w:rPr>
                <w:sz w:val="18"/>
                <w:szCs w:val="18"/>
                <w:lang w:val="el-GR"/>
              </w:rPr>
              <w:t>Α/Μ</w:t>
            </w:r>
          </w:p>
        </w:tc>
        <w:tc>
          <w:tcPr>
            <w:tcW w:w="356" w:type="pct"/>
            <w:vAlign w:val="center"/>
          </w:tcPr>
          <w:p w14:paraId="68B0077E" w14:textId="293CBDD6" w:rsidR="00573797" w:rsidRPr="00840707" w:rsidRDefault="00573797" w:rsidP="00160200">
            <w:pPr>
              <w:spacing w:before="100" w:beforeAutospacing="1" w:after="100" w:afterAutospacing="1"/>
              <w:jc w:val="center"/>
              <w:rPr>
                <w:sz w:val="18"/>
                <w:szCs w:val="18"/>
                <w:lang w:val="el-GR"/>
              </w:rPr>
            </w:pPr>
          </w:p>
        </w:tc>
        <w:tc>
          <w:tcPr>
            <w:tcW w:w="611" w:type="pct"/>
            <w:vAlign w:val="center"/>
          </w:tcPr>
          <w:p w14:paraId="441C699B" w14:textId="27BE4431" w:rsidR="00573797" w:rsidRPr="00840707" w:rsidRDefault="00573797" w:rsidP="00160200">
            <w:pPr>
              <w:spacing w:before="100" w:beforeAutospacing="1" w:after="100" w:afterAutospacing="1"/>
              <w:jc w:val="center"/>
              <w:rPr>
                <w:sz w:val="18"/>
                <w:szCs w:val="18"/>
                <w:lang w:val="el-GR"/>
              </w:rPr>
            </w:pPr>
          </w:p>
        </w:tc>
        <w:tc>
          <w:tcPr>
            <w:tcW w:w="639" w:type="pct"/>
            <w:vAlign w:val="center"/>
          </w:tcPr>
          <w:p w14:paraId="110C2A51" w14:textId="31021F14" w:rsidR="00573797" w:rsidRPr="00840707" w:rsidRDefault="00573797" w:rsidP="00160200">
            <w:pPr>
              <w:spacing w:before="100" w:beforeAutospacing="1" w:after="100" w:afterAutospacing="1"/>
              <w:jc w:val="center"/>
              <w:rPr>
                <w:sz w:val="18"/>
                <w:szCs w:val="18"/>
                <w:lang w:val="el-GR"/>
              </w:rPr>
            </w:pPr>
          </w:p>
        </w:tc>
        <w:tc>
          <w:tcPr>
            <w:tcW w:w="429" w:type="pct"/>
            <w:vAlign w:val="center"/>
          </w:tcPr>
          <w:p w14:paraId="1AC01216" w14:textId="77777777" w:rsidR="00573797" w:rsidRPr="00840707" w:rsidRDefault="00573797" w:rsidP="00160200">
            <w:pPr>
              <w:spacing w:before="100" w:beforeAutospacing="1" w:after="100" w:afterAutospacing="1"/>
              <w:jc w:val="center"/>
              <w:rPr>
                <w:sz w:val="18"/>
                <w:szCs w:val="18"/>
                <w:lang w:val="el-GR"/>
              </w:rPr>
            </w:pPr>
          </w:p>
        </w:tc>
        <w:tc>
          <w:tcPr>
            <w:tcW w:w="389" w:type="pct"/>
            <w:vAlign w:val="center"/>
          </w:tcPr>
          <w:p w14:paraId="5582935C" w14:textId="77777777" w:rsidR="00573797" w:rsidRPr="00840707" w:rsidRDefault="00573797" w:rsidP="00160200">
            <w:pPr>
              <w:spacing w:before="100" w:beforeAutospacing="1" w:after="100" w:afterAutospacing="1"/>
              <w:jc w:val="center"/>
              <w:rPr>
                <w:sz w:val="18"/>
                <w:szCs w:val="18"/>
                <w:lang w:val="el-GR"/>
              </w:rPr>
            </w:pPr>
          </w:p>
        </w:tc>
        <w:tc>
          <w:tcPr>
            <w:tcW w:w="259" w:type="pct"/>
            <w:vAlign w:val="center"/>
          </w:tcPr>
          <w:p w14:paraId="0D5C0133" w14:textId="77777777" w:rsidR="00573797" w:rsidRPr="00840707" w:rsidRDefault="00573797" w:rsidP="00160200">
            <w:pPr>
              <w:spacing w:before="100" w:beforeAutospacing="1" w:after="100" w:afterAutospacing="1"/>
              <w:jc w:val="center"/>
              <w:rPr>
                <w:sz w:val="18"/>
                <w:szCs w:val="18"/>
                <w:lang w:val="el-GR"/>
              </w:rPr>
            </w:pPr>
          </w:p>
        </w:tc>
        <w:tc>
          <w:tcPr>
            <w:tcW w:w="456" w:type="pct"/>
            <w:vAlign w:val="center"/>
          </w:tcPr>
          <w:p w14:paraId="1DA6ADAA" w14:textId="77777777" w:rsidR="00573797" w:rsidRPr="00840707" w:rsidRDefault="00573797" w:rsidP="00160200">
            <w:pPr>
              <w:spacing w:before="100" w:beforeAutospacing="1" w:after="100" w:afterAutospacing="1"/>
              <w:jc w:val="center"/>
              <w:rPr>
                <w:sz w:val="18"/>
                <w:szCs w:val="18"/>
                <w:lang w:val="el-GR"/>
              </w:rPr>
            </w:pPr>
          </w:p>
        </w:tc>
        <w:tc>
          <w:tcPr>
            <w:tcW w:w="301" w:type="pct"/>
            <w:vAlign w:val="center"/>
          </w:tcPr>
          <w:p w14:paraId="1E6105B6" w14:textId="77777777" w:rsidR="00573797" w:rsidRPr="00840707" w:rsidRDefault="00573797" w:rsidP="00160200">
            <w:pPr>
              <w:spacing w:before="100" w:beforeAutospacing="1" w:after="100" w:afterAutospacing="1"/>
              <w:jc w:val="center"/>
              <w:rPr>
                <w:sz w:val="18"/>
                <w:szCs w:val="18"/>
                <w:lang w:val="el-GR"/>
              </w:rPr>
            </w:pPr>
          </w:p>
        </w:tc>
        <w:tc>
          <w:tcPr>
            <w:tcW w:w="278" w:type="pct"/>
            <w:vAlign w:val="center"/>
          </w:tcPr>
          <w:p w14:paraId="44DBE1E5" w14:textId="77777777" w:rsidR="00573797" w:rsidRPr="00840707" w:rsidRDefault="00573797" w:rsidP="00160200">
            <w:pPr>
              <w:spacing w:before="100" w:beforeAutospacing="1" w:after="100" w:afterAutospacing="1"/>
              <w:jc w:val="center"/>
              <w:rPr>
                <w:sz w:val="18"/>
                <w:szCs w:val="18"/>
                <w:lang w:val="el-GR"/>
              </w:rPr>
            </w:pPr>
          </w:p>
        </w:tc>
      </w:tr>
      <w:tr w:rsidR="00D66FD4" w:rsidRPr="00C4217E" w14:paraId="2DF8D456" w14:textId="4275E88E" w:rsidTr="00160200">
        <w:trPr>
          <w:trHeight w:val="340"/>
        </w:trPr>
        <w:tc>
          <w:tcPr>
            <w:tcW w:w="184" w:type="pct"/>
            <w:vAlign w:val="center"/>
          </w:tcPr>
          <w:p w14:paraId="4E26A619" w14:textId="0511E10D" w:rsidR="00D66FD4" w:rsidRPr="00840707" w:rsidRDefault="00D66FD4" w:rsidP="00D66FD4">
            <w:pPr>
              <w:spacing w:before="100" w:beforeAutospacing="1" w:after="100" w:afterAutospacing="1"/>
              <w:rPr>
                <w:sz w:val="18"/>
                <w:szCs w:val="18"/>
                <w:lang w:val="el-GR"/>
              </w:rPr>
            </w:pPr>
            <w:r>
              <w:rPr>
                <w:sz w:val="18"/>
                <w:szCs w:val="18"/>
                <w:lang w:val="el-GR"/>
              </w:rPr>
              <w:t>2</w:t>
            </w:r>
          </w:p>
        </w:tc>
        <w:tc>
          <w:tcPr>
            <w:tcW w:w="761" w:type="pct"/>
            <w:vAlign w:val="center"/>
          </w:tcPr>
          <w:p w14:paraId="3BBEF635" w14:textId="668658AE" w:rsidR="00D66FD4" w:rsidRPr="00840707" w:rsidRDefault="00D66FD4" w:rsidP="00D66FD4">
            <w:pPr>
              <w:spacing w:before="100" w:beforeAutospacing="1" w:after="100" w:afterAutospacing="1"/>
              <w:rPr>
                <w:sz w:val="18"/>
                <w:szCs w:val="18"/>
                <w:lang w:val="el-GR"/>
              </w:rPr>
            </w:pPr>
            <w:r w:rsidRPr="00F159AB">
              <w:rPr>
                <w:sz w:val="18"/>
                <w:szCs w:val="18"/>
                <w:lang w:val="el-GR"/>
              </w:rPr>
              <w:t>Υποσύστημα Ηλεκτρονικής Διαπραγμάτευσης</w:t>
            </w:r>
          </w:p>
        </w:tc>
        <w:tc>
          <w:tcPr>
            <w:tcW w:w="337" w:type="pct"/>
            <w:vAlign w:val="center"/>
          </w:tcPr>
          <w:p w14:paraId="27F82307" w14:textId="3D92A54F" w:rsidR="00D66FD4" w:rsidRPr="00840707" w:rsidRDefault="00D66FD4" w:rsidP="00D66FD4">
            <w:pPr>
              <w:spacing w:before="100" w:beforeAutospacing="1" w:after="100" w:afterAutospacing="1"/>
              <w:rPr>
                <w:sz w:val="18"/>
                <w:szCs w:val="18"/>
                <w:lang w:val="el-GR"/>
              </w:rPr>
            </w:pPr>
            <w:r w:rsidRPr="0023739B">
              <w:rPr>
                <w:sz w:val="18"/>
                <w:szCs w:val="18"/>
                <w:lang w:val="el-GR"/>
              </w:rPr>
              <w:t>Α/Μ</w:t>
            </w:r>
          </w:p>
        </w:tc>
        <w:tc>
          <w:tcPr>
            <w:tcW w:w="356" w:type="pct"/>
            <w:vAlign w:val="center"/>
          </w:tcPr>
          <w:p w14:paraId="756479DD" w14:textId="23572827" w:rsidR="00D66FD4" w:rsidRPr="00840707" w:rsidRDefault="00D66FD4" w:rsidP="00160200">
            <w:pPr>
              <w:spacing w:before="100" w:beforeAutospacing="1" w:after="100" w:afterAutospacing="1"/>
              <w:jc w:val="center"/>
              <w:rPr>
                <w:sz w:val="18"/>
                <w:szCs w:val="18"/>
                <w:lang w:val="el-GR"/>
              </w:rPr>
            </w:pPr>
          </w:p>
        </w:tc>
        <w:tc>
          <w:tcPr>
            <w:tcW w:w="611" w:type="pct"/>
            <w:vAlign w:val="center"/>
          </w:tcPr>
          <w:p w14:paraId="2AA40793" w14:textId="30C8102C" w:rsidR="00D66FD4" w:rsidRPr="00840707" w:rsidRDefault="00D66FD4" w:rsidP="00160200">
            <w:pPr>
              <w:spacing w:before="100" w:beforeAutospacing="1" w:after="100" w:afterAutospacing="1"/>
              <w:jc w:val="center"/>
              <w:rPr>
                <w:sz w:val="18"/>
                <w:szCs w:val="18"/>
                <w:lang w:val="el-GR"/>
              </w:rPr>
            </w:pPr>
          </w:p>
        </w:tc>
        <w:tc>
          <w:tcPr>
            <w:tcW w:w="639" w:type="pct"/>
            <w:vAlign w:val="center"/>
          </w:tcPr>
          <w:p w14:paraId="71C368A4" w14:textId="396F14B0" w:rsidR="00D66FD4" w:rsidRPr="00840707" w:rsidRDefault="00D66FD4" w:rsidP="00160200">
            <w:pPr>
              <w:spacing w:before="100" w:beforeAutospacing="1" w:after="100" w:afterAutospacing="1"/>
              <w:jc w:val="center"/>
              <w:rPr>
                <w:sz w:val="18"/>
                <w:szCs w:val="18"/>
                <w:lang w:val="el-GR"/>
              </w:rPr>
            </w:pPr>
          </w:p>
        </w:tc>
        <w:tc>
          <w:tcPr>
            <w:tcW w:w="429" w:type="pct"/>
            <w:vAlign w:val="center"/>
          </w:tcPr>
          <w:p w14:paraId="70925E66" w14:textId="77777777" w:rsidR="00D66FD4" w:rsidRPr="00840707" w:rsidRDefault="00D66FD4" w:rsidP="00160200">
            <w:pPr>
              <w:spacing w:before="100" w:beforeAutospacing="1" w:after="100" w:afterAutospacing="1"/>
              <w:jc w:val="center"/>
              <w:rPr>
                <w:sz w:val="18"/>
                <w:szCs w:val="18"/>
                <w:lang w:val="el-GR"/>
              </w:rPr>
            </w:pPr>
          </w:p>
        </w:tc>
        <w:tc>
          <w:tcPr>
            <w:tcW w:w="389" w:type="pct"/>
            <w:vAlign w:val="center"/>
          </w:tcPr>
          <w:p w14:paraId="3A3C74F4" w14:textId="77777777" w:rsidR="00D66FD4" w:rsidRPr="00840707" w:rsidRDefault="00D66FD4" w:rsidP="00160200">
            <w:pPr>
              <w:spacing w:before="100" w:beforeAutospacing="1" w:after="100" w:afterAutospacing="1"/>
              <w:jc w:val="center"/>
              <w:rPr>
                <w:sz w:val="18"/>
                <w:szCs w:val="18"/>
                <w:lang w:val="el-GR"/>
              </w:rPr>
            </w:pPr>
          </w:p>
        </w:tc>
        <w:tc>
          <w:tcPr>
            <w:tcW w:w="259" w:type="pct"/>
            <w:vAlign w:val="center"/>
          </w:tcPr>
          <w:p w14:paraId="3C5F7EE5" w14:textId="77777777" w:rsidR="00D66FD4" w:rsidRPr="00840707" w:rsidRDefault="00D66FD4" w:rsidP="00160200">
            <w:pPr>
              <w:spacing w:before="100" w:beforeAutospacing="1" w:after="100" w:afterAutospacing="1"/>
              <w:jc w:val="center"/>
              <w:rPr>
                <w:sz w:val="18"/>
                <w:szCs w:val="18"/>
                <w:lang w:val="el-GR"/>
              </w:rPr>
            </w:pPr>
          </w:p>
        </w:tc>
        <w:tc>
          <w:tcPr>
            <w:tcW w:w="456" w:type="pct"/>
            <w:vAlign w:val="center"/>
          </w:tcPr>
          <w:p w14:paraId="3693F142" w14:textId="77777777" w:rsidR="00D66FD4" w:rsidRPr="00840707" w:rsidRDefault="00D66FD4" w:rsidP="00160200">
            <w:pPr>
              <w:spacing w:before="100" w:beforeAutospacing="1" w:after="100" w:afterAutospacing="1"/>
              <w:jc w:val="center"/>
              <w:rPr>
                <w:sz w:val="18"/>
                <w:szCs w:val="18"/>
                <w:lang w:val="el-GR"/>
              </w:rPr>
            </w:pPr>
          </w:p>
        </w:tc>
        <w:tc>
          <w:tcPr>
            <w:tcW w:w="301" w:type="pct"/>
            <w:vAlign w:val="center"/>
          </w:tcPr>
          <w:p w14:paraId="649B3130" w14:textId="77777777" w:rsidR="00D66FD4" w:rsidRPr="00840707" w:rsidRDefault="00D66FD4" w:rsidP="00160200">
            <w:pPr>
              <w:spacing w:before="100" w:beforeAutospacing="1" w:after="100" w:afterAutospacing="1"/>
              <w:jc w:val="center"/>
              <w:rPr>
                <w:sz w:val="18"/>
                <w:szCs w:val="18"/>
                <w:lang w:val="el-GR"/>
              </w:rPr>
            </w:pPr>
          </w:p>
        </w:tc>
        <w:tc>
          <w:tcPr>
            <w:tcW w:w="278" w:type="pct"/>
            <w:vAlign w:val="center"/>
          </w:tcPr>
          <w:p w14:paraId="40676BAC" w14:textId="77777777" w:rsidR="00D66FD4" w:rsidRPr="00840707" w:rsidRDefault="00D66FD4" w:rsidP="00160200">
            <w:pPr>
              <w:spacing w:before="100" w:beforeAutospacing="1" w:after="100" w:afterAutospacing="1"/>
              <w:jc w:val="center"/>
              <w:rPr>
                <w:sz w:val="18"/>
                <w:szCs w:val="18"/>
                <w:lang w:val="el-GR"/>
              </w:rPr>
            </w:pPr>
          </w:p>
        </w:tc>
      </w:tr>
      <w:tr w:rsidR="00323F6D" w:rsidRPr="00C4217E" w14:paraId="67357764" w14:textId="5A9A8863" w:rsidTr="00323F6D">
        <w:trPr>
          <w:trHeight w:val="340"/>
        </w:trPr>
        <w:tc>
          <w:tcPr>
            <w:tcW w:w="184" w:type="pct"/>
            <w:vAlign w:val="center"/>
          </w:tcPr>
          <w:p w14:paraId="6284D818" w14:textId="19F36E5E" w:rsidR="00D66FD4" w:rsidRPr="00840707" w:rsidRDefault="00D66FD4" w:rsidP="00D66FD4">
            <w:pPr>
              <w:spacing w:before="100" w:beforeAutospacing="1" w:after="100" w:afterAutospacing="1"/>
              <w:rPr>
                <w:sz w:val="18"/>
                <w:szCs w:val="18"/>
                <w:lang w:val="el-GR"/>
              </w:rPr>
            </w:pPr>
            <w:r>
              <w:rPr>
                <w:sz w:val="18"/>
                <w:szCs w:val="18"/>
                <w:lang w:val="el-GR"/>
              </w:rPr>
              <w:t>3</w:t>
            </w:r>
          </w:p>
        </w:tc>
        <w:tc>
          <w:tcPr>
            <w:tcW w:w="761" w:type="pct"/>
            <w:vAlign w:val="center"/>
          </w:tcPr>
          <w:p w14:paraId="1D630383" w14:textId="4B04F5D5" w:rsidR="00D66FD4" w:rsidRPr="00840707" w:rsidRDefault="00D66FD4" w:rsidP="00D66FD4">
            <w:pPr>
              <w:spacing w:before="100" w:beforeAutospacing="1" w:after="100" w:afterAutospacing="1"/>
              <w:rPr>
                <w:sz w:val="18"/>
                <w:szCs w:val="18"/>
                <w:lang w:val="el-GR"/>
              </w:rPr>
            </w:pPr>
            <w:r w:rsidRPr="00F159AB">
              <w:rPr>
                <w:sz w:val="18"/>
                <w:szCs w:val="18"/>
                <w:lang w:val="el-GR"/>
              </w:rPr>
              <w:t>Υποσύστημα Διαδικτυακής Πύλης</w:t>
            </w:r>
          </w:p>
        </w:tc>
        <w:tc>
          <w:tcPr>
            <w:tcW w:w="337" w:type="pct"/>
            <w:vAlign w:val="center"/>
          </w:tcPr>
          <w:p w14:paraId="7A8A768D" w14:textId="3DDC9853" w:rsidR="00D66FD4" w:rsidRPr="00840707" w:rsidRDefault="00D66FD4" w:rsidP="00D66FD4">
            <w:pPr>
              <w:spacing w:before="100" w:beforeAutospacing="1" w:after="100" w:afterAutospacing="1"/>
              <w:rPr>
                <w:sz w:val="18"/>
                <w:szCs w:val="18"/>
                <w:lang w:val="el-GR"/>
              </w:rPr>
            </w:pPr>
            <w:r w:rsidRPr="0023739B">
              <w:rPr>
                <w:sz w:val="18"/>
                <w:szCs w:val="18"/>
                <w:lang w:val="el-GR"/>
              </w:rPr>
              <w:t>Α/Μ</w:t>
            </w:r>
          </w:p>
        </w:tc>
        <w:tc>
          <w:tcPr>
            <w:tcW w:w="356" w:type="pct"/>
            <w:vAlign w:val="center"/>
          </w:tcPr>
          <w:p w14:paraId="2CF307BE" w14:textId="61D9D472" w:rsidR="00D66FD4" w:rsidRPr="00840707" w:rsidRDefault="00D66FD4" w:rsidP="00160200">
            <w:pPr>
              <w:spacing w:before="100" w:beforeAutospacing="1" w:after="100" w:afterAutospacing="1"/>
              <w:jc w:val="center"/>
              <w:rPr>
                <w:sz w:val="18"/>
                <w:szCs w:val="18"/>
                <w:lang w:val="el-GR"/>
              </w:rPr>
            </w:pPr>
          </w:p>
        </w:tc>
        <w:tc>
          <w:tcPr>
            <w:tcW w:w="611" w:type="pct"/>
            <w:vAlign w:val="center"/>
          </w:tcPr>
          <w:p w14:paraId="027CDC11" w14:textId="505B8BAB" w:rsidR="00D66FD4" w:rsidRPr="00840707" w:rsidRDefault="00D66FD4" w:rsidP="00160200">
            <w:pPr>
              <w:spacing w:before="100" w:beforeAutospacing="1" w:after="100" w:afterAutospacing="1"/>
              <w:jc w:val="center"/>
              <w:rPr>
                <w:sz w:val="18"/>
                <w:szCs w:val="18"/>
                <w:lang w:val="el-GR"/>
              </w:rPr>
            </w:pPr>
          </w:p>
        </w:tc>
        <w:tc>
          <w:tcPr>
            <w:tcW w:w="639" w:type="pct"/>
            <w:vAlign w:val="center"/>
          </w:tcPr>
          <w:p w14:paraId="0B133C10" w14:textId="75797648" w:rsidR="00D66FD4" w:rsidRPr="00840707" w:rsidRDefault="00D66FD4" w:rsidP="00160200">
            <w:pPr>
              <w:spacing w:before="100" w:beforeAutospacing="1" w:after="100" w:afterAutospacing="1"/>
              <w:jc w:val="center"/>
              <w:rPr>
                <w:sz w:val="18"/>
                <w:szCs w:val="18"/>
                <w:lang w:val="el-GR"/>
              </w:rPr>
            </w:pPr>
          </w:p>
        </w:tc>
        <w:tc>
          <w:tcPr>
            <w:tcW w:w="429" w:type="pct"/>
            <w:vAlign w:val="center"/>
          </w:tcPr>
          <w:p w14:paraId="7BF3FB04" w14:textId="77777777" w:rsidR="00D66FD4" w:rsidRPr="00840707" w:rsidRDefault="00D66FD4" w:rsidP="00160200">
            <w:pPr>
              <w:spacing w:before="100" w:beforeAutospacing="1" w:after="100" w:afterAutospacing="1"/>
              <w:jc w:val="center"/>
              <w:rPr>
                <w:sz w:val="18"/>
                <w:szCs w:val="18"/>
                <w:lang w:val="el-GR"/>
              </w:rPr>
            </w:pPr>
          </w:p>
        </w:tc>
        <w:tc>
          <w:tcPr>
            <w:tcW w:w="389" w:type="pct"/>
            <w:vAlign w:val="center"/>
          </w:tcPr>
          <w:p w14:paraId="59F1CB0B" w14:textId="77777777" w:rsidR="00D66FD4" w:rsidRPr="00840707" w:rsidRDefault="00D66FD4" w:rsidP="00160200">
            <w:pPr>
              <w:spacing w:before="100" w:beforeAutospacing="1" w:after="100" w:afterAutospacing="1"/>
              <w:jc w:val="center"/>
              <w:rPr>
                <w:sz w:val="18"/>
                <w:szCs w:val="18"/>
                <w:lang w:val="el-GR"/>
              </w:rPr>
            </w:pPr>
          </w:p>
        </w:tc>
        <w:tc>
          <w:tcPr>
            <w:tcW w:w="259" w:type="pct"/>
            <w:vAlign w:val="center"/>
          </w:tcPr>
          <w:p w14:paraId="2C0746A1" w14:textId="77777777" w:rsidR="00D66FD4" w:rsidRPr="00840707" w:rsidRDefault="00D66FD4" w:rsidP="00160200">
            <w:pPr>
              <w:spacing w:before="100" w:beforeAutospacing="1" w:after="100" w:afterAutospacing="1"/>
              <w:jc w:val="center"/>
              <w:rPr>
                <w:sz w:val="18"/>
                <w:szCs w:val="18"/>
                <w:lang w:val="el-GR"/>
              </w:rPr>
            </w:pPr>
          </w:p>
        </w:tc>
        <w:tc>
          <w:tcPr>
            <w:tcW w:w="456" w:type="pct"/>
            <w:vAlign w:val="center"/>
          </w:tcPr>
          <w:p w14:paraId="2E2D5BF7" w14:textId="77777777" w:rsidR="00D66FD4" w:rsidRPr="00840707" w:rsidRDefault="00D66FD4" w:rsidP="00160200">
            <w:pPr>
              <w:spacing w:before="100" w:beforeAutospacing="1" w:after="100" w:afterAutospacing="1"/>
              <w:jc w:val="center"/>
              <w:rPr>
                <w:sz w:val="18"/>
                <w:szCs w:val="18"/>
                <w:lang w:val="el-GR"/>
              </w:rPr>
            </w:pPr>
          </w:p>
        </w:tc>
        <w:tc>
          <w:tcPr>
            <w:tcW w:w="301" w:type="pct"/>
            <w:vAlign w:val="center"/>
          </w:tcPr>
          <w:p w14:paraId="1D2DE587" w14:textId="77777777" w:rsidR="00D66FD4" w:rsidRPr="00840707" w:rsidRDefault="00D66FD4" w:rsidP="00160200">
            <w:pPr>
              <w:spacing w:before="100" w:beforeAutospacing="1" w:after="100" w:afterAutospacing="1"/>
              <w:jc w:val="center"/>
              <w:rPr>
                <w:sz w:val="18"/>
                <w:szCs w:val="18"/>
                <w:lang w:val="el-GR"/>
              </w:rPr>
            </w:pPr>
          </w:p>
        </w:tc>
        <w:tc>
          <w:tcPr>
            <w:tcW w:w="278" w:type="pct"/>
            <w:vAlign w:val="center"/>
          </w:tcPr>
          <w:p w14:paraId="756F352C" w14:textId="77777777" w:rsidR="00D66FD4" w:rsidRPr="00840707" w:rsidRDefault="00D66FD4" w:rsidP="00160200">
            <w:pPr>
              <w:spacing w:before="100" w:beforeAutospacing="1" w:after="100" w:afterAutospacing="1"/>
              <w:jc w:val="center"/>
              <w:rPr>
                <w:sz w:val="18"/>
                <w:szCs w:val="18"/>
                <w:lang w:val="el-GR"/>
              </w:rPr>
            </w:pPr>
          </w:p>
        </w:tc>
      </w:tr>
      <w:tr w:rsidR="00323F6D" w:rsidRPr="00AA3020" w14:paraId="165D43C8" w14:textId="77777777" w:rsidTr="00323F6D">
        <w:trPr>
          <w:trHeight w:val="340"/>
        </w:trPr>
        <w:tc>
          <w:tcPr>
            <w:tcW w:w="184" w:type="pct"/>
            <w:vAlign w:val="center"/>
          </w:tcPr>
          <w:p w14:paraId="051FB305" w14:textId="3E9D2008" w:rsidR="00D66FD4" w:rsidRPr="00DC0645" w:rsidRDefault="00D66FD4" w:rsidP="00D66FD4">
            <w:pPr>
              <w:spacing w:before="100" w:beforeAutospacing="1" w:after="100" w:afterAutospacing="1"/>
              <w:rPr>
                <w:sz w:val="18"/>
                <w:szCs w:val="18"/>
                <w:lang w:val="en-US"/>
              </w:rPr>
            </w:pPr>
            <w:r>
              <w:rPr>
                <w:sz w:val="18"/>
                <w:szCs w:val="18"/>
                <w:lang w:val="en-US"/>
              </w:rPr>
              <w:t>4</w:t>
            </w:r>
          </w:p>
        </w:tc>
        <w:tc>
          <w:tcPr>
            <w:tcW w:w="761" w:type="pct"/>
            <w:vAlign w:val="center"/>
          </w:tcPr>
          <w:p w14:paraId="2C236B4F" w14:textId="16CCF6E9" w:rsidR="00D66FD4" w:rsidRPr="00F159AB" w:rsidRDefault="00D66FD4" w:rsidP="00D66FD4">
            <w:pPr>
              <w:spacing w:before="100" w:beforeAutospacing="1" w:after="100" w:afterAutospacing="1"/>
              <w:rPr>
                <w:sz w:val="18"/>
                <w:szCs w:val="18"/>
                <w:lang w:val="el-GR"/>
              </w:rPr>
            </w:pPr>
            <w:r w:rsidRPr="00AA3020">
              <w:rPr>
                <w:sz w:val="18"/>
                <w:szCs w:val="18"/>
                <w:lang w:val="el-GR"/>
              </w:rPr>
              <w:t>Υποσύστημα Διαλειτουργικότητας με τρίτα συστήματα</w:t>
            </w:r>
          </w:p>
        </w:tc>
        <w:tc>
          <w:tcPr>
            <w:tcW w:w="337" w:type="pct"/>
            <w:vAlign w:val="center"/>
          </w:tcPr>
          <w:p w14:paraId="65D87AC8" w14:textId="3BB80089" w:rsidR="00D66FD4" w:rsidRPr="00DC0645" w:rsidRDefault="00D66FD4" w:rsidP="00D66FD4">
            <w:pPr>
              <w:spacing w:before="100" w:beforeAutospacing="1" w:after="100" w:afterAutospacing="1"/>
              <w:rPr>
                <w:sz w:val="18"/>
                <w:szCs w:val="18"/>
                <w:lang w:val="en-US"/>
              </w:rPr>
            </w:pPr>
            <w:r>
              <w:rPr>
                <w:sz w:val="18"/>
                <w:szCs w:val="18"/>
                <w:lang w:val="en-US"/>
              </w:rPr>
              <w:t>A/M</w:t>
            </w:r>
          </w:p>
        </w:tc>
        <w:tc>
          <w:tcPr>
            <w:tcW w:w="356" w:type="pct"/>
            <w:vAlign w:val="center"/>
          </w:tcPr>
          <w:p w14:paraId="3CEB36A1" w14:textId="0F589C1B" w:rsidR="00D66FD4" w:rsidRPr="00840707" w:rsidRDefault="00D66FD4" w:rsidP="00160200">
            <w:pPr>
              <w:spacing w:before="100" w:beforeAutospacing="1" w:after="100" w:afterAutospacing="1"/>
              <w:jc w:val="center"/>
              <w:rPr>
                <w:sz w:val="18"/>
                <w:szCs w:val="18"/>
                <w:lang w:val="el-GR"/>
              </w:rPr>
            </w:pPr>
          </w:p>
        </w:tc>
        <w:tc>
          <w:tcPr>
            <w:tcW w:w="611" w:type="pct"/>
            <w:vAlign w:val="center"/>
          </w:tcPr>
          <w:p w14:paraId="269B8E83" w14:textId="274EA1EC" w:rsidR="00D66FD4" w:rsidRPr="00840707" w:rsidRDefault="00D66FD4" w:rsidP="00160200">
            <w:pPr>
              <w:spacing w:before="100" w:beforeAutospacing="1" w:after="100" w:afterAutospacing="1"/>
              <w:jc w:val="center"/>
              <w:rPr>
                <w:sz w:val="18"/>
                <w:szCs w:val="18"/>
                <w:lang w:val="el-GR"/>
              </w:rPr>
            </w:pPr>
          </w:p>
        </w:tc>
        <w:tc>
          <w:tcPr>
            <w:tcW w:w="639" w:type="pct"/>
            <w:vAlign w:val="center"/>
          </w:tcPr>
          <w:p w14:paraId="38B71121" w14:textId="4FBB99E6" w:rsidR="00D66FD4" w:rsidRPr="00840707" w:rsidRDefault="00D66FD4" w:rsidP="00160200">
            <w:pPr>
              <w:spacing w:before="100" w:beforeAutospacing="1" w:after="100" w:afterAutospacing="1"/>
              <w:jc w:val="center"/>
              <w:rPr>
                <w:sz w:val="18"/>
                <w:szCs w:val="18"/>
                <w:lang w:val="el-GR"/>
              </w:rPr>
            </w:pPr>
          </w:p>
        </w:tc>
        <w:tc>
          <w:tcPr>
            <w:tcW w:w="429" w:type="pct"/>
            <w:vAlign w:val="center"/>
          </w:tcPr>
          <w:p w14:paraId="6218FB26" w14:textId="77777777" w:rsidR="00D66FD4" w:rsidRPr="00840707" w:rsidRDefault="00D66FD4" w:rsidP="00160200">
            <w:pPr>
              <w:spacing w:before="100" w:beforeAutospacing="1" w:after="100" w:afterAutospacing="1"/>
              <w:jc w:val="center"/>
              <w:rPr>
                <w:sz w:val="18"/>
                <w:szCs w:val="18"/>
                <w:lang w:val="el-GR"/>
              </w:rPr>
            </w:pPr>
          </w:p>
        </w:tc>
        <w:tc>
          <w:tcPr>
            <w:tcW w:w="389" w:type="pct"/>
            <w:vAlign w:val="center"/>
          </w:tcPr>
          <w:p w14:paraId="7367CAAD" w14:textId="77777777" w:rsidR="00D66FD4" w:rsidRPr="00840707" w:rsidRDefault="00D66FD4" w:rsidP="00160200">
            <w:pPr>
              <w:spacing w:before="100" w:beforeAutospacing="1" w:after="100" w:afterAutospacing="1"/>
              <w:jc w:val="center"/>
              <w:rPr>
                <w:sz w:val="18"/>
                <w:szCs w:val="18"/>
                <w:lang w:val="el-GR"/>
              </w:rPr>
            </w:pPr>
          </w:p>
        </w:tc>
        <w:tc>
          <w:tcPr>
            <w:tcW w:w="259" w:type="pct"/>
            <w:vAlign w:val="center"/>
          </w:tcPr>
          <w:p w14:paraId="6FD741EF" w14:textId="77777777" w:rsidR="00D66FD4" w:rsidRPr="00840707" w:rsidRDefault="00D66FD4" w:rsidP="00160200">
            <w:pPr>
              <w:spacing w:before="100" w:beforeAutospacing="1" w:after="100" w:afterAutospacing="1"/>
              <w:jc w:val="center"/>
              <w:rPr>
                <w:sz w:val="18"/>
                <w:szCs w:val="18"/>
                <w:lang w:val="el-GR"/>
              </w:rPr>
            </w:pPr>
          </w:p>
        </w:tc>
        <w:tc>
          <w:tcPr>
            <w:tcW w:w="456" w:type="pct"/>
            <w:vAlign w:val="center"/>
          </w:tcPr>
          <w:p w14:paraId="30096E07" w14:textId="77777777" w:rsidR="00D66FD4" w:rsidRPr="00840707" w:rsidRDefault="00D66FD4" w:rsidP="00160200">
            <w:pPr>
              <w:spacing w:before="100" w:beforeAutospacing="1" w:after="100" w:afterAutospacing="1"/>
              <w:jc w:val="center"/>
              <w:rPr>
                <w:sz w:val="18"/>
                <w:szCs w:val="18"/>
                <w:lang w:val="el-GR"/>
              </w:rPr>
            </w:pPr>
          </w:p>
        </w:tc>
        <w:tc>
          <w:tcPr>
            <w:tcW w:w="301" w:type="pct"/>
            <w:vAlign w:val="center"/>
          </w:tcPr>
          <w:p w14:paraId="74CED449" w14:textId="77777777" w:rsidR="00D66FD4" w:rsidRPr="00840707" w:rsidRDefault="00D66FD4" w:rsidP="00160200">
            <w:pPr>
              <w:spacing w:before="100" w:beforeAutospacing="1" w:after="100" w:afterAutospacing="1"/>
              <w:jc w:val="center"/>
              <w:rPr>
                <w:sz w:val="18"/>
                <w:szCs w:val="18"/>
                <w:lang w:val="el-GR"/>
              </w:rPr>
            </w:pPr>
          </w:p>
        </w:tc>
        <w:tc>
          <w:tcPr>
            <w:tcW w:w="278" w:type="pct"/>
            <w:vAlign w:val="center"/>
          </w:tcPr>
          <w:p w14:paraId="3DB2FB3E" w14:textId="77777777" w:rsidR="00D66FD4" w:rsidRPr="00840707" w:rsidRDefault="00D66FD4" w:rsidP="00160200">
            <w:pPr>
              <w:spacing w:before="100" w:beforeAutospacing="1" w:after="100" w:afterAutospacing="1"/>
              <w:jc w:val="center"/>
              <w:rPr>
                <w:sz w:val="18"/>
                <w:szCs w:val="18"/>
                <w:lang w:val="el-GR"/>
              </w:rPr>
            </w:pPr>
          </w:p>
        </w:tc>
      </w:tr>
      <w:tr w:rsidR="00323F6D" w:rsidRPr="00C4217E" w14:paraId="19EE0234" w14:textId="4657D8D0" w:rsidTr="00323F6D">
        <w:trPr>
          <w:trHeight w:val="340"/>
        </w:trPr>
        <w:tc>
          <w:tcPr>
            <w:tcW w:w="184" w:type="pct"/>
            <w:vAlign w:val="center"/>
          </w:tcPr>
          <w:p w14:paraId="7B94AAE0" w14:textId="2ADDB9EE" w:rsidR="00D66FD4" w:rsidRPr="00840707" w:rsidRDefault="00D66FD4" w:rsidP="00D66FD4">
            <w:pPr>
              <w:spacing w:before="100" w:beforeAutospacing="1" w:after="100" w:afterAutospacing="1"/>
              <w:rPr>
                <w:sz w:val="18"/>
                <w:szCs w:val="18"/>
                <w:lang w:val="el-GR"/>
              </w:rPr>
            </w:pPr>
            <w:r>
              <w:rPr>
                <w:sz w:val="18"/>
                <w:szCs w:val="18"/>
                <w:lang w:val="el-GR"/>
              </w:rPr>
              <w:t>4</w:t>
            </w:r>
          </w:p>
        </w:tc>
        <w:tc>
          <w:tcPr>
            <w:tcW w:w="761" w:type="pct"/>
            <w:vAlign w:val="center"/>
          </w:tcPr>
          <w:p w14:paraId="116C5202" w14:textId="1857D86E" w:rsidR="00D66FD4" w:rsidRPr="00840707" w:rsidRDefault="00D66FD4" w:rsidP="00D66FD4">
            <w:pPr>
              <w:spacing w:before="100" w:beforeAutospacing="1" w:after="100" w:afterAutospacing="1"/>
              <w:rPr>
                <w:sz w:val="18"/>
                <w:szCs w:val="18"/>
                <w:lang w:val="el-GR"/>
              </w:rPr>
            </w:pPr>
            <w:r w:rsidRPr="00F159AB">
              <w:rPr>
                <w:sz w:val="18"/>
                <w:szCs w:val="18"/>
                <w:lang w:val="el-GR"/>
              </w:rPr>
              <w:t>Υποσύστημα Δημιουργίας Αναφορών</w:t>
            </w:r>
          </w:p>
        </w:tc>
        <w:tc>
          <w:tcPr>
            <w:tcW w:w="337" w:type="pct"/>
            <w:vAlign w:val="center"/>
          </w:tcPr>
          <w:p w14:paraId="0392C94F" w14:textId="52CC6CB6" w:rsidR="00D66FD4" w:rsidRPr="00840707" w:rsidRDefault="00D66FD4" w:rsidP="00D66FD4">
            <w:pPr>
              <w:spacing w:before="100" w:beforeAutospacing="1" w:after="100" w:afterAutospacing="1"/>
              <w:rPr>
                <w:sz w:val="18"/>
                <w:szCs w:val="18"/>
                <w:lang w:val="el-GR"/>
              </w:rPr>
            </w:pPr>
            <w:r w:rsidRPr="0023739B">
              <w:rPr>
                <w:sz w:val="18"/>
                <w:szCs w:val="18"/>
                <w:lang w:val="el-GR"/>
              </w:rPr>
              <w:t>Α/Μ</w:t>
            </w:r>
          </w:p>
        </w:tc>
        <w:tc>
          <w:tcPr>
            <w:tcW w:w="356" w:type="pct"/>
            <w:vAlign w:val="center"/>
          </w:tcPr>
          <w:p w14:paraId="3141801E" w14:textId="3CEF0064" w:rsidR="00D66FD4" w:rsidRPr="00840707" w:rsidRDefault="00D66FD4" w:rsidP="00844CD3">
            <w:pPr>
              <w:spacing w:before="100" w:beforeAutospacing="1" w:after="100" w:afterAutospacing="1"/>
              <w:jc w:val="center"/>
              <w:rPr>
                <w:sz w:val="18"/>
                <w:szCs w:val="18"/>
                <w:lang w:val="el-GR"/>
              </w:rPr>
            </w:pPr>
          </w:p>
        </w:tc>
        <w:tc>
          <w:tcPr>
            <w:tcW w:w="611" w:type="pct"/>
            <w:vAlign w:val="center"/>
          </w:tcPr>
          <w:p w14:paraId="38DCBD04" w14:textId="4FDD26EE" w:rsidR="00D66FD4" w:rsidRPr="00840707" w:rsidRDefault="00D66FD4" w:rsidP="00844CD3">
            <w:pPr>
              <w:spacing w:before="100" w:beforeAutospacing="1" w:after="100" w:afterAutospacing="1"/>
              <w:jc w:val="center"/>
              <w:rPr>
                <w:sz w:val="18"/>
                <w:szCs w:val="18"/>
                <w:lang w:val="el-GR"/>
              </w:rPr>
            </w:pPr>
          </w:p>
        </w:tc>
        <w:tc>
          <w:tcPr>
            <w:tcW w:w="639" w:type="pct"/>
            <w:vAlign w:val="center"/>
          </w:tcPr>
          <w:p w14:paraId="074C0C30" w14:textId="6B0BDC33" w:rsidR="00D66FD4" w:rsidRPr="00840707" w:rsidRDefault="00D66FD4" w:rsidP="00844CD3">
            <w:pPr>
              <w:spacing w:before="100" w:beforeAutospacing="1" w:after="100" w:afterAutospacing="1"/>
              <w:jc w:val="center"/>
              <w:rPr>
                <w:sz w:val="18"/>
                <w:szCs w:val="18"/>
                <w:lang w:val="el-GR"/>
              </w:rPr>
            </w:pPr>
          </w:p>
        </w:tc>
        <w:tc>
          <w:tcPr>
            <w:tcW w:w="429" w:type="pct"/>
            <w:vAlign w:val="center"/>
          </w:tcPr>
          <w:p w14:paraId="0B7C36BA" w14:textId="77777777" w:rsidR="00D66FD4" w:rsidRPr="00840707" w:rsidRDefault="00D66FD4" w:rsidP="00844CD3">
            <w:pPr>
              <w:spacing w:before="100" w:beforeAutospacing="1" w:after="100" w:afterAutospacing="1"/>
              <w:jc w:val="center"/>
              <w:rPr>
                <w:sz w:val="18"/>
                <w:szCs w:val="18"/>
                <w:lang w:val="el-GR"/>
              </w:rPr>
            </w:pPr>
          </w:p>
        </w:tc>
        <w:tc>
          <w:tcPr>
            <w:tcW w:w="389" w:type="pct"/>
            <w:vAlign w:val="center"/>
          </w:tcPr>
          <w:p w14:paraId="374C3445" w14:textId="77777777" w:rsidR="00D66FD4" w:rsidRPr="00840707" w:rsidRDefault="00D66FD4" w:rsidP="00844CD3">
            <w:pPr>
              <w:spacing w:before="100" w:beforeAutospacing="1" w:after="100" w:afterAutospacing="1"/>
              <w:jc w:val="center"/>
              <w:rPr>
                <w:sz w:val="18"/>
                <w:szCs w:val="18"/>
                <w:lang w:val="el-GR"/>
              </w:rPr>
            </w:pPr>
          </w:p>
        </w:tc>
        <w:tc>
          <w:tcPr>
            <w:tcW w:w="259" w:type="pct"/>
            <w:vAlign w:val="center"/>
          </w:tcPr>
          <w:p w14:paraId="017E0579" w14:textId="77777777" w:rsidR="00D66FD4" w:rsidRPr="00840707" w:rsidRDefault="00D66FD4" w:rsidP="00844CD3">
            <w:pPr>
              <w:spacing w:before="100" w:beforeAutospacing="1" w:after="100" w:afterAutospacing="1"/>
              <w:jc w:val="center"/>
              <w:rPr>
                <w:sz w:val="18"/>
                <w:szCs w:val="18"/>
                <w:lang w:val="el-GR"/>
              </w:rPr>
            </w:pPr>
          </w:p>
        </w:tc>
        <w:tc>
          <w:tcPr>
            <w:tcW w:w="456" w:type="pct"/>
            <w:vAlign w:val="center"/>
          </w:tcPr>
          <w:p w14:paraId="5AA4B498" w14:textId="77777777" w:rsidR="00D66FD4" w:rsidRPr="00840707" w:rsidRDefault="00D66FD4" w:rsidP="00844CD3">
            <w:pPr>
              <w:spacing w:before="100" w:beforeAutospacing="1" w:after="100" w:afterAutospacing="1"/>
              <w:jc w:val="center"/>
              <w:rPr>
                <w:sz w:val="18"/>
                <w:szCs w:val="18"/>
                <w:lang w:val="el-GR"/>
              </w:rPr>
            </w:pPr>
          </w:p>
        </w:tc>
        <w:tc>
          <w:tcPr>
            <w:tcW w:w="301" w:type="pct"/>
            <w:vAlign w:val="center"/>
          </w:tcPr>
          <w:p w14:paraId="7BB1098D" w14:textId="77777777" w:rsidR="00D66FD4" w:rsidRPr="00840707" w:rsidRDefault="00D66FD4" w:rsidP="00844CD3">
            <w:pPr>
              <w:spacing w:before="100" w:beforeAutospacing="1" w:after="100" w:afterAutospacing="1"/>
              <w:jc w:val="center"/>
              <w:rPr>
                <w:sz w:val="18"/>
                <w:szCs w:val="18"/>
                <w:lang w:val="el-GR"/>
              </w:rPr>
            </w:pPr>
          </w:p>
        </w:tc>
        <w:tc>
          <w:tcPr>
            <w:tcW w:w="278" w:type="pct"/>
            <w:vAlign w:val="center"/>
          </w:tcPr>
          <w:p w14:paraId="332578E8" w14:textId="77777777" w:rsidR="00D66FD4" w:rsidRPr="00840707" w:rsidRDefault="00D66FD4" w:rsidP="00844CD3">
            <w:pPr>
              <w:spacing w:before="100" w:beforeAutospacing="1" w:after="100" w:afterAutospacing="1"/>
              <w:jc w:val="center"/>
              <w:rPr>
                <w:sz w:val="18"/>
                <w:szCs w:val="18"/>
                <w:lang w:val="el-GR"/>
              </w:rPr>
            </w:pPr>
          </w:p>
        </w:tc>
      </w:tr>
      <w:tr w:rsidR="00323F6D" w:rsidRPr="00C4217E" w14:paraId="0D653F01" w14:textId="3F9C31DA" w:rsidTr="00323F6D">
        <w:trPr>
          <w:trHeight w:val="340"/>
        </w:trPr>
        <w:tc>
          <w:tcPr>
            <w:tcW w:w="184" w:type="pct"/>
            <w:tcBorders>
              <w:bottom w:val="single" w:sz="4" w:space="0" w:color="auto"/>
            </w:tcBorders>
            <w:vAlign w:val="center"/>
          </w:tcPr>
          <w:p w14:paraId="3DF6C221" w14:textId="1732B8A1" w:rsidR="00D66FD4" w:rsidRPr="00840707" w:rsidRDefault="00D66FD4" w:rsidP="00D66FD4">
            <w:pPr>
              <w:spacing w:before="100" w:beforeAutospacing="1" w:after="100" w:afterAutospacing="1"/>
              <w:rPr>
                <w:sz w:val="18"/>
                <w:szCs w:val="18"/>
                <w:lang w:val="el-GR"/>
              </w:rPr>
            </w:pPr>
            <w:r>
              <w:rPr>
                <w:sz w:val="18"/>
                <w:szCs w:val="18"/>
                <w:lang w:val="el-GR"/>
              </w:rPr>
              <w:t>5</w:t>
            </w:r>
          </w:p>
        </w:tc>
        <w:tc>
          <w:tcPr>
            <w:tcW w:w="761" w:type="pct"/>
            <w:tcBorders>
              <w:bottom w:val="single" w:sz="4" w:space="0" w:color="auto"/>
            </w:tcBorders>
            <w:vAlign w:val="center"/>
          </w:tcPr>
          <w:p w14:paraId="3E82527E" w14:textId="7D16A496" w:rsidR="00D66FD4" w:rsidRPr="00840707" w:rsidRDefault="00D66FD4" w:rsidP="00D66FD4">
            <w:pPr>
              <w:spacing w:before="100" w:beforeAutospacing="1" w:after="100" w:afterAutospacing="1"/>
              <w:rPr>
                <w:sz w:val="18"/>
                <w:szCs w:val="18"/>
                <w:lang w:val="el-GR"/>
              </w:rPr>
            </w:pPr>
            <w:r w:rsidRPr="00F159AB">
              <w:rPr>
                <w:sz w:val="18"/>
                <w:szCs w:val="18"/>
                <w:lang w:val="el-GR"/>
              </w:rPr>
              <w:t>Υποσύστημα Διαχείρισης Χρηστών</w:t>
            </w:r>
          </w:p>
        </w:tc>
        <w:tc>
          <w:tcPr>
            <w:tcW w:w="337" w:type="pct"/>
            <w:tcBorders>
              <w:bottom w:val="single" w:sz="4" w:space="0" w:color="auto"/>
            </w:tcBorders>
            <w:vAlign w:val="center"/>
          </w:tcPr>
          <w:p w14:paraId="28A371D5" w14:textId="077363AD" w:rsidR="00D66FD4" w:rsidRPr="00840707" w:rsidRDefault="00D66FD4" w:rsidP="00D66FD4">
            <w:pPr>
              <w:spacing w:before="100" w:beforeAutospacing="1" w:after="100" w:afterAutospacing="1"/>
              <w:rPr>
                <w:sz w:val="18"/>
                <w:szCs w:val="18"/>
                <w:lang w:val="el-GR"/>
              </w:rPr>
            </w:pPr>
            <w:r w:rsidRPr="0023739B">
              <w:rPr>
                <w:sz w:val="18"/>
                <w:szCs w:val="18"/>
                <w:lang w:val="el-GR"/>
              </w:rPr>
              <w:t>Α/Μ</w:t>
            </w:r>
          </w:p>
        </w:tc>
        <w:tc>
          <w:tcPr>
            <w:tcW w:w="356" w:type="pct"/>
            <w:tcBorders>
              <w:bottom w:val="single" w:sz="4" w:space="0" w:color="auto"/>
            </w:tcBorders>
            <w:vAlign w:val="center"/>
          </w:tcPr>
          <w:p w14:paraId="2152CBDA" w14:textId="1880D183" w:rsidR="00D66FD4" w:rsidRPr="00840707" w:rsidRDefault="00D66FD4" w:rsidP="00160200">
            <w:pPr>
              <w:spacing w:before="100" w:beforeAutospacing="1" w:after="100" w:afterAutospacing="1"/>
              <w:jc w:val="center"/>
              <w:rPr>
                <w:sz w:val="18"/>
                <w:szCs w:val="18"/>
                <w:lang w:val="el-GR"/>
              </w:rPr>
            </w:pPr>
          </w:p>
        </w:tc>
        <w:tc>
          <w:tcPr>
            <w:tcW w:w="611" w:type="pct"/>
            <w:tcBorders>
              <w:bottom w:val="single" w:sz="4" w:space="0" w:color="auto"/>
            </w:tcBorders>
            <w:vAlign w:val="center"/>
          </w:tcPr>
          <w:p w14:paraId="00632B03" w14:textId="61AD6ECD" w:rsidR="00D66FD4" w:rsidRPr="00840707" w:rsidRDefault="00D66FD4" w:rsidP="00160200">
            <w:pPr>
              <w:spacing w:before="100" w:beforeAutospacing="1" w:after="100" w:afterAutospacing="1"/>
              <w:jc w:val="center"/>
              <w:rPr>
                <w:sz w:val="18"/>
                <w:szCs w:val="18"/>
                <w:lang w:val="el-GR"/>
              </w:rPr>
            </w:pPr>
          </w:p>
        </w:tc>
        <w:tc>
          <w:tcPr>
            <w:tcW w:w="639" w:type="pct"/>
            <w:tcBorders>
              <w:bottom w:val="single" w:sz="4" w:space="0" w:color="auto"/>
            </w:tcBorders>
            <w:vAlign w:val="center"/>
          </w:tcPr>
          <w:p w14:paraId="7775CA22" w14:textId="410B93F4" w:rsidR="00D66FD4" w:rsidRPr="00840707" w:rsidRDefault="00D66FD4" w:rsidP="00160200">
            <w:pPr>
              <w:spacing w:before="100" w:beforeAutospacing="1" w:after="100" w:afterAutospacing="1"/>
              <w:jc w:val="center"/>
              <w:rPr>
                <w:sz w:val="18"/>
                <w:szCs w:val="18"/>
                <w:lang w:val="el-GR"/>
              </w:rPr>
            </w:pPr>
          </w:p>
        </w:tc>
        <w:tc>
          <w:tcPr>
            <w:tcW w:w="429" w:type="pct"/>
            <w:tcBorders>
              <w:bottom w:val="single" w:sz="4" w:space="0" w:color="auto"/>
            </w:tcBorders>
            <w:vAlign w:val="center"/>
          </w:tcPr>
          <w:p w14:paraId="7CD87575" w14:textId="77777777" w:rsidR="00D66FD4" w:rsidRPr="00840707" w:rsidRDefault="00D66FD4" w:rsidP="00160200">
            <w:pPr>
              <w:spacing w:before="100" w:beforeAutospacing="1" w:after="100" w:afterAutospacing="1"/>
              <w:jc w:val="center"/>
              <w:rPr>
                <w:sz w:val="18"/>
                <w:szCs w:val="18"/>
                <w:lang w:val="el-GR"/>
              </w:rPr>
            </w:pPr>
          </w:p>
        </w:tc>
        <w:tc>
          <w:tcPr>
            <w:tcW w:w="389" w:type="pct"/>
            <w:vAlign w:val="center"/>
          </w:tcPr>
          <w:p w14:paraId="171F0284" w14:textId="77777777" w:rsidR="00D66FD4" w:rsidRPr="00840707" w:rsidRDefault="00D66FD4" w:rsidP="00160200">
            <w:pPr>
              <w:spacing w:before="100" w:beforeAutospacing="1" w:after="100" w:afterAutospacing="1"/>
              <w:jc w:val="center"/>
              <w:rPr>
                <w:sz w:val="18"/>
                <w:szCs w:val="18"/>
                <w:lang w:val="el-GR"/>
              </w:rPr>
            </w:pPr>
          </w:p>
        </w:tc>
        <w:tc>
          <w:tcPr>
            <w:tcW w:w="259" w:type="pct"/>
            <w:vAlign w:val="center"/>
          </w:tcPr>
          <w:p w14:paraId="1BB042EB" w14:textId="77777777" w:rsidR="00D66FD4" w:rsidRPr="00840707" w:rsidRDefault="00D66FD4" w:rsidP="00160200">
            <w:pPr>
              <w:spacing w:before="100" w:beforeAutospacing="1" w:after="100" w:afterAutospacing="1"/>
              <w:jc w:val="center"/>
              <w:rPr>
                <w:sz w:val="18"/>
                <w:szCs w:val="18"/>
                <w:lang w:val="el-GR"/>
              </w:rPr>
            </w:pPr>
          </w:p>
        </w:tc>
        <w:tc>
          <w:tcPr>
            <w:tcW w:w="456" w:type="pct"/>
            <w:vAlign w:val="center"/>
          </w:tcPr>
          <w:p w14:paraId="5403F75A" w14:textId="77777777" w:rsidR="00D66FD4" w:rsidRPr="00840707" w:rsidRDefault="00D66FD4" w:rsidP="00160200">
            <w:pPr>
              <w:spacing w:before="100" w:beforeAutospacing="1" w:after="100" w:afterAutospacing="1"/>
              <w:jc w:val="center"/>
              <w:rPr>
                <w:sz w:val="18"/>
                <w:szCs w:val="18"/>
                <w:lang w:val="el-GR"/>
              </w:rPr>
            </w:pPr>
          </w:p>
        </w:tc>
        <w:tc>
          <w:tcPr>
            <w:tcW w:w="301" w:type="pct"/>
            <w:vAlign w:val="center"/>
          </w:tcPr>
          <w:p w14:paraId="37352A90" w14:textId="77777777" w:rsidR="00D66FD4" w:rsidRPr="00840707" w:rsidRDefault="00D66FD4" w:rsidP="00160200">
            <w:pPr>
              <w:spacing w:before="100" w:beforeAutospacing="1" w:after="100" w:afterAutospacing="1"/>
              <w:jc w:val="center"/>
              <w:rPr>
                <w:sz w:val="18"/>
                <w:szCs w:val="18"/>
                <w:lang w:val="el-GR"/>
              </w:rPr>
            </w:pPr>
          </w:p>
        </w:tc>
        <w:tc>
          <w:tcPr>
            <w:tcW w:w="278" w:type="pct"/>
            <w:vAlign w:val="center"/>
          </w:tcPr>
          <w:p w14:paraId="66313C4E" w14:textId="77777777" w:rsidR="00D66FD4" w:rsidRPr="00840707" w:rsidRDefault="00D66FD4" w:rsidP="00160200">
            <w:pPr>
              <w:spacing w:before="100" w:beforeAutospacing="1" w:after="100" w:afterAutospacing="1"/>
              <w:jc w:val="center"/>
              <w:rPr>
                <w:sz w:val="18"/>
                <w:szCs w:val="18"/>
                <w:lang w:val="el-GR"/>
              </w:rPr>
            </w:pPr>
          </w:p>
        </w:tc>
      </w:tr>
      <w:tr w:rsidR="00573797" w:rsidRPr="00C4217E" w14:paraId="06BAB994" w14:textId="09E35A73" w:rsidTr="00160200">
        <w:trPr>
          <w:trHeight w:val="340"/>
        </w:trPr>
        <w:tc>
          <w:tcPr>
            <w:tcW w:w="3317" w:type="pct"/>
            <w:gridSpan w:val="7"/>
            <w:shd w:val="pct15" w:color="auto" w:fill="FFFFFF"/>
          </w:tcPr>
          <w:p w14:paraId="002EBBF2" w14:textId="77777777" w:rsidR="00573797" w:rsidRPr="00840707" w:rsidRDefault="00573797" w:rsidP="00167910">
            <w:pPr>
              <w:spacing w:before="100" w:beforeAutospacing="1" w:after="100" w:afterAutospacing="1"/>
              <w:jc w:val="center"/>
              <w:rPr>
                <w:sz w:val="18"/>
                <w:szCs w:val="18"/>
                <w:lang w:val="el-GR"/>
              </w:rPr>
            </w:pPr>
            <w:r w:rsidRPr="00840707">
              <w:rPr>
                <w:b/>
                <w:sz w:val="18"/>
                <w:szCs w:val="18"/>
                <w:lang w:val="el-GR"/>
              </w:rPr>
              <w:t>ΣΥΝΟΛΟ</w:t>
            </w:r>
          </w:p>
        </w:tc>
        <w:tc>
          <w:tcPr>
            <w:tcW w:w="389" w:type="pct"/>
            <w:vAlign w:val="center"/>
          </w:tcPr>
          <w:p w14:paraId="1BECD755" w14:textId="77777777" w:rsidR="00573797" w:rsidRPr="00840707" w:rsidRDefault="00573797" w:rsidP="00167910">
            <w:pPr>
              <w:spacing w:before="100" w:beforeAutospacing="1" w:after="100" w:afterAutospacing="1"/>
              <w:rPr>
                <w:sz w:val="18"/>
                <w:szCs w:val="18"/>
                <w:lang w:val="el-GR"/>
              </w:rPr>
            </w:pPr>
          </w:p>
        </w:tc>
        <w:tc>
          <w:tcPr>
            <w:tcW w:w="259" w:type="pct"/>
            <w:vAlign w:val="center"/>
          </w:tcPr>
          <w:p w14:paraId="680D95FE" w14:textId="77777777" w:rsidR="00573797" w:rsidRPr="00840707" w:rsidRDefault="00573797" w:rsidP="00167910">
            <w:pPr>
              <w:spacing w:before="100" w:beforeAutospacing="1" w:after="100" w:afterAutospacing="1"/>
              <w:rPr>
                <w:sz w:val="18"/>
                <w:szCs w:val="18"/>
                <w:lang w:val="el-GR"/>
              </w:rPr>
            </w:pPr>
          </w:p>
        </w:tc>
        <w:tc>
          <w:tcPr>
            <w:tcW w:w="456" w:type="pct"/>
            <w:vAlign w:val="center"/>
          </w:tcPr>
          <w:p w14:paraId="6C402FC0" w14:textId="77777777" w:rsidR="00573797" w:rsidRPr="00840707" w:rsidRDefault="00573797" w:rsidP="00167910">
            <w:pPr>
              <w:spacing w:before="100" w:beforeAutospacing="1" w:after="100" w:afterAutospacing="1"/>
              <w:rPr>
                <w:sz w:val="18"/>
                <w:szCs w:val="18"/>
                <w:lang w:val="el-GR"/>
              </w:rPr>
            </w:pPr>
          </w:p>
        </w:tc>
        <w:tc>
          <w:tcPr>
            <w:tcW w:w="301" w:type="pct"/>
            <w:vAlign w:val="center"/>
          </w:tcPr>
          <w:p w14:paraId="7574C9F7" w14:textId="77777777" w:rsidR="00573797" w:rsidRPr="00840707" w:rsidRDefault="00573797" w:rsidP="00167910">
            <w:pPr>
              <w:spacing w:before="100" w:beforeAutospacing="1" w:after="100" w:afterAutospacing="1"/>
              <w:rPr>
                <w:sz w:val="18"/>
                <w:szCs w:val="18"/>
                <w:lang w:val="el-GR"/>
              </w:rPr>
            </w:pPr>
          </w:p>
        </w:tc>
        <w:tc>
          <w:tcPr>
            <w:tcW w:w="278" w:type="pct"/>
          </w:tcPr>
          <w:p w14:paraId="7211A6A5" w14:textId="77777777" w:rsidR="00573797" w:rsidRPr="00840707" w:rsidRDefault="00573797" w:rsidP="00167910">
            <w:pPr>
              <w:spacing w:before="100" w:beforeAutospacing="1" w:after="100" w:afterAutospacing="1"/>
              <w:rPr>
                <w:sz w:val="18"/>
                <w:szCs w:val="18"/>
                <w:lang w:val="el-GR"/>
              </w:rPr>
            </w:pPr>
          </w:p>
        </w:tc>
      </w:tr>
    </w:tbl>
    <w:p w14:paraId="6B1DB68F" w14:textId="0369471B" w:rsidR="00623457" w:rsidRPr="00EA6B87" w:rsidRDefault="00623457" w:rsidP="00F73DE9">
      <w:pPr>
        <w:spacing w:before="100" w:beforeAutospacing="1" w:after="100" w:afterAutospacing="1" w:line="360" w:lineRule="auto"/>
        <w:rPr>
          <w:sz w:val="20"/>
          <w:lang w:val="el-GR"/>
        </w:rPr>
      </w:pPr>
      <w:r w:rsidRPr="00EA6B87">
        <w:rPr>
          <w:sz w:val="20"/>
          <w:lang w:val="el-GR"/>
        </w:rPr>
        <w:t xml:space="preserve">* </w:t>
      </w:r>
      <w:r w:rsidR="00F159AB" w:rsidRPr="00EA6B87">
        <w:rPr>
          <w:sz w:val="20"/>
          <w:lang w:val="el-GR"/>
        </w:rPr>
        <w:t xml:space="preserve">Το ΚΟΣΤΟΣ ΣΥΝΤΗΡΗΣΗΣ αφορά στα έτη μετά την </w:t>
      </w:r>
      <w:r w:rsidR="00F159AB">
        <w:rPr>
          <w:b/>
          <w:bCs/>
          <w:sz w:val="20"/>
          <w:lang w:val="el-GR"/>
        </w:rPr>
        <w:t>ελάχιστη ζητούμενη</w:t>
      </w:r>
      <w:r w:rsidR="00F159AB" w:rsidRPr="00EA6B87">
        <w:rPr>
          <w:sz w:val="20"/>
          <w:lang w:val="el-GR"/>
        </w:rPr>
        <w:t xml:space="preserve"> Περίοδο Εγγύησης</w:t>
      </w:r>
      <w:r w:rsidRPr="00EA6B87">
        <w:rPr>
          <w:sz w:val="20"/>
          <w:lang w:val="el-GR"/>
        </w:rPr>
        <w:t>.</w:t>
      </w:r>
    </w:p>
    <w:p w14:paraId="6DF180E9" w14:textId="77777777" w:rsidR="00623457" w:rsidRPr="00EA6B87" w:rsidRDefault="00623457" w:rsidP="00F73DE9">
      <w:pPr>
        <w:pStyle w:val="3"/>
        <w:numPr>
          <w:ilvl w:val="2"/>
          <w:numId w:val="53"/>
        </w:numPr>
        <w:spacing w:line="360" w:lineRule="auto"/>
        <w:ind w:left="1134" w:hanging="414"/>
        <w:rPr>
          <w:rFonts w:cs="Tahoma"/>
          <w:lang w:val="el-GR"/>
        </w:rPr>
      </w:pPr>
      <w:bookmarkStart w:id="823" w:name="_Toc240445878"/>
      <w:bookmarkStart w:id="824" w:name="_Toc366852699"/>
      <w:bookmarkStart w:id="825" w:name="_Ref508304059"/>
      <w:bookmarkStart w:id="826" w:name="_Toc10632752"/>
      <w:bookmarkStart w:id="827" w:name="_Toc42167519"/>
      <w:bookmarkStart w:id="828" w:name="_Toc53671372"/>
      <w:bookmarkStart w:id="829" w:name="_Toc97194382"/>
      <w:bookmarkStart w:id="830" w:name="_Toc97194486"/>
      <w:bookmarkStart w:id="831" w:name="_Toc177459326"/>
      <w:r w:rsidRPr="00EA6B87">
        <w:rPr>
          <w:rFonts w:cs="Tahoma"/>
          <w:lang w:val="el-GR"/>
        </w:rPr>
        <w:lastRenderedPageBreak/>
        <w:t>Υπηρεσίες</w:t>
      </w:r>
      <w:bookmarkEnd w:id="823"/>
      <w:bookmarkEnd w:id="824"/>
      <w:bookmarkEnd w:id="825"/>
      <w:bookmarkEnd w:id="826"/>
      <w:bookmarkEnd w:id="827"/>
      <w:bookmarkEnd w:id="828"/>
      <w:bookmarkEnd w:id="829"/>
      <w:bookmarkEnd w:id="830"/>
      <w:bookmarkEnd w:id="831"/>
    </w:p>
    <w:tbl>
      <w:tblPr>
        <w:tblW w:w="54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98"/>
        <w:gridCol w:w="451"/>
        <w:gridCol w:w="1737"/>
        <w:gridCol w:w="849"/>
        <w:gridCol w:w="849"/>
        <w:gridCol w:w="1421"/>
        <w:gridCol w:w="878"/>
        <w:gridCol w:w="1102"/>
        <w:gridCol w:w="991"/>
        <w:gridCol w:w="708"/>
        <w:gridCol w:w="1094"/>
      </w:tblGrid>
      <w:tr w:rsidR="000B539E" w:rsidRPr="00EA6B87" w14:paraId="5379985B" w14:textId="77777777" w:rsidTr="00160200">
        <w:trPr>
          <w:tblHeader/>
        </w:trPr>
        <w:tc>
          <w:tcPr>
            <w:tcW w:w="190" w:type="pct"/>
            <w:vMerge w:val="restart"/>
            <w:shd w:val="pct15" w:color="auto" w:fill="FFFFFF"/>
            <w:vAlign w:val="center"/>
          </w:tcPr>
          <w:p w14:paraId="64EB5950" w14:textId="77777777" w:rsidR="000B539E" w:rsidRPr="00EA6B87" w:rsidRDefault="000B539E" w:rsidP="00167910">
            <w:pPr>
              <w:keepNext/>
              <w:keepLines/>
              <w:spacing w:before="60" w:after="0"/>
              <w:ind w:right="-191"/>
              <w:rPr>
                <w:sz w:val="18"/>
                <w:szCs w:val="18"/>
                <w:lang w:val="el-GR"/>
              </w:rPr>
            </w:pPr>
            <w:r w:rsidRPr="00EA6B87">
              <w:rPr>
                <w:sz w:val="18"/>
                <w:szCs w:val="18"/>
                <w:lang w:val="el-GR"/>
              </w:rPr>
              <w:t>Α/Α</w:t>
            </w:r>
          </w:p>
        </w:tc>
        <w:tc>
          <w:tcPr>
            <w:tcW w:w="1044" w:type="pct"/>
            <w:gridSpan w:val="2"/>
            <w:vMerge w:val="restart"/>
            <w:shd w:val="pct15" w:color="auto" w:fill="FFFFFF"/>
            <w:vAlign w:val="center"/>
          </w:tcPr>
          <w:p w14:paraId="33CE36D8" w14:textId="77777777" w:rsidR="000B539E" w:rsidRPr="00EA6B87" w:rsidRDefault="000B539E" w:rsidP="00167910">
            <w:pPr>
              <w:keepNext/>
              <w:keepLines/>
              <w:spacing w:before="60" w:after="0"/>
              <w:jc w:val="center"/>
              <w:rPr>
                <w:sz w:val="18"/>
                <w:szCs w:val="18"/>
                <w:lang w:val="el-GR"/>
              </w:rPr>
            </w:pPr>
            <w:r w:rsidRPr="00EA6B87">
              <w:rPr>
                <w:sz w:val="18"/>
                <w:szCs w:val="18"/>
                <w:lang w:val="el-GR"/>
              </w:rPr>
              <w:t>ΠΕΡΙΓΡΑΦΗ</w:t>
            </w:r>
          </w:p>
        </w:tc>
        <w:tc>
          <w:tcPr>
            <w:tcW w:w="405" w:type="pct"/>
            <w:vMerge w:val="restart"/>
            <w:shd w:val="pct15" w:color="auto" w:fill="FFFFFF"/>
            <w:vAlign w:val="center"/>
          </w:tcPr>
          <w:p w14:paraId="7243B822" w14:textId="2D43CFD4" w:rsidR="000B539E" w:rsidRPr="00EA6B87" w:rsidRDefault="000B539E" w:rsidP="00167910">
            <w:pPr>
              <w:keepNext/>
              <w:keepLines/>
              <w:spacing w:before="60" w:after="0"/>
              <w:ind w:left="-100" w:right="-11"/>
              <w:jc w:val="center"/>
              <w:rPr>
                <w:sz w:val="20"/>
                <w:szCs w:val="20"/>
                <w:lang w:val="el-GR"/>
              </w:rPr>
            </w:pPr>
            <w:r>
              <w:rPr>
                <w:sz w:val="20"/>
                <w:szCs w:val="20"/>
                <w:lang w:val="el-GR"/>
              </w:rPr>
              <w:t>ΤΥΠΟΣ</w:t>
            </w:r>
          </w:p>
        </w:tc>
        <w:tc>
          <w:tcPr>
            <w:tcW w:w="405" w:type="pct"/>
            <w:vMerge w:val="restart"/>
            <w:shd w:val="pct15" w:color="auto" w:fill="FFFFFF"/>
            <w:vAlign w:val="center"/>
          </w:tcPr>
          <w:p w14:paraId="5A130289" w14:textId="6F8C3E6C" w:rsidR="000B539E" w:rsidRPr="00EA6B87" w:rsidRDefault="000B539E" w:rsidP="00167910">
            <w:pPr>
              <w:keepNext/>
              <w:keepLines/>
              <w:spacing w:before="60" w:after="0"/>
              <w:ind w:left="-100" w:right="-11"/>
              <w:jc w:val="center"/>
              <w:rPr>
                <w:sz w:val="18"/>
                <w:szCs w:val="18"/>
                <w:lang w:val="el-GR"/>
              </w:rPr>
            </w:pPr>
            <w:r w:rsidRPr="00EA6B87">
              <w:rPr>
                <w:sz w:val="20"/>
                <w:szCs w:val="20"/>
                <w:lang w:val="el-GR"/>
              </w:rPr>
              <w:t>ΦΑΣΗ ΈΡΓΟΥ</w:t>
            </w:r>
          </w:p>
        </w:tc>
        <w:tc>
          <w:tcPr>
            <w:tcW w:w="678" w:type="pct"/>
            <w:vMerge w:val="restart"/>
            <w:shd w:val="pct15" w:color="auto" w:fill="FFFFFF"/>
            <w:vAlign w:val="center"/>
          </w:tcPr>
          <w:p w14:paraId="40CA1346" w14:textId="765B6CA9" w:rsidR="000B539E" w:rsidRPr="00EA6B87" w:rsidRDefault="000B539E" w:rsidP="00167910">
            <w:pPr>
              <w:keepNext/>
              <w:keepLines/>
              <w:spacing w:before="60" w:after="0"/>
              <w:ind w:left="-100" w:right="-106"/>
              <w:jc w:val="center"/>
              <w:rPr>
                <w:sz w:val="18"/>
                <w:szCs w:val="18"/>
                <w:lang w:val="el-GR"/>
              </w:rPr>
            </w:pPr>
            <w:r w:rsidRPr="00EA6B87">
              <w:rPr>
                <w:sz w:val="20"/>
                <w:szCs w:val="20"/>
                <w:lang w:val="el-GR"/>
              </w:rPr>
              <w:t>ΚΩΔ. ΠΑΡΑΔΟΤΕΟΥ</w:t>
            </w:r>
          </w:p>
        </w:tc>
        <w:tc>
          <w:tcPr>
            <w:tcW w:w="419" w:type="pct"/>
            <w:vMerge w:val="restart"/>
            <w:shd w:val="pct15" w:color="auto" w:fill="FFFFFF"/>
            <w:vAlign w:val="center"/>
          </w:tcPr>
          <w:p w14:paraId="091ABBB6" w14:textId="36A70726" w:rsidR="000B539E" w:rsidRPr="00EA6B87" w:rsidRDefault="000B539E" w:rsidP="00167910">
            <w:pPr>
              <w:keepNext/>
              <w:keepLines/>
              <w:spacing w:before="60" w:after="0"/>
              <w:ind w:left="-100" w:right="-11"/>
              <w:jc w:val="center"/>
              <w:rPr>
                <w:sz w:val="18"/>
                <w:szCs w:val="18"/>
                <w:lang w:val="el-GR"/>
              </w:rPr>
            </w:pPr>
            <w:r w:rsidRPr="00EA6B87">
              <w:rPr>
                <w:sz w:val="18"/>
                <w:szCs w:val="18"/>
                <w:lang w:val="el-GR"/>
              </w:rPr>
              <w:t>Ανθρωπομήνες</w:t>
            </w:r>
          </w:p>
        </w:tc>
        <w:tc>
          <w:tcPr>
            <w:tcW w:w="999" w:type="pct"/>
            <w:gridSpan w:val="2"/>
            <w:tcBorders>
              <w:bottom w:val="single" w:sz="4" w:space="0" w:color="auto"/>
            </w:tcBorders>
            <w:shd w:val="pct15" w:color="auto" w:fill="FFFFFF"/>
            <w:vAlign w:val="center"/>
          </w:tcPr>
          <w:p w14:paraId="619FF448" w14:textId="77777777" w:rsidR="000B539E" w:rsidRPr="00EA6B87" w:rsidRDefault="000B539E" w:rsidP="00167910">
            <w:pPr>
              <w:keepNext/>
              <w:keepLines/>
              <w:spacing w:before="60" w:after="0"/>
              <w:rPr>
                <w:sz w:val="18"/>
                <w:szCs w:val="18"/>
                <w:lang w:val="el-GR"/>
              </w:rPr>
            </w:pPr>
            <w:r w:rsidRPr="00EA6B87">
              <w:rPr>
                <w:sz w:val="18"/>
                <w:szCs w:val="18"/>
                <w:lang w:val="el-GR"/>
              </w:rPr>
              <w:t>ΑΞΙΑ ΧΩΡΙΣ ΦΠΑ [€]</w:t>
            </w:r>
          </w:p>
        </w:tc>
        <w:tc>
          <w:tcPr>
            <w:tcW w:w="338" w:type="pct"/>
            <w:vMerge w:val="restart"/>
            <w:shd w:val="pct15" w:color="auto" w:fill="FFFFFF"/>
            <w:vAlign w:val="center"/>
          </w:tcPr>
          <w:p w14:paraId="506B4CB7" w14:textId="77777777" w:rsidR="000B539E" w:rsidRPr="00EA6B87" w:rsidRDefault="000B539E" w:rsidP="00167910">
            <w:pPr>
              <w:keepNext/>
              <w:keepLines/>
              <w:spacing w:before="60" w:after="0"/>
              <w:rPr>
                <w:sz w:val="18"/>
                <w:szCs w:val="18"/>
                <w:lang w:val="el-GR"/>
              </w:rPr>
            </w:pPr>
            <w:r w:rsidRPr="00EA6B87">
              <w:rPr>
                <w:sz w:val="18"/>
                <w:szCs w:val="18"/>
                <w:lang w:val="el-GR"/>
              </w:rPr>
              <w:t>ΦΠΑ [€]</w:t>
            </w:r>
          </w:p>
        </w:tc>
        <w:tc>
          <w:tcPr>
            <w:tcW w:w="522" w:type="pct"/>
            <w:vMerge w:val="restart"/>
            <w:shd w:val="pct15" w:color="auto" w:fill="FFFFFF"/>
            <w:vAlign w:val="center"/>
          </w:tcPr>
          <w:p w14:paraId="3F6AEB29" w14:textId="11E463B1" w:rsidR="000B539E" w:rsidRPr="00EA6B87" w:rsidRDefault="000B539E" w:rsidP="00167910">
            <w:pPr>
              <w:keepNext/>
              <w:keepLines/>
              <w:spacing w:before="60" w:after="0"/>
              <w:jc w:val="left"/>
              <w:rPr>
                <w:sz w:val="18"/>
                <w:szCs w:val="18"/>
                <w:lang w:val="el-GR"/>
              </w:rPr>
            </w:pPr>
            <w:r w:rsidRPr="00EA6B87">
              <w:rPr>
                <w:sz w:val="18"/>
                <w:szCs w:val="18"/>
                <w:lang w:val="el-GR"/>
              </w:rPr>
              <w:t>ΣΥΝΟΛΙΚΗ ΑΞΙΑ</w:t>
            </w:r>
          </w:p>
          <w:p w14:paraId="03CC6634" w14:textId="77777777" w:rsidR="000B539E" w:rsidRPr="00EA6B87" w:rsidRDefault="000B539E" w:rsidP="00167910">
            <w:pPr>
              <w:keepNext/>
              <w:keepLines/>
              <w:spacing w:before="60" w:after="0"/>
              <w:rPr>
                <w:sz w:val="18"/>
                <w:szCs w:val="18"/>
                <w:lang w:val="el-GR"/>
              </w:rPr>
            </w:pPr>
            <w:r w:rsidRPr="00EA6B87">
              <w:rPr>
                <w:sz w:val="18"/>
                <w:szCs w:val="18"/>
                <w:lang w:val="el-GR"/>
              </w:rPr>
              <w:t>ΜΕ ΦΠΑ [€]</w:t>
            </w:r>
          </w:p>
        </w:tc>
      </w:tr>
      <w:tr w:rsidR="000B539E" w:rsidRPr="00EA6B87" w14:paraId="2D0F3E1A" w14:textId="77777777" w:rsidTr="00160200">
        <w:trPr>
          <w:trHeight w:val="497"/>
        </w:trPr>
        <w:tc>
          <w:tcPr>
            <w:tcW w:w="190" w:type="pct"/>
            <w:vMerge/>
            <w:shd w:val="clear" w:color="auto" w:fill="FFFFFF"/>
            <w:vAlign w:val="center"/>
          </w:tcPr>
          <w:p w14:paraId="7AD6AF20" w14:textId="77777777" w:rsidR="000B539E" w:rsidRPr="00EA6B87" w:rsidRDefault="000B539E" w:rsidP="00167910">
            <w:pPr>
              <w:keepNext/>
              <w:keepLines/>
              <w:spacing w:before="60" w:after="0"/>
              <w:rPr>
                <w:sz w:val="18"/>
                <w:szCs w:val="18"/>
                <w:lang w:val="el-GR"/>
              </w:rPr>
            </w:pPr>
          </w:p>
        </w:tc>
        <w:tc>
          <w:tcPr>
            <w:tcW w:w="1044" w:type="pct"/>
            <w:gridSpan w:val="2"/>
            <w:vMerge/>
            <w:shd w:val="clear" w:color="auto" w:fill="FFFFFF"/>
            <w:vAlign w:val="center"/>
          </w:tcPr>
          <w:p w14:paraId="19095730" w14:textId="77777777" w:rsidR="000B539E" w:rsidRPr="00EA6B87" w:rsidRDefault="000B539E" w:rsidP="00167910">
            <w:pPr>
              <w:keepNext/>
              <w:keepLines/>
              <w:spacing w:before="60" w:after="0"/>
              <w:rPr>
                <w:sz w:val="18"/>
                <w:szCs w:val="18"/>
                <w:lang w:val="el-GR"/>
              </w:rPr>
            </w:pPr>
          </w:p>
        </w:tc>
        <w:tc>
          <w:tcPr>
            <w:tcW w:w="405" w:type="pct"/>
            <w:vMerge/>
            <w:shd w:val="clear" w:color="auto" w:fill="FFFFFF"/>
            <w:vAlign w:val="center"/>
          </w:tcPr>
          <w:p w14:paraId="1A6B75D3" w14:textId="77777777" w:rsidR="000B539E" w:rsidRPr="00EA6B87" w:rsidRDefault="000B539E" w:rsidP="00167910">
            <w:pPr>
              <w:keepNext/>
              <w:keepLines/>
              <w:spacing w:before="60" w:after="0"/>
              <w:rPr>
                <w:sz w:val="18"/>
                <w:szCs w:val="18"/>
                <w:lang w:val="el-GR"/>
              </w:rPr>
            </w:pPr>
          </w:p>
        </w:tc>
        <w:tc>
          <w:tcPr>
            <w:tcW w:w="405" w:type="pct"/>
            <w:vMerge/>
            <w:shd w:val="clear" w:color="auto" w:fill="FFFFFF"/>
            <w:vAlign w:val="center"/>
          </w:tcPr>
          <w:p w14:paraId="2EA8AC73" w14:textId="2AFBD6C8" w:rsidR="000B539E" w:rsidRPr="00EA6B87" w:rsidRDefault="000B539E" w:rsidP="00167910">
            <w:pPr>
              <w:keepNext/>
              <w:keepLines/>
              <w:spacing w:before="60" w:after="0"/>
              <w:rPr>
                <w:sz w:val="18"/>
                <w:szCs w:val="18"/>
                <w:lang w:val="el-GR"/>
              </w:rPr>
            </w:pPr>
          </w:p>
        </w:tc>
        <w:tc>
          <w:tcPr>
            <w:tcW w:w="678" w:type="pct"/>
            <w:vMerge/>
            <w:shd w:val="clear" w:color="auto" w:fill="FFFFFF"/>
            <w:vAlign w:val="center"/>
          </w:tcPr>
          <w:p w14:paraId="22F28859" w14:textId="26553A42" w:rsidR="000B539E" w:rsidRPr="00EA6B87" w:rsidRDefault="000B539E" w:rsidP="00167910">
            <w:pPr>
              <w:keepNext/>
              <w:keepLines/>
              <w:spacing w:before="60" w:after="0"/>
              <w:rPr>
                <w:sz w:val="18"/>
                <w:szCs w:val="18"/>
                <w:lang w:val="el-GR"/>
              </w:rPr>
            </w:pPr>
          </w:p>
        </w:tc>
        <w:tc>
          <w:tcPr>
            <w:tcW w:w="419" w:type="pct"/>
            <w:vMerge/>
            <w:shd w:val="clear" w:color="auto" w:fill="FFFFFF"/>
            <w:vAlign w:val="center"/>
          </w:tcPr>
          <w:p w14:paraId="166289F5" w14:textId="23522F6F" w:rsidR="000B539E" w:rsidRPr="00EA6B87" w:rsidRDefault="000B539E" w:rsidP="00167910">
            <w:pPr>
              <w:keepNext/>
              <w:keepLines/>
              <w:spacing w:before="60" w:after="0"/>
              <w:rPr>
                <w:sz w:val="18"/>
                <w:szCs w:val="18"/>
                <w:lang w:val="el-GR"/>
              </w:rPr>
            </w:pPr>
          </w:p>
        </w:tc>
        <w:tc>
          <w:tcPr>
            <w:tcW w:w="526" w:type="pct"/>
            <w:shd w:val="pct15" w:color="auto" w:fill="FFFFFF"/>
            <w:vAlign w:val="center"/>
          </w:tcPr>
          <w:p w14:paraId="5D533459" w14:textId="77777777" w:rsidR="000B539E" w:rsidRPr="00EA6B87" w:rsidRDefault="000B539E" w:rsidP="00167910">
            <w:pPr>
              <w:keepNext/>
              <w:keepLines/>
              <w:spacing w:before="60" w:after="0"/>
              <w:jc w:val="center"/>
              <w:rPr>
                <w:sz w:val="18"/>
                <w:szCs w:val="18"/>
                <w:lang w:val="el-GR"/>
              </w:rPr>
            </w:pPr>
            <w:r w:rsidRPr="00EA6B87">
              <w:rPr>
                <w:sz w:val="18"/>
                <w:szCs w:val="18"/>
                <w:lang w:val="el-GR"/>
              </w:rPr>
              <w:t>ΤΙΜΗ ΜΟΝΑΔΑΣ</w:t>
            </w:r>
          </w:p>
        </w:tc>
        <w:tc>
          <w:tcPr>
            <w:tcW w:w="473" w:type="pct"/>
            <w:shd w:val="pct15" w:color="auto" w:fill="FFFFFF"/>
            <w:vAlign w:val="center"/>
          </w:tcPr>
          <w:p w14:paraId="5C0C2AF3" w14:textId="77777777" w:rsidR="000B539E" w:rsidRPr="00EA6B87" w:rsidRDefault="000B539E" w:rsidP="00167910">
            <w:pPr>
              <w:keepNext/>
              <w:keepLines/>
              <w:spacing w:before="60" w:after="0"/>
              <w:jc w:val="center"/>
              <w:rPr>
                <w:sz w:val="18"/>
                <w:szCs w:val="18"/>
                <w:lang w:val="el-GR"/>
              </w:rPr>
            </w:pPr>
            <w:r w:rsidRPr="00EA6B87">
              <w:rPr>
                <w:sz w:val="18"/>
                <w:szCs w:val="18"/>
                <w:lang w:val="el-GR"/>
              </w:rPr>
              <w:t>ΣΥΝΟΛΟ</w:t>
            </w:r>
          </w:p>
        </w:tc>
        <w:tc>
          <w:tcPr>
            <w:tcW w:w="338" w:type="pct"/>
            <w:vMerge/>
            <w:shd w:val="clear" w:color="auto" w:fill="FFFFFF"/>
            <w:vAlign w:val="center"/>
          </w:tcPr>
          <w:p w14:paraId="59D88657" w14:textId="77777777" w:rsidR="000B539E" w:rsidRPr="00EA6B87" w:rsidRDefault="000B539E" w:rsidP="00167910">
            <w:pPr>
              <w:keepNext/>
              <w:keepLines/>
              <w:spacing w:before="60" w:after="0"/>
              <w:rPr>
                <w:sz w:val="18"/>
                <w:szCs w:val="18"/>
                <w:lang w:val="el-GR"/>
              </w:rPr>
            </w:pPr>
          </w:p>
        </w:tc>
        <w:tc>
          <w:tcPr>
            <w:tcW w:w="522" w:type="pct"/>
            <w:vMerge/>
            <w:shd w:val="clear" w:color="auto" w:fill="FFFFFF"/>
            <w:vAlign w:val="center"/>
          </w:tcPr>
          <w:p w14:paraId="62A69E2E" w14:textId="77777777" w:rsidR="000B539E" w:rsidRPr="00EA6B87" w:rsidRDefault="000B539E" w:rsidP="00167910">
            <w:pPr>
              <w:keepNext/>
              <w:keepLines/>
              <w:spacing w:before="60" w:after="0"/>
              <w:rPr>
                <w:sz w:val="18"/>
                <w:szCs w:val="18"/>
                <w:lang w:val="el-GR"/>
              </w:rPr>
            </w:pPr>
          </w:p>
        </w:tc>
      </w:tr>
      <w:tr w:rsidR="00CF467B" w:rsidRPr="000B539E" w14:paraId="472AD229" w14:textId="77777777" w:rsidTr="00CF467B">
        <w:trPr>
          <w:trHeight w:val="284"/>
        </w:trPr>
        <w:tc>
          <w:tcPr>
            <w:tcW w:w="190" w:type="pct"/>
            <w:shd w:val="clear" w:color="auto" w:fill="FFFFFF"/>
            <w:vAlign w:val="center"/>
          </w:tcPr>
          <w:p w14:paraId="3CCE3ACB" w14:textId="77777777" w:rsidR="00CF467B" w:rsidRPr="00EA6B87" w:rsidRDefault="00CF467B" w:rsidP="00CF467B">
            <w:pPr>
              <w:keepNext/>
              <w:keepLines/>
              <w:spacing w:before="60" w:after="0"/>
              <w:rPr>
                <w:sz w:val="18"/>
                <w:szCs w:val="18"/>
                <w:lang w:val="el-GR"/>
              </w:rPr>
            </w:pPr>
            <w:r w:rsidRPr="00EA6B87">
              <w:rPr>
                <w:sz w:val="18"/>
                <w:szCs w:val="18"/>
                <w:lang w:val="el-GR"/>
              </w:rPr>
              <w:t>1.</w:t>
            </w:r>
          </w:p>
        </w:tc>
        <w:tc>
          <w:tcPr>
            <w:tcW w:w="1044" w:type="pct"/>
            <w:gridSpan w:val="2"/>
            <w:shd w:val="clear" w:color="auto" w:fill="FFFFFF"/>
            <w:vAlign w:val="center"/>
          </w:tcPr>
          <w:p w14:paraId="4EB2654C" w14:textId="7437C231" w:rsidR="00CF467B" w:rsidRPr="00160200" w:rsidRDefault="00CF467B" w:rsidP="00CF467B">
            <w:pPr>
              <w:keepNext/>
              <w:keepLines/>
              <w:spacing w:before="60" w:after="0"/>
              <w:rPr>
                <w:sz w:val="18"/>
                <w:szCs w:val="18"/>
                <w:lang w:val="el-GR"/>
              </w:rPr>
            </w:pPr>
            <w:r w:rsidRPr="00160200">
              <w:rPr>
                <w:sz w:val="18"/>
                <w:szCs w:val="18"/>
                <w:lang w:val="el-GR"/>
              </w:rPr>
              <w:t>Μελέτη Εφαρμογής Ανάλυσης Απαιτήσεων</w:t>
            </w:r>
          </w:p>
        </w:tc>
        <w:tc>
          <w:tcPr>
            <w:tcW w:w="405" w:type="pct"/>
            <w:shd w:val="clear" w:color="auto" w:fill="FFFFFF"/>
            <w:vAlign w:val="center"/>
          </w:tcPr>
          <w:p w14:paraId="6DCC8283" w14:textId="3EC7E5F6" w:rsidR="00CF467B" w:rsidRDefault="00CF467B" w:rsidP="00160200">
            <w:pPr>
              <w:keepNext/>
              <w:keepLines/>
              <w:spacing w:before="60" w:after="0"/>
              <w:jc w:val="center"/>
              <w:rPr>
                <w:sz w:val="18"/>
                <w:szCs w:val="18"/>
                <w:lang w:val="el-GR"/>
              </w:rPr>
            </w:pPr>
            <w:r w:rsidRPr="001C6B83">
              <w:rPr>
                <w:sz w:val="18"/>
                <w:szCs w:val="18"/>
                <w:lang w:val="el-GR"/>
              </w:rPr>
              <w:t>Α/Μ</w:t>
            </w:r>
          </w:p>
        </w:tc>
        <w:tc>
          <w:tcPr>
            <w:tcW w:w="405" w:type="pct"/>
            <w:shd w:val="clear" w:color="auto" w:fill="FFFFFF"/>
            <w:vAlign w:val="center"/>
          </w:tcPr>
          <w:p w14:paraId="69E8C894" w14:textId="7D9159A6" w:rsidR="00CF467B" w:rsidRPr="00EA6B87" w:rsidRDefault="00CF467B" w:rsidP="00160200">
            <w:pPr>
              <w:keepNext/>
              <w:keepLines/>
              <w:spacing w:before="60" w:after="0"/>
              <w:jc w:val="center"/>
              <w:rPr>
                <w:sz w:val="18"/>
                <w:szCs w:val="18"/>
                <w:lang w:val="el-GR"/>
              </w:rPr>
            </w:pPr>
          </w:p>
        </w:tc>
        <w:tc>
          <w:tcPr>
            <w:tcW w:w="678" w:type="pct"/>
            <w:shd w:val="clear" w:color="auto" w:fill="FFFFFF"/>
            <w:vAlign w:val="center"/>
          </w:tcPr>
          <w:p w14:paraId="494752CD" w14:textId="17EC93A4" w:rsidR="00CF467B" w:rsidRPr="00EA6B87" w:rsidRDefault="00CF467B" w:rsidP="00160200">
            <w:pPr>
              <w:keepNext/>
              <w:keepLines/>
              <w:spacing w:before="60" w:after="0"/>
              <w:jc w:val="center"/>
              <w:rPr>
                <w:sz w:val="18"/>
                <w:szCs w:val="18"/>
                <w:lang w:val="el-GR"/>
              </w:rPr>
            </w:pPr>
          </w:p>
        </w:tc>
        <w:tc>
          <w:tcPr>
            <w:tcW w:w="419" w:type="pct"/>
            <w:shd w:val="clear" w:color="auto" w:fill="FFFFFF"/>
            <w:vAlign w:val="center"/>
          </w:tcPr>
          <w:p w14:paraId="2CE4EF80" w14:textId="3B711DCF" w:rsidR="00CF467B" w:rsidRPr="00EA6B87" w:rsidRDefault="00CF467B" w:rsidP="00160200">
            <w:pPr>
              <w:keepNext/>
              <w:keepLines/>
              <w:spacing w:before="60" w:after="0"/>
              <w:jc w:val="center"/>
              <w:rPr>
                <w:sz w:val="18"/>
                <w:szCs w:val="18"/>
                <w:lang w:val="el-GR"/>
              </w:rPr>
            </w:pPr>
          </w:p>
        </w:tc>
        <w:tc>
          <w:tcPr>
            <w:tcW w:w="526" w:type="pct"/>
            <w:shd w:val="clear" w:color="auto" w:fill="FFFFFF"/>
            <w:vAlign w:val="center"/>
          </w:tcPr>
          <w:p w14:paraId="65C4C1A3" w14:textId="77777777" w:rsidR="00CF467B" w:rsidRPr="00EA6B87" w:rsidRDefault="00CF467B" w:rsidP="00CF467B">
            <w:pPr>
              <w:keepNext/>
              <w:keepLines/>
              <w:spacing w:before="60" w:after="0"/>
              <w:rPr>
                <w:sz w:val="18"/>
                <w:szCs w:val="18"/>
                <w:lang w:val="el-GR"/>
              </w:rPr>
            </w:pPr>
          </w:p>
        </w:tc>
        <w:tc>
          <w:tcPr>
            <w:tcW w:w="473" w:type="pct"/>
            <w:shd w:val="clear" w:color="auto" w:fill="FFFFFF"/>
            <w:vAlign w:val="center"/>
          </w:tcPr>
          <w:p w14:paraId="484576A3" w14:textId="77777777" w:rsidR="00CF467B" w:rsidRPr="00EA6B87" w:rsidRDefault="00CF467B" w:rsidP="00CF467B">
            <w:pPr>
              <w:keepNext/>
              <w:keepLines/>
              <w:spacing w:before="60" w:after="0"/>
              <w:rPr>
                <w:sz w:val="18"/>
                <w:szCs w:val="18"/>
                <w:lang w:val="el-GR"/>
              </w:rPr>
            </w:pPr>
          </w:p>
        </w:tc>
        <w:tc>
          <w:tcPr>
            <w:tcW w:w="338" w:type="pct"/>
            <w:shd w:val="clear" w:color="auto" w:fill="FFFFFF"/>
            <w:vAlign w:val="center"/>
          </w:tcPr>
          <w:p w14:paraId="2BE51EB0" w14:textId="77777777" w:rsidR="00CF467B" w:rsidRPr="00EA6B87" w:rsidRDefault="00CF467B" w:rsidP="00CF467B">
            <w:pPr>
              <w:keepNext/>
              <w:keepLines/>
              <w:spacing w:before="60" w:after="0"/>
              <w:rPr>
                <w:sz w:val="18"/>
                <w:szCs w:val="18"/>
                <w:lang w:val="el-GR"/>
              </w:rPr>
            </w:pPr>
          </w:p>
        </w:tc>
        <w:tc>
          <w:tcPr>
            <w:tcW w:w="522" w:type="pct"/>
            <w:shd w:val="clear" w:color="auto" w:fill="FFFFFF"/>
            <w:vAlign w:val="center"/>
          </w:tcPr>
          <w:p w14:paraId="0FD706C1" w14:textId="77777777" w:rsidR="00CF467B" w:rsidRPr="00EA6B87" w:rsidRDefault="00CF467B" w:rsidP="00CF467B">
            <w:pPr>
              <w:keepNext/>
              <w:keepLines/>
              <w:spacing w:before="60" w:after="0"/>
              <w:rPr>
                <w:sz w:val="18"/>
                <w:szCs w:val="18"/>
                <w:lang w:val="el-GR"/>
              </w:rPr>
            </w:pPr>
          </w:p>
        </w:tc>
      </w:tr>
      <w:tr w:rsidR="00CF467B" w:rsidRPr="000B539E" w14:paraId="53EE8A6C" w14:textId="77777777" w:rsidTr="00160200">
        <w:trPr>
          <w:trHeight w:val="284"/>
        </w:trPr>
        <w:tc>
          <w:tcPr>
            <w:tcW w:w="190" w:type="pct"/>
            <w:shd w:val="clear" w:color="auto" w:fill="FFFFFF"/>
            <w:vAlign w:val="center"/>
          </w:tcPr>
          <w:p w14:paraId="11EE8EBF" w14:textId="12ADF378" w:rsidR="00CF467B" w:rsidRPr="00EA6B87" w:rsidRDefault="00CF467B" w:rsidP="00CF467B">
            <w:pPr>
              <w:keepNext/>
              <w:keepLines/>
              <w:spacing w:before="60" w:after="0"/>
              <w:rPr>
                <w:sz w:val="18"/>
                <w:szCs w:val="18"/>
                <w:lang w:val="el-GR"/>
              </w:rPr>
            </w:pPr>
            <w:r>
              <w:rPr>
                <w:sz w:val="18"/>
                <w:szCs w:val="18"/>
                <w:lang w:val="el-GR"/>
              </w:rPr>
              <w:t>2</w:t>
            </w:r>
          </w:p>
        </w:tc>
        <w:tc>
          <w:tcPr>
            <w:tcW w:w="1044" w:type="pct"/>
            <w:gridSpan w:val="2"/>
            <w:shd w:val="clear" w:color="auto" w:fill="FFFFFF"/>
            <w:vAlign w:val="center"/>
          </w:tcPr>
          <w:p w14:paraId="07E6EF76" w14:textId="7E935BC3" w:rsidR="00CF467B" w:rsidRPr="00160200" w:rsidRDefault="00CF467B" w:rsidP="00CF467B">
            <w:pPr>
              <w:keepNext/>
              <w:keepLines/>
              <w:spacing w:before="60" w:after="0"/>
              <w:rPr>
                <w:sz w:val="18"/>
                <w:szCs w:val="18"/>
                <w:lang w:val="el-GR"/>
              </w:rPr>
            </w:pPr>
            <w:r w:rsidRPr="00160200">
              <w:rPr>
                <w:sz w:val="18"/>
                <w:szCs w:val="18"/>
                <w:lang w:val="el-GR"/>
              </w:rPr>
              <w:t>Μελέτη Διαλειτουργικότητας</w:t>
            </w:r>
          </w:p>
        </w:tc>
        <w:tc>
          <w:tcPr>
            <w:tcW w:w="405" w:type="pct"/>
            <w:shd w:val="clear" w:color="auto" w:fill="FFFFFF"/>
            <w:vAlign w:val="center"/>
          </w:tcPr>
          <w:p w14:paraId="417D2C94" w14:textId="15CDF4F2" w:rsidR="00CF467B" w:rsidRDefault="00CF467B" w:rsidP="00CF467B">
            <w:pPr>
              <w:keepNext/>
              <w:keepLines/>
              <w:spacing w:before="60" w:after="0"/>
              <w:jc w:val="center"/>
              <w:rPr>
                <w:sz w:val="18"/>
                <w:szCs w:val="18"/>
                <w:lang w:val="el-GR"/>
              </w:rPr>
            </w:pPr>
            <w:r w:rsidRPr="001C6B83">
              <w:rPr>
                <w:sz w:val="18"/>
                <w:szCs w:val="18"/>
                <w:lang w:val="el-GR"/>
              </w:rPr>
              <w:t>Α/Μ</w:t>
            </w:r>
          </w:p>
        </w:tc>
        <w:tc>
          <w:tcPr>
            <w:tcW w:w="405" w:type="pct"/>
            <w:shd w:val="clear" w:color="auto" w:fill="FFFFFF"/>
            <w:vAlign w:val="center"/>
          </w:tcPr>
          <w:p w14:paraId="7A23F1C5" w14:textId="77777777" w:rsidR="00CF467B" w:rsidRPr="00EA6B87" w:rsidRDefault="00CF467B" w:rsidP="00160200">
            <w:pPr>
              <w:keepNext/>
              <w:keepLines/>
              <w:spacing w:before="60" w:after="0"/>
              <w:rPr>
                <w:sz w:val="18"/>
                <w:szCs w:val="18"/>
                <w:lang w:val="el-GR"/>
              </w:rPr>
            </w:pPr>
          </w:p>
        </w:tc>
        <w:tc>
          <w:tcPr>
            <w:tcW w:w="678" w:type="pct"/>
            <w:shd w:val="clear" w:color="auto" w:fill="FFFFFF"/>
            <w:vAlign w:val="center"/>
          </w:tcPr>
          <w:p w14:paraId="4FFF01C2" w14:textId="77777777" w:rsidR="00CF467B" w:rsidRPr="00EA6B87" w:rsidRDefault="00CF467B" w:rsidP="00160200">
            <w:pPr>
              <w:keepNext/>
              <w:keepLines/>
              <w:spacing w:before="60" w:after="0"/>
              <w:rPr>
                <w:sz w:val="18"/>
                <w:szCs w:val="18"/>
                <w:lang w:val="el-GR"/>
              </w:rPr>
            </w:pPr>
          </w:p>
        </w:tc>
        <w:tc>
          <w:tcPr>
            <w:tcW w:w="419" w:type="pct"/>
            <w:shd w:val="clear" w:color="auto" w:fill="FFFFFF"/>
            <w:vAlign w:val="center"/>
          </w:tcPr>
          <w:p w14:paraId="04F35E99" w14:textId="77777777" w:rsidR="00CF467B" w:rsidRPr="00EA6B87" w:rsidRDefault="00CF467B" w:rsidP="00160200">
            <w:pPr>
              <w:keepNext/>
              <w:keepLines/>
              <w:spacing w:before="60" w:after="0"/>
              <w:rPr>
                <w:sz w:val="18"/>
                <w:szCs w:val="18"/>
                <w:lang w:val="el-GR"/>
              </w:rPr>
            </w:pPr>
          </w:p>
        </w:tc>
        <w:tc>
          <w:tcPr>
            <w:tcW w:w="526" w:type="pct"/>
            <w:shd w:val="clear" w:color="auto" w:fill="FFFFFF"/>
            <w:vAlign w:val="center"/>
          </w:tcPr>
          <w:p w14:paraId="0780D55F" w14:textId="77777777" w:rsidR="00CF467B" w:rsidRPr="00EA6B87" w:rsidRDefault="00CF467B" w:rsidP="00CF467B">
            <w:pPr>
              <w:keepNext/>
              <w:keepLines/>
              <w:spacing w:before="60" w:after="0"/>
              <w:rPr>
                <w:sz w:val="18"/>
                <w:szCs w:val="18"/>
                <w:lang w:val="el-GR"/>
              </w:rPr>
            </w:pPr>
          </w:p>
        </w:tc>
        <w:tc>
          <w:tcPr>
            <w:tcW w:w="473" w:type="pct"/>
            <w:shd w:val="clear" w:color="auto" w:fill="FFFFFF"/>
            <w:vAlign w:val="center"/>
          </w:tcPr>
          <w:p w14:paraId="7486636B" w14:textId="77777777" w:rsidR="00CF467B" w:rsidRPr="00EA6B87" w:rsidRDefault="00CF467B" w:rsidP="00CF467B">
            <w:pPr>
              <w:keepNext/>
              <w:keepLines/>
              <w:spacing w:before="60" w:after="0"/>
              <w:rPr>
                <w:sz w:val="18"/>
                <w:szCs w:val="18"/>
                <w:lang w:val="el-GR"/>
              </w:rPr>
            </w:pPr>
          </w:p>
        </w:tc>
        <w:tc>
          <w:tcPr>
            <w:tcW w:w="338" w:type="pct"/>
            <w:shd w:val="clear" w:color="auto" w:fill="FFFFFF"/>
            <w:vAlign w:val="center"/>
          </w:tcPr>
          <w:p w14:paraId="62A0EBC4" w14:textId="77777777" w:rsidR="00CF467B" w:rsidRPr="00EA6B87" w:rsidRDefault="00CF467B" w:rsidP="00CF467B">
            <w:pPr>
              <w:keepNext/>
              <w:keepLines/>
              <w:spacing w:before="60" w:after="0"/>
              <w:rPr>
                <w:sz w:val="18"/>
                <w:szCs w:val="18"/>
                <w:lang w:val="el-GR"/>
              </w:rPr>
            </w:pPr>
          </w:p>
        </w:tc>
        <w:tc>
          <w:tcPr>
            <w:tcW w:w="522" w:type="pct"/>
            <w:shd w:val="clear" w:color="auto" w:fill="FFFFFF"/>
            <w:vAlign w:val="center"/>
          </w:tcPr>
          <w:p w14:paraId="5281AD9F" w14:textId="77777777" w:rsidR="00CF467B" w:rsidRPr="00EA6B87" w:rsidRDefault="00CF467B" w:rsidP="00CF467B">
            <w:pPr>
              <w:keepNext/>
              <w:keepLines/>
              <w:spacing w:before="60" w:after="0"/>
              <w:rPr>
                <w:sz w:val="18"/>
                <w:szCs w:val="18"/>
                <w:lang w:val="el-GR"/>
              </w:rPr>
            </w:pPr>
          </w:p>
        </w:tc>
      </w:tr>
      <w:tr w:rsidR="000B539E" w:rsidRPr="000B539E" w14:paraId="637A7376" w14:textId="77777777" w:rsidTr="00160200">
        <w:trPr>
          <w:trHeight w:val="284"/>
        </w:trPr>
        <w:tc>
          <w:tcPr>
            <w:tcW w:w="190" w:type="pct"/>
            <w:shd w:val="clear" w:color="auto" w:fill="FFFFFF"/>
            <w:vAlign w:val="center"/>
          </w:tcPr>
          <w:p w14:paraId="50CD43A3" w14:textId="1A21C7BE" w:rsidR="000B539E" w:rsidRPr="00EA6B87" w:rsidRDefault="00805E3C" w:rsidP="00167910">
            <w:pPr>
              <w:keepNext/>
              <w:keepLines/>
              <w:spacing w:before="60" w:after="0"/>
              <w:rPr>
                <w:sz w:val="18"/>
                <w:szCs w:val="18"/>
                <w:lang w:val="el-GR"/>
              </w:rPr>
            </w:pPr>
            <w:r>
              <w:rPr>
                <w:sz w:val="18"/>
                <w:szCs w:val="18"/>
                <w:lang w:val="el-GR"/>
              </w:rPr>
              <w:t>3</w:t>
            </w:r>
          </w:p>
        </w:tc>
        <w:tc>
          <w:tcPr>
            <w:tcW w:w="1044" w:type="pct"/>
            <w:gridSpan w:val="2"/>
            <w:shd w:val="clear" w:color="auto" w:fill="FFFFFF"/>
            <w:vAlign w:val="center"/>
          </w:tcPr>
          <w:p w14:paraId="6DA8AEC3" w14:textId="6E7F9EAF" w:rsidR="000B539E" w:rsidRPr="00EA6B87" w:rsidRDefault="000B539E" w:rsidP="00167910">
            <w:pPr>
              <w:keepNext/>
              <w:keepLines/>
              <w:spacing w:before="60" w:after="0"/>
              <w:rPr>
                <w:sz w:val="18"/>
                <w:szCs w:val="18"/>
                <w:highlight w:val="cyan"/>
                <w:lang w:val="el-GR"/>
              </w:rPr>
            </w:pPr>
            <w:r w:rsidRPr="000C09AE">
              <w:rPr>
                <w:sz w:val="18"/>
                <w:szCs w:val="18"/>
                <w:lang w:val="el-GR"/>
              </w:rPr>
              <w:t>Υπηρεσίες εγκατάστασης, παραμετροποίησης και μετάπτωσης δεδομένων</w:t>
            </w:r>
          </w:p>
        </w:tc>
        <w:tc>
          <w:tcPr>
            <w:tcW w:w="405" w:type="pct"/>
            <w:shd w:val="clear" w:color="auto" w:fill="FFFFFF"/>
            <w:vAlign w:val="center"/>
          </w:tcPr>
          <w:p w14:paraId="78FCE004" w14:textId="718EDBE2" w:rsidR="000B539E" w:rsidRPr="00EA6B87" w:rsidRDefault="000B539E" w:rsidP="00160200">
            <w:pPr>
              <w:keepNext/>
              <w:keepLines/>
              <w:spacing w:before="60" w:after="0"/>
              <w:jc w:val="center"/>
              <w:rPr>
                <w:sz w:val="18"/>
                <w:szCs w:val="18"/>
                <w:lang w:val="el-GR"/>
              </w:rPr>
            </w:pPr>
            <w:r>
              <w:rPr>
                <w:sz w:val="18"/>
                <w:szCs w:val="18"/>
                <w:lang w:val="el-GR"/>
              </w:rPr>
              <w:t>Α/Μ</w:t>
            </w:r>
          </w:p>
        </w:tc>
        <w:tc>
          <w:tcPr>
            <w:tcW w:w="405" w:type="pct"/>
            <w:shd w:val="clear" w:color="auto" w:fill="FFFFFF"/>
            <w:vAlign w:val="center"/>
          </w:tcPr>
          <w:p w14:paraId="65D5F929" w14:textId="02B2EC19" w:rsidR="000B539E" w:rsidRPr="00EA6B87" w:rsidRDefault="000B539E" w:rsidP="00160200">
            <w:pPr>
              <w:keepNext/>
              <w:keepLines/>
              <w:spacing w:before="60" w:after="0"/>
              <w:jc w:val="center"/>
              <w:rPr>
                <w:sz w:val="18"/>
                <w:szCs w:val="18"/>
                <w:lang w:val="el-GR"/>
              </w:rPr>
            </w:pPr>
          </w:p>
        </w:tc>
        <w:tc>
          <w:tcPr>
            <w:tcW w:w="678" w:type="pct"/>
            <w:shd w:val="clear" w:color="auto" w:fill="FFFFFF"/>
            <w:vAlign w:val="center"/>
          </w:tcPr>
          <w:p w14:paraId="4F088768" w14:textId="2263B2FB" w:rsidR="000B539E" w:rsidRPr="00EA6B87" w:rsidRDefault="000B539E" w:rsidP="00160200">
            <w:pPr>
              <w:keepNext/>
              <w:keepLines/>
              <w:spacing w:before="60" w:after="0"/>
              <w:jc w:val="center"/>
              <w:rPr>
                <w:sz w:val="18"/>
                <w:szCs w:val="18"/>
                <w:lang w:val="el-GR"/>
              </w:rPr>
            </w:pPr>
          </w:p>
        </w:tc>
        <w:tc>
          <w:tcPr>
            <w:tcW w:w="419" w:type="pct"/>
            <w:tcBorders>
              <w:bottom w:val="single" w:sz="4" w:space="0" w:color="auto"/>
            </w:tcBorders>
            <w:shd w:val="clear" w:color="auto" w:fill="FFFFFF"/>
            <w:vAlign w:val="center"/>
          </w:tcPr>
          <w:p w14:paraId="7B4553EA" w14:textId="1CF873E8" w:rsidR="000B539E" w:rsidRPr="00EA6B87" w:rsidRDefault="000B539E" w:rsidP="00160200">
            <w:pPr>
              <w:keepNext/>
              <w:keepLines/>
              <w:spacing w:before="60" w:after="0"/>
              <w:jc w:val="center"/>
              <w:rPr>
                <w:sz w:val="18"/>
                <w:szCs w:val="18"/>
                <w:lang w:val="el-GR"/>
              </w:rPr>
            </w:pPr>
          </w:p>
        </w:tc>
        <w:tc>
          <w:tcPr>
            <w:tcW w:w="526" w:type="pct"/>
            <w:tcBorders>
              <w:bottom w:val="single" w:sz="4" w:space="0" w:color="auto"/>
            </w:tcBorders>
            <w:shd w:val="clear" w:color="auto" w:fill="FFFFFF"/>
            <w:vAlign w:val="center"/>
          </w:tcPr>
          <w:p w14:paraId="2DB1398F" w14:textId="77777777" w:rsidR="000B539E" w:rsidRPr="00EA6B87" w:rsidRDefault="000B539E" w:rsidP="00167910">
            <w:pPr>
              <w:keepNext/>
              <w:keepLines/>
              <w:spacing w:before="60" w:after="0"/>
              <w:rPr>
                <w:sz w:val="18"/>
                <w:szCs w:val="18"/>
                <w:lang w:val="el-GR"/>
              </w:rPr>
            </w:pPr>
          </w:p>
        </w:tc>
        <w:tc>
          <w:tcPr>
            <w:tcW w:w="473" w:type="pct"/>
            <w:shd w:val="clear" w:color="auto" w:fill="FFFFFF"/>
            <w:vAlign w:val="center"/>
          </w:tcPr>
          <w:p w14:paraId="02F9FF0A" w14:textId="77777777" w:rsidR="000B539E" w:rsidRPr="00EA6B87" w:rsidRDefault="000B539E" w:rsidP="00167910">
            <w:pPr>
              <w:keepNext/>
              <w:keepLines/>
              <w:spacing w:before="60" w:after="0"/>
              <w:rPr>
                <w:sz w:val="18"/>
                <w:szCs w:val="18"/>
                <w:lang w:val="el-GR"/>
              </w:rPr>
            </w:pPr>
          </w:p>
        </w:tc>
        <w:tc>
          <w:tcPr>
            <w:tcW w:w="338" w:type="pct"/>
            <w:shd w:val="clear" w:color="auto" w:fill="FFFFFF"/>
            <w:vAlign w:val="center"/>
          </w:tcPr>
          <w:p w14:paraId="4BB9DF2D" w14:textId="77777777" w:rsidR="000B539E" w:rsidRPr="00EA6B87" w:rsidRDefault="000B539E" w:rsidP="00167910">
            <w:pPr>
              <w:keepNext/>
              <w:keepLines/>
              <w:spacing w:before="60" w:after="0"/>
              <w:rPr>
                <w:sz w:val="18"/>
                <w:szCs w:val="18"/>
                <w:lang w:val="el-GR"/>
              </w:rPr>
            </w:pPr>
          </w:p>
        </w:tc>
        <w:tc>
          <w:tcPr>
            <w:tcW w:w="522" w:type="pct"/>
            <w:shd w:val="clear" w:color="auto" w:fill="FFFFFF"/>
            <w:vAlign w:val="center"/>
          </w:tcPr>
          <w:p w14:paraId="34B39233" w14:textId="77777777" w:rsidR="000B539E" w:rsidRPr="00EA6B87" w:rsidRDefault="000B539E" w:rsidP="00167910">
            <w:pPr>
              <w:keepNext/>
              <w:keepLines/>
              <w:spacing w:before="60" w:after="0"/>
              <w:rPr>
                <w:sz w:val="18"/>
                <w:szCs w:val="18"/>
                <w:lang w:val="el-GR"/>
              </w:rPr>
            </w:pPr>
          </w:p>
        </w:tc>
      </w:tr>
      <w:tr w:rsidR="000B539E" w:rsidRPr="00EA6B87" w14:paraId="35655600" w14:textId="77777777" w:rsidTr="00160200">
        <w:trPr>
          <w:trHeight w:val="284"/>
        </w:trPr>
        <w:tc>
          <w:tcPr>
            <w:tcW w:w="190" w:type="pct"/>
            <w:shd w:val="clear" w:color="auto" w:fill="auto"/>
            <w:vAlign w:val="center"/>
          </w:tcPr>
          <w:p w14:paraId="5BACAAFA" w14:textId="02834162" w:rsidR="000B539E" w:rsidRPr="00EA6B87" w:rsidRDefault="00805E3C" w:rsidP="00167910">
            <w:pPr>
              <w:keepNext/>
              <w:keepLines/>
              <w:spacing w:before="60" w:after="0"/>
              <w:rPr>
                <w:sz w:val="18"/>
                <w:szCs w:val="18"/>
                <w:lang w:val="el-GR"/>
              </w:rPr>
            </w:pPr>
            <w:r>
              <w:rPr>
                <w:sz w:val="18"/>
                <w:szCs w:val="18"/>
                <w:lang w:val="el-GR"/>
              </w:rPr>
              <w:t>4</w:t>
            </w:r>
          </w:p>
        </w:tc>
        <w:tc>
          <w:tcPr>
            <w:tcW w:w="1044" w:type="pct"/>
            <w:gridSpan w:val="2"/>
            <w:shd w:val="clear" w:color="auto" w:fill="FFFFFF"/>
            <w:vAlign w:val="center"/>
          </w:tcPr>
          <w:p w14:paraId="0A2827A5" w14:textId="14F04924" w:rsidR="000B539E" w:rsidRPr="00EA6B87" w:rsidRDefault="000B539E" w:rsidP="00167910">
            <w:pPr>
              <w:keepNext/>
              <w:keepLines/>
              <w:spacing w:before="60" w:after="0"/>
              <w:rPr>
                <w:sz w:val="18"/>
                <w:szCs w:val="18"/>
                <w:highlight w:val="cyan"/>
                <w:lang w:val="el-GR"/>
              </w:rPr>
            </w:pPr>
            <w:r w:rsidRPr="000C09AE">
              <w:rPr>
                <w:sz w:val="18"/>
                <w:szCs w:val="18"/>
                <w:lang w:val="el-GR"/>
              </w:rPr>
              <w:t>Υπηρεσίες εκπαίδευσης</w:t>
            </w:r>
          </w:p>
        </w:tc>
        <w:tc>
          <w:tcPr>
            <w:tcW w:w="405" w:type="pct"/>
            <w:shd w:val="clear" w:color="auto" w:fill="FFFFFF"/>
            <w:vAlign w:val="center"/>
          </w:tcPr>
          <w:p w14:paraId="42DB1DD0" w14:textId="3383E098" w:rsidR="000B539E" w:rsidRPr="00EA6B87" w:rsidRDefault="000B539E" w:rsidP="00160200">
            <w:pPr>
              <w:keepNext/>
              <w:keepLines/>
              <w:spacing w:before="60" w:after="0"/>
              <w:jc w:val="center"/>
              <w:rPr>
                <w:sz w:val="18"/>
                <w:szCs w:val="18"/>
                <w:lang w:val="el-GR"/>
              </w:rPr>
            </w:pPr>
            <w:r>
              <w:rPr>
                <w:sz w:val="18"/>
                <w:szCs w:val="18"/>
                <w:lang w:val="el-GR"/>
              </w:rPr>
              <w:t>Α/Μ</w:t>
            </w:r>
          </w:p>
        </w:tc>
        <w:tc>
          <w:tcPr>
            <w:tcW w:w="405" w:type="pct"/>
            <w:shd w:val="clear" w:color="auto" w:fill="FFFFFF"/>
            <w:vAlign w:val="center"/>
          </w:tcPr>
          <w:p w14:paraId="787BDAC0" w14:textId="251826D8" w:rsidR="000B539E" w:rsidRPr="00EA6B87" w:rsidRDefault="000B539E" w:rsidP="00160200">
            <w:pPr>
              <w:keepNext/>
              <w:keepLines/>
              <w:spacing w:before="60" w:after="0"/>
              <w:jc w:val="center"/>
              <w:rPr>
                <w:sz w:val="18"/>
                <w:szCs w:val="18"/>
                <w:lang w:val="el-GR"/>
              </w:rPr>
            </w:pPr>
          </w:p>
        </w:tc>
        <w:tc>
          <w:tcPr>
            <w:tcW w:w="678" w:type="pct"/>
            <w:shd w:val="clear" w:color="auto" w:fill="FFFFFF"/>
            <w:vAlign w:val="center"/>
          </w:tcPr>
          <w:p w14:paraId="4246D54B" w14:textId="5CC479A7" w:rsidR="000B539E" w:rsidRPr="00EA6B87" w:rsidRDefault="000B539E" w:rsidP="00160200">
            <w:pPr>
              <w:keepNext/>
              <w:keepLines/>
              <w:spacing w:before="60" w:after="0"/>
              <w:jc w:val="center"/>
              <w:rPr>
                <w:sz w:val="18"/>
                <w:szCs w:val="18"/>
                <w:lang w:val="el-GR"/>
              </w:rPr>
            </w:pPr>
          </w:p>
        </w:tc>
        <w:tc>
          <w:tcPr>
            <w:tcW w:w="419" w:type="pct"/>
            <w:tcBorders>
              <w:bottom w:val="single" w:sz="4" w:space="0" w:color="auto"/>
            </w:tcBorders>
            <w:shd w:val="clear" w:color="auto" w:fill="FFFFFF"/>
            <w:vAlign w:val="center"/>
          </w:tcPr>
          <w:p w14:paraId="41858ADB" w14:textId="007005A0" w:rsidR="000B539E" w:rsidRPr="00EA6B87" w:rsidRDefault="000B539E" w:rsidP="00160200">
            <w:pPr>
              <w:keepNext/>
              <w:keepLines/>
              <w:spacing w:before="60" w:after="0"/>
              <w:jc w:val="center"/>
              <w:rPr>
                <w:sz w:val="18"/>
                <w:szCs w:val="18"/>
                <w:lang w:val="el-GR"/>
              </w:rPr>
            </w:pPr>
          </w:p>
        </w:tc>
        <w:tc>
          <w:tcPr>
            <w:tcW w:w="526" w:type="pct"/>
            <w:tcBorders>
              <w:bottom w:val="single" w:sz="4" w:space="0" w:color="auto"/>
            </w:tcBorders>
            <w:shd w:val="clear" w:color="auto" w:fill="FFFFFF"/>
            <w:vAlign w:val="center"/>
          </w:tcPr>
          <w:p w14:paraId="3B2CC9F4" w14:textId="77777777" w:rsidR="000B539E" w:rsidRPr="00EA6B87" w:rsidRDefault="000B539E" w:rsidP="00167910">
            <w:pPr>
              <w:keepNext/>
              <w:keepLines/>
              <w:spacing w:before="60" w:after="0"/>
              <w:rPr>
                <w:sz w:val="18"/>
                <w:szCs w:val="18"/>
                <w:lang w:val="el-GR"/>
              </w:rPr>
            </w:pPr>
          </w:p>
        </w:tc>
        <w:tc>
          <w:tcPr>
            <w:tcW w:w="473" w:type="pct"/>
            <w:shd w:val="clear" w:color="auto" w:fill="FFFFFF"/>
            <w:vAlign w:val="center"/>
          </w:tcPr>
          <w:p w14:paraId="404C59AD" w14:textId="77777777" w:rsidR="000B539E" w:rsidRPr="00EA6B87" w:rsidRDefault="000B539E" w:rsidP="00167910">
            <w:pPr>
              <w:keepNext/>
              <w:keepLines/>
              <w:spacing w:before="60" w:after="0"/>
              <w:rPr>
                <w:sz w:val="18"/>
                <w:szCs w:val="18"/>
                <w:lang w:val="el-GR"/>
              </w:rPr>
            </w:pPr>
          </w:p>
        </w:tc>
        <w:tc>
          <w:tcPr>
            <w:tcW w:w="338" w:type="pct"/>
            <w:shd w:val="clear" w:color="auto" w:fill="FFFFFF"/>
            <w:vAlign w:val="center"/>
          </w:tcPr>
          <w:p w14:paraId="4C1918FD" w14:textId="77777777" w:rsidR="000B539E" w:rsidRPr="00EA6B87" w:rsidRDefault="000B539E" w:rsidP="00167910">
            <w:pPr>
              <w:keepNext/>
              <w:keepLines/>
              <w:spacing w:before="60" w:after="0"/>
              <w:rPr>
                <w:sz w:val="18"/>
                <w:szCs w:val="18"/>
                <w:lang w:val="el-GR"/>
              </w:rPr>
            </w:pPr>
          </w:p>
        </w:tc>
        <w:tc>
          <w:tcPr>
            <w:tcW w:w="522" w:type="pct"/>
            <w:shd w:val="clear" w:color="auto" w:fill="FFFFFF"/>
            <w:vAlign w:val="center"/>
          </w:tcPr>
          <w:p w14:paraId="79E08543" w14:textId="77777777" w:rsidR="000B539E" w:rsidRPr="00EA6B87" w:rsidRDefault="000B539E" w:rsidP="00167910">
            <w:pPr>
              <w:keepNext/>
              <w:keepLines/>
              <w:spacing w:before="60" w:after="0"/>
              <w:rPr>
                <w:sz w:val="18"/>
                <w:szCs w:val="18"/>
                <w:lang w:val="el-GR"/>
              </w:rPr>
            </w:pPr>
          </w:p>
        </w:tc>
      </w:tr>
      <w:tr w:rsidR="000B539E" w:rsidRPr="00EA6B87" w14:paraId="2EFFDB29" w14:textId="77777777" w:rsidTr="00160200">
        <w:trPr>
          <w:trHeight w:val="284"/>
        </w:trPr>
        <w:tc>
          <w:tcPr>
            <w:tcW w:w="190" w:type="pct"/>
            <w:shd w:val="clear" w:color="auto" w:fill="auto"/>
            <w:vAlign w:val="center"/>
          </w:tcPr>
          <w:p w14:paraId="0BA0FED1" w14:textId="311A137C" w:rsidR="000B539E" w:rsidRPr="00EA6B87" w:rsidRDefault="00805E3C" w:rsidP="00167910">
            <w:pPr>
              <w:keepNext/>
              <w:keepLines/>
              <w:spacing w:before="60" w:after="0"/>
              <w:rPr>
                <w:sz w:val="18"/>
                <w:szCs w:val="18"/>
                <w:lang w:val="el-GR"/>
              </w:rPr>
            </w:pPr>
            <w:r>
              <w:rPr>
                <w:sz w:val="18"/>
                <w:szCs w:val="18"/>
                <w:lang w:val="el-GR"/>
              </w:rPr>
              <w:t>5</w:t>
            </w:r>
          </w:p>
        </w:tc>
        <w:tc>
          <w:tcPr>
            <w:tcW w:w="1044" w:type="pct"/>
            <w:gridSpan w:val="2"/>
            <w:shd w:val="clear" w:color="auto" w:fill="FFFFFF"/>
            <w:vAlign w:val="center"/>
          </w:tcPr>
          <w:p w14:paraId="3A5C4FF9" w14:textId="4AC402AC" w:rsidR="000B539E" w:rsidRPr="00EA6B87" w:rsidRDefault="000B539E" w:rsidP="00167910">
            <w:pPr>
              <w:keepNext/>
              <w:keepLines/>
              <w:spacing w:before="60" w:after="0"/>
              <w:rPr>
                <w:sz w:val="18"/>
                <w:szCs w:val="18"/>
                <w:highlight w:val="cyan"/>
                <w:lang w:val="el-GR"/>
              </w:rPr>
            </w:pPr>
            <w:r w:rsidRPr="000C09AE">
              <w:rPr>
                <w:sz w:val="18"/>
                <w:szCs w:val="18"/>
                <w:lang w:val="el-GR"/>
              </w:rPr>
              <w:t>Υπηρεσίες πιλοτικής λειτουργίας</w:t>
            </w:r>
          </w:p>
        </w:tc>
        <w:tc>
          <w:tcPr>
            <w:tcW w:w="405" w:type="pct"/>
            <w:shd w:val="clear" w:color="auto" w:fill="FFFFFF"/>
            <w:vAlign w:val="center"/>
          </w:tcPr>
          <w:p w14:paraId="6620100C" w14:textId="22D9AE72" w:rsidR="000B539E" w:rsidRPr="00EA6B87" w:rsidRDefault="00323F6D" w:rsidP="00160200">
            <w:pPr>
              <w:keepNext/>
              <w:keepLines/>
              <w:spacing w:before="60" w:after="0"/>
              <w:jc w:val="center"/>
              <w:rPr>
                <w:sz w:val="18"/>
                <w:szCs w:val="18"/>
                <w:lang w:val="el-GR"/>
              </w:rPr>
            </w:pPr>
            <w:r>
              <w:rPr>
                <w:sz w:val="18"/>
                <w:szCs w:val="18"/>
                <w:lang w:val="el-GR"/>
              </w:rPr>
              <w:t>Α/Μ</w:t>
            </w:r>
          </w:p>
        </w:tc>
        <w:tc>
          <w:tcPr>
            <w:tcW w:w="405" w:type="pct"/>
            <w:shd w:val="clear" w:color="auto" w:fill="FFFFFF"/>
            <w:vAlign w:val="center"/>
          </w:tcPr>
          <w:p w14:paraId="58EF1E4A" w14:textId="2A96EE71" w:rsidR="000B539E" w:rsidRPr="00EA6B87" w:rsidRDefault="000B539E" w:rsidP="00160200">
            <w:pPr>
              <w:keepNext/>
              <w:keepLines/>
              <w:spacing w:before="60" w:after="0"/>
              <w:jc w:val="center"/>
              <w:rPr>
                <w:sz w:val="18"/>
                <w:szCs w:val="18"/>
                <w:lang w:val="el-GR"/>
              </w:rPr>
            </w:pPr>
          </w:p>
        </w:tc>
        <w:tc>
          <w:tcPr>
            <w:tcW w:w="678" w:type="pct"/>
            <w:shd w:val="clear" w:color="auto" w:fill="FFFFFF"/>
            <w:vAlign w:val="center"/>
          </w:tcPr>
          <w:p w14:paraId="43F68E3C" w14:textId="4283E4D9" w:rsidR="000B539E" w:rsidRPr="00EA6B87" w:rsidRDefault="000B539E" w:rsidP="00160200">
            <w:pPr>
              <w:keepNext/>
              <w:keepLines/>
              <w:spacing w:before="60" w:after="0"/>
              <w:jc w:val="center"/>
              <w:rPr>
                <w:sz w:val="18"/>
                <w:szCs w:val="18"/>
                <w:lang w:val="el-GR"/>
              </w:rPr>
            </w:pPr>
          </w:p>
        </w:tc>
        <w:tc>
          <w:tcPr>
            <w:tcW w:w="419" w:type="pct"/>
            <w:tcBorders>
              <w:bottom w:val="single" w:sz="4" w:space="0" w:color="auto"/>
            </w:tcBorders>
            <w:shd w:val="clear" w:color="auto" w:fill="FFFFFF"/>
            <w:vAlign w:val="center"/>
          </w:tcPr>
          <w:p w14:paraId="0274D834" w14:textId="506A49D2" w:rsidR="000B539E" w:rsidRPr="00EA6B87" w:rsidRDefault="000B539E" w:rsidP="00160200">
            <w:pPr>
              <w:keepNext/>
              <w:keepLines/>
              <w:spacing w:before="60" w:after="0"/>
              <w:jc w:val="center"/>
              <w:rPr>
                <w:sz w:val="18"/>
                <w:szCs w:val="18"/>
                <w:lang w:val="el-GR"/>
              </w:rPr>
            </w:pPr>
          </w:p>
        </w:tc>
        <w:tc>
          <w:tcPr>
            <w:tcW w:w="526" w:type="pct"/>
            <w:tcBorders>
              <w:bottom w:val="single" w:sz="4" w:space="0" w:color="auto"/>
            </w:tcBorders>
            <w:shd w:val="clear" w:color="auto" w:fill="FFFFFF"/>
            <w:vAlign w:val="center"/>
          </w:tcPr>
          <w:p w14:paraId="57970713" w14:textId="77777777" w:rsidR="000B539E" w:rsidRPr="00EA6B87" w:rsidRDefault="000B539E" w:rsidP="00167910">
            <w:pPr>
              <w:keepNext/>
              <w:keepLines/>
              <w:spacing w:before="60" w:after="0"/>
              <w:rPr>
                <w:sz w:val="18"/>
                <w:szCs w:val="18"/>
                <w:lang w:val="el-GR"/>
              </w:rPr>
            </w:pPr>
          </w:p>
        </w:tc>
        <w:tc>
          <w:tcPr>
            <w:tcW w:w="473" w:type="pct"/>
            <w:shd w:val="clear" w:color="auto" w:fill="FFFFFF"/>
            <w:vAlign w:val="center"/>
          </w:tcPr>
          <w:p w14:paraId="57F748FB" w14:textId="77777777" w:rsidR="000B539E" w:rsidRPr="00EA6B87" w:rsidRDefault="000B539E" w:rsidP="00167910">
            <w:pPr>
              <w:keepNext/>
              <w:keepLines/>
              <w:spacing w:before="60" w:after="0"/>
              <w:rPr>
                <w:sz w:val="18"/>
                <w:szCs w:val="18"/>
                <w:lang w:val="el-GR"/>
              </w:rPr>
            </w:pPr>
          </w:p>
        </w:tc>
        <w:tc>
          <w:tcPr>
            <w:tcW w:w="338" w:type="pct"/>
            <w:shd w:val="clear" w:color="auto" w:fill="FFFFFF"/>
            <w:vAlign w:val="center"/>
          </w:tcPr>
          <w:p w14:paraId="44B7B74D" w14:textId="77777777" w:rsidR="000B539E" w:rsidRPr="00EA6B87" w:rsidRDefault="000B539E" w:rsidP="00167910">
            <w:pPr>
              <w:keepNext/>
              <w:keepLines/>
              <w:spacing w:before="60" w:after="0"/>
              <w:rPr>
                <w:sz w:val="18"/>
                <w:szCs w:val="18"/>
                <w:lang w:val="el-GR"/>
              </w:rPr>
            </w:pPr>
          </w:p>
        </w:tc>
        <w:tc>
          <w:tcPr>
            <w:tcW w:w="522" w:type="pct"/>
            <w:shd w:val="clear" w:color="auto" w:fill="FFFFFF"/>
            <w:vAlign w:val="center"/>
          </w:tcPr>
          <w:p w14:paraId="56FFD0F3" w14:textId="77777777" w:rsidR="000B539E" w:rsidRPr="00EA6B87" w:rsidRDefault="000B539E" w:rsidP="00167910">
            <w:pPr>
              <w:keepNext/>
              <w:keepLines/>
              <w:spacing w:before="60" w:after="0"/>
              <w:rPr>
                <w:sz w:val="18"/>
                <w:szCs w:val="18"/>
                <w:lang w:val="el-GR"/>
              </w:rPr>
            </w:pPr>
          </w:p>
        </w:tc>
      </w:tr>
      <w:tr w:rsidR="000B539E" w:rsidRPr="00EA6B87" w14:paraId="37B48B07" w14:textId="77777777" w:rsidTr="00160200">
        <w:trPr>
          <w:trHeight w:val="284"/>
        </w:trPr>
        <w:tc>
          <w:tcPr>
            <w:tcW w:w="190" w:type="pct"/>
            <w:shd w:val="clear" w:color="auto" w:fill="auto"/>
            <w:vAlign w:val="center"/>
          </w:tcPr>
          <w:p w14:paraId="2887886A" w14:textId="189EEBF6" w:rsidR="000B539E" w:rsidRPr="00EA6B87" w:rsidRDefault="00805E3C" w:rsidP="00167910">
            <w:pPr>
              <w:keepNext/>
              <w:keepLines/>
              <w:spacing w:before="60" w:after="0"/>
              <w:rPr>
                <w:sz w:val="18"/>
                <w:szCs w:val="18"/>
                <w:lang w:val="el-GR"/>
              </w:rPr>
            </w:pPr>
            <w:r>
              <w:rPr>
                <w:sz w:val="18"/>
                <w:szCs w:val="18"/>
                <w:lang w:val="el-GR"/>
              </w:rPr>
              <w:t>6</w:t>
            </w:r>
            <w:r w:rsidR="000B539E" w:rsidRPr="00EA6B87">
              <w:rPr>
                <w:sz w:val="18"/>
                <w:szCs w:val="18"/>
                <w:lang w:val="el-GR"/>
              </w:rPr>
              <w:t>.</w:t>
            </w:r>
          </w:p>
        </w:tc>
        <w:tc>
          <w:tcPr>
            <w:tcW w:w="1044" w:type="pct"/>
            <w:gridSpan w:val="2"/>
            <w:shd w:val="clear" w:color="auto" w:fill="FFFFFF"/>
            <w:vAlign w:val="center"/>
          </w:tcPr>
          <w:p w14:paraId="72892026" w14:textId="1CAF5CEB" w:rsidR="000B539E" w:rsidRPr="00EA6B87" w:rsidRDefault="000B539E" w:rsidP="00167910">
            <w:pPr>
              <w:keepNext/>
              <w:keepLines/>
              <w:spacing w:before="60" w:after="0"/>
              <w:rPr>
                <w:sz w:val="18"/>
                <w:szCs w:val="18"/>
                <w:highlight w:val="cyan"/>
                <w:lang w:val="el-GR"/>
              </w:rPr>
            </w:pPr>
            <w:r w:rsidRPr="000C09AE">
              <w:rPr>
                <w:sz w:val="18"/>
                <w:szCs w:val="18"/>
                <w:lang w:val="el-GR"/>
              </w:rPr>
              <w:t xml:space="preserve">Υπηρεσίες </w:t>
            </w:r>
            <w:r>
              <w:rPr>
                <w:sz w:val="18"/>
                <w:szCs w:val="18"/>
                <w:lang w:val="el-GR"/>
              </w:rPr>
              <w:t>δοκιμαστικής</w:t>
            </w:r>
            <w:r w:rsidRPr="000C09AE">
              <w:rPr>
                <w:sz w:val="18"/>
                <w:szCs w:val="18"/>
                <w:lang w:val="el-GR"/>
              </w:rPr>
              <w:t xml:space="preserve"> λειτουργίας</w:t>
            </w:r>
          </w:p>
        </w:tc>
        <w:tc>
          <w:tcPr>
            <w:tcW w:w="405" w:type="pct"/>
            <w:shd w:val="clear" w:color="auto" w:fill="FFFFFF"/>
            <w:vAlign w:val="center"/>
          </w:tcPr>
          <w:p w14:paraId="6B2EE459" w14:textId="3C338BBF" w:rsidR="000B539E" w:rsidRPr="00EA6B87" w:rsidRDefault="00323F6D" w:rsidP="00160200">
            <w:pPr>
              <w:keepNext/>
              <w:keepLines/>
              <w:spacing w:before="60" w:after="0"/>
              <w:jc w:val="center"/>
              <w:rPr>
                <w:sz w:val="18"/>
                <w:szCs w:val="18"/>
                <w:lang w:val="el-GR"/>
              </w:rPr>
            </w:pPr>
            <w:r>
              <w:rPr>
                <w:sz w:val="18"/>
                <w:szCs w:val="18"/>
                <w:lang w:val="el-GR"/>
              </w:rPr>
              <w:t>Α/Μ</w:t>
            </w:r>
          </w:p>
        </w:tc>
        <w:tc>
          <w:tcPr>
            <w:tcW w:w="405" w:type="pct"/>
            <w:shd w:val="clear" w:color="auto" w:fill="FFFFFF"/>
            <w:vAlign w:val="center"/>
          </w:tcPr>
          <w:p w14:paraId="418FCFA9" w14:textId="7B46388E" w:rsidR="000B539E" w:rsidRPr="00EA6B87" w:rsidRDefault="000B539E" w:rsidP="00160200">
            <w:pPr>
              <w:keepNext/>
              <w:keepLines/>
              <w:spacing w:before="60" w:after="0"/>
              <w:jc w:val="center"/>
              <w:rPr>
                <w:sz w:val="18"/>
                <w:szCs w:val="18"/>
                <w:lang w:val="el-GR"/>
              </w:rPr>
            </w:pPr>
          </w:p>
        </w:tc>
        <w:tc>
          <w:tcPr>
            <w:tcW w:w="678" w:type="pct"/>
            <w:shd w:val="clear" w:color="auto" w:fill="FFFFFF"/>
            <w:vAlign w:val="center"/>
          </w:tcPr>
          <w:p w14:paraId="07B43D82" w14:textId="6869E555" w:rsidR="000B539E" w:rsidRPr="00EA6B87" w:rsidRDefault="000B539E" w:rsidP="00160200">
            <w:pPr>
              <w:keepNext/>
              <w:keepLines/>
              <w:spacing w:before="60" w:after="0"/>
              <w:jc w:val="center"/>
              <w:rPr>
                <w:sz w:val="18"/>
                <w:szCs w:val="18"/>
                <w:lang w:val="el-GR"/>
              </w:rPr>
            </w:pPr>
          </w:p>
        </w:tc>
        <w:tc>
          <w:tcPr>
            <w:tcW w:w="419" w:type="pct"/>
            <w:tcBorders>
              <w:bottom w:val="single" w:sz="4" w:space="0" w:color="auto"/>
            </w:tcBorders>
            <w:shd w:val="clear" w:color="auto" w:fill="FFFFFF"/>
            <w:vAlign w:val="center"/>
          </w:tcPr>
          <w:p w14:paraId="11A34340" w14:textId="23CEFAB6" w:rsidR="000B539E" w:rsidRPr="00EA6B87" w:rsidRDefault="000B539E" w:rsidP="00160200">
            <w:pPr>
              <w:keepNext/>
              <w:keepLines/>
              <w:spacing w:before="60" w:after="0"/>
              <w:jc w:val="center"/>
              <w:rPr>
                <w:sz w:val="18"/>
                <w:szCs w:val="18"/>
                <w:lang w:val="el-GR"/>
              </w:rPr>
            </w:pPr>
          </w:p>
        </w:tc>
        <w:tc>
          <w:tcPr>
            <w:tcW w:w="526" w:type="pct"/>
            <w:tcBorders>
              <w:bottom w:val="single" w:sz="4" w:space="0" w:color="auto"/>
            </w:tcBorders>
            <w:shd w:val="clear" w:color="auto" w:fill="FFFFFF"/>
            <w:vAlign w:val="center"/>
          </w:tcPr>
          <w:p w14:paraId="3F57A207" w14:textId="77777777" w:rsidR="000B539E" w:rsidRPr="00EA6B87" w:rsidRDefault="000B539E" w:rsidP="00167910">
            <w:pPr>
              <w:keepNext/>
              <w:keepLines/>
              <w:spacing w:before="60" w:after="0"/>
              <w:rPr>
                <w:sz w:val="18"/>
                <w:szCs w:val="18"/>
                <w:lang w:val="el-GR"/>
              </w:rPr>
            </w:pPr>
          </w:p>
        </w:tc>
        <w:tc>
          <w:tcPr>
            <w:tcW w:w="473" w:type="pct"/>
            <w:shd w:val="clear" w:color="auto" w:fill="FFFFFF"/>
            <w:vAlign w:val="center"/>
          </w:tcPr>
          <w:p w14:paraId="1FEFADBA" w14:textId="77777777" w:rsidR="000B539E" w:rsidRPr="00EA6B87" w:rsidRDefault="000B539E" w:rsidP="00167910">
            <w:pPr>
              <w:keepNext/>
              <w:keepLines/>
              <w:spacing w:before="60" w:after="0"/>
              <w:rPr>
                <w:sz w:val="18"/>
                <w:szCs w:val="18"/>
                <w:lang w:val="el-GR"/>
              </w:rPr>
            </w:pPr>
          </w:p>
        </w:tc>
        <w:tc>
          <w:tcPr>
            <w:tcW w:w="338" w:type="pct"/>
            <w:shd w:val="clear" w:color="auto" w:fill="FFFFFF"/>
            <w:vAlign w:val="center"/>
          </w:tcPr>
          <w:p w14:paraId="48E8817A" w14:textId="77777777" w:rsidR="000B539E" w:rsidRPr="00EA6B87" w:rsidRDefault="000B539E" w:rsidP="00167910">
            <w:pPr>
              <w:keepNext/>
              <w:keepLines/>
              <w:spacing w:before="60" w:after="0"/>
              <w:rPr>
                <w:sz w:val="18"/>
                <w:szCs w:val="18"/>
                <w:lang w:val="el-GR"/>
              </w:rPr>
            </w:pPr>
          </w:p>
        </w:tc>
        <w:tc>
          <w:tcPr>
            <w:tcW w:w="522" w:type="pct"/>
            <w:shd w:val="clear" w:color="auto" w:fill="FFFFFF"/>
            <w:vAlign w:val="center"/>
          </w:tcPr>
          <w:p w14:paraId="1ABBF50C" w14:textId="77777777" w:rsidR="000B539E" w:rsidRPr="00EA6B87" w:rsidRDefault="000B539E" w:rsidP="00167910">
            <w:pPr>
              <w:keepNext/>
              <w:keepLines/>
              <w:spacing w:before="60" w:after="0"/>
              <w:rPr>
                <w:sz w:val="18"/>
                <w:szCs w:val="18"/>
                <w:lang w:val="el-GR"/>
              </w:rPr>
            </w:pPr>
          </w:p>
        </w:tc>
      </w:tr>
      <w:tr w:rsidR="00323F6D" w:rsidRPr="00844CD3" w14:paraId="450072D1" w14:textId="77777777" w:rsidTr="00160200">
        <w:trPr>
          <w:trHeight w:val="284"/>
        </w:trPr>
        <w:tc>
          <w:tcPr>
            <w:tcW w:w="190" w:type="pct"/>
            <w:shd w:val="clear" w:color="auto" w:fill="FFFFFF"/>
            <w:vAlign w:val="center"/>
          </w:tcPr>
          <w:p w14:paraId="1DB7955C" w14:textId="5674D063" w:rsidR="00323F6D" w:rsidRDefault="00805E3C" w:rsidP="00167910">
            <w:pPr>
              <w:keepNext/>
              <w:keepLines/>
              <w:spacing w:before="60" w:after="0"/>
              <w:rPr>
                <w:sz w:val="18"/>
                <w:szCs w:val="18"/>
                <w:lang w:val="el-GR"/>
              </w:rPr>
            </w:pPr>
            <w:r>
              <w:rPr>
                <w:sz w:val="18"/>
                <w:szCs w:val="18"/>
                <w:lang w:val="el-GR"/>
              </w:rPr>
              <w:t>7</w:t>
            </w:r>
            <w:r w:rsidR="00323F6D">
              <w:rPr>
                <w:sz w:val="18"/>
                <w:szCs w:val="18"/>
                <w:lang w:val="el-GR"/>
              </w:rPr>
              <w:t>.</w:t>
            </w:r>
          </w:p>
        </w:tc>
        <w:tc>
          <w:tcPr>
            <w:tcW w:w="1044" w:type="pct"/>
            <w:gridSpan w:val="2"/>
            <w:shd w:val="clear" w:color="auto" w:fill="FFFFFF"/>
            <w:vAlign w:val="center"/>
          </w:tcPr>
          <w:p w14:paraId="26E9B234" w14:textId="7229D8CE" w:rsidR="00323F6D" w:rsidRPr="000C09AE" w:rsidRDefault="00323F6D" w:rsidP="00167910">
            <w:pPr>
              <w:keepNext/>
              <w:keepLines/>
              <w:spacing w:before="60" w:after="0"/>
              <w:rPr>
                <w:sz w:val="18"/>
                <w:szCs w:val="18"/>
                <w:lang w:val="el-GR"/>
              </w:rPr>
            </w:pPr>
            <w:r>
              <w:rPr>
                <w:sz w:val="18"/>
                <w:szCs w:val="18"/>
                <w:lang w:val="el-GR"/>
              </w:rPr>
              <w:t>Υπηρεσίες Ανάπτυξης και Τροποποίησης Υφιστάμενου Λογισμικού εφαρμογών</w:t>
            </w:r>
          </w:p>
        </w:tc>
        <w:tc>
          <w:tcPr>
            <w:tcW w:w="405" w:type="pct"/>
            <w:shd w:val="clear" w:color="auto" w:fill="FFFFFF"/>
            <w:vAlign w:val="center"/>
          </w:tcPr>
          <w:p w14:paraId="6E664F2D" w14:textId="69F6C118" w:rsidR="00323F6D" w:rsidRDefault="00323F6D" w:rsidP="00160200">
            <w:pPr>
              <w:keepNext/>
              <w:keepLines/>
              <w:spacing w:before="60" w:after="0"/>
              <w:jc w:val="center"/>
              <w:rPr>
                <w:sz w:val="18"/>
                <w:szCs w:val="18"/>
                <w:lang w:val="el-GR"/>
              </w:rPr>
            </w:pPr>
            <w:r>
              <w:rPr>
                <w:sz w:val="18"/>
                <w:szCs w:val="18"/>
                <w:lang w:val="el-GR"/>
              </w:rPr>
              <w:t>Α/Μ</w:t>
            </w:r>
          </w:p>
        </w:tc>
        <w:tc>
          <w:tcPr>
            <w:tcW w:w="405" w:type="pct"/>
            <w:shd w:val="clear" w:color="auto" w:fill="FFFFFF"/>
            <w:vAlign w:val="center"/>
          </w:tcPr>
          <w:p w14:paraId="65F86CD4" w14:textId="5979D5FD" w:rsidR="00323F6D" w:rsidRPr="00160200" w:rsidRDefault="00323F6D" w:rsidP="00160200">
            <w:pPr>
              <w:keepNext/>
              <w:keepLines/>
              <w:spacing w:before="60" w:after="0"/>
              <w:jc w:val="center"/>
              <w:rPr>
                <w:sz w:val="18"/>
                <w:szCs w:val="18"/>
                <w:lang w:val="en-US"/>
              </w:rPr>
            </w:pPr>
          </w:p>
        </w:tc>
        <w:tc>
          <w:tcPr>
            <w:tcW w:w="678" w:type="pct"/>
            <w:shd w:val="clear" w:color="auto" w:fill="FFFFFF"/>
            <w:vAlign w:val="center"/>
          </w:tcPr>
          <w:p w14:paraId="0673E80C" w14:textId="77777777" w:rsidR="00323F6D" w:rsidRPr="00EA6B87" w:rsidRDefault="00323F6D" w:rsidP="00160200">
            <w:pPr>
              <w:keepNext/>
              <w:keepLines/>
              <w:spacing w:before="60" w:after="0"/>
              <w:jc w:val="center"/>
              <w:rPr>
                <w:sz w:val="18"/>
                <w:szCs w:val="18"/>
                <w:lang w:val="el-GR"/>
              </w:rPr>
            </w:pPr>
          </w:p>
        </w:tc>
        <w:tc>
          <w:tcPr>
            <w:tcW w:w="419" w:type="pct"/>
            <w:tcBorders>
              <w:bottom w:val="single" w:sz="4" w:space="0" w:color="auto"/>
            </w:tcBorders>
            <w:shd w:val="clear" w:color="auto" w:fill="FFFFFF"/>
            <w:vAlign w:val="center"/>
          </w:tcPr>
          <w:p w14:paraId="2799BE79" w14:textId="66BBD7D1" w:rsidR="00323F6D" w:rsidRDefault="00323F6D" w:rsidP="00EF36B8">
            <w:pPr>
              <w:keepNext/>
              <w:keepLines/>
              <w:spacing w:before="60" w:after="0"/>
              <w:rPr>
                <w:sz w:val="18"/>
                <w:szCs w:val="18"/>
                <w:lang w:val="el-GR"/>
              </w:rPr>
            </w:pPr>
          </w:p>
        </w:tc>
        <w:tc>
          <w:tcPr>
            <w:tcW w:w="526" w:type="pct"/>
            <w:tcBorders>
              <w:bottom w:val="single" w:sz="4" w:space="0" w:color="auto"/>
            </w:tcBorders>
            <w:shd w:val="clear" w:color="auto" w:fill="FFFFFF"/>
            <w:vAlign w:val="center"/>
          </w:tcPr>
          <w:p w14:paraId="502CDE94" w14:textId="77777777" w:rsidR="00323F6D" w:rsidRPr="00EA6B87" w:rsidRDefault="00323F6D" w:rsidP="00167910">
            <w:pPr>
              <w:keepNext/>
              <w:keepLines/>
              <w:spacing w:before="60" w:after="0"/>
              <w:rPr>
                <w:sz w:val="18"/>
                <w:szCs w:val="18"/>
                <w:lang w:val="el-GR"/>
              </w:rPr>
            </w:pPr>
          </w:p>
        </w:tc>
        <w:tc>
          <w:tcPr>
            <w:tcW w:w="473" w:type="pct"/>
            <w:shd w:val="clear" w:color="auto" w:fill="FFFFFF"/>
            <w:vAlign w:val="center"/>
          </w:tcPr>
          <w:p w14:paraId="6463BD90" w14:textId="77777777" w:rsidR="00323F6D" w:rsidRPr="00EA6B87" w:rsidRDefault="00323F6D" w:rsidP="00167910">
            <w:pPr>
              <w:keepNext/>
              <w:keepLines/>
              <w:spacing w:before="60" w:after="0"/>
              <w:rPr>
                <w:sz w:val="18"/>
                <w:szCs w:val="18"/>
                <w:lang w:val="el-GR"/>
              </w:rPr>
            </w:pPr>
          </w:p>
        </w:tc>
        <w:tc>
          <w:tcPr>
            <w:tcW w:w="338" w:type="pct"/>
            <w:shd w:val="clear" w:color="auto" w:fill="FFFFFF"/>
            <w:vAlign w:val="center"/>
          </w:tcPr>
          <w:p w14:paraId="616C296F" w14:textId="77777777" w:rsidR="00323F6D" w:rsidRPr="00EA6B87" w:rsidRDefault="00323F6D" w:rsidP="00167910">
            <w:pPr>
              <w:keepNext/>
              <w:keepLines/>
              <w:spacing w:before="60" w:after="0"/>
              <w:rPr>
                <w:sz w:val="18"/>
                <w:szCs w:val="18"/>
                <w:lang w:val="el-GR"/>
              </w:rPr>
            </w:pPr>
          </w:p>
        </w:tc>
        <w:tc>
          <w:tcPr>
            <w:tcW w:w="522" w:type="pct"/>
            <w:shd w:val="clear" w:color="auto" w:fill="FFFFFF"/>
            <w:vAlign w:val="center"/>
          </w:tcPr>
          <w:p w14:paraId="0D7E654A" w14:textId="77777777" w:rsidR="00323F6D" w:rsidRPr="00EA6B87" w:rsidRDefault="00323F6D" w:rsidP="00167910">
            <w:pPr>
              <w:keepNext/>
              <w:keepLines/>
              <w:spacing w:before="60" w:after="0"/>
              <w:rPr>
                <w:sz w:val="18"/>
                <w:szCs w:val="18"/>
                <w:lang w:val="el-GR"/>
              </w:rPr>
            </w:pPr>
          </w:p>
        </w:tc>
      </w:tr>
      <w:tr w:rsidR="00323F6D" w:rsidRPr="00EA6B87" w14:paraId="61A84D7B" w14:textId="77777777" w:rsidTr="00160200">
        <w:trPr>
          <w:trHeight w:val="284"/>
        </w:trPr>
        <w:tc>
          <w:tcPr>
            <w:tcW w:w="190" w:type="pct"/>
            <w:shd w:val="clear" w:color="auto" w:fill="FFFFFF"/>
            <w:vAlign w:val="center"/>
          </w:tcPr>
          <w:p w14:paraId="2DFAA296" w14:textId="5A6B4F9D" w:rsidR="00323F6D" w:rsidRDefault="00805E3C" w:rsidP="00167910">
            <w:pPr>
              <w:keepNext/>
              <w:keepLines/>
              <w:spacing w:before="60" w:after="0"/>
              <w:rPr>
                <w:sz w:val="18"/>
                <w:szCs w:val="18"/>
                <w:lang w:val="el-GR"/>
              </w:rPr>
            </w:pPr>
            <w:r>
              <w:rPr>
                <w:sz w:val="18"/>
                <w:szCs w:val="18"/>
                <w:lang w:val="el-GR"/>
              </w:rPr>
              <w:t>8</w:t>
            </w:r>
            <w:r w:rsidR="00323F6D">
              <w:rPr>
                <w:sz w:val="18"/>
                <w:szCs w:val="18"/>
                <w:lang w:val="el-GR"/>
              </w:rPr>
              <w:t>.</w:t>
            </w:r>
          </w:p>
        </w:tc>
        <w:tc>
          <w:tcPr>
            <w:tcW w:w="1044" w:type="pct"/>
            <w:gridSpan w:val="2"/>
            <w:shd w:val="clear" w:color="auto" w:fill="FFFFFF"/>
            <w:vAlign w:val="center"/>
          </w:tcPr>
          <w:p w14:paraId="033C24BF" w14:textId="517FD2FD" w:rsidR="00323F6D" w:rsidRPr="000C09AE" w:rsidRDefault="00323F6D" w:rsidP="00167910">
            <w:pPr>
              <w:keepNext/>
              <w:keepLines/>
              <w:spacing w:before="60" w:after="0"/>
              <w:rPr>
                <w:sz w:val="18"/>
                <w:szCs w:val="18"/>
                <w:lang w:val="el-GR"/>
              </w:rPr>
            </w:pPr>
            <w:r>
              <w:rPr>
                <w:sz w:val="18"/>
                <w:szCs w:val="18"/>
                <w:lang w:val="el-GR"/>
              </w:rPr>
              <w:t>Υπηρεσίες Διαχείρισης Έργου</w:t>
            </w:r>
          </w:p>
        </w:tc>
        <w:tc>
          <w:tcPr>
            <w:tcW w:w="405" w:type="pct"/>
            <w:shd w:val="clear" w:color="auto" w:fill="FFFFFF"/>
            <w:vAlign w:val="center"/>
          </w:tcPr>
          <w:p w14:paraId="355A551B" w14:textId="70686A45" w:rsidR="00323F6D" w:rsidRDefault="00CF467B" w:rsidP="00160200">
            <w:pPr>
              <w:keepNext/>
              <w:keepLines/>
              <w:spacing w:before="60" w:after="0"/>
              <w:jc w:val="center"/>
              <w:rPr>
                <w:sz w:val="18"/>
                <w:szCs w:val="18"/>
                <w:lang w:val="el-GR"/>
              </w:rPr>
            </w:pPr>
            <w:r>
              <w:rPr>
                <w:sz w:val="18"/>
                <w:szCs w:val="18"/>
                <w:lang w:val="el-GR"/>
              </w:rPr>
              <w:t>Α/Μ</w:t>
            </w:r>
          </w:p>
        </w:tc>
        <w:tc>
          <w:tcPr>
            <w:tcW w:w="405" w:type="pct"/>
            <w:shd w:val="clear" w:color="auto" w:fill="FFFFFF"/>
            <w:vAlign w:val="center"/>
          </w:tcPr>
          <w:p w14:paraId="657FBC9C" w14:textId="77777777" w:rsidR="00323F6D" w:rsidRDefault="00323F6D" w:rsidP="00160200">
            <w:pPr>
              <w:keepNext/>
              <w:keepLines/>
              <w:spacing w:before="60" w:after="0"/>
              <w:jc w:val="center"/>
              <w:rPr>
                <w:sz w:val="18"/>
                <w:szCs w:val="18"/>
                <w:lang w:val="el-GR"/>
              </w:rPr>
            </w:pPr>
          </w:p>
        </w:tc>
        <w:tc>
          <w:tcPr>
            <w:tcW w:w="678" w:type="pct"/>
            <w:shd w:val="clear" w:color="auto" w:fill="FFFFFF"/>
            <w:vAlign w:val="center"/>
          </w:tcPr>
          <w:p w14:paraId="7073884E" w14:textId="77777777" w:rsidR="00323F6D" w:rsidRPr="00EA6B87" w:rsidRDefault="00323F6D" w:rsidP="00160200">
            <w:pPr>
              <w:keepNext/>
              <w:keepLines/>
              <w:spacing w:before="60" w:after="0"/>
              <w:jc w:val="center"/>
              <w:rPr>
                <w:sz w:val="18"/>
                <w:szCs w:val="18"/>
                <w:lang w:val="el-GR"/>
              </w:rPr>
            </w:pPr>
          </w:p>
        </w:tc>
        <w:tc>
          <w:tcPr>
            <w:tcW w:w="419" w:type="pct"/>
            <w:tcBorders>
              <w:bottom w:val="single" w:sz="4" w:space="0" w:color="auto"/>
            </w:tcBorders>
            <w:shd w:val="clear" w:color="auto" w:fill="FFFFFF"/>
            <w:vAlign w:val="center"/>
          </w:tcPr>
          <w:p w14:paraId="1B411E29" w14:textId="77777777" w:rsidR="00323F6D" w:rsidRDefault="00323F6D" w:rsidP="00160200">
            <w:pPr>
              <w:keepNext/>
              <w:keepLines/>
              <w:spacing w:before="60" w:after="0"/>
              <w:jc w:val="center"/>
              <w:rPr>
                <w:sz w:val="18"/>
                <w:szCs w:val="18"/>
                <w:lang w:val="el-GR"/>
              </w:rPr>
            </w:pPr>
          </w:p>
        </w:tc>
        <w:tc>
          <w:tcPr>
            <w:tcW w:w="526" w:type="pct"/>
            <w:tcBorders>
              <w:bottom w:val="single" w:sz="4" w:space="0" w:color="auto"/>
            </w:tcBorders>
            <w:shd w:val="clear" w:color="auto" w:fill="FFFFFF"/>
            <w:vAlign w:val="center"/>
          </w:tcPr>
          <w:p w14:paraId="2C2ECE42" w14:textId="77777777" w:rsidR="00323F6D" w:rsidRPr="00EA6B87" w:rsidRDefault="00323F6D" w:rsidP="00167910">
            <w:pPr>
              <w:keepNext/>
              <w:keepLines/>
              <w:spacing w:before="60" w:after="0"/>
              <w:rPr>
                <w:sz w:val="18"/>
                <w:szCs w:val="18"/>
                <w:lang w:val="el-GR"/>
              </w:rPr>
            </w:pPr>
          </w:p>
        </w:tc>
        <w:tc>
          <w:tcPr>
            <w:tcW w:w="473" w:type="pct"/>
            <w:shd w:val="clear" w:color="auto" w:fill="FFFFFF"/>
            <w:vAlign w:val="center"/>
          </w:tcPr>
          <w:p w14:paraId="1AAB78C5" w14:textId="77777777" w:rsidR="00323F6D" w:rsidRPr="00EA6B87" w:rsidRDefault="00323F6D" w:rsidP="00167910">
            <w:pPr>
              <w:keepNext/>
              <w:keepLines/>
              <w:spacing w:before="60" w:after="0"/>
              <w:rPr>
                <w:sz w:val="18"/>
                <w:szCs w:val="18"/>
                <w:lang w:val="el-GR"/>
              </w:rPr>
            </w:pPr>
          </w:p>
        </w:tc>
        <w:tc>
          <w:tcPr>
            <w:tcW w:w="338" w:type="pct"/>
            <w:shd w:val="clear" w:color="auto" w:fill="FFFFFF"/>
            <w:vAlign w:val="center"/>
          </w:tcPr>
          <w:p w14:paraId="3F44D949" w14:textId="77777777" w:rsidR="00323F6D" w:rsidRPr="00EA6B87" w:rsidRDefault="00323F6D" w:rsidP="00167910">
            <w:pPr>
              <w:keepNext/>
              <w:keepLines/>
              <w:spacing w:before="60" w:after="0"/>
              <w:rPr>
                <w:sz w:val="18"/>
                <w:szCs w:val="18"/>
                <w:lang w:val="el-GR"/>
              </w:rPr>
            </w:pPr>
          </w:p>
        </w:tc>
        <w:tc>
          <w:tcPr>
            <w:tcW w:w="522" w:type="pct"/>
            <w:shd w:val="clear" w:color="auto" w:fill="FFFFFF"/>
            <w:vAlign w:val="center"/>
          </w:tcPr>
          <w:p w14:paraId="4F509671" w14:textId="77777777" w:rsidR="00323F6D" w:rsidRPr="00EA6B87" w:rsidRDefault="00323F6D" w:rsidP="00167910">
            <w:pPr>
              <w:keepNext/>
              <w:keepLines/>
              <w:spacing w:before="60" w:after="0"/>
              <w:rPr>
                <w:sz w:val="18"/>
                <w:szCs w:val="18"/>
                <w:lang w:val="el-GR"/>
              </w:rPr>
            </w:pPr>
          </w:p>
        </w:tc>
      </w:tr>
      <w:tr w:rsidR="000B539E" w:rsidRPr="00EA6B87" w14:paraId="5138E881" w14:textId="77777777" w:rsidTr="00160200">
        <w:trPr>
          <w:trHeight w:val="284"/>
        </w:trPr>
        <w:tc>
          <w:tcPr>
            <w:tcW w:w="405" w:type="pct"/>
            <w:gridSpan w:val="2"/>
            <w:tcBorders>
              <w:right w:val="single" w:sz="4" w:space="0" w:color="auto"/>
            </w:tcBorders>
            <w:shd w:val="pct15" w:color="auto" w:fill="auto"/>
            <w:vAlign w:val="center"/>
          </w:tcPr>
          <w:p w14:paraId="7DD7FEF4" w14:textId="77777777" w:rsidR="000B539E" w:rsidRPr="00EA6B87" w:rsidRDefault="000B539E" w:rsidP="00167910">
            <w:pPr>
              <w:keepNext/>
              <w:keepLines/>
              <w:spacing w:before="60" w:after="0"/>
              <w:jc w:val="center"/>
              <w:rPr>
                <w:b/>
                <w:sz w:val="18"/>
                <w:szCs w:val="18"/>
                <w:lang w:val="el-GR"/>
              </w:rPr>
            </w:pPr>
          </w:p>
        </w:tc>
        <w:tc>
          <w:tcPr>
            <w:tcW w:w="2317" w:type="pct"/>
            <w:gridSpan w:val="4"/>
            <w:tcBorders>
              <w:right w:val="single" w:sz="4" w:space="0" w:color="auto"/>
            </w:tcBorders>
            <w:shd w:val="pct15" w:color="auto" w:fill="auto"/>
            <w:vAlign w:val="center"/>
          </w:tcPr>
          <w:p w14:paraId="6D912D0D" w14:textId="4FF179BC" w:rsidR="000B539E" w:rsidRPr="00EA6B87" w:rsidRDefault="000B539E" w:rsidP="00167910">
            <w:pPr>
              <w:keepNext/>
              <w:keepLines/>
              <w:spacing w:before="60" w:after="0"/>
              <w:jc w:val="center"/>
              <w:rPr>
                <w:sz w:val="18"/>
                <w:szCs w:val="18"/>
              </w:rPr>
            </w:pPr>
            <w:r w:rsidRPr="00EA6B87">
              <w:rPr>
                <w:b/>
                <w:sz w:val="18"/>
                <w:szCs w:val="18"/>
                <w:lang w:val="el-GR"/>
              </w:rPr>
              <w:t>ΣΥΝΟΛΟ</w:t>
            </w:r>
          </w:p>
        </w:tc>
        <w:tc>
          <w:tcPr>
            <w:tcW w:w="419" w:type="pct"/>
            <w:tcBorders>
              <w:right w:val="single" w:sz="4" w:space="0" w:color="auto"/>
            </w:tcBorders>
            <w:shd w:val="pct15" w:color="auto" w:fill="auto"/>
            <w:vAlign w:val="center"/>
          </w:tcPr>
          <w:p w14:paraId="757A4C39" w14:textId="77777777" w:rsidR="000B539E" w:rsidRPr="00EA6B87" w:rsidRDefault="000B539E" w:rsidP="00167910">
            <w:pPr>
              <w:keepNext/>
              <w:keepLines/>
              <w:spacing w:before="60" w:after="0"/>
              <w:jc w:val="center"/>
              <w:rPr>
                <w:sz w:val="18"/>
                <w:szCs w:val="18"/>
              </w:rPr>
            </w:pPr>
          </w:p>
        </w:tc>
        <w:tc>
          <w:tcPr>
            <w:tcW w:w="526" w:type="pct"/>
            <w:tcBorders>
              <w:right w:val="single" w:sz="4" w:space="0" w:color="auto"/>
            </w:tcBorders>
            <w:shd w:val="clear" w:color="auto" w:fill="808080" w:themeFill="background1" w:themeFillShade="80"/>
            <w:vAlign w:val="center"/>
          </w:tcPr>
          <w:p w14:paraId="6FCB1453" w14:textId="77777777" w:rsidR="000B539E" w:rsidRPr="00EA6B87" w:rsidRDefault="000B539E" w:rsidP="00167910">
            <w:pPr>
              <w:keepNext/>
              <w:keepLines/>
              <w:spacing w:before="60" w:after="0"/>
              <w:jc w:val="center"/>
              <w:rPr>
                <w:sz w:val="18"/>
                <w:szCs w:val="18"/>
              </w:rPr>
            </w:pPr>
          </w:p>
        </w:tc>
        <w:tc>
          <w:tcPr>
            <w:tcW w:w="473" w:type="pct"/>
            <w:tcBorders>
              <w:left w:val="single" w:sz="4" w:space="0" w:color="auto"/>
              <w:bottom w:val="single" w:sz="4" w:space="0" w:color="auto"/>
            </w:tcBorders>
            <w:shd w:val="clear" w:color="auto" w:fill="D9D9D9" w:themeFill="background1" w:themeFillShade="D9"/>
            <w:vAlign w:val="center"/>
          </w:tcPr>
          <w:p w14:paraId="5CD7AA76" w14:textId="77777777" w:rsidR="000B539E" w:rsidRPr="00EA6B87" w:rsidRDefault="000B539E" w:rsidP="00167910">
            <w:pPr>
              <w:keepNext/>
              <w:keepLines/>
              <w:spacing w:before="60" w:after="0"/>
              <w:rPr>
                <w:sz w:val="18"/>
                <w:szCs w:val="18"/>
              </w:rPr>
            </w:pPr>
          </w:p>
        </w:tc>
        <w:tc>
          <w:tcPr>
            <w:tcW w:w="338" w:type="pct"/>
            <w:shd w:val="clear" w:color="auto" w:fill="D9D9D9" w:themeFill="background1" w:themeFillShade="D9"/>
            <w:vAlign w:val="center"/>
          </w:tcPr>
          <w:p w14:paraId="58B369E0" w14:textId="77777777" w:rsidR="000B539E" w:rsidRPr="00EA6B87" w:rsidRDefault="000B539E" w:rsidP="00167910">
            <w:pPr>
              <w:keepNext/>
              <w:keepLines/>
              <w:spacing w:before="60" w:after="0"/>
              <w:rPr>
                <w:sz w:val="18"/>
                <w:szCs w:val="18"/>
              </w:rPr>
            </w:pPr>
          </w:p>
        </w:tc>
        <w:tc>
          <w:tcPr>
            <w:tcW w:w="522" w:type="pct"/>
            <w:shd w:val="clear" w:color="auto" w:fill="D9D9D9" w:themeFill="background1" w:themeFillShade="D9"/>
            <w:vAlign w:val="center"/>
          </w:tcPr>
          <w:p w14:paraId="75F19DA0" w14:textId="77777777" w:rsidR="000B539E" w:rsidRPr="00EA6B87" w:rsidRDefault="000B539E" w:rsidP="00167910">
            <w:pPr>
              <w:keepNext/>
              <w:keepLines/>
              <w:spacing w:before="60" w:after="0"/>
              <w:rPr>
                <w:sz w:val="18"/>
                <w:szCs w:val="18"/>
              </w:rPr>
            </w:pPr>
          </w:p>
        </w:tc>
      </w:tr>
    </w:tbl>
    <w:p w14:paraId="5C9924DE" w14:textId="77777777" w:rsidR="00323F6D" w:rsidRPr="00323F6D" w:rsidRDefault="00323F6D" w:rsidP="00323F6D">
      <w:pPr>
        <w:spacing w:line="360" w:lineRule="auto"/>
        <w:rPr>
          <w:lang w:val="el-GR"/>
        </w:rPr>
      </w:pPr>
      <w:bookmarkStart w:id="832" w:name="_Toc240445879"/>
      <w:bookmarkStart w:id="833" w:name="_Toc366852700"/>
      <w:bookmarkStart w:id="834" w:name="_Ref508304072"/>
      <w:bookmarkStart w:id="835" w:name="_Toc10632753"/>
      <w:bookmarkStart w:id="836" w:name="_Toc42167520"/>
    </w:p>
    <w:p w14:paraId="3B86A679" w14:textId="4AF904BC" w:rsidR="00623457" w:rsidRPr="00EA6B87" w:rsidRDefault="00623457" w:rsidP="00F73DE9">
      <w:pPr>
        <w:pStyle w:val="3"/>
        <w:numPr>
          <w:ilvl w:val="2"/>
          <w:numId w:val="53"/>
        </w:numPr>
        <w:spacing w:line="360" w:lineRule="auto"/>
        <w:ind w:left="1134" w:hanging="414"/>
        <w:rPr>
          <w:rFonts w:cs="Tahoma"/>
          <w:lang w:val="el-GR"/>
        </w:rPr>
      </w:pPr>
      <w:bookmarkStart w:id="837" w:name="_Toc53671373"/>
      <w:bookmarkStart w:id="838" w:name="_Toc97194383"/>
      <w:bookmarkStart w:id="839" w:name="_Toc97194487"/>
      <w:bookmarkStart w:id="840" w:name="_Toc177459327"/>
      <w:r w:rsidRPr="00EA6B87">
        <w:rPr>
          <w:rFonts w:cs="Tahoma"/>
          <w:lang w:val="el-GR"/>
        </w:rPr>
        <w:t>Άλλες δαπάνες</w:t>
      </w:r>
      <w:bookmarkEnd w:id="832"/>
      <w:bookmarkEnd w:id="833"/>
      <w:bookmarkEnd w:id="834"/>
      <w:bookmarkEnd w:id="835"/>
      <w:bookmarkEnd w:id="836"/>
      <w:bookmarkEnd w:id="837"/>
      <w:bookmarkEnd w:id="838"/>
      <w:bookmarkEnd w:id="839"/>
      <w:bookmarkEnd w:id="840"/>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5"/>
        <w:gridCol w:w="1075"/>
        <w:gridCol w:w="1453"/>
        <w:gridCol w:w="1133"/>
        <w:gridCol w:w="1030"/>
        <w:gridCol w:w="903"/>
        <w:gridCol w:w="581"/>
        <w:gridCol w:w="1070"/>
      </w:tblGrid>
      <w:tr w:rsidR="000679D9" w:rsidRPr="00EA6B87" w14:paraId="45405C0F" w14:textId="77777777" w:rsidTr="000679D9">
        <w:trPr>
          <w:cantSplit/>
        </w:trPr>
        <w:tc>
          <w:tcPr>
            <w:tcW w:w="263" w:type="pct"/>
            <w:vMerge w:val="restart"/>
            <w:shd w:val="clear" w:color="auto" w:fill="E6E6E6"/>
            <w:vAlign w:val="center"/>
          </w:tcPr>
          <w:p w14:paraId="37AD3A49" w14:textId="77777777" w:rsidR="00630AEA" w:rsidRPr="00EA6B87" w:rsidRDefault="00630AEA" w:rsidP="00F73DE9">
            <w:pPr>
              <w:keepNext/>
              <w:keepLines/>
              <w:spacing w:before="60" w:after="60" w:line="360" w:lineRule="auto"/>
              <w:jc w:val="center"/>
              <w:rPr>
                <w:sz w:val="18"/>
                <w:szCs w:val="18"/>
                <w:lang w:val="el-GR"/>
              </w:rPr>
            </w:pPr>
            <w:r w:rsidRPr="00EA6B87">
              <w:rPr>
                <w:sz w:val="18"/>
                <w:szCs w:val="18"/>
                <w:lang w:val="el-GR"/>
              </w:rPr>
              <w:t>Α/Α</w:t>
            </w:r>
          </w:p>
        </w:tc>
        <w:tc>
          <w:tcPr>
            <w:tcW w:w="1065" w:type="pct"/>
            <w:vMerge w:val="restart"/>
            <w:shd w:val="clear" w:color="auto" w:fill="E6E6E6"/>
            <w:vAlign w:val="center"/>
          </w:tcPr>
          <w:p w14:paraId="0BA1E38E" w14:textId="77777777" w:rsidR="00630AEA" w:rsidRPr="00EA6B87" w:rsidRDefault="00630AEA" w:rsidP="00F73DE9">
            <w:pPr>
              <w:keepNext/>
              <w:keepLines/>
              <w:spacing w:before="60" w:after="60" w:line="360" w:lineRule="auto"/>
              <w:jc w:val="center"/>
              <w:rPr>
                <w:sz w:val="18"/>
                <w:szCs w:val="18"/>
                <w:lang w:val="el-GR"/>
              </w:rPr>
            </w:pPr>
            <w:r w:rsidRPr="00EA6B87">
              <w:rPr>
                <w:sz w:val="18"/>
                <w:szCs w:val="18"/>
                <w:lang w:val="el-GR"/>
              </w:rPr>
              <w:t>ΠΕΡΙΓΡΑΦΗ</w:t>
            </w:r>
          </w:p>
        </w:tc>
        <w:tc>
          <w:tcPr>
            <w:tcW w:w="697" w:type="pct"/>
            <w:vMerge w:val="restart"/>
            <w:shd w:val="clear" w:color="auto" w:fill="E6E6E6"/>
            <w:vAlign w:val="center"/>
          </w:tcPr>
          <w:p w14:paraId="1CF3D85E" w14:textId="7A6BD2DD" w:rsidR="00630AEA" w:rsidRPr="00EA6B87" w:rsidRDefault="00630AEA" w:rsidP="00F73DE9">
            <w:pPr>
              <w:keepNext/>
              <w:keepLines/>
              <w:spacing w:before="60" w:after="60" w:line="360" w:lineRule="auto"/>
              <w:jc w:val="center"/>
              <w:rPr>
                <w:sz w:val="18"/>
                <w:szCs w:val="18"/>
                <w:lang w:val="el-GR"/>
              </w:rPr>
            </w:pPr>
            <w:r w:rsidRPr="00EA6B87">
              <w:rPr>
                <w:sz w:val="20"/>
                <w:szCs w:val="20"/>
                <w:lang w:val="el-GR"/>
              </w:rPr>
              <w:t>ΦΑΣΗ ΈΡΓΟΥ</w:t>
            </w:r>
          </w:p>
        </w:tc>
        <w:tc>
          <w:tcPr>
            <w:tcW w:w="497" w:type="pct"/>
            <w:vMerge w:val="restart"/>
            <w:shd w:val="clear" w:color="auto" w:fill="E6E6E6"/>
            <w:vAlign w:val="center"/>
          </w:tcPr>
          <w:p w14:paraId="7DACC90E" w14:textId="15855768" w:rsidR="00630AEA" w:rsidRPr="00EA6B87" w:rsidRDefault="00630AEA" w:rsidP="00F73DE9">
            <w:pPr>
              <w:keepNext/>
              <w:keepLines/>
              <w:spacing w:before="60" w:after="60" w:line="360" w:lineRule="auto"/>
              <w:jc w:val="center"/>
              <w:rPr>
                <w:sz w:val="18"/>
                <w:szCs w:val="18"/>
                <w:lang w:val="el-GR"/>
              </w:rPr>
            </w:pPr>
            <w:r w:rsidRPr="00EA6B87">
              <w:rPr>
                <w:sz w:val="20"/>
                <w:szCs w:val="20"/>
                <w:lang w:val="el-GR"/>
              </w:rPr>
              <w:t>ΚΩΔ. ΠΑΡΑΔΟΤΕΟΥ</w:t>
            </w:r>
          </w:p>
        </w:tc>
        <w:tc>
          <w:tcPr>
            <w:tcW w:w="595" w:type="pct"/>
            <w:vMerge w:val="restart"/>
            <w:shd w:val="clear" w:color="auto" w:fill="E6E6E6"/>
            <w:vAlign w:val="center"/>
          </w:tcPr>
          <w:p w14:paraId="5CA37AAD" w14:textId="310A92C1" w:rsidR="00630AEA" w:rsidRPr="00EA6B87" w:rsidRDefault="00630AEA" w:rsidP="00F73DE9">
            <w:pPr>
              <w:keepNext/>
              <w:keepLines/>
              <w:spacing w:before="60" w:after="60" w:line="360" w:lineRule="auto"/>
              <w:jc w:val="center"/>
              <w:rPr>
                <w:sz w:val="18"/>
                <w:szCs w:val="18"/>
                <w:lang w:val="el-GR"/>
              </w:rPr>
            </w:pPr>
            <w:r w:rsidRPr="00EA6B87">
              <w:rPr>
                <w:sz w:val="18"/>
                <w:szCs w:val="18"/>
                <w:lang w:val="el-GR"/>
              </w:rPr>
              <w:t>ΠΟΣΟΤΗΤΑ</w:t>
            </w:r>
          </w:p>
        </w:tc>
        <w:tc>
          <w:tcPr>
            <w:tcW w:w="1015" w:type="pct"/>
            <w:gridSpan w:val="2"/>
            <w:shd w:val="clear" w:color="auto" w:fill="E6E6E6"/>
            <w:vAlign w:val="center"/>
          </w:tcPr>
          <w:p w14:paraId="06A6329E" w14:textId="77777777" w:rsidR="00630AEA" w:rsidRPr="00EA6B87" w:rsidRDefault="00630AEA" w:rsidP="00F73DE9">
            <w:pPr>
              <w:keepNext/>
              <w:keepLines/>
              <w:spacing w:before="60" w:after="60" w:line="360" w:lineRule="auto"/>
              <w:jc w:val="center"/>
              <w:rPr>
                <w:sz w:val="18"/>
                <w:szCs w:val="18"/>
                <w:lang w:val="el-GR"/>
              </w:rPr>
            </w:pPr>
            <w:r w:rsidRPr="00EA6B87">
              <w:rPr>
                <w:sz w:val="18"/>
                <w:szCs w:val="18"/>
                <w:lang w:val="el-GR"/>
              </w:rPr>
              <w:t>ΑΞΙΑ ΧΩΡΙΣ ΦΠΑ [€]</w:t>
            </w:r>
          </w:p>
        </w:tc>
        <w:tc>
          <w:tcPr>
            <w:tcW w:w="305" w:type="pct"/>
            <w:vMerge w:val="restart"/>
            <w:shd w:val="clear" w:color="auto" w:fill="E6E6E6"/>
            <w:vAlign w:val="center"/>
          </w:tcPr>
          <w:p w14:paraId="30F07CDD" w14:textId="77777777" w:rsidR="00630AEA" w:rsidRPr="00EA6B87" w:rsidRDefault="00630AEA" w:rsidP="00F73DE9">
            <w:pPr>
              <w:keepNext/>
              <w:keepLines/>
              <w:spacing w:before="60" w:after="60" w:line="360" w:lineRule="auto"/>
              <w:jc w:val="center"/>
              <w:rPr>
                <w:sz w:val="18"/>
                <w:szCs w:val="18"/>
                <w:lang w:val="el-GR"/>
              </w:rPr>
            </w:pPr>
            <w:r w:rsidRPr="00EA6B87">
              <w:rPr>
                <w:sz w:val="18"/>
                <w:szCs w:val="18"/>
                <w:lang w:val="el-GR"/>
              </w:rPr>
              <w:t>ΦΠΑ [€]</w:t>
            </w:r>
          </w:p>
        </w:tc>
        <w:tc>
          <w:tcPr>
            <w:tcW w:w="562" w:type="pct"/>
            <w:vMerge w:val="restart"/>
            <w:shd w:val="clear" w:color="auto" w:fill="E6E6E6"/>
            <w:vAlign w:val="center"/>
          </w:tcPr>
          <w:p w14:paraId="14F2FD3C" w14:textId="77777777" w:rsidR="00630AEA" w:rsidRPr="00EA6B87" w:rsidRDefault="00630AEA" w:rsidP="00F73DE9">
            <w:pPr>
              <w:keepNext/>
              <w:keepLines/>
              <w:spacing w:before="60" w:after="60" w:line="360" w:lineRule="auto"/>
              <w:jc w:val="center"/>
              <w:rPr>
                <w:sz w:val="18"/>
                <w:szCs w:val="18"/>
                <w:lang w:val="el-GR"/>
              </w:rPr>
            </w:pPr>
            <w:r w:rsidRPr="00EA6B87">
              <w:rPr>
                <w:sz w:val="18"/>
                <w:szCs w:val="18"/>
                <w:lang w:val="el-GR"/>
              </w:rPr>
              <w:t xml:space="preserve">ΣΥΝΟΛΙΚΗ ΑΞΙΑ </w:t>
            </w:r>
          </w:p>
          <w:p w14:paraId="48E99D32" w14:textId="77777777" w:rsidR="00630AEA" w:rsidRPr="00EA6B87" w:rsidRDefault="00630AEA" w:rsidP="00F73DE9">
            <w:pPr>
              <w:keepNext/>
              <w:keepLines/>
              <w:spacing w:before="60" w:after="60" w:line="360" w:lineRule="auto"/>
              <w:jc w:val="center"/>
              <w:rPr>
                <w:sz w:val="18"/>
                <w:szCs w:val="18"/>
                <w:lang w:val="el-GR"/>
              </w:rPr>
            </w:pPr>
            <w:r w:rsidRPr="00EA6B87">
              <w:rPr>
                <w:sz w:val="18"/>
                <w:szCs w:val="18"/>
                <w:lang w:val="el-GR"/>
              </w:rPr>
              <w:t>ΜΕ ΦΠΑ [€]</w:t>
            </w:r>
          </w:p>
        </w:tc>
      </w:tr>
      <w:tr w:rsidR="000679D9" w:rsidRPr="00EA6B87" w14:paraId="5DC65F65" w14:textId="77777777" w:rsidTr="000679D9">
        <w:trPr>
          <w:cantSplit/>
        </w:trPr>
        <w:tc>
          <w:tcPr>
            <w:tcW w:w="263" w:type="pct"/>
            <w:vMerge/>
            <w:shd w:val="clear" w:color="auto" w:fill="E6E6E6"/>
            <w:vAlign w:val="center"/>
          </w:tcPr>
          <w:p w14:paraId="51187D92" w14:textId="77777777" w:rsidR="00630AEA" w:rsidRPr="00EA6B87" w:rsidRDefault="00630AEA" w:rsidP="00F73DE9">
            <w:pPr>
              <w:spacing w:before="60" w:after="60" w:line="360" w:lineRule="auto"/>
              <w:rPr>
                <w:sz w:val="18"/>
                <w:szCs w:val="18"/>
                <w:lang w:val="el-GR"/>
              </w:rPr>
            </w:pPr>
          </w:p>
        </w:tc>
        <w:tc>
          <w:tcPr>
            <w:tcW w:w="1065" w:type="pct"/>
            <w:vMerge/>
            <w:shd w:val="clear" w:color="auto" w:fill="E6E6E6"/>
            <w:vAlign w:val="center"/>
          </w:tcPr>
          <w:p w14:paraId="339626E0" w14:textId="77777777" w:rsidR="00630AEA" w:rsidRPr="00EA6B87" w:rsidRDefault="00630AEA" w:rsidP="00F73DE9">
            <w:pPr>
              <w:spacing w:before="60" w:after="60" w:line="360" w:lineRule="auto"/>
              <w:rPr>
                <w:sz w:val="18"/>
                <w:szCs w:val="18"/>
                <w:lang w:val="el-GR"/>
              </w:rPr>
            </w:pPr>
          </w:p>
        </w:tc>
        <w:tc>
          <w:tcPr>
            <w:tcW w:w="697" w:type="pct"/>
            <w:vMerge/>
            <w:shd w:val="clear" w:color="auto" w:fill="E6E6E6"/>
          </w:tcPr>
          <w:p w14:paraId="57E49CD3" w14:textId="77777777" w:rsidR="00630AEA" w:rsidRPr="00EA6B87" w:rsidRDefault="00630AEA" w:rsidP="00F73DE9">
            <w:pPr>
              <w:spacing w:before="60" w:after="60" w:line="360" w:lineRule="auto"/>
              <w:rPr>
                <w:sz w:val="18"/>
                <w:szCs w:val="18"/>
                <w:lang w:val="el-GR"/>
              </w:rPr>
            </w:pPr>
          </w:p>
        </w:tc>
        <w:tc>
          <w:tcPr>
            <w:tcW w:w="497" w:type="pct"/>
            <w:vMerge/>
            <w:shd w:val="clear" w:color="auto" w:fill="E6E6E6"/>
          </w:tcPr>
          <w:p w14:paraId="61C8E9A9" w14:textId="51C04359" w:rsidR="00630AEA" w:rsidRPr="00EA6B87" w:rsidRDefault="00630AEA" w:rsidP="00F73DE9">
            <w:pPr>
              <w:spacing w:before="60" w:after="60" w:line="360" w:lineRule="auto"/>
              <w:rPr>
                <w:sz w:val="18"/>
                <w:szCs w:val="18"/>
                <w:lang w:val="el-GR"/>
              </w:rPr>
            </w:pPr>
          </w:p>
        </w:tc>
        <w:tc>
          <w:tcPr>
            <w:tcW w:w="595" w:type="pct"/>
            <w:vMerge/>
            <w:shd w:val="clear" w:color="auto" w:fill="E6E6E6"/>
            <w:vAlign w:val="center"/>
          </w:tcPr>
          <w:p w14:paraId="225E3B3D" w14:textId="68AA2135" w:rsidR="00630AEA" w:rsidRPr="00EA6B87" w:rsidRDefault="00630AEA" w:rsidP="00F73DE9">
            <w:pPr>
              <w:spacing w:before="60" w:after="60" w:line="360" w:lineRule="auto"/>
              <w:rPr>
                <w:sz w:val="18"/>
                <w:szCs w:val="18"/>
                <w:lang w:val="el-GR"/>
              </w:rPr>
            </w:pPr>
          </w:p>
        </w:tc>
        <w:tc>
          <w:tcPr>
            <w:tcW w:w="541" w:type="pct"/>
            <w:shd w:val="clear" w:color="auto" w:fill="E6E6E6"/>
            <w:vAlign w:val="center"/>
          </w:tcPr>
          <w:p w14:paraId="1413612A" w14:textId="77777777" w:rsidR="00630AEA" w:rsidRPr="00EA6B87" w:rsidRDefault="00630AEA" w:rsidP="00F73DE9">
            <w:pPr>
              <w:spacing w:before="60" w:after="60" w:line="360" w:lineRule="auto"/>
              <w:jc w:val="center"/>
              <w:rPr>
                <w:sz w:val="18"/>
                <w:szCs w:val="18"/>
                <w:lang w:val="el-GR"/>
              </w:rPr>
            </w:pPr>
            <w:r w:rsidRPr="00EA6B87">
              <w:rPr>
                <w:sz w:val="18"/>
                <w:szCs w:val="18"/>
                <w:lang w:val="el-GR"/>
              </w:rPr>
              <w:t>ΤΙΜΗ ΜΟΝΑΔΑΣ</w:t>
            </w:r>
          </w:p>
        </w:tc>
        <w:tc>
          <w:tcPr>
            <w:tcW w:w="474" w:type="pct"/>
            <w:shd w:val="clear" w:color="auto" w:fill="E6E6E6"/>
            <w:vAlign w:val="center"/>
          </w:tcPr>
          <w:p w14:paraId="46833F1B" w14:textId="77777777" w:rsidR="00630AEA" w:rsidRPr="00EA6B87" w:rsidRDefault="00630AEA" w:rsidP="00F73DE9">
            <w:pPr>
              <w:spacing w:before="60" w:after="60" w:line="360" w:lineRule="auto"/>
              <w:jc w:val="center"/>
              <w:rPr>
                <w:sz w:val="18"/>
                <w:szCs w:val="18"/>
                <w:lang w:val="el-GR"/>
              </w:rPr>
            </w:pPr>
            <w:r w:rsidRPr="00EA6B87">
              <w:rPr>
                <w:sz w:val="18"/>
                <w:szCs w:val="18"/>
                <w:lang w:val="el-GR"/>
              </w:rPr>
              <w:t>ΣΥΝΟΛΟ</w:t>
            </w:r>
          </w:p>
        </w:tc>
        <w:tc>
          <w:tcPr>
            <w:tcW w:w="305" w:type="pct"/>
            <w:vMerge/>
            <w:shd w:val="clear" w:color="auto" w:fill="E6E6E6"/>
            <w:vAlign w:val="center"/>
          </w:tcPr>
          <w:p w14:paraId="3418C726" w14:textId="77777777" w:rsidR="00630AEA" w:rsidRPr="00EA6B87" w:rsidRDefault="00630AEA" w:rsidP="00F73DE9">
            <w:pPr>
              <w:spacing w:before="60" w:after="60" w:line="360" w:lineRule="auto"/>
              <w:rPr>
                <w:sz w:val="18"/>
                <w:szCs w:val="18"/>
                <w:lang w:val="el-GR"/>
              </w:rPr>
            </w:pPr>
          </w:p>
        </w:tc>
        <w:tc>
          <w:tcPr>
            <w:tcW w:w="562" w:type="pct"/>
            <w:vMerge/>
            <w:shd w:val="clear" w:color="auto" w:fill="E6E6E6"/>
            <w:vAlign w:val="center"/>
          </w:tcPr>
          <w:p w14:paraId="359CDC90" w14:textId="77777777" w:rsidR="00630AEA" w:rsidRPr="00EA6B87" w:rsidRDefault="00630AEA" w:rsidP="00F73DE9">
            <w:pPr>
              <w:spacing w:before="60" w:after="60" w:line="360" w:lineRule="auto"/>
              <w:rPr>
                <w:sz w:val="18"/>
                <w:szCs w:val="18"/>
                <w:lang w:val="el-GR"/>
              </w:rPr>
            </w:pPr>
          </w:p>
        </w:tc>
      </w:tr>
      <w:tr w:rsidR="00630AEA" w:rsidRPr="00EA6B87" w14:paraId="7DD034CC" w14:textId="77777777" w:rsidTr="000679D9">
        <w:trPr>
          <w:trHeight w:val="284"/>
        </w:trPr>
        <w:tc>
          <w:tcPr>
            <w:tcW w:w="263" w:type="pct"/>
            <w:vAlign w:val="center"/>
          </w:tcPr>
          <w:p w14:paraId="1E4692CA" w14:textId="77777777" w:rsidR="00630AEA" w:rsidRPr="00EA6B87" w:rsidRDefault="00630AEA" w:rsidP="00F73DE9">
            <w:pPr>
              <w:spacing w:before="60" w:after="60" w:line="360" w:lineRule="auto"/>
              <w:rPr>
                <w:sz w:val="18"/>
                <w:szCs w:val="18"/>
                <w:lang w:val="el-GR"/>
              </w:rPr>
            </w:pPr>
          </w:p>
        </w:tc>
        <w:tc>
          <w:tcPr>
            <w:tcW w:w="1065" w:type="pct"/>
            <w:vAlign w:val="center"/>
          </w:tcPr>
          <w:p w14:paraId="147A14D8" w14:textId="77777777" w:rsidR="00630AEA" w:rsidRPr="00EA6B87" w:rsidRDefault="00630AEA" w:rsidP="00F73DE9">
            <w:pPr>
              <w:spacing w:before="60" w:after="60" w:line="360" w:lineRule="auto"/>
              <w:rPr>
                <w:sz w:val="18"/>
                <w:szCs w:val="18"/>
                <w:lang w:val="el-GR"/>
              </w:rPr>
            </w:pPr>
          </w:p>
        </w:tc>
        <w:tc>
          <w:tcPr>
            <w:tcW w:w="697" w:type="pct"/>
          </w:tcPr>
          <w:p w14:paraId="435FB4D3" w14:textId="77777777" w:rsidR="00630AEA" w:rsidRPr="00EA6B87" w:rsidRDefault="00630AEA" w:rsidP="00F73DE9">
            <w:pPr>
              <w:spacing w:before="60" w:after="60" w:line="360" w:lineRule="auto"/>
              <w:rPr>
                <w:sz w:val="18"/>
                <w:szCs w:val="18"/>
                <w:lang w:val="el-GR"/>
              </w:rPr>
            </w:pPr>
          </w:p>
        </w:tc>
        <w:tc>
          <w:tcPr>
            <w:tcW w:w="497" w:type="pct"/>
          </w:tcPr>
          <w:p w14:paraId="1554AEBD" w14:textId="78612F47" w:rsidR="00630AEA" w:rsidRPr="00EA6B87" w:rsidRDefault="00630AEA" w:rsidP="00F73DE9">
            <w:pPr>
              <w:spacing w:before="60" w:after="60" w:line="360" w:lineRule="auto"/>
              <w:rPr>
                <w:sz w:val="18"/>
                <w:szCs w:val="18"/>
                <w:lang w:val="el-GR"/>
              </w:rPr>
            </w:pPr>
          </w:p>
        </w:tc>
        <w:tc>
          <w:tcPr>
            <w:tcW w:w="595" w:type="pct"/>
            <w:vAlign w:val="center"/>
          </w:tcPr>
          <w:p w14:paraId="2A7E648F" w14:textId="73B8D873" w:rsidR="00630AEA" w:rsidRPr="00EA6B87" w:rsidRDefault="00630AEA" w:rsidP="00F73DE9">
            <w:pPr>
              <w:spacing w:before="60" w:after="60" w:line="360" w:lineRule="auto"/>
              <w:rPr>
                <w:sz w:val="18"/>
                <w:szCs w:val="18"/>
                <w:lang w:val="el-GR"/>
              </w:rPr>
            </w:pPr>
          </w:p>
        </w:tc>
        <w:tc>
          <w:tcPr>
            <w:tcW w:w="541" w:type="pct"/>
            <w:vAlign w:val="center"/>
          </w:tcPr>
          <w:p w14:paraId="4DE47D5E" w14:textId="77777777" w:rsidR="00630AEA" w:rsidRPr="00EA6B87" w:rsidRDefault="00630AEA" w:rsidP="00F73DE9">
            <w:pPr>
              <w:spacing w:before="60" w:after="60" w:line="360" w:lineRule="auto"/>
              <w:rPr>
                <w:sz w:val="18"/>
                <w:szCs w:val="18"/>
                <w:lang w:val="el-GR"/>
              </w:rPr>
            </w:pPr>
          </w:p>
        </w:tc>
        <w:tc>
          <w:tcPr>
            <w:tcW w:w="474" w:type="pct"/>
            <w:vAlign w:val="center"/>
          </w:tcPr>
          <w:p w14:paraId="51AA5A8F" w14:textId="77777777" w:rsidR="00630AEA" w:rsidRPr="00EA6B87" w:rsidRDefault="00630AEA" w:rsidP="00F73DE9">
            <w:pPr>
              <w:spacing w:before="60" w:after="60" w:line="360" w:lineRule="auto"/>
              <w:rPr>
                <w:sz w:val="18"/>
                <w:szCs w:val="18"/>
                <w:lang w:val="el-GR"/>
              </w:rPr>
            </w:pPr>
          </w:p>
        </w:tc>
        <w:tc>
          <w:tcPr>
            <w:tcW w:w="305" w:type="pct"/>
            <w:vAlign w:val="center"/>
          </w:tcPr>
          <w:p w14:paraId="0F6110DF" w14:textId="77777777" w:rsidR="00630AEA" w:rsidRPr="00EA6B87" w:rsidRDefault="00630AEA" w:rsidP="00F73DE9">
            <w:pPr>
              <w:spacing w:before="60" w:after="60" w:line="360" w:lineRule="auto"/>
              <w:rPr>
                <w:sz w:val="18"/>
                <w:szCs w:val="18"/>
                <w:lang w:val="el-GR"/>
              </w:rPr>
            </w:pPr>
          </w:p>
        </w:tc>
        <w:tc>
          <w:tcPr>
            <w:tcW w:w="562" w:type="pct"/>
            <w:vAlign w:val="center"/>
          </w:tcPr>
          <w:p w14:paraId="19D0E43A" w14:textId="77777777" w:rsidR="00630AEA" w:rsidRPr="00EA6B87" w:rsidRDefault="00630AEA" w:rsidP="00F73DE9">
            <w:pPr>
              <w:spacing w:before="60" w:after="60" w:line="360" w:lineRule="auto"/>
              <w:rPr>
                <w:sz w:val="18"/>
                <w:szCs w:val="18"/>
                <w:lang w:val="el-GR"/>
              </w:rPr>
            </w:pPr>
          </w:p>
        </w:tc>
      </w:tr>
      <w:tr w:rsidR="00630AEA" w:rsidRPr="00EA6B87" w14:paraId="1B87E2C9" w14:textId="77777777" w:rsidTr="000679D9">
        <w:trPr>
          <w:trHeight w:val="284"/>
        </w:trPr>
        <w:tc>
          <w:tcPr>
            <w:tcW w:w="263" w:type="pct"/>
            <w:vAlign w:val="center"/>
          </w:tcPr>
          <w:p w14:paraId="37866B00" w14:textId="77777777" w:rsidR="00630AEA" w:rsidRPr="00EA6B87" w:rsidRDefault="00630AEA" w:rsidP="00F73DE9">
            <w:pPr>
              <w:spacing w:before="60" w:after="60" w:line="360" w:lineRule="auto"/>
              <w:rPr>
                <w:sz w:val="18"/>
                <w:szCs w:val="18"/>
                <w:lang w:val="el-GR"/>
              </w:rPr>
            </w:pPr>
          </w:p>
        </w:tc>
        <w:tc>
          <w:tcPr>
            <w:tcW w:w="1065" w:type="pct"/>
            <w:vAlign w:val="center"/>
          </w:tcPr>
          <w:p w14:paraId="3AC3A043" w14:textId="77777777" w:rsidR="00630AEA" w:rsidRPr="00EA6B87" w:rsidRDefault="00630AEA" w:rsidP="00F73DE9">
            <w:pPr>
              <w:spacing w:before="60" w:after="60" w:line="360" w:lineRule="auto"/>
              <w:rPr>
                <w:sz w:val="18"/>
                <w:szCs w:val="18"/>
                <w:lang w:val="el-GR"/>
              </w:rPr>
            </w:pPr>
          </w:p>
        </w:tc>
        <w:tc>
          <w:tcPr>
            <w:tcW w:w="697" w:type="pct"/>
          </w:tcPr>
          <w:p w14:paraId="6B623F00" w14:textId="77777777" w:rsidR="00630AEA" w:rsidRPr="00EA6B87" w:rsidRDefault="00630AEA" w:rsidP="00F73DE9">
            <w:pPr>
              <w:spacing w:before="60" w:after="60" w:line="360" w:lineRule="auto"/>
              <w:rPr>
                <w:sz w:val="18"/>
                <w:szCs w:val="18"/>
                <w:lang w:val="el-GR"/>
              </w:rPr>
            </w:pPr>
          </w:p>
        </w:tc>
        <w:tc>
          <w:tcPr>
            <w:tcW w:w="497" w:type="pct"/>
          </w:tcPr>
          <w:p w14:paraId="263D1779" w14:textId="49A8CA35" w:rsidR="00630AEA" w:rsidRPr="00EA6B87" w:rsidRDefault="00630AEA" w:rsidP="00F73DE9">
            <w:pPr>
              <w:spacing w:before="60" w:after="60" w:line="360" w:lineRule="auto"/>
              <w:rPr>
                <w:sz w:val="18"/>
                <w:szCs w:val="18"/>
                <w:lang w:val="el-GR"/>
              </w:rPr>
            </w:pPr>
          </w:p>
        </w:tc>
        <w:tc>
          <w:tcPr>
            <w:tcW w:w="595" w:type="pct"/>
            <w:tcBorders>
              <w:bottom w:val="single" w:sz="4" w:space="0" w:color="auto"/>
            </w:tcBorders>
            <w:vAlign w:val="center"/>
          </w:tcPr>
          <w:p w14:paraId="7DE80C31" w14:textId="6CC03EFB" w:rsidR="00630AEA" w:rsidRPr="00EA6B87" w:rsidRDefault="00630AEA" w:rsidP="00F73DE9">
            <w:pPr>
              <w:spacing w:before="60" w:after="60" w:line="360" w:lineRule="auto"/>
              <w:rPr>
                <w:sz w:val="18"/>
                <w:szCs w:val="18"/>
                <w:lang w:val="el-GR"/>
              </w:rPr>
            </w:pPr>
          </w:p>
        </w:tc>
        <w:tc>
          <w:tcPr>
            <w:tcW w:w="541" w:type="pct"/>
            <w:tcBorders>
              <w:bottom w:val="single" w:sz="4" w:space="0" w:color="auto"/>
            </w:tcBorders>
            <w:vAlign w:val="center"/>
          </w:tcPr>
          <w:p w14:paraId="4A28BC8B" w14:textId="77777777" w:rsidR="00630AEA" w:rsidRPr="00EA6B87" w:rsidRDefault="00630AEA" w:rsidP="00F73DE9">
            <w:pPr>
              <w:spacing w:before="60" w:after="60" w:line="360" w:lineRule="auto"/>
              <w:rPr>
                <w:sz w:val="18"/>
                <w:szCs w:val="18"/>
                <w:lang w:val="el-GR"/>
              </w:rPr>
            </w:pPr>
          </w:p>
        </w:tc>
        <w:tc>
          <w:tcPr>
            <w:tcW w:w="474" w:type="pct"/>
            <w:vAlign w:val="center"/>
          </w:tcPr>
          <w:p w14:paraId="17D60D5F" w14:textId="77777777" w:rsidR="00630AEA" w:rsidRPr="00EA6B87" w:rsidRDefault="00630AEA" w:rsidP="00F73DE9">
            <w:pPr>
              <w:spacing w:before="60" w:after="60" w:line="360" w:lineRule="auto"/>
              <w:rPr>
                <w:sz w:val="18"/>
                <w:szCs w:val="18"/>
                <w:lang w:val="el-GR"/>
              </w:rPr>
            </w:pPr>
          </w:p>
        </w:tc>
        <w:tc>
          <w:tcPr>
            <w:tcW w:w="305" w:type="pct"/>
            <w:vAlign w:val="center"/>
          </w:tcPr>
          <w:p w14:paraId="09CBA612" w14:textId="77777777" w:rsidR="00630AEA" w:rsidRPr="00EA6B87" w:rsidRDefault="00630AEA" w:rsidP="00F73DE9">
            <w:pPr>
              <w:spacing w:before="60" w:after="60" w:line="360" w:lineRule="auto"/>
              <w:rPr>
                <w:sz w:val="18"/>
                <w:szCs w:val="18"/>
                <w:lang w:val="el-GR"/>
              </w:rPr>
            </w:pPr>
          </w:p>
        </w:tc>
        <w:tc>
          <w:tcPr>
            <w:tcW w:w="562" w:type="pct"/>
            <w:vAlign w:val="center"/>
          </w:tcPr>
          <w:p w14:paraId="64AEA8A0" w14:textId="77777777" w:rsidR="00630AEA" w:rsidRPr="00EA6B87" w:rsidRDefault="00630AEA" w:rsidP="00F73DE9">
            <w:pPr>
              <w:spacing w:before="60" w:after="60" w:line="360" w:lineRule="auto"/>
              <w:rPr>
                <w:sz w:val="18"/>
                <w:szCs w:val="18"/>
                <w:lang w:val="el-GR"/>
              </w:rPr>
            </w:pPr>
          </w:p>
        </w:tc>
      </w:tr>
      <w:tr w:rsidR="00630AEA" w:rsidRPr="00EA6B87" w14:paraId="6AF9325D" w14:textId="77777777" w:rsidTr="000679D9">
        <w:trPr>
          <w:trHeight w:val="284"/>
        </w:trPr>
        <w:tc>
          <w:tcPr>
            <w:tcW w:w="263" w:type="pct"/>
            <w:tcBorders>
              <w:bottom w:val="single" w:sz="4" w:space="0" w:color="auto"/>
            </w:tcBorders>
            <w:vAlign w:val="center"/>
          </w:tcPr>
          <w:p w14:paraId="4713F8A2" w14:textId="77777777" w:rsidR="00630AEA" w:rsidRPr="00EA6B87" w:rsidRDefault="00630AEA" w:rsidP="00F73DE9">
            <w:pPr>
              <w:spacing w:before="60" w:after="60" w:line="360" w:lineRule="auto"/>
              <w:rPr>
                <w:sz w:val="18"/>
                <w:szCs w:val="18"/>
                <w:lang w:val="el-GR"/>
              </w:rPr>
            </w:pPr>
          </w:p>
        </w:tc>
        <w:tc>
          <w:tcPr>
            <w:tcW w:w="1065" w:type="pct"/>
            <w:tcBorders>
              <w:bottom w:val="single" w:sz="4" w:space="0" w:color="auto"/>
            </w:tcBorders>
            <w:vAlign w:val="center"/>
          </w:tcPr>
          <w:p w14:paraId="643640DB" w14:textId="77777777" w:rsidR="00630AEA" w:rsidRPr="00EA6B87" w:rsidRDefault="00630AEA" w:rsidP="00F73DE9">
            <w:pPr>
              <w:spacing w:before="60" w:after="60" w:line="360" w:lineRule="auto"/>
              <w:rPr>
                <w:sz w:val="18"/>
                <w:szCs w:val="18"/>
                <w:lang w:val="el-GR"/>
              </w:rPr>
            </w:pPr>
          </w:p>
        </w:tc>
        <w:tc>
          <w:tcPr>
            <w:tcW w:w="697" w:type="pct"/>
            <w:tcBorders>
              <w:bottom w:val="single" w:sz="4" w:space="0" w:color="auto"/>
            </w:tcBorders>
          </w:tcPr>
          <w:p w14:paraId="31D988AA" w14:textId="77777777" w:rsidR="00630AEA" w:rsidRPr="00EA6B87" w:rsidRDefault="00630AEA" w:rsidP="00F73DE9">
            <w:pPr>
              <w:spacing w:before="60" w:after="60" w:line="360" w:lineRule="auto"/>
              <w:rPr>
                <w:sz w:val="18"/>
                <w:szCs w:val="18"/>
                <w:lang w:val="el-GR"/>
              </w:rPr>
            </w:pPr>
          </w:p>
        </w:tc>
        <w:tc>
          <w:tcPr>
            <w:tcW w:w="497" w:type="pct"/>
            <w:tcBorders>
              <w:bottom w:val="single" w:sz="4" w:space="0" w:color="auto"/>
            </w:tcBorders>
          </w:tcPr>
          <w:p w14:paraId="5716A7FD" w14:textId="3317C47C" w:rsidR="00630AEA" w:rsidRPr="00EA6B87" w:rsidRDefault="00630AEA" w:rsidP="00F73DE9">
            <w:pPr>
              <w:spacing w:before="60" w:after="60" w:line="360" w:lineRule="auto"/>
              <w:rPr>
                <w:sz w:val="18"/>
                <w:szCs w:val="18"/>
                <w:lang w:val="el-GR"/>
              </w:rPr>
            </w:pPr>
          </w:p>
        </w:tc>
        <w:tc>
          <w:tcPr>
            <w:tcW w:w="595" w:type="pct"/>
            <w:tcBorders>
              <w:bottom w:val="single" w:sz="4" w:space="0" w:color="auto"/>
            </w:tcBorders>
            <w:vAlign w:val="center"/>
          </w:tcPr>
          <w:p w14:paraId="106301E1" w14:textId="10BA5334" w:rsidR="00630AEA" w:rsidRPr="00EA6B87" w:rsidRDefault="00630AEA" w:rsidP="00F73DE9">
            <w:pPr>
              <w:spacing w:before="60" w:after="60" w:line="360" w:lineRule="auto"/>
              <w:rPr>
                <w:sz w:val="18"/>
                <w:szCs w:val="18"/>
                <w:lang w:val="el-GR"/>
              </w:rPr>
            </w:pPr>
          </w:p>
        </w:tc>
        <w:tc>
          <w:tcPr>
            <w:tcW w:w="541" w:type="pct"/>
            <w:tcBorders>
              <w:bottom w:val="single" w:sz="4" w:space="0" w:color="auto"/>
            </w:tcBorders>
            <w:vAlign w:val="center"/>
          </w:tcPr>
          <w:p w14:paraId="414BD2EE" w14:textId="77777777" w:rsidR="00630AEA" w:rsidRPr="00EA6B87" w:rsidRDefault="00630AEA" w:rsidP="00F73DE9">
            <w:pPr>
              <w:spacing w:before="60" w:after="60" w:line="360" w:lineRule="auto"/>
              <w:rPr>
                <w:sz w:val="18"/>
                <w:szCs w:val="18"/>
                <w:lang w:val="el-GR"/>
              </w:rPr>
            </w:pPr>
          </w:p>
        </w:tc>
        <w:tc>
          <w:tcPr>
            <w:tcW w:w="474" w:type="pct"/>
            <w:tcBorders>
              <w:bottom w:val="single" w:sz="4" w:space="0" w:color="auto"/>
            </w:tcBorders>
            <w:vAlign w:val="center"/>
          </w:tcPr>
          <w:p w14:paraId="14E7C529" w14:textId="77777777" w:rsidR="00630AEA" w:rsidRPr="00EA6B87" w:rsidRDefault="00630AEA" w:rsidP="00F73DE9">
            <w:pPr>
              <w:spacing w:before="60" w:after="60" w:line="360" w:lineRule="auto"/>
              <w:rPr>
                <w:sz w:val="18"/>
                <w:szCs w:val="18"/>
                <w:lang w:val="el-GR"/>
              </w:rPr>
            </w:pPr>
          </w:p>
        </w:tc>
        <w:tc>
          <w:tcPr>
            <w:tcW w:w="305" w:type="pct"/>
            <w:vAlign w:val="center"/>
          </w:tcPr>
          <w:p w14:paraId="1A83816D" w14:textId="77777777" w:rsidR="00630AEA" w:rsidRPr="00EA6B87" w:rsidRDefault="00630AEA" w:rsidP="00F73DE9">
            <w:pPr>
              <w:spacing w:before="60" w:after="60" w:line="360" w:lineRule="auto"/>
              <w:rPr>
                <w:sz w:val="18"/>
                <w:szCs w:val="18"/>
                <w:lang w:val="el-GR"/>
              </w:rPr>
            </w:pPr>
          </w:p>
        </w:tc>
        <w:tc>
          <w:tcPr>
            <w:tcW w:w="562" w:type="pct"/>
            <w:vAlign w:val="center"/>
          </w:tcPr>
          <w:p w14:paraId="4208E9AC" w14:textId="77777777" w:rsidR="00630AEA" w:rsidRPr="00EA6B87" w:rsidRDefault="00630AEA" w:rsidP="00F73DE9">
            <w:pPr>
              <w:spacing w:before="60" w:after="60" w:line="360" w:lineRule="auto"/>
              <w:rPr>
                <w:sz w:val="18"/>
                <w:szCs w:val="18"/>
                <w:lang w:val="el-GR"/>
              </w:rPr>
            </w:pPr>
          </w:p>
        </w:tc>
      </w:tr>
      <w:tr w:rsidR="00630AEA" w:rsidRPr="00EA6B87" w14:paraId="0AF6B19D" w14:textId="77777777" w:rsidTr="000679D9">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EA6B87" w:rsidRDefault="00630AEA" w:rsidP="00F73DE9">
            <w:pPr>
              <w:spacing w:before="60" w:after="60" w:line="360" w:lineRule="auto"/>
              <w:jc w:val="center"/>
              <w:rPr>
                <w:sz w:val="18"/>
                <w:szCs w:val="18"/>
                <w:lang w:val="el-GR"/>
              </w:rPr>
            </w:pPr>
            <w:bookmarkStart w:id="841" w:name="_Toc240445880"/>
            <w:r w:rsidRPr="00EA6B8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EA6B87" w:rsidRDefault="00630AEA" w:rsidP="00F73DE9">
            <w:pPr>
              <w:spacing w:before="60" w:after="60" w:line="360" w:lineRule="auto"/>
              <w:rPr>
                <w:sz w:val="18"/>
                <w:szCs w:val="18"/>
                <w:lang w:val="el-GR"/>
              </w:rPr>
            </w:pPr>
          </w:p>
        </w:tc>
        <w:tc>
          <w:tcPr>
            <w:tcW w:w="305" w:type="pct"/>
            <w:shd w:val="clear" w:color="auto" w:fill="FFFFFF"/>
            <w:vAlign w:val="center"/>
          </w:tcPr>
          <w:p w14:paraId="70350ADD" w14:textId="77777777" w:rsidR="00630AEA" w:rsidRPr="00EA6B87" w:rsidRDefault="00630AEA" w:rsidP="00F73DE9">
            <w:pPr>
              <w:spacing w:before="60" w:after="60" w:line="360" w:lineRule="auto"/>
              <w:rPr>
                <w:sz w:val="18"/>
                <w:szCs w:val="18"/>
                <w:lang w:val="el-GR"/>
              </w:rPr>
            </w:pPr>
          </w:p>
        </w:tc>
        <w:tc>
          <w:tcPr>
            <w:tcW w:w="562" w:type="pct"/>
            <w:shd w:val="clear" w:color="auto" w:fill="FFFFFF"/>
            <w:vAlign w:val="center"/>
          </w:tcPr>
          <w:p w14:paraId="3DEEBDDE" w14:textId="77777777" w:rsidR="00630AEA" w:rsidRPr="00EA6B87" w:rsidRDefault="00630AEA" w:rsidP="00F73DE9">
            <w:pPr>
              <w:spacing w:before="60" w:after="60" w:line="360" w:lineRule="auto"/>
              <w:rPr>
                <w:sz w:val="18"/>
                <w:szCs w:val="18"/>
                <w:lang w:val="el-GR"/>
              </w:rPr>
            </w:pPr>
          </w:p>
        </w:tc>
      </w:tr>
    </w:tbl>
    <w:p w14:paraId="35087DD9" w14:textId="77777777" w:rsidR="00623457" w:rsidRPr="00EA6B87" w:rsidRDefault="00623457" w:rsidP="00F73DE9">
      <w:pPr>
        <w:spacing w:line="360" w:lineRule="auto"/>
        <w:rPr>
          <w:lang w:val="el-GR"/>
        </w:rPr>
      </w:pPr>
      <w:bookmarkStart w:id="842" w:name="_Toc46178225"/>
      <w:bookmarkStart w:id="843" w:name="_Toc46178713"/>
      <w:bookmarkStart w:id="844" w:name="_Toc46179200"/>
      <w:bookmarkStart w:id="845" w:name="_Toc63254467"/>
      <w:bookmarkStart w:id="846" w:name="_Ref104352824"/>
      <w:bookmarkStart w:id="847" w:name="_Ref104352827"/>
      <w:bookmarkStart w:id="848" w:name="_Ref104352962"/>
      <w:bookmarkStart w:id="849" w:name="_Toc240445882"/>
      <w:bookmarkStart w:id="850" w:name="_Toc366852703"/>
      <w:bookmarkStart w:id="851" w:name="_Toc10632754"/>
      <w:bookmarkStart w:id="852" w:name="_Toc42167521"/>
      <w:bookmarkEnd w:id="841"/>
      <w:bookmarkEnd w:id="842"/>
      <w:bookmarkEnd w:id="843"/>
      <w:bookmarkEnd w:id="844"/>
    </w:p>
    <w:p w14:paraId="21D0AEF2" w14:textId="77777777" w:rsidR="00623457" w:rsidRPr="00EA6B87" w:rsidRDefault="00623457" w:rsidP="00F73DE9">
      <w:pPr>
        <w:pStyle w:val="3"/>
        <w:numPr>
          <w:ilvl w:val="2"/>
          <w:numId w:val="53"/>
        </w:numPr>
        <w:spacing w:line="360" w:lineRule="auto"/>
        <w:ind w:left="1134" w:hanging="414"/>
        <w:rPr>
          <w:rFonts w:cs="Tahoma"/>
          <w:lang w:val="el-GR"/>
        </w:rPr>
      </w:pPr>
      <w:bookmarkStart w:id="853" w:name="_Ref52978018"/>
      <w:bookmarkStart w:id="854" w:name="_Toc53671374"/>
      <w:bookmarkStart w:id="855" w:name="_Toc97194384"/>
      <w:bookmarkStart w:id="856" w:name="_Toc97194488"/>
      <w:bookmarkStart w:id="857" w:name="_Toc177459328"/>
      <w:r w:rsidRPr="00EA6B87">
        <w:rPr>
          <w:rFonts w:cs="Tahoma"/>
          <w:lang w:val="el-GR"/>
        </w:rPr>
        <w:lastRenderedPageBreak/>
        <w:t>Συγκεντρωτικός Πίνακας Οικονομικής Προσφοράς</w:t>
      </w:r>
      <w:bookmarkEnd w:id="845"/>
      <w:r w:rsidRPr="00EA6B87">
        <w:rPr>
          <w:rFonts w:cs="Tahoma"/>
          <w:lang w:val="el-GR"/>
        </w:rPr>
        <w:t xml:space="preserve"> Έργου</w:t>
      </w:r>
      <w:bookmarkEnd w:id="846"/>
      <w:bookmarkEnd w:id="847"/>
      <w:bookmarkEnd w:id="848"/>
      <w:bookmarkEnd w:id="849"/>
      <w:bookmarkEnd w:id="850"/>
      <w:bookmarkEnd w:id="851"/>
      <w:bookmarkEnd w:id="852"/>
      <w:bookmarkEnd w:id="853"/>
      <w:bookmarkEnd w:id="854"/>
      <w:bookmarkEnd w:id="855"/>
      <w:bookmarkEnd w:id="856"/>
      <w:bookmarkEnd w:id="8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5"/>
        <w:gridCol w:w="1627"/>
        <w:gridCol w:w="1629"/>
        <w:gridCol w:w="1629"/>
      </w:tblGrid>
      <w:tr w:rsidR="00623457" w:rsidRPr="00167910" w14:paraId="35298E84" w14:textId="77777777" w:rsidTr="00C4217E">
        <w:trPr>
          <w:cantSplit/>
          <w:trHeight w:val="386"/>
        </w:trPr>
        <w:tc>
          <w:tcPr>
            <w:tcW w:w="290" w:type="pct"/>
            <w:vMerge w:val="restart"/>
            <w:shd w:val="pct15" w:color="auto" w:fill="FFFFFF"/>
            <w:vAlign w:val="center"/>
          </w:tcPr>
          <w:p w14:paraId="5DD44DD5" w14:textId="77777777" w:rsidR="00623457" w:rsidRPr="00EA6B87" w:rsidRDefault="00623457" w:rsidP="00F73DE9">
            <w:pPr>
              <w:keepNext/>
              <w:keepLines/>
              <w:spacing w:before="60" w:after="60" w:line="360" w:lineRule="auto"/>
              <w:rPr>
                <w:sz w:val="18"/>
                <w:szCs w:val="18"/>
                <w:lang w:val="el-GR"/>
              </w:rPr>
            </w:pPr>
            <w:r w:rsidRPr="00EA6B87">
              <w:rPr>
                <w:sz w:val="18"/>
                <w:szCs w:val="18"/>
                <w:lang w:val="el-GR"/>
              </w:rPr>
              <w:t>Α/Α</w:t>
            </w:r>
          </w:p>
        </w:tc>
        <w:tc>
          <w:tcPr>
            <w:tcW w:w="2173" w:type="pct"/>
            <w:vMerge w:val="restart"/>
            <w:shd w:val="pct15" w:color="auto" w:fill="FFFFFF"/>
            <w:vAlign w:val="center"/>
          </w:tcPr>
          <w:p w14:paraId="34BACF01" w14:textId="77777777" w:rsidR="00623457" w:rsidRPr="00EA6B87" w:rsidRDefault="00623457" w:rsidP="00F73DE9">
            <w:pPr>
              <w:keepNext/>
              <w:keepLines/>
              <w:spacing w:before="60" w:after="60" w:line="360" w:lineRule="auto"/>
              <w:rPr>
                <w:sz w:val="18"/>
                <w:szCs w:val="18"/>
                <w:lang w:val="el-GR"/>
              </w:rPr>
            </w:pPr>
            <w:r w:rsidRPr="00EA6B87">
              <w:rPr>
                <w:sz w:val="18"/>
                <w:szCs w:val="18"/>
                <w:lang w:val="el-GR"/>
              </w:rPr>
              <w:t>ΠΕΡΙΓΡΑΦΗ</w:t>
            </w:r>
          </w:p>
        </w:tc>
        <w:tc>
          <w:tcPr>
            <w:tcW w:w="845" w:type="pct"/>
            <w:vMerge w:val="restart"/>
            <w:shd w:val="pct15" w:color="auto" w:fill="FFFFFF"/>
            <w:vAlign w:val="center"/>
          </w:tcPr>
          <w:p w14:paraId="7DA41F0B" w14:textId="77777777" w:rsidR="00623457" w:rsidRPr="00EA6B87" w:rsidRDefault="00623457" w:rsidP="00F73DE9">
            <w:pPr>
              <w:keepNext/>
              <w:keepLines/>
              <w:spacing w:before="60" w:after="60" w:line="360" w:lineRule="auto"/>
              <w:jc w:val="center"/>
              <w:rPr>
                <w:sz w:val="18"/>
                <w:szCs w:val="18"/>
                <w:lang w:val="el-GR"/>
              </w:rPr>
            </w:pPr>
            <w:r w:rsidRPr="00EA6B87">
              <w:rPr>
                <w:sz w:val="18"/>
                <w:szCs w:val="18"/>
                <w:lang w:val="el-GR"/>
              </w:rPr>
              <w:t>ΣΥΝΟΛΙΚΗ ΑΞΙΑ ΕΡΓΟΥ</w:t>
            </w:r>
          </w:p>
          <w:p w14:paraId="1C47E65B" w14:textId="77777777" w:rsidR="00623457" w:rsidRPr="00EA6B87" w:rsidRDefault="00623457" w:rsidP="00F73DE9">
            <w:pPr>
              <w:keepNext/>
              <w:keepLines/>
              <w:spacing w:before="60" w:after="60" w:line="360" w:lineRule="auto"/>
              <w:jc w:val="center"/>
              <w:rPr>
                <w:sz w:val="18"/>
                <w:szCs w:val="18"/>
                <w:lang w:val="el-GR"/>
              </w:rPr>
            </w:pPr>
            <w:r w:rsidRPr="00EA6B87">
              <w:rPr>
                <w:sz w:val="18"/>
                <w:szCs w:val="18"/>
                <w:lang w:val="el-GR"/>
              </w:rPr>
              <w:t>ΧΩΡΙΣ ΦΠΑ [€]</w:t>
            </w:r>
          </w:p>
        </w:tc>
        <w:tc>
          <w:tcPr>
            <w:tcW w:w="846" w:type="pct"/>
            <w:vMerge w:val="restart"/>
            <w:shd w:val="pct15" w:color="auto" w:fill="FFFFFF"/>
            <w:vAlign w:val="center"/>
          </w:tcPr>
          <w:p w14:paraId="0D5CE031" w14:textId="77777777" w:rsidR="00623457" w:rsidRPr="00EA6B87" w:rsidRDefault="00623457" w:rsidP="00F73DE9">
            <w:pPr>
              <w:keepNext/>
              <w:keepLines/>
              <w:spacing w:before="60" w:after="60" w:line="360" w:lineRule="auto"/>
              <w:jc w:val="center"/>
              <w:rPr>
                <w:sz w:val="18"/>
                <w:szCs w:val="18"/>
                <w:lang w:val="el-GR"/>
              </w:rPr>
            </w:pPr>
            <w:r w:rsidRPr="00EA6B87">
              <w:rPr>
                <w:sz w:val="18"/>
                <w:szCs w:val="18"/>
                <w:lang w:val="el-GR"/>
              </w:rPr>
              <w:t>ΦΠΑ [€]</w:t>
            </w:r>
          </w:p>
        </w:tc>
        <w:tc>
          <w:tcPr>
            <w:tcW w:w="846" w:type="pct"/>
            <w:vMerge w:val="restart"/>
            <w:shd w:val="pct15" w:color="auto" w:fill="FFFFFF"/>
            <w:vAlign w:val="center"/>
          </w:tcPr>
          <w:p w14:paraId="3F1174F1" w14:textId="77777777" w:rsidR="00623457" w:rsidRPr="00EA6B87" w:rsidRDefault="00623457" w:rsidP="00F73DE9">
            <w:pPr>
              <w:keepNext/>
              <w:keepLines/>
              <w:spacing w:before="60" w:after="60" w:line="360" w:lineRule="auto"/>
              <w:jc w:val="center"/>
              <w:rPr>
                <w:sz w:val="18"/>
                <w:szCs w:val="18"/>
                <w:lang w:val="el-GR"/>
              </w:rPr>
            </w:pPr>
            <w:r w:rsidRPr="00EA6B87">
              <w:rPr>
                <w:sz w:val="18"/>
                <w:szCs w:val="18"/>
                <w:lang w:val="el-GR"/>
              </w:rPr>
              <w:t>ΣΥΝΟΛΙΚΗ ΑΞΙΑ ΕΡΓΟΥ</w:t>
            </w:r>
          </w:p>
          <w:p w14:paraId="1BC023C9" w14:textId="77777777" w:rsidR="00623457" w:rsidRPr="00EA6B87" w:rsidRDefault="00623457" w:rsidP="00F73DE9">
            <w:pPr>
              <w:keepNext/>
              <w:keepLines/>
              <w:spacing w:before="60" w:after="60" w:line="360" w:lineRule="auto"/>
              <w:jc w:val="center"/>
              <w:rPr>
                <w:sz w:val="18"/>
                <w:szCs w:val="18"/>
                <w:lang w:val="el-GR"/>
              </w:rPr>
            </w:pPr>
            <w:r w:rsidRPr="00EA6B87">
              <w:rPr>
                <w:sz w:val="18"/>
                <w:szCs w:val="18"/>
                <w:lang w:val="el-GR"/>
              </w:rPr>
              <w:t>ΜΕ ΦΠΑ [€]</w:t>
            </w:r>
          </w:p>
        </w:tc>
      </w:tr>
      <w:tr w:rsidR="00623457" w:rsidRPr="00167910" w14:paraId="7607AFBC" w14:textId="77777777" w:rsidTr="00C4217E">
        <w:trPr>
          <w:cantSplit/>
          <w:trHeight w:val="446"/>
        </w:trPr>
        <w:tc>
          <w:tcPr>
            <w:tcW w:w="290" w:type="pct"/>
            <w:vMerge/>
            <w:shd w:val="pct15" w:color="auto" w:fill="FFFFFF"/>
            <w:vAlign w:val="center"/>
          </w:tcPr>
          <w:p w14:paraId="164D3626" w14:textId="77777777" w:rsidR="00623457" w:rsidRPr="00EA6B87" w:rsidRDefault="00623457" w:rsidP="00F73DE9">
            <w:pPr>
              <w:keepNext/>
              <w:keepLines/>
              <w:spacing w:before="60" w:after="60" w:line="360" w:lineRule="auto"/>
              <w:rPr>
                <w:sz w:val="18"/>
                <w:szCs w:val="18"/>
                <w:lang w:val="el-GR"/>
              </w:rPr>
            </w:pPr>
          </w:p>
        </w:tc>
        <w:tc>
          <w:tcPr>
            <w:tcW w:w="2173" w:type="pct"/>
            <w:vMerge/>
            <w:shd w:val="pct15" w:color="auto" w:fill="FFFFFF"/>
            <w:vAlign w:val="center"/>
          </w:tcPr>
          <w:p w14:paraId="2B22FB44" w14:textId="77777777" w:rsidR="00623457" w:rsidRPr="00EA6B87" w:rsidRDefault="00623457" w:rsidP="00F73DE9">
            <w:pPr>
              <w:keepNext/>
              <w:keepLines/>
              <w:spacing w:before="60" w:after="60" w:line="360" w:lineRule="auto"/>
              <w:rPr>
                <w:sz w:val="18"/>
                <w:szCs w:val="18"/>
                <w:lang w:val="el-GR"/>
              </w:rPr>
            </w:pPr>
          </w:p>
        </w:tc>
        <w:tc>
          <w:tcPr>
            <w:tcW w:w="845" w:type="pct"/>
            <w:vMerge/>
            <w:shd w:val="pct15" w:color="auto" w:fill="FFFFFF"/>
            <w:vAlign w:val="center"/>
          </w:tcPr>
          <w:p w14:paraId="780E20AA" w14:textId="77777777" w:rsidR="00623457" w:rsidRPr="00EA6B87" w:rsidRDefault="00623457" w:rsidP="00F73DE9">
            <w:pPr>
              <w:keepNext/>
              <w:keepLines/>
              <w:spacing w:before="60" w:after="60" w:line="360" w:lineRule="auto"/>
              <w:rPr>
                <w:sz w:val="18"/>
                <w:szCs w:val="18"/>
                <w:lang w:val="el-GR"/>
              </w:rPr>
            </w:pPr>
          </w:p>
        </w:tc>
        <w:tc>
          <w:tcPr>
            <w:tcW w:w="846" w:type="pct"/>
            <w:vMerge/>
            <w:shd w:val="pct15" w:color="auto" w:fill="FFFFFF"/>
            <w:vAlign w:val="center"/>
          </w:tcPr>
          <w:p w14:paraId="5108061A" w14:textId="77777777" w:rsidR="00623457" w:rsidRPr="00EA6B87" w:rsidRDefault="00623457" w:rsidP="00F73DE9">
            <w:pPr>
              <w:keepNext/>
              <w:keepLines/>
              <w:spacing w:before="60" w:after="60" w:line="360" w:lineRule="auto"/>
              <w:rPr>
                <w:sz w:val="18"/>
                <w:szCs w:val="18"/>
                <w:lang w:val="el-GR"/>
              </w:rPr>
            </w:pPr>
          </w:p>
        </w:tc>
        <w:tc>
          <w:tcPr>
            <w:tcW w:w="846" w:type="pct"/>
            <w:vMerge/>
            <w:shd w:val="pct15" w:color="auto" w:fill="FFFFFF"/>
            <w:vAlign w:val="center"/>
          </w:tcPr>
          <w:p w14:paraId="3BDF0676" w14:textId="77777777" w:rsidR="00623457" w:rsidRPr="00EA6B87" w:rsidRDefault="00623457" w:rsidP="00F73DE9">
            <w:pPr>
              <w:keepNext/>
              <w:keepLines/>
              <w:spacing w:before="60" w:after="60" w:line="360" w:lineRule="auto"/>
              <w:rPr>
                <w:sz w:val="18"/>
                <w:szCs w:val="18"/>
                <w:lang w:val="el-GR"/>
              </w:rPr>
            </w:pPr>
          </w:p>
        </w:tc>
      </w:tr>
      <w:tr w:rsidR="000C09AE" w:rsidRPr="00EA6B87" w14:paraId="6F26F8EC" w14:textId="77777777" w:rsidTr="00C4217E">
        <w:trPr>
          <w:trHeight w:val="284"/>
        </w:trPr>
        <w:tc>
          <w:tcPr>
            <w:tcW w:w="290" w:type="pct"/>
            <w:vAlign w:val="center"/>
          </w:tcPr>
          <w:p w14:paraId="1FEDBB75" w14:textId="77777777" w:rsidR="000C09AE" w:rsidRPr="00EA6B87" w:rsidRDefault="000C09AE" w:rsidP="00F73DE9">
            <w:pPr>
              <w:keepNext/>
              <w:keepLines/>
              <w:spacing w:before="60" w:after="60" w:line="360" w:lineRule="auto"/>
              <w:rPr>
                <w:sz w:val="18"/>
                <w:szCs w:val="18"/>
                <w:lang w:val="el-GR"/>
              </w:rPr>
            </w:pPr>
            <w:r w:rsidRPr="00EA6B87">
              <w:rPr>
                <w:sz w:val="18"/>
                <w:szCs w:val="18"/>
                <w:lang w:val="el-GR"/>
              </w:rPr>
              <w:t>1</w:t>
            </w:r>
          </w:p>
        </w:tc>
        <w:tc>
          <w:tcPr>
            <w:tcW w:w="2173" w:type="pct"/>
            <w:vAlign w:val="center"/>
          </w:tcPr>
          <w:p w14:paraId="7E3D2A3A" w14:textId="28ED610C" w:rsidR="000C09AE" w:rsidRPr="00EA6B87" w:rsidRDefault="000C09AE" w:rsidP="00F73DE9">
            <w:pPr>
              <w:keepNext/>
              <w:keepLines/>
              <w:spacing w:before="60" w:after="60" w:line="360" w:lineRule="auto"/>
              <w:rPr>
                <w:sz w:val="18"/>
                <w:szCs w:val="18"/>
                <w:lang w:val="el-GR"/>
              </w:rPr>
            </w:pPr>
            <w:r w:rsidRPr="00EA6B87">
              <w:rPr>
                <w:sz w:val="18"/>
                <w:szCs w:val="18"/>
                <w:lang w:val="el-GR"/>
              </w:rPr>
              <w:t xml:space="preserve">Έτοιμο Λογισμικό (Πίνακας </w:t>
            </w:r>
            <w:r>
              <w:rPr>
                <w:sz w:val="18"/>
                <w:szCs w:val="18"/>
                <w:lang w:val="el-GR"/>
              </w:rPr>
              <w:t>1</w:t>
            </w:r>
            <w:r w:rsidRPr="00EA6B87">
              <w:rPr>
                <w:sz w:val="18"/>
                <w:szCs w:val="18"/>
                <w:lang w:val="el-GR"/>
              </w:rPr>
              <w:t>)</w:t>
            </w:r>
          </w:p>
        </w:tc>
        <w:tc>
          <w:tcPr>
            <w:tcW w:w="845" w:type="pct"/>
            <w:vAlign w:val="center"/>
          </w:tcPr>
          <w:p w14:paraId="0B89F227"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461B780B"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26D9087A" w14:textId="77777777" w:rsidR="000C09AE" w:rsidRPr="00EA6B87" w:rsidRDefault="000C09AE" w:rsidP="00F73DE9">
            <w:pPr>
              <w:keepNext/>
              <w:keepLines/>
              <w:spacing w:before="60" w:after="60" w:line="360" w:lineRule="auto"/>
              <w:rPr>
                <w:sz w:val="18"/>
                <w:szCs w:val="18"/>
                <w:lang w:val="el-GR"/>
              </w:rPr>
            </w:pPr>
          </w:p>
        </w:tc>
      </w:tr>
      <w:tr w:rsidR="000C09AE" w:rsidRPr="00EA6B87" w14:paraId="1D8CB2BA" w14:textId="77777777" w:rsidTr="00C4217E">
        <w:trPr>
          <w:trHeight w:val="284"/>
        </w:trPr>
        <w:tc>
          <w:tcPr>
            <w:tcW w:w="290" w:type="pct"/>
            <w:vAlign w:val="center"/>
          </w:tcPr>
          <w:p w14:paraId="45287650" w14:textId="77777777" w:rsidR="000C09AE" w:rsidRPr="00EA6B87" w:rsidRDefault="000C09AE" w:rsidP="00F73DE9">
            <w:pPr>
              <w:keepNext/>
              <w:keepLines/>
              <w:spacing w:before="60" w:after="60" w:line="360" w:lineRule="auto"/>
              <w:rPr>
                <w:sz w:val="18"/>
                <w:szCs w:val="18"/>
                <w:lang w:val="el-GR"/>
              </w:rPr>
            </w:pPr>
            <w:r w:rsidRPr="00EA6B87">
              <w:rPr>
                <w:sz w:val="18"/>
                <w:szCs w:val="18"/>
                <w:lang w:val="el-GR"/>
              </w:rPr>
              <w:t>2</w:t>
            </w:r>
          </w:p>
        </w:tc>
        <w:tc>
          <w:tcPr>
            <w:tcW w:w="2173" w:type="pct"/>
            <w:vAlign w:val="center"/>
          </w:tcPr>
          <w:p w14:paraId="3C4FA937" w14:textId="5C318268" w:rsidR="000C09AE" w:rsidRPr="00EA6B87" w:rsidRDefault="000C09AE" w:rsidP="00F73DE9">
            <w:pPr>
              <w:keepNext/>
              <w:keepLines/>
              <w:spacing w:before="60" w:after="60" w:line="360" w:lineRule="auto"/>
              <w:rPr>
                <w:sz w:val="18"/>
                <w:szCs w:val="18"/>
                <w:lang w:val="el-GR"/>
              </w:rPr>
            </w:pPr>
            <w:r w:rsidRPr="00EA6B87">
              <w:rPr>
                <w:sz w:val="18"/>
                <w:szCs w:val="18"/>
                <w:lang w:val="el-GR"/>
              </w:rPr>
              <w:t xml:space="preserve">Εφαρμογές (Πίνακας </w:t>
            </w:r>
            <w:r>
              <w:rPr>
                <w:sz w:val="18"/>
                <w:szCs w:val="18"/>
                <w:lang w:val="el-GR"/>
              </w:rPr>
              <w:t>2</w:t>
            </w:r>
            <w:r w:rsidRPr="00EA6B87">
              <w:rPr>
                <w:sz w:val="18"/>
                <w:szCs w:val="18"/>
                <w:lang w:val="el-GR"/>
              </w:rPr>
              <w:t>)</w:t>
            </w:r>
          </w:p>
        </w:tc>
        <w:tc>
          <w:tcPr>
            <w:tcW w:w="845" w:type="pct"/>
            <w:vAlign w:val="center"/>
          </w:tcPr>
          <w:p w14:paraId="571B67C3"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51689A4D"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34F45C7B" w14:textId="77777777" w:rsidR="000C09AE" w:rsidRPr="00EA6B87" w:rsidRDefault="000C09AE" w:rsidP="00F73DE9">
            <w:pPr>
              <w:keepNext/>
              <w:keepLines/>
              <w:spacing w:before="60" w:after="60" w:line="360" w:lineRule="auto"/>
              <w:rPr>
                <w:sz w:val="18"/>
                <w:szCs w:val="18"/>
                <w:lang w:val="el-GR"/>
              </w:rPr>
            </w:pPr>
          </w:p>
        </w:tc>
      </w:tr>
      <w:tr w:rsidR="000C09AE" w:rsidRPr="00EA6B87" w14:paraId="68E9859F" w14:textId="77777777" w:rsidTr="00C4217E">
        <w:trPr>
          <w:trHeight w:val="284"/>
        </w:trPr>
        <w:tc>
          <w:tcPr>
            <w:tcW w:w="290" w:type="pct"/>
            <w:vAlign w:val="center"/>
          </w:tcPr>
          <w:p w14:paraId="39B14D75" w14:textId="77777777" w:rsidR="000C09AE" w:rsidRPr="00EA6B87" w:rsidRDefault="000C09AE" w:rsidP="00F73DE9">
            <w:pPr>
              <w:keepNext/>
              <w:keepLines/>
              <w:spacing w:before="60" w:after="60" w:line="360" w:lineRule="auto"/>
              <w:rPr>
                <w:sz w:val="18"/>
                <w:szCs w:val="18"/>
                <w:lang w:val="el-GR"/>
              </w:rPr>
            </w:pPr>
            <w:r w:rsidRPr="00EA6B87">
              <w:rPr>
                <w:sz w:val="18"/>
                <w:szCs w:val="18"/>
                <w:lang w:val="el-GR"/>
              </w:rPr>
              <w:t>3</w:t>
            </w:r>
          </w:p>
        </w:tc>
        <w:tc>
          <w:tcPr>
            <w:tcW w:w="2173" w:type="pct"/>
            <w:vAlign w:val="center"/>
          </w:tcPr>
          <w:p w14:paraId="61F54AB5" w14:textId="1E472258" w:rsidR="000C09AE" w:rsidRPr="00EA6B87" w:rsidRDefault="000C09AE" w:rsidP="00F73DE9">
            <w:pPr>
              <w:keepNext/>
              <w:keepLines/>
              <w:spacing w:before="60" w:after="60" w:line="360" w:lineRule="auto"/>
              <w:rPr>
                <w:sz w:val="18"/>
                <w:szCs w:val="18"/>
                <w:lang w:val="el-GR"/>
              </w:rPr>
            </w:pPr>
            <w:r w:rsidRPr="00EA6B87">
              <w:rPr>
                <w:sz w:val="18"/>
                <w:szCs w:val="18"/>
                <w:lang w:val="el-GR"/>
              </w:rPr>
              <w:t xml:space="preserve">Υπηρεσίες (Πίνακας </w:t>
            </w:r>
            <w:r>
              <w:rPr>
                <w:sz w:val="18"/>
                <w:szCs w:val="18"/>
                <w:lang w:val="el-GR"/>
              </w:rPr>
              <w:t>3</w:t>
            </w:r>
            <w:r w:rsidRPr="00EA6B87">
              <w:rPr>
                <w:sz w:val="18"/>
                <w:szCs w:val="18"/>
                <w:lang w:val="el-GR"/>
              </w:rPr>
              <w:t>)</w:t>
            </w:r>
          </w:p>
        </w:tc>
        <w:tc>
          <w:tcPr>
            <w:tcW w:w="845" w:type="pct"/>
            <w:vAlign w:val="center"/>
          </w:tcPr>
          <w:p w14:paraId="1A3FED5B"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2181693E"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7CAF374D" w14:textId="77777777" w:rsidR="000C09AE" w:rsidRPr="00EA6B87" w:rsidRDefault="000C09AE" w:rsidP="00F73DE9">
            <w:pPr>
              <w:keepNext/>
              <w:keepLines/>
              <w:spacing w:before="60" w:after="60" w:line="360" w:lineRule="auto"/>
              <w:rPr>
                <w:sz w:val="18"/>
                <w:szCs w:val="18"/>
                <w:lang w:val="el-GR"/>
              </w:rPr>
            </w:pPr>
          </w:p>
        </w:tc>
      </w:tr>
      <w:tr w:rsidR="000C09AE" w:rsidRPr="00EA6B87" w14:paraId="4C5FC75D" w14:textId="77777777" w:rsidTr="00C4217E">
        <w:trPr>
          <w:trHeight w:val="284"/>
        </w:trPr>
        <w:tc>
          <w:tcPr>
            <w:tcW w:w="290" w:type="pct"/>
            <w:vAlign w:val="center"/>
          </w:tcPr>
          <w:p w14:paraId="61B82051" w14:textId="77777777" w:rsidR="000C09AE" w:rsidRPr="00EA6B87" w:rsidRDefault="000C09AE" w:rsidP="00F73DE9">
            <w:pPr>
              <w:keepNext/>
              <w:keepLines/>
              <w:spacing w:before="60" w:after="60" w:line="360" w:lineRule="auto"/>
              <w:rPr>
                <w:sz w:val="18"/>
                <w:szCs w:val="18"/>
                <w:lang w:val="el-GR"/>
              </w:rPr>
            </w:pPr>
            <w:r w:rsidRPr="00EA6B87">
              <w:rPr>
                <w:sz w:val="18"/>
                <w:szCs w:val="18"/>
                <w:lang w:val="el-GR"/>
              </w:rPr>
              <w:t>4</w:t>
            </w:r>
          </w:p>
        </w:tc>
        <w:tc>
          <w:tcPr>
            <w:tcW w:w="2173" w:type="pct"/>
            <w:vAlign w:val="center"/>
          </w:tcPr>
          <w:p w14:paraId="6FBCB16B" w14:textId="771EE28F" w:rsidR="000C09AE" w:rsidRPr="00EA6B87" w:rsidRDefault="000C09AE" w:rsidP="00F73DE9">
            <w:pPr>
              <w:keepNext/>
              <w:keepLines/>
              <w:spacing w:before="60" w:after="60" w:line="360" w:lineRule="auto"/>
              <w:rPr>
                <w:sz w:val="18"/>
                <w:szCs w:val="18"/>
                <w:lang w:val="el-GR"/>
              </w:rPr>
            </w:pPr>
            <w:r w:rsidRPr="00EA6B87">
              <w:rPr>
                <w:sz w:val="18"/>
                <w:szCs w:val="18"/>
                <w:lang w:val="el-GR"/>
              </w:rPr>
              <w:t xml:space="preserve">Άλλες δαπάνες (Πίνακας </w:t>
            </w:r>
            <w:r>
              <w:rPr>
                <w:sz w:val="18"/>
                <w:szCs w:val="18"/>
                <w:lang w:val="el-GR"/>
              </w:rPr>
              <w:t>4</w:t>
            </w:r>
            <w:r w:rsidRPr="00EA6B87">
              <w:rPr>
                <w:sz w:val="18"/>
                <w:szCs w:val="18"/>
                <w:lang w:val="el-GR"/>
              </w:rPr>
              <w:t>)</w:t>
            </w:r>
          </w:p>
        </w:tc>
        <w:tc>
          <w:tcPr>
            <w:tcW w:w="845" w:type="pct"/>
            <w:vAlign w:val="center"/>
          </w:tcPr>
          <w:p w14:paraId="34EF4896"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5AC07FED" w14:textId="77777777" w:rsidR="000C09AE" w:rsidRPr="00EA6B87" w:rsidRDefault="000C09AE" w:rsidP="00F73DE9">
            <w:pPr>
              <w:keepNext/>
              <w:keepLines/>
              <w:spacing w:before="60" w:after="60" w:line="360" w:lineRule="auto"/>
              <w:rPr>
                <w:sz w:val="18"/>
                <w:szCs w:val="18"/>
                <w:lang w:val="el-GR"/>
              </w:rPr>
            </w:pPr>
          </w:p>
        </w:tc>
        <w:tc>
          <w:tcPr>
            <w:tcW w:w="846" w:type="pct"/>
            <w:vAlign w:val="center"/>
          </w:tcPr>
          <w:p w14:paraId="25F89458" w14:textId="77777777" w:rsidR="000C09AE" w:rsidRPr="00EA6B87" w:rsidRDefault="000C09AE" w:rsidP="00F73DE9">
            <w:pPr>
              <w:keepNext/>
              <w:keepLines/>
              <w:spacing w:before="60" w:after="60" w:line="360" w:lineRule="auto"/>
              <w:rPr>
                <w:sz w:val="18"/>
                <w:szCs w:val="18"/>
                <w:lang w:val="el-GR"/>
              </w:rPr>
            </w:pPr>
          </w:p>
        </w:tc>
      </w:tr>
      <w:tr w:rsidR="00623457" w:rsidRPr="00EA6B87" w14:paraId="4EFE9D2E" w14:textId="77777777" w:rsidTr="00C4217E">
        <w:trPr>
          <w:trHeight w:val="284"/>
        </w:trPr>
        <w:tc>
          <w:tcPr>
            <w:tcW w:w="290" w:type="pct"/>
            <w:shd w:val="clear" w:color="auto" w:fill="A0A0A0"/>
            <w:vAlign w:val="center"/>
          </w:tcPr>
          <w:p w14:paraId="058AD901" w14:textId="77777777" w:rsidR="00623457" w:rsidRPr="00EA6B87" w:rsidRDefault="00623457" w:rsidP="00F73DE9">
            <w:pPr>
              <w:keepNext/>
              <w:keepLines/>
              <w:spacing w:before="60" w:after="60" w:line="360" w:lineRule="auto"/>
              <w:rPr>
                <w:sz w:val="18"/>
                <w:szCs w:val="18"/>
                <w:lang w:val="el-GR"/>
              </w:rPr>
            </w:pPr>
          </w:p>
        </w:tc>
        <w:tc>
          <w:tcPr>
            <w:tcW w:w="2173" w:type="pct"/>
            <w:shd w:val="clear" w:color="auto" w:fill="A0A0A0"/>
            <w:vAlign w:val="center"/>
          </w:tcPr>
          <w:p w14:paraId="3AB3A925" w14:textId="77777777" w:rsidR="00623457" w:rsidRPr="00EA6B87" w:rsidRDefault="00623457" w:rsidP="00F73DE9">
            <w:pPr>
              <w:pStyle w:val="afe"/>
              <w:keepNext/>
              <w:keepLines/>
              <w:spacing w:before="60" w:after="60" w:line="360" w:lineRule="auto"/>
              <w:rPr>
                <w:b/>
                <w:sz w:val="18"/>
                <w:szCs w:val="18"/>
                <w:lang w:val="el-GR"/>
              </w:rPr>
            </w:pPr>
            <w:r w:rsidRPr="00EA6B87">
              <w:rPr>
                <w:b/>
                <w:sz w:val="18"/>
                <w:szCs w:val="18"/>
                <w:lang w:val="el-GR"/>
              </w:rPr>
              <w:t>ΓΕΝΙΚΟ ΣΥΝΟΛΟ</w:t>
            </w:r>
          </w:p>
        </w:tc>
        <w:tc>
          <w:tcPr>
            <w:tcW w:w="845" w:type="pct"/>
            <w:shd w:val="clear" w:color="auto" w:fill="A0A0A0"/>
            <w:vAlign w:val="center"/>
          </w:tcPr>
          <w:p w14:paraId="196CC99C" w14:textId="77777777" w:rsidR="00623457" w:rsidRPr="00EA6B87" w:rsidRDefault="00623457" w:rsidP="00F73DE9">
            <w:pPr>
              <w:keepNext/>
              <w:keepLines/>
              <w:spacing w:before="60" w:after="60" w:line="360" w:lineRule="auto"/>
              <w:rPr>
                <w:sz w:val="18"/>
                <w:szCs w:val="18"/>
                <w:lang w:val="el-GR"/>
              </w:rPr>
            </w:pPr>
          </w:p>
        </w:tc>
        <w:tc>
          <w:tcPr>
            <w:tcW w:w="846" w:type="pct"/>
            <w:shd w:val="clear" w:color="auto" w:fill="A0A0A0"/>
            <w:vAlign w:val="center"/>
          </w:tcPr>
          <w:p w14:paraId="7D7F1EFD" w14:textId="77777777" w:rsidR="00623457" w:rsidRPr="00EA6B87" w:rsidRDefault="00623457" w:rsidP="00F73DE9">
            <w:pPr>
              <w:keepNext/>
              <w:keepLines/>
              <w:spacing w:before="60" w:after="60" w:line="360" w:lineRule="auto"/>
              <w:rPr>
                <w:sz w:val="18"/>
                <w:szCs w:val="18"/>
                <w:lang w:val="el-GR"/>
              </w:rPr>
            </w:pPr>
          </w:p>
        </w:tc>
        <w:tc>
          <w:tcPr>
            <w:tcW w:w="846" w:type="pct"/>
            <w:shd w:val="clear" w:color="auto" w:fill="A0A0A0"/>
            <w:vAlign w:val="center"/>
          </w:tcPr>
          <w:p w14:paraId="10D4CE64" w14:textId="77777777" w:rsidR="00623457" w:rsidRPr="00EA6B87" w:rsidRDefault="00623457" w:rsidP="00F73DE9">
            <w:pPr>
              <w:keepNext/>
              <w:keepLines/>
              <w:spacing w:before="60" w:after="60" w:line="360" w:lineRule="auto"/>
              <w:rPr>
                <w:sz w:val="18"/>
                <w:szCs w:val="18"/>
                <w:lang w:val="el-GR"/>
              </w:rPr>
            </w:pPr>
          </w:p>
        </w:tc>
      </w:tr>
    </w:tbl>
    <w:p w14:paraId="18E0D929" w14:textId="77777777" w:rsidR="00623457" w:rsidRPr="00EA6B87" w:rsidRDefault="00623457" w:rsidP="00F73DE9">
      <w:pPr>
        <w:spacing w:line="360" w:lineRule="auto"/>
        <w:rPr>
          <w:b/>
        </w:rPr>
      </w:pPr>
      <w:bookmarkStart w:id="858" w:name="_Ref104352863"/>
      <w:bookmarkStart w:id="859" w:name="_Ref104352865"/>
      <w:bookmarkStart w:id="860" w:name="_Ref104352990"/>
      <w:bookmarkStart w:id="861" w:name="_Toc240445883"/>
      <w:bookmarkStart w:id="862" w:name="_Toc366852704"/>
      <w:bookmarkStart w:id="863" w:name="_Toc10632755"/>
      <w:bookmarkStart w:id="864" w:name="_Toc42167522"/>
    </w:p>
    <w:p w14:paraId="04F7BF82" w14:textId="77777777" w:rsidR="00623457" w:rsidRPr="00EA6B87" w:rsidRDefault="00623457" w:rsidP="00F73DE9">
      <w:pPr>
        <w:pStyle w:val="3"/>
        <w:numPr>
          <w:ilvl w:val="2"/>
          <w:numId w:val="53"/>
        </w:numPr>
        <w:spacing w:line="360" w:lineRule="auto"/>
        <w:rPr>
          <w:rFonts w:cs="Tahoma"/>
          <w:lang w:val="el-GR"/>
        </w:rPr>
      </w:pPr>
      <w:bookmarkStart w:id="865" w:name="_Ref46148857"/>
      <w:bookmarkStart w:id="866" w:name="_Toc53671375"/>
      <w:bookmarkStart w:id="867" w:name="_Toc97194385"/>
      <w:bookmarkStart w:id="868" w:name="_Toc97194489"/>
      <w:bookmarkStart w:id="869" w:name="_Toc177459329"/>
      <w:r w:rsidRPr="00EA6B87">
        <w:rPr>
          <w:rFonts w:cs="Tahoma"/>
          <w:lang w:val="el-GR"/>
        </w:rPr>
        <w:t>Συγκεντρωτικός Πίνακας Οικονομικής Προσφοράς Συντήρησης</w:t>
      </w:r>
      <w:bookmarkEnd w:id="858"/>
      <w:bookmarkEnd w:id="859"/>
      <w:bookmarkEnd w:id="860"/>
      <w:bookmarkEnd w:id="861"/>
      <w:bookmarkEnd w:id="862"/>
      <w:bookmarkEnd w:id="863"/>
      <w:bookmarkEnd w:id="864"/>
      <w:bookmarkEnd w:id="865"/>
      <w:bookmarkEnd w:id="866"/>
      <w:bookmarkEnd w:id="867"/>
      <w:bookmarkEnd w:id="868"/>
      <w:bookmarkEnd w:id="869"/>
    </w:p>
    <w:tbl>
      <w:tblPr>
        <w:tblW w:w="43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253"/>
        <w:gridCol w:w="1554"/>
        <w:gridCol w:w="1310"/>
        <w:gridCol w:w="581"/>
        <w:gridCol w:w="1310"/>
        <w:gridCol w:w="1506"/>
      </w:tblGrid>
      <w:tr w:rsidR="00495C51" w:rsidRPr="00EA6B87" w14:paraId="1925305C" w14:textId="77777777" w:rsidTr="00160200">
        <w:trPr>
          <w:cantSplit/>
          <w:tblHeader/>
          <w:jc w:val="center"/>
        </w:trPr>
        <w:tc>
          <w:tcPr>
            <w:tcW w:w="580" w:type="pct"/>
            <w:shd w:val="clear" w:color="auto" w:fill="E6E6E6"/>
            <w:vAlign w:val="center"/>
          </w:tcPr>
          <w:p w14:paraId="2F7A87E3" w14:textId="77777777" w:rsidR="00495C51" w:rsidRPr="00EA6B87" w:rsidRDefault="00495C51" w:rsidP="00F73DE9">
            <w:pPr>
              <w:spacing w:after="0" w:line="360" w:lineRule="auto"/>
              <w:jc w:val="center"/>
              <w:rPr>
                <w:sz w:val="18"/>
                <w:szCs w:val="18"/>
                <w:lang w:val="el-GR"/>
              </w:rPr>
            </w:pPr>
            <w:r w:rsidRPr="00EA6B87">
              <w:rPr>
                <w:sz w:val="18"/>
                <w:szCs w:val="18"/>
                <w:lang w:val="el-GR"/>
              </w:rPr>
              <w:t>ΕΤΟΣ*</w:t>
            </w:r>
          </w:p>
        </w:tc>
        <w:tc>
          <w:tcPr>
            <w:tcW w:w="737" w:type="pct"/>
            <w:shd w:val="clear" w:color="auto" w:fill="E6E6E6"/>
            <w:vAlign w:val="center"/>
          </w:tcPr>
          <w:p w14:paraId="5CB5A98D" w14:textId="77777777" w:rsidR="00495C51" w:rsidRPr="00EA6B87" w:rsidRDefault="00495C51" w:rsidP="00F73DE9">
            <w:pPr>
              <w:spacing w:after="0" w:line="360" w:lineRule="auto"/>
              <w:jc w:val="center"/>
              <w:rPr>
                <w:sz w:val="18"/>
                <w:szCs w:val="18"/>
                <w:lang w:val="el-GR"/>
              </w:rPr>
            </w:pPr>
            <w:r w:rsidRPr="00EA6B87">
              <w:rPr>
                <w:sz w:val="18"/>
                <w:szCs w:val="18"/>
                <w:lang w:val="el-GR"/>
              </w:rPr>
              <w:t>ΕΤΗΣΙΑ ΣΥΝΤΗΡΗΣΗ ΕΤΟΙΜΟΥ ΛΟΓΙΣΜΙΚΟΥ</w:t>
            </w:r>
          </w:p>
          <w:p w14:paraId="40367950" w14:textId="77777777" w:rsidR="00495C51" w:rsidRPr="00EA6B87" w:rsidRDefault="00495C51" w:rsidP="00F73DE9">
            <w:pPr>
              <w:spacing w:after="0" w:line="360" w:lineRule="auto"/>
              <w:jc w:val="center"/>
              <w:rPr>
                <w:sz w:val="18"/>
                <w:szCs w:val="18"/>
                <w:lang w:val="el-GR"/>
              </w:rPr>
            </w:pPr>
            <w:r w:rsidRPr="00EA6B87">
              <w:rPr>
                <w:sz w:val="18"/>
                <w:szCs w:val="18"/>
                <w:lang w:val="el-GR"/>
              </w:rPr>
              <w:t>(ΧΩΡΙΣ ΦΠΑ) [€]</w:t>
            </w:r>
          </w:p>
        </w:tc>
        <w:tc>
          <w:tcPr>
            <w:tcW w:w="914" w:type="pct"/>
            <w:shd w:val="clear" w:color="auto" w:fill="E6E6E6"/>
            <w:vAlign w:val="center"/>
          </w:tcPr>
          <w:p w14:paraId="04D8CBE8" w14:textId="77777777" w:rsidR="00495C51" w:rsidRPr="00EA6B87" w:rsidRDefault="00495C51" w:rsidP="00F73DE9">
            <w:pPr>
              <w:spacing w:after="0" w:line="360" w:lineRule="auto"/>
              <w:jc w:val="center"/>
              <w:rPr>
                <w:sz w:val="18"/>
                <w:szCs w:val="18"/>
                <w:lang w:val="el-GR"/>
              </w:rPr>
            </w:pPr>
            <w:r w:rsidRPr="00EA6B87">
              <w:rPr>
                <w:sz w:val="18"/>
                <w:szCs w:val="18"/>
                <w:lang w:val="el-GR"/>
              </w:rPr>
              <w:t>ΕΤΗΣΙΑ ΣΥΝΤΗΡΗΣΗ ΕΦΑΡΜΟΓΗΣ/ΩΝ</w:t>
            </w:r>
          </w:p>
          <w:p w14:paraId="0C132E98" w14:textId="77777777" w:rsidR="00495C51" w:rsidRPr="00EA6B87" w:rsidRDefault="00495C51" w:rsidP="00F73DE9">
            <w:pPr>
              <w:spacing w:after="0" w:line="360" w:lineRule="auto"/>
              <w:jc w:val="center"/>
              <w:rPr>
                <w:sz w:val="18"/>
                <w:szCs w:val="18"/>
                <w:lang w:val="el-GR"/>
              </w:rPr>
            </w:pPr>
            <w:r w:rsidRPr="00EA6B87">
              <w:rPr>
                <w:sz w:val="18"/>
                <w:szCs w:val="18"/>
                <w:lang w:val="el-GR"/>
              </w:rPr>
              <w:t>(ΧΩΡΙΣ ΦΠΑ) [€]</w:t>
            </w:r>
          </w:p>
        </w:tc>
        <w:tc>
          <w:tcPr>
            <w:tcW w:w="770" w:type="pct"/>
            <w:shd w:val="clear" w:color="auto" w:fill="E6E6E6"/>
            <w:vAlign w:val="center"/>
          </w:tcPr>
          <w:p w14:paraId="56EF303E" w14:textId="77777777" w:rsidR="00495C51" w:rsidRPr="00EA6B87" w:rsidRDefault="00495C51" w:rsidP="00F73DE9">
            <w:pPr>
              <w:spacing w:after="0" w:line="360" w:lineRule="auto"/>
              <w:jc w:val="center"/>
              <w:rPr>
                <w:sz w:val="18"/>
                <w:szCs w:val="18"/>
                <w:lang w:val="el-GR"/>
              </w:rPr>
            </w:pPr>
            <w:r w:rsidRPr="00EA6B87">
              <w:rPr>
                <w:sz w:val="18"/>
                <w:szCs w:val="18"/>
                <w:lang w:val="el-GR"/>
              </w:rPr>
              <w:t>ΣΥΝΟΛΙΚΗ ΕΤΗΣΙΑ ΑΞΙΑ ΣΥΝΤΗΡΗΣΗΣ (ΧΩΡΙΣ ΦΠΑ) [€]</w:t>
            </w:r>
          </w:p>
        </w:tc>
        <w:tc>
          <w:tcPr>
            <w:tcW w:w="343" w:type="pct"/>
            <w:shd w:val="clear" w:color="auto" w:fill="E6E6E6"/>
            <w:vAlign w:val="center"/>
          </w:tcPr>
          <w:p w14:paraId="311AAF1D" w14:textId="77777777" w:rsidR="00495C51" w:rsidRPr="00EA6B87" w:rsidRDefault="00495C51" w:rsidP="00F73DE9">
            <w:pPr>
              <w:spacing w:after="0" w:line="360" w:lineRule="auto"/>
              <w:jc w:val="center"/>
              <w:rPr>
                <w:sz w:val="18"/>
                <w:szCs w:val="18"/>
                <w:lang w:val="el-GR"/>
              </w:rPr>
            </w:pPr>
            <w:r w:rsidRPr="00EA6B87">
              <w:rPr>
                <w:sz w:val="18"/>
                <w:szCs w:val="18"/>
                <w:lang w:val="el-GR"/>
              </w:rPr>
              <w:t>ΦΠΑ [€]</w:t>
            </w:r>
          </w:p>
        </w:tc>
        <w:tc>
          <w:tcPr>
            <w:tcW w:w="770" w:type="pct"/>
            <w:shd w:val="clear" w:color="auto" w:fill="E6E6E6"/>
            <w:vAlign w:val="center"/>
          </w:tcPr>
          <w:p w14:paraId="67BCB749" w14:textId="77777777" w:rsidR="00495C51" w:rsidRPr="00EA6B87" w:rsidRDefault="00495C51" w:rsidP="00F73DE9">
            <w:pPr>
              <w:spacing w:after="0" w:line="360" w:lineRule="auto"/>
              <w:jc w:val="center"/>
              <w:rPr>
                <w:sz w:val="18"/>
                <w:szCs w:val="18"/>
                <w:lang w:val="el-GR"/>
              </w:rPr>
            </w:pPr>
            <w:r w:rsidRPr="00EA6B87">
              <w:rPr>
                <w:sz w:val="18"/>
                <w:szCs w:val="18"/>
                <w:lang w:val="el-GR"/>
              </w:rPr>
              <w:t>ΣΥΝΟΛΙΚΗ ΕΤΗΣΙΑ ΑΞΙΑ ΣΥΝΤΗΡΗΣΗΣ</w:t>
            </w:r>
          </w:p>
          <w:p w14:paraId="4DD05DDC" w14:textId="77777777" w:rsidR="00495C51" w:rsidRPr="00EA6B87" w:rsidRDefault="00495C51" w:rsidP="00F73DE9">
            <w:pPr>
              <w:spacing w:after="0" w:line="360" w:lineRule="auto"/>
              <w:jc w:val="center"/>
              <w:rPr>
                <w:sz w:val="18"/>
                <w:szCs w:val="18"/>
                <w:lang w:val="el-GR"/>
              </w:rPr>
            </w:pPr>
            <w:r w:rsidRPr="00EA6B87">
              <w:rPr>
                <w:sz w:val="18"/>
                <w:szCs w:val="18"/>
                <w:lang w:val="el-GR"/>
              </w:rPr>
              <w:t>(ΜΕ ΦΠΑ) [€]</w:t>
            </w:r>
          </w:p>
        </w:tc>
        <w:tc>
          <w:tcPr>
            <w:tcW w:w="885" w:type="pct"/>
            <w:shd w:val="clear" w:color="auto" w:fill="E6E6E6"/>
            <w:vAlign w:val="center"/>
          </w:tcPr>
          <w:p w14:paraId="4DADA1CE" w14:textId="77777777" w:rsidR="00495C51" w:rsidRPr="00EA6B87" w:rsidRDefault="00495C51" w:rsidP="00F73DE9">
            <w:pPr>
              <w:spacing w:after="0" w:line="360" w:lineRule="auto"/>
              <w:jc w:val="center"/>
              <w:rPr>
                <w:sz w:val="18"/>
                <w:szCs w:val="18"/>
                <w:lang w:val="el-GR"/>
              </w:rPr>
            </w:pPr>
            <w:r w:rsidRPr="00EA6B87">
              <w:rPr>
                <w:sz w:val="18"/>
                <w:szCs w:val="18"/>
                <w:lang w:val="el-GR"/>
              </w:rPr>
              <w:t>ΕΤΗΣΙΟ ΠΟΣΟΣΤΟ ΣΥΝΤΗΡΗΣΗΣ**</w:t>
            </w:r>
          </w:p>
        </w:tc>
      </w:tr>
      <w:tr w:rsidR="00495C51" w:rsidRPr="00EA6B87" w14:paraId="30646C44" w14:textId="77777777" w:rsidTr="00160200">
        <w:trPr>
          <w:trHeight w:val="284"/>
          <w:jc w:val="center"/>
        </w:trPr>
        <w:tc>
          <w:tcPr>
            <w:tcW w:w="580" w:type="pct"/>
            <w:vAlign w:val="center"/>
          </w:tcPr>
          <w:p w14:paraId="42BCE8B4" w14:textId="77777777" w:rsidR="00495C51" w:rsidRPr="00EA6B87" w:rsidRDefault="00495C51" w:rsidP="00F73DE9">
            <w:pPr>
              <w:spacing w:before="60" w:after="60" w:line="360" w:lineRule="auto"/>
              <w:rPr>
                <w:sz w:val="18"/>
                <w:szCs w:val="18"/>
                <w:lang w:val="el-GR"/>
              </w:rPr>
            </w:pPr>
            <w:r w:rsidRPr="00EA6B87">
              <w:rPr>
                <w:sz w:val="18"/>
                <w:szCs w:val="18"/>
                <w:lang w:val="el-GR"/>
              </w:rPr>
              <w:t>1</w:t>
            </w:r>
            <w:r w:rsidRPr="00EA6B87">
              <w:rPr>
                <w:sz w:val="18"/>
                <w:szCs w:val="18"/>
                <w:vertAlign w:val="superscript"/>
                <w:lang w:val="el-GR"/>
              </w:rPr>
              <w:t>ο</w:t>
            </w:r>
          </w:p>
        </w:tc>
        <w:tc>
          <w:tcPr>
            <w:tcW w:w="737" w:type="pct"/>
          </w:tcPr>
          <w:p w14:paraId="55433195" w14:textId="77777777" w:rsidR="00495C51" w:rsidRPr="00EA6B87" w:rsidRDefault="00495C51" w:rsidP="00F73DE9">
            <w:pPr>
              <w:spacing w:before="60" w:after="60" w:line="360" w:lineRule="auto"/>
              <w:rPr>
                <w:sz w:val="18"/>
                <w:szCs w:val="18"/>
                <w:lang w:val="el-GR"/>
              </w:rPr>
            </w:pPr>
          </w:p>
        </w:tc>
        <w:tc>
          <w:tcPr>
            <w:tcW w:w="914" w:type="pct"/>
            <w:vAlign w:val="center"/>
          </w:tcPr>
          <w:p w14:paraId="0DD200BE" w14:textId="77777777" w:rsidR="00495C51" w:rsidRPr="00EA6B87" w:rsidRDefault="00495C51" w:rsidP="00F73DE9">
            <w:pPr>
              <w:spacing w:before="60" w:after="60" w:line="360" w:lineRule="auto"/>
              <w:rPr>
                <w:sz w:val="18"/>
                <w:szCs w:val="18"/>
                <w:lang w:val="el-GR"/>
              </w:rPr>
            </w:pPr>
          </w:p>
        </w:tc>
        <w:tc>
          <w:tcPr>
            <w:tcW w:w="770" w:type="pct"/>
          </w:tcPr>
          <w:p w14:paraId="4C7323CF" w14:textId="77777777" w:rsidR="00495C51" w:rsidRPr="00EA6B87" w:rsidRDefault="00495C51" w:rsidP="00F73DE9">
            <w:pPr>
              <w:spacing w:before="60" w:after="60" w:line="360" w:lineRule="auto"/>
              <w:rPr>
                <w:sz w:val="18"/>
                <w:szCs w:val="18"/>
                <w:lang w:val="el-GR"/>
              </w:rPr>
            </w:pPr>
          </w:p>
        </w:tc>
        <w:tc>
          <w:tcPr>
            <w:tcW w:w="343" w:type="pct"/>
            <w:vAlign w:val="center"/>
          </w:tcPr>
          <w:p w14:paraId="78318B2C" w14:textId="77777777" w:rsidR="00495C51" w:rsidRPr="00EA6B87" w:rsidRDefault="00495C51" w:rsidP="00F73DE9">
            <w:pPr>
              <w:spacing w:before="60" w:after="60" w:line="360" w:lineRule="auto"/>
              <w:rPr>
                <w:sz w:val="18"/>
                <w:szCs w:val="18"/>
                <w:lang w:val="el-GR"/>
              </w:rPr>
            </w:pPr>
          </w:p>
        </w:tc>
        <w:tc>
          <w:tcPr>
            <w:tcW w:w="770" w:type="pct"/>
            <w:vAlign w:val="center"/>
          </w:tcPr>
          <w:p w14:paraId="1FB5020F" w14:textId="77777777" w:rsidR="00495C51" w:rsidRPr="00EA6B87" w:rsidRDefault="00495C51" w:rsidP="00F73DE9">
            <w:pPr>
              <w:spacing w:before="60" w:after="60" w:line="360" w:lineRule="auto"/>
              <w:rPr>
                <w:sz w:val="18"/>
                <w:szCs w:val="18"/>
                <w:lang w:val="el-GR"/>
              </w:rPr>
            </w:pPr>
          </w:p>
        </w:tc>
        <w:tc>
          <w:tcPr>
            <w:tcW w:w="885" w:type="pct"/>
            <w:vAlign w:val="center"/>
          </w:tcPr>
          <w:p w14:paraId="7E1CC2A7" w14:textId="77777777" w:rsidR="00495C51" w:rsidRPr="00EA6B87" w:rsidRDefault="00495C51" w:rsidP="00F73DE9">
            <w:pPr>
              <w:spacing w:before="60" w:after="60" w:line="360" w:lineRule="auto"/>
              <w:rPr>
                <w:sz w:val="18"/>
                <w:szCs w:val="18"/>
                <w:lang w:val="el-GR"/>
              </w:rPr>
            </w:pPr>
          </w:p>
        </w:tc>
      </w:tr>
      <w:tr w:rsidR="00495C51" w:rsidRPr="00EA6B87" w14:paraId="36B2BCB6" w14:textId="77777777" w:rsidTr="00160200">
        <w:trPr>
          <w:trHeight w:val="284"/>
          <w:jc w:val="center"/>
        </w:trPr>
        <w:tc>
          <w:tcPr>
            <w:tcW w:w="580" w:type="pct"/>
            <w:vAlign w:val="center"/>
          </w:tcPr>
          <w:p w14:paraId="45E80AA2" w14:textId="4E7A155B" w:rsidR="00495C51" w:rsidRPr="00EA6B87" w:rsidRDefault="00495C51" w:rsidP="00F73DE9">
            <w:pPr>
              <w:spacing w:before="60" w:after="60" w:line="360" w:lineRule="auto"/>
              <w:rPr>
                <w:sz w:val="18"/>
                <w:szCs w:val="18"/>
                <w:lang w:val="el-GR"/>
              </w:rPr>
            </w:pPr>
            <w:r>
              <w:rPr>
                <w:sz w:val="18"/>
                <w:szCs w:val="18"/>
                <w:lang w:val="el-GR"/>
              </w:rPr>
              <w:t>2</w:t>
            </w:r>
            <w:r w:rsidRPr="00573797">
              <w:rPr>
                <w:sz w:val="18"/>
                <w:szCs w:val="18"/>
                <w:vertAlign w:val="superscript"/>
                <w:lang w:val="el-GR"/>
              </w:rPr>
              <w:t>ο</w:t>
            </w:r>
            <w:r>
              <w:rPr>
                <w:sz w:val="18"/>
                <w:szCs w:val="18"/>
                <w:lang w:val="el-GR"/>
              </w:rPr>
              <w:t xml:space="preserve"> </w:t>
            </w:r>
          </w:p>
        </w:tc>
        <w:tc>
          <w:tcPr>
            <w:tcW w:w="737" w:type="pct"/>
          </w:tcPr>
          <w:p w14:paraId="206C2F34" w14:textId="77777777" w:rsidR="00495C51" w:rsidRPr="00EA6B87" w:rsidRDefault="00495C51" w:rsidP="00F73DE9">
            <w:pPr>
              <w:spacing w:before="60" w:after="60" w:line="360" w:lineRule="auto"/>
              <w:rPr>
                <w:sz w:val="18"/>
                <w:szCs w:val="18"/>
                <w:lang w:val="el-GR"/>
              </w:rPr>
            </w:pPr>
          </w:p>
        </w:tc>
        <w:tc>
          <w:tcPr>
            <w:tcW w:w="914" w:type="pct"/>
            <w:vAlign w:val="center"/>
          </w:tcPr>
          <w:p w14:paraId="715B9B8E" w14:textId="77777777" w:rsidR="00495C51" w:rsidRPr="00EA6B87" w:rsidRDefault="00495C51" w:rsidP="00F73DE9">
            <w:pPr>
              <w:spacing w:before="60" w:after="60" w:line="360" w:lineRule="auto"/>
              <w:rPr>
                <w:sz w:val="18"/>
                <w:szCs w:val="18"/>
                <w:lang w:val="el-GR"/>
              </w:rPr>
            </w:pPr>
          </w:p>
        </w:tc>
        <w:tc>
          <w:tcPr>
            <w:tcW w:w="770" w:type="pct"/>
          </w:tcPr>
          <w:p w14:paraId="626B833B" w14:textId="77777777" w:rsidR="00495C51" w:rsidRPr="00EA6B87" w:rsidRDefault="00495C51" w:rsidP="00F73DE9">
            <w:pPr>
              <w:spacing w:before="60" w:after="60" w:line="360" w:lineRule="auto"/>
              <w:rPr>
                <w:sz w:val="18"/>
                <w:szCs w:val="18"/>
                <w:lang w:val="el-GR"/>
              </w:rPr>
            </w:pPr>
          </w:p>
        </w:tc>
        <w:tc>
          <w:tcPr>
            <w:tcW w:w="343" w:type="pct"/>
            <w:vAlign w:val="center"/>
          </w:tcPr>
          <w:p w14:paraId="519656F5" w14:textId="77777777" w:rsidR="00495C51" w:rsidRPr="00EA6B87" w:rsidRDefault="00495C51" w:rsidP="00F73DE9">
            <w:pPr>
              <w:spacing w:before="60" w:after="60" w:line="360" w:lineRule="auto"/>
              <w:rPr>
                <w:sz w:val="18"/>
                <w:szCs w:val="18"/>
                <w:lang w:val="el-GR"/>
              </w:rPr>
            </w:pPr>
          </w:p>
        </w:tc>
        <w:tc>
          <w:tcPr>
            <w:tcW w:w="770" w:type="pct"/>
            <w:vAlign w:val="center"/>
          </w:tcPr>
          <w:p w14:paraId="0F92DDC2" w14:textId="77777777" w:rsidR="00495C51" w:rsidRPr="00EA6B87" w:rsidRDefault="00495C51" w:rsidP="00F73DE9">
            <w:pPr>
              <w:spacing w:before="60" w:after="60" w:line="360" w:lineRule="auto"/>
              <w:rPr>
                <w:sz w:val="18"/>
                <w:szCs w:val="18"/>
                <w:lang w:val="el-GR"/>
              </w:rPr>
            </w:pPr>
          </w:p>
        </w:tc>
        <w:tc>
          <w:tcPr>
            <w:tcW w:w="885" w:type="pct"/>
            <w:vAlign w:val="center"/>
          </w:tcPr>
          <w:p w14:paraId="10520C68" w14:textId="77777777" w:rsidR="00495C51" w:rsidRPr="00EA6B87" w:rsidRDefault="00495C51" w:rsidP="00F73DE9">
            <w:pPr>
              <w:spacing w:before="60" w:after="60" w:line="360" w:lineRule="auto"/>
              <w:rPr>
                <w:sz w:val="18"/>
                <w:szCs w:val="18"/>
                <w:lang w:val="el-GR"/>
              </w:rPr>
            </w:pPr>
          </w:p>
        </w:tc>
      </w:tr>
      <w:tr w:rsidR="00495C51" w:rsidRPr="00EA6B87" w14:paraId="6DFF2EA6" w14:textId="77777777" w:rsidTr="00160200">
        <w:trPr>
          <w:trHeight w:val="284"/>
          <w:jc w:val="center"/>
        </w:trPr>
        <w:tc>
          <w:tcPr>
            <w:tcW w:w="580" w:type="pct"/>
            <w:shd w:val="clear" w:color="auto" w:fill="E0E0E0"/>
            <w:vAlign w:val="center"/>
          </w:tcPr>
          <w:p w14:paraId="414455F6" w14:textId="77777777" w:rsidR="00495C51" w:rsidRPr="00EA6B87" w:rsidRDefault="00495C51" w:rsidP="00F73DE9">
            <w:pPr>
              <w:spacing w:before="100" w:beforeAutospacing="1" w:after="100" w:afterAutospacing="1" w:line="360" w:lineRule="auto"/>
              <w:ind w:left="-120" w:right="-123" w:firstLine="120"/>
              <w:rPr>
                <w:b/>
                <w:sz w:val="18"/>
                <w:szCs w:val="18"/>
                <w:lang w:val="el-GR"/>
              </w:rPr>
            </w:pPr>
            <w:r w:rsidRPr="00EA6B87">
              <w:rPr>
                <w:b/>
                <w:sz w:val="18"/>
                <w:szCs w:val="18"/>
                <w:lang w:val="el-GR"/>
              </w:rPr>
              <w:t>ΣΥΝΟΛΟ</w:t>
            </w:r>
          </w:p>
        </w:tc>
        <w:tc>
          <w:tcPr>
            <w:tcW w:w="737" w:type="pct"/>
            <w:shd w:val="clear" w:color="auto" w:fill="FFFFFF"/>
          </w:tcPr>
          <w:p w14:paraId="78BBE62D" w14:textId="77777777" w:rsidR="00495C51" w:rsidRPr="00EA6B87" w:rsidRDefault="00495C51" w:rsidP="00F73DE9">
            <w:pPr>
              <w:spacing w:before="100" w:beforeAutospacing="1" w:after="100" w:afterAutospacing="1" w:line="360" w:lineRule="auto"/>
              <w:rPr>
                <w:sz w:val="18"/>
                <w:szCs w:val="18"/>
                <w:lang w:val="el-GR"/>
              </w:rPr>
            </w:pPr>
          </w:p>
        </w:tc>
        <w:tc>
          <w:tcPr>
            <w:tcW w:w="914" w:type="pct"/>
            <w:shd w:val="clear" w:color="auto" w:fill="FFFFFF"/>
            <w:vAlign w:val="center"/>
          </w:tcPr>
          <w:p w14:paraId="5B7A3313" w14:textId="77777777" w:rsidR="00495C51" w:rsidRPr="00EA6B87" w:rsidRDefault="00495C51" w:rsidP="00F73DE9">
            <w:pPr>
              <w:spacing w:before="100" w:beforeAutospacing="1" w:after="100" w:afterAutospacing="1" w:line="360" w:lineRule="auto"/>
              <w:rPr>
                <w:sz w:val="18"/>
                <w:szCs w:val="18"/>
                <w:lang w:val="el-GR"/>
              </w:rPr>
            </w:pPr>
          </w:p>
        </w:tc>
        <w:tc>
          <w:tcPr>
            <w:tcW w:w="770" w:type="pct"/>
            <w:shd w:val="clear" w:color="auto" w:fill="FFFFFF"/>
          </w:tcPr>
          <w:p w14:paraId="7A063AF0" w14:textId="77777777" w:rsidR="00495C51" w:rsidRPr="00EA6B87" w:rsidRDefault="00495C51" w:rsidP="00F73DE9">
            <w:pPr>
              <w:spacing w:before="100" w:beforeAutospacing="1" w:after="100" w:afterAutospacing="1" w:line="360" w:lineRule="auto"/>
              <w:rPr>
                <w:sz w:val="18"/>
                <w:szCs w:val="18"/>
                <w:lang w:val="el-GR"/>
              </w:rPr>
            </w:pPr>
          </w:p>
        </w:tc>
        <w:tc>
          <w:tcPr>
            <w:tcW w:w="343" w:type="pct"/>
            <w:shd w:val="clear" w:color="auto" w:fill="FFFFFF"/>
            <w:vAlign w:val="center"/>
          </w:tcPr>
          <w:p w14:paraId="5C0FFDA0" w14:textId="77777777" w:rsidR="00495C51" w:rsidRPr="00EA6B87" w:rsidRDefault="00495C51" w:rsidP="00F73DE9">
            <w:pPr>
              <w:spacing w:before="100" w:beforeAutospacing="1" w:after="100" w:afterAutospacing="1" w:line="360" w:lineRule="auto"/>
              <w:rPr>
                <w:sz w:val="18"/>
                <w:szCs w:val="18"/>
                <w:lang w:val="el-GR"/>
              </w:rPr>
            </w:pPr>
          </w:p>
        </w:tc>
        <w:tc>
          <w:tcPr>
            <w:tcW w:w="770" w:type="pct"/>
            <w:shd w:val="clear" w:color="auto" w:fill="FFFFFF"/>
            <w:vAlign w:val="center"/>
          </w:tcPr>
          <w:p w14:paraId="6C81C774" w14:textId="77777777" w:rsidR="00495C51" w:rsidRPr="00EA6B87" w:rsidRDefault="00495C51" w:rsidP="00F73DE9">
            <w:pPr>
              <w:spacing w:before="100" w:beforeAutospacing="1" w:after="100" w:afterAutospacing="1" w:line="360" w:lineRule="auto"/>
              <w:rPr>
                <w:sz w:val="18"/>
                <w:szCs w:val="18"/>
                <w:lang w:val="el-GR"/>
              </w:rPr>
            </w:pPr>
          </w:p>
        </w:tc>
        <w:tc>
          <w:tcPr>
            <w:tcW w:w="885" w:type="pct"/>
            <w:shd w:val="clear" w:color="auto" w:fill="FFFFFF"/>
            <w:vAlign w:val="center"/>
          </w:tcPr>
          <w:p w14:paraId="49CD8F4C" w14:textId="77777777" w:rsidR="00495C51" w:rsidRPr="00EA6B87" w:rsidRDefault="00495C51" w:rsidP="00F73DE9">
            <w:pPr>
              <w:spacing w:before="100" w:beforeAutospacing="1" w:after="100" w:afterAutospacing="1" w:line="360" w:lineRule="auto"/>
              <w:rPr>
                <w:sz w:val="18"/>
                <w:szCs w:val="18"/>
                <w:lang w:val="el-GR"/>
              </w:rPr>
            </w:pPr>
          </w:p>
        </w:tc>
      </w:tr>
    </w:tbl>
    <w:p w14:paraId="71AD808D" w14:textId="77777777" w:rsidR="00623457" w:rsidRPr="00EA6B87" w:rsidRDefault="00623457" w:rsidP="00F73DE9">
      <w:pPr>
        <w:spacing w:before="100" w:beforeAutospacing="1" w:after="100" w:afterAutospacing="1" w:line="360" w:lineRule="auto"/>
        <w:rPr>
          <w:sz w:val="20"/>
          <w:lang w:val="el-GR"/>
        </w:rPr>
      </w:pPr>
      <w:r w:rsidRPr="00EA6B87">
        <w:rPr>
          <w:sz w:val="20"/>
          <w:lang w:val="el-GR"/>
        </w:rPr>
        <w:t xml:space="preserve">* ΕΤΟΣ: μετά την </w:t>
      </w:r>
      <w:r w:rsidRPr="00EA6B87">
        <w:rPr>
          <w:b/>
          <w:sz w:val="20"/>
          <w:lang w:val="el-GR"/>
        </w:rPr>
        <w:t>ελάχιστη</w:t>
      </w:r>
      <w:r w:rsidRPr="00EA6B87">
        <w:rPr>
          <w:sz w:val="20"/>
          <w:lang w:val="el-GR"/>
        </w:rPr>
        <w:t xml:space="preserve"> ζητούμενη Περίοδο Εγγύησης</w:t>
      </w:r>
    </w:p>
    <w:p w14:paraId="282990F1" w14:textId="2931559C" w:rsidR="00623457" w:rsidRPr="00EA6B87" w:rsidRDefault="00623457" w:rsidP="00F73DE9">
      <w:pPr>
        <w:spacing w:before="100" w:beforeAutospacing="1" w:after="100" w:afterAutospacing="1" w:line="360" w:lineRule="auto"/>
        <w:rPr>
          <w:lang w:val="el-GR"/>
        </w:rPr>
      </w:pPr>
      <w:r w:rsidRPr="00EA6B87">
        <w:rPr>
          <w:sz w:val="20"/>
          <w:lang w:val="el-GR"/>
        </w:rPr>
        <w:t xml:space="preserve">** Το </w:t>
      </w:r>
      <w:r w:rsidRPr="00EA6B87">
        <w:rPr>
          <w:b/>
          <w:sz w:val="20"/>
          <w:lang w:val="el-GR"/>
        </w:rPr>
        <w:t xml:space="preserve">ΕΤΗΣΙΟ ΠΟΣΟΣΤΟ ΣΥΝΤΗΡΗΣΗΣ </w:t>
      </w:r>
      <w:r w:rsidRPr="00EA6B87">
        <w:rPr>
          <w:sz w:val="20"/>
          <w:lang w:val="el-GR"/>
        </w:rPr>
        <w:t xml:space="preserve">(για την κάθε γραμμή του Πίνακα </w:t>
      </w:r>
      <w:r w:rsidR="00B95CCD">
        <w:rPr>
          <w:sz w:val="20"/>
          <w:szCs w:val="20"/>
          <w:lang w:val="el-GR"/>
        </w:rPr>
        <w:t>6</w:t>
      </w:r>
      <w:r w:rsidRPr="00EA6B8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EA6B87">
        <w:rPr>
          <w:b/>
          <w:sz w:val="20"/>
          <w:lang w:val="el-GR"/>
        </w:rPr>
        <w:t xml:space="preserve">Πίνακα </w:t>
      </w:r>
      <w:r w:rsidR="00B95CCD">
        <w:rPr>
          <w:b/>
          <w:sz w:val="20"/>
          <w:lang w:val="el-GR"/>
        </w:rPr>
        <w:t>5</w:t>
      </w:r>
      <w:r w:rsidRPr="00EA6B87">
        <w:rPr>
          <w:sz w:val="20"/>
          <w:lang w:val="el-GR"/>
        </w:rPr>
        <w:t>.</w:t>
      </w:r>
    </w:p>
    <w:p w14:paraId="45B622B9" w14:textId="77777777" w:rsidR="00623457" w:rsidRPr="00EA6B87" w:rsidRDefault="00623457" w:rsidP="00F73DE9">
      <w:pPr>
        <w:spacing w:line="360" w:lineRule="auto"/>
        <w:rPr>
          <w:i/>
          <w:color w:val="5B9BD5"/>
          <w:lang w:val="el-GR"/>
        </w:rPr>
      </w:pPr>
    </w:p>
    <w:p w14:paraId="6784A461" w14:textId="27924641" w:rsidR="00623457" w:rsidRPr="00EA6B87" w:rsidRDefault="00623457" w:rsidP="00F73DE9">
      <w:pPr>
        <w:spacing w:line="360" w:lineRule="auto"/>
        <w:rPr>
          <w:lang w:val="el-GR"/>
        </w:rPr>
        <w:sectPr w:rsidR="00623457" w:rsidRPr="00EA6B87" w:rsidSect="00167910">
          <w:pgSz w:w="11906" w:h="16838"/>
          <w:pgMar w:top="1134" w:right="1274" w:bottom="1134" w:left="993" w:header="720" w:footer="709" w:gutter="0"/>
          <w:cols w:space="720"/>
          <w:titlePg/>
          <w:docGrid w:linePitch="360"/>
        </w:sectPr>
      </w:pPr>
    </w:p>
    <w:p w14:paraId="66A30802" w14:textId="77777777" w:rsidR="008338F0" w:rsidRPr="00EA6B87" w:rsidRDefault="003355E7" w:rsidP="00F73DE9">
      <w:pPr>
        <w:pStyle w:val="2"/>
        <w:numPr>
          <w:ilvl w:val="0"/>
          <w:numId w:val="0"/>
        </w:numPr>
        <w:pBdr>
          <w:top w:val="none" w:sz="0" w:space="0" w:color="auto"/>
          <w:left w:val="none" w:sz="0" w:space="0" w:color="auto"/>
          <w:bottom w:val="none" w:sz="0" w:space="0" w:color="auto"/>
          <w:right w:val="none" w:sz="0" w:space="0" w:color="auto"/>
        </w:pBdr>
        <w:spacing w:line="360" w:lineRule="auto"/>
        <w:ind w:left="576" w:hanging="576"/>
        <w:rPr>
          <w:rFonts w:cs="Tahoma"/>
          <w:lang w:val="el-GR"/>
        </w:rPr>
      </w:pPr>
      <w:bookmarkStart w:id="870" w:name="_ΠΑΡΑΡΤΗΜΑ_VIΙ_–"/>
      <w:bookmarkStart w:id="871" w:name="_Ref494118533"/>
      <w:bookmarkStart w:id="872" w:name="_Ref40984039"/>
      <w:bookmarkStart w:id="873" w:name="_Toc97194386"/>
      <w:bookmarkStart w:id="874" w:name="_Toc97194490"/>
      <w:bookmarkStart w:id="875" w:name="_Toc177459330"/>
      <w:bookmarkStart w:id="876" w:name="_Hlk118712588"/>
      <w:bookmarkEnd w:id="870"/>
      <w:r w:rsidRPr="00EA6B87">
        <w:rPr>
          <w:rFonts w:cs="Tahoma"/>
          <w:lang w:val="el-GR"/>
        </w:rPr>
        <w:lastRenderedPageBreak/>
        <w:t xml:space="preserve">ΠΑΡΑΡΤΗΜΑ </w:t>
      </w:r>
      <w:r w:rsidRPr="00EA6B87">
        <w:rPr>
          <w:rFonts w:cs="Tahoma"/>
        </w:rPr>
        <w:t>VI</w:t>
      </w:r>
      <w:r w:rsidRPr="00EA6B87">
        <w:rPr>
          <w:rFonts w:cs="Tahoma"/>
          <w:lang w:val="el-GR"/>
        </w:rPr>
        <w:t xml:space="preserve">Ι – </w:t>
      </w:r>
      <w:r w:rsidR="006E4901" w:rsidRPr="00EA6B87">
        <w:rPr>
          <w:rFonts w:cs="Tahoma"/>
          <w:lang w:val="el-GR"/>
        </w:rPr>
        <w:t>Άλλες Δηλώσεις</w:t>
      </w:r>
      <w:bookmarkEnd w:id="871"/>
      <w:bookmarkEnd w:id="872"/>
      <w:bookmarkEnd w:id="873"/>
      <w:bookmarkEnd w:id="874"/>
      <w:bookmarkEnd w:id="875"/>
      <w:r w:rsidR="00E1337D" w:rsidRPr="00EA6B87">
        <w:rPr>
          <w:rFonts w:cs="Tahoma"/>
          <w:lang w:val="el-GR"/>
        </w:rPr>
        <w:t xml:space="preserve"> </w:t>
      </w:r>
    </w:p>
    <w:p w14:paraId="5984E1DF" w14:textId="77777777" w:rsidR="00CD4F51" w:rsidRPr="00EA6B87" w:rsidRDefault="00CD4F51" w:rsidP="00F73DE9">
      <w:pPr>
        <w:spacing w:line="360" w:lineRule="auto"/>
        <w:rPr>
          <w:rFonts w:eastAsia="SimSun"/>
          <w:lang w:val="el-GR" w:eastAsia="el-GR" w:bidi="he-IL"/>
        </w:rPr>
      </w:pPr>
    </w:p>
    <w:p w14:paraId="22547C25" w14:textId="206E45F3" w:rsidR="00CD4F51" w:rsidRPr="00EA6B87" w:rsidRDefault="00CD4F51" w:rsidP="00F73DE9">
      <w:pPr>
        <w:spacing w:line="360" w:lineRule="auto"/>
        <w:jc w:val="center"/>
        <w:rPr>
          <w:rFonts w:eastAsia="SimSun"/>
          <w:bCs/>
          <w:lang w:val="el-GR" w:eastAsia="el-GR" w:bidi="he-IL"/>
        </w:rPr>
      </w:pPr>
      <w:r w:rsidRPr="00EA6B87">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EA6B87" w:rsidRDefault="00CD4F51" w:rsidP="00F73DE9">
      <w:pPr>
        <w:spacing w:line="360" w:lineRule="auto"/>
        <w:rPr>
          <w:lang w:val="el-GR"/>
        </w:rPr>
      </w:pPr>
    </w:p>
    <w:p w14:paraId="7FC8B811" w14:textId="677C1014" w:rsidR="009E13B2" w:rsidRDefault="00CD4F51" w:rsidP="00F73DE9">
      <w:pPr>
        <w:pStyle w:val="Default"/>
        <w:spacing w:before="120" w:after="120" w:line="360" w:lineRule="auto"/>
        <w:jc w:val="both"/>
        <w:rPr>
          <w:rFonts w:ascii="Tahoma" w:eastAsia="Times New Roman" w:hAnsi="Tahoma" w:cs="Tahoma"/>
          <w:color w:val="auto"/>
          <w:sz w:val="22"/>
          <w:szCs w:val="22"/>
          <w:lang w:eastAsia="el-GR" w:bidi="he-IL"/>
        </w:rPr>
      </w:pPr>
      <w:r w:rsidRPr="00EA6B87">
        <w:rPr>
          <w:rFonts w:ascii="Tahoma" w:eastAsia="Times New Roman" w:hAnsi="Tahoma" w:cs="Tahoma"/>
          <w:color w:val="auto"/>
          <w:sz w:val="22"/>
          <w:szCs w:val="22"/>
          <w:lang w:eastAsia="el-GR" w:bidi="he-IL"/>
        </w:rPr>
        <w:t>«</w:t>
      </w:r>
      <w:r w:rsidR="009E13B2" w:rsidRPr="009E13B2">
        <w:rPr>
          <w:rFonts w:ascii="Tahoma" w:eastAsia="Times New Roman" w:hAnsi="Tahoma" w:cs="Tahoma"/>
          <w:color w:val="auto"/>
          <w:sz w:val="22"/>
          <w:szCs w:val="22"/>
          <w:lang w:eastAsia="el-GR" w:bidi="he-IL"/>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w:t>
      </w:r>
    </w:p>
    <w:p w14:paraId="4C501BF3" w14:textId="241AF704" w:rsidR="00CD4F51" w:rsidRPr="00EA6B87" w:rsidRDefault="00CD4F51" w:rsidP="00F73DE9">
      <w:pPr>
        <w:pStyle w:val="Default"/>
        <w:spacing w:before="120" w:after="120" w:line="360" w:lineRule="auto"/>
        <w:jc w:val="both"/>
        <w:rPr>
          <w:rFonts w:ascii="Tahoma" w:hAnsi="Tahoma" w:cs="Tahoma"/>
          <w:color w:val="auto"/>
          <w:sz w:val="22"/>
          <w:szCs w:val="22"/>
          <w:lang w:eastAsia="el-GR" w:bidi="he-IL"/>
        </w:rPr>
      </w:pPr>
      <w:r w:rsidRPr="00EA6B87">
        <w:rPr>
          <w:rFonts w:ascii="Tahoma" w:hAnsi="Tahoma" w:cs="Tahoma"/>
          <w:color w:val="auto"/>
          <w:sz w:val="22"/>
          <w:szCs w:val="22"/>
          <w:lang w:eastAsia="el-GR" w:bidi="he-IL"/>
        </w:rPr>
        <w:t>Συγκεκριμένα δηλώνω ότι :</w:t>
      </w:r>
    </w:p>
    <w:p w14:paraId="384D1405" w14:textId="4B76FE26" w:rsidR="00CD4F51" w:rsidRPr="00EA6B87" w:rsidRDefault="009E13B2" w:rsidP="00F73DE9">
      <w:pPr>
        <w:pStyle w:val="aff"/>
        <w:numPr>
          <w:ilvl w:val="0"/>
          <w:numId w:val="245"/>
        </w:numPr>
        <w:suppressAutoHyphens w:val="0"/>
        <w:autoSpaceDE w:val="0"/>
        <w:autoSpaceDN w:val="0"/>
        <w:adjustRightInd w:val="0"/>
        <w:spacing w:before="120" w:line="360" w:lineRule="auto"/>
        <w:ind w:left="714" w:hanging="357"/>
        <w:contextualSpacing w:val="0"/>
        <w:rPr>
          <w:lang w:val="el-GR" w:eastAsia="el-GR" w:bidi="he-IL"/>
        </w:rPr>
      </w:pPr>
      <w:r w:rsidRPr="009E13B2">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2F00C8E1" w:rsidR="00CD4F51" w:rsidRPr="00EA6B87" w:rsidRDefault="009E13B2" w:rsidP="00F73DE9">
      <w:pPr>
        <w:pStyle w:val="aff"/>
        <w:numPr>
          <w:ilvl w:val="0"/>
          <w:numId w:val="245"/>
        </w:numPr>
        <w:suppressAutoHyphens w:val="0"/>
        <w:autoSpaceDE w:val="0"/>
        <w:autoSpaceDN w:val="0"/>
        <w:adjustRightInd w:val="0"/>
        <w:spacing w:before="120" w:line="360" w:lineRule="auto"/>
        <w:ind w:left="714" w:hanging="357"/>
        <w:contextualSpacing w:val="0"/>
        <w:rPr>
          <w:lang w:val="el-GR" w:eastAsia="el-GR" w:bidi="he-IL"/>
        </w:rPr>
      </w:pPr>
      <w:r w:rsidRPr="009E13B2">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r>
        <w:rPr>
          <w:lang w:val="el-GR" w:eastAsia="el-GR" w:bidi="he-IL"/>
        </w:rPr>
        <w:t xml:space="preserve">  </w:t>
      </w:r>
    </w:p>
    <w:p w14:paraId="79972469" w14:textId="4C2727BE" w:rsidR="00CD4F51" w:rsidRPr="00EA6B87" w:rsidRDefault="009E13B2" w:rsidP="00F73DE9">
      <w:pPr>
        <w:pStyle w:val="aff"/>
        <w:numPr>
          <w:ilvl w:val="0"/>
          <w:numId w:val="245"/>
        </w:numPr>
        <w:suppressAutoHyphens w:val="0"/>
        <w:autoSpaceDE w:val="0"/>
        <w:autoSpaceDN w:val="0"/>
        <w:adjustRightInd w:val="0"/>
        <w:spacing w:before="120" w:line="360" w:lineRule="auto"/>
        <w:ind w:left="714" w:hanging="357"/>
        <w:contextualSpacing w:val="0"/>
        <w:rPr>
          <w:lang w:val="el-GR" w:eastAsia="el-GR" w:bidi="he-IL"/>
        </w:rPr>
      </w:pPr>
      <w:r w:rsidRPr="009E13B2">
        <w:rPr>
          <w:lang w:val="el-GR" w:eastAsia="el-GR" w:bidi="he-IL"/>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EA6B87">
        <w:rPr>
          <w:lang w:val="el-GR" w:eastAsia="el-GR" w:bidi="he-IL"/>
        </w:rPr>
        <w:t>,</w:t>
      </w:r>
    </w:p>
    <w:p w14:paraId="365CCA0E" w14:textId="152C9338" w:rsidR="00CD4F51" w:rsidRPr="00EA6B87" w:rsidRDefault="00CD4F51" w:rsidP="00F73DE9">
      <w:pPr>
        <w:pStyle w:val="aff"/>
        <w:numPr>
          <w:ilvl w:val="0"/>
          <w:numId w:val="245"/>
        </w:numPr>
        <w:suppressAutoHyphens w:val="0"/>
        <w:spacing w:before="120" w:line="360" w:lineRule="auto"/>
        <w:ind w:left="714" w:hanging="357"/>
        <w:contextualSpacing w:val="0"/>
        <w:rPr>
          <w:lang w:val="el-GR"/>
        </w:rPr>
      </w:pPr>
      <w:r w:rsidRPr="00EA6B87">
        <w:rPr>
          <w:lang w:val="el-GR" w:eastAsia="el-GR" w:bidi="he-IL"/>
        </w:rPr>
        <w:t xml:space="preserve">δεν υπάρχει συμμετοχή φορέων και οντοτήτων που απαριθμούνται στα ανωτέρω </w:t>
      </w:r>
      <w:r w:rsidR="009E13B2">
        <w:rPr>
          <w:lang w:val="el-GR" w:eastAsia="el-GR" w:bidi="he-IL"/>
        </w:rPr>
        <w:t>σημεία</w:t>
      </w:r>
      <w:r w:rsidR="009E13B2" w:rsidRPr="00EA6B87">
        <w:rPr>
          <w:lang w:val="el-GR" w:eastAsia="el-GR" w:bidi="he-IL"/>
        </w:rPr>
        <w:t xml:space="preserve"> </w:t>
      </w:r>
      <w:r w:rsidRPr="00EA6B87">
        <w:rPr>
          <w:lang w:val="el-GR" w:eastAsia="el-GR" w:bidi="he-IL"/>
        </w:rPr>
        <w:t>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876"/>
    <w:p w14:paraId="17772EB6" w14:textId="77777777" w:rsidR="008338F0" w:rsidRPr="00EA6B87" w:rsidRDefault="008338F0" w:rsidP="00F73DE9">
      <w:pPr>
        <w:spacing w:line="360" w:lineRule="auto"/>
        <w:rPr>
          <w:lang w:val="el-GR"/>
        </w:rPr>
      </w:pPr>
    </w:p>
    <w:p w14:paraId="3A57A655" w14:textId="77777777" w:rsidR="00CD4F51" w:rsidRPr="00EA6B87" w:rsidRDefault="00CD4F51" w:rsidP="00F73DE9">
      <w:pPr>
        <w:suppressAutoHyphens w:val="0"/>
        <w:spacing w:after="0" w:line="360" w:lineRule="auto"/>
        <w:jc w:val="left"/>
        <w:rPr>
          <w:b/>
          <w:color w:val="002060"/>
          <w:lang w:val="el-GR"/>
        </w:rPr>
      </w:pPr>
      <w:bookmarkStart w:id="877" w:name="_Ref496623895"/>
      <w:bookmarkStart w:id="878" w:name="_Ref496624676"/>
      <w:bookmarkStart w:id="879" w:name="_Ref496625135"/>
      <w:bookmarkStart w:id="880" w:name="_Toc97194387"/>
      <w:bookmarkStart w:id="881" w:name="_Toc97194491"/>
      <w:r w:rsidRPr="00EA6B87">
        <w:rPr>
          <w:lang w:val="el-GR"/>
        </w:rPr>
        <w:lastRenderedPageBreak/>
        <w:br w:type="page"/>
      </w:r>
    </w:p>
    <w:p w14:paraId="5247CADE" w14:textId="51CF01DA" w:rsidR="008338F0" w:rsidRPr="00EA6B87" w:rsidRDefault="003355E7" w:rsidP="00F73DE9">
      <w:pPr>
        <w:pStyle w:val="2"/>
        <w:numPr>
          <w:ilvl w:val="0"/>
          <w:numId w:val="0"/>
        </w:numPr>
        <w:spacing w:line="360" w:lineRule="auto"/>
        <w:ind w:left="576" w:hanging="576"/>
        <w:rPr>
          <w:rFonts w:cs="Tahoma"/>
          <w:lang w:val="el-GR"/>
        </w:rPr>
      </w:pPr>
      <w:bookmarkStart w:id="882" w:name="_ΠΑΡΑΡΤΗΜΑ_VIII_–"/>
      <w:bookmarkStart w:id="883" w:name="_Ref172624889"/>
      <w:bookmarkStart w:id="884" w:name="_Toc177459331"/>
      <w:bookmarkEnd w:id="882"/>
      <w:r w:rsidRPr="00EA6B87">
        <w:rPr>
          <w:rFonts w:cs="Tahoma"/>
          <w:lang w:val="el-GR"/>
        </w:rPr>
        <w:lastRenderedPageBreak/>
        <w:t xml:space="preserve">ΠΑΡΑΡΤΗΜΑ </w:t>
      </w:r>
      <w:r w:rsidRPr="00EA6B87">
        <w:rPr>
          <w:rFonts w:cs="Tahoma"/>
        </w:rPr>
        <w:t>VIII</w:t>
      </w:r>
      <w:r w:rsidRPr="00EA6B87">
        <w:rPr>
          <w:rFonts w:cs="Tahoma"/>
          <w:lang w:val="el-GR"/>
        </w:rPr>
        <w:t xml:space="preserve"> – Υποδείγματα Εγγυητικών Επιστολών</w:t>
      </w:r>
      <w:bookmarkEnd w:id="877"/>
      <w:bookmarkEnd w:id="878"/>
      <w:bookmarkEnd w:id="879"/>
      <w:bookmarkEnd w:id="880"/>
      <w:bookmarkEnd w:id="881"/>
      <w:bookmarkEnd w:id="883"/>
      <w:bookmarkEnd w:id="884"/>
      <w:r w:rsidRPr="00EA6B87">
        <w:rPr>
          <w:rFonts w:cs="Tahoma"/>
          <w:lang w:val="el-GR"/>
        </w:rPr>
        <w:t xml:space="preserve"> </w:t>
      </w:r>
    </w:p>
    <w:p w14:paraId="273E7CD1" w14:textId="77777777" w:rsidR="009B6AAD" w:rsidRPr="00EA6B87" w:rsidRDefault="009B6AAD" w:rsidP="00F73DE9">
      <w:pPr>
        <w:pStyle w:val="3"/>
        <w:numPr>
          <w:ilvl w:val="0"/>
          <w:numId w:val="12"/>
        </w:numPr>
        <w:spacing w:line="360" w:lineRule="auto"/>
        <w:rPr>
          <w:rFonts w:cs="Tahoma"/>
          <w:szCs w:val="22"/>
          <w:u w:val="single"/>
          <w:lang w:val="el-GR"/>
        </w:rPr>
      </w:pPr>
      <w:bookmarkStart w:id="885" w:name="_Toc43634808"/>
      <w:bookmarkStart w:id="886" w:name="_Toc44821188"/>
      <w:bookmarkStart w:id="887" w:name="_Toc48552980"/>
      <w:bookmarkStart w:id="888" w:name="_Toc49073807"/>
      <w:bookmarkStart w:id="889" w:name="_Toc62559079"/>
      <w:bookmarkStart w:id="890" w:name="_Toc487799701"/>
      <w:bookmarkStart w:id="891" w:name="_Toc97194388"/>
      <w:bookmarkStart w:id="892" w:name="_Toc97194492"/>
      <w:bookmarkStart w:id="893" w:name="_Toc177459332"/>
      <w:r w:rsidRPr="00EA6B87">
        <w:rPr>
          <w:rFonts w:cs="Tahoma"/>
          <w:szCs w:val="22"/>
          <w:u w:val="single"/>
          <w:lang w:val="el-GR"/>
        </w:rPr>
        <w:t>Εγγυητική Επιστολή Συμμετοχής</w:t>
      </w:r>
      <w:bookmarkEnd w:id="885"/>
      <w:bookmarkEnd w:id="886"/>
      <w:bookmarkEnd w:id="887"/>
      <w:bookmarkEnd w:id="888"/>
      <w:bookmarkEnd w:id="889"/>
      <w:bookmarkEnd w:id="890"/>
      <w:bookmarkEnd w:id="891"/>
      <w:bookmarkEnd w:id="892"/>
      <w:bookmarkEnd w:id="893"/>
    </w:p>
    <w:p w14:paraId="2347336C" w14:textId="77777777" w:rsidR="007A7DCA" w:rsidRPr="00EA6B87" w:rsidRDefault="007A7DCA" w:rsidP="00F73DE9">
      <w:pPr>
        <w:spacing w:line="360" w:lineRule="auto"/>
        <w:rPr>
          <w:lang w:val="el-GR" w:eastAsia="el-GR"/>
        </w:rPr>
      </w:pPr>
    </w:p>
    <w:p w14:paraId="7D8C735F" w14:textId="77777777" w:rsidR="009B6AAD" w:rsidRPr="00EA6B87" w:rsidRDefault="009B6AAD" w:rsidP="00F73DE9">
      <w:pPr>
        <w:spacing w:line="360" w:lineRule="auto"/>
        <w:rPr>
          <w:lang w:val="el-GR" w:eastAsia="el-GR"/>
        </w:rPr>
      </w:pPr>
      <w:r w:rsidRPr="00EA6B87">
        <w:rPr>
          <w:lang w:val="el-GR" w:eastAsia="el-GR"/>
        </w:rPr>
        <w:t xml:space="preserve">ΕΚΔΟΤΗΣ </w:t>
      </w:r>
      <w:r w:rsidRPr="00EA6B87">
        <w:rPr>
          <w:lang w:val="el-GR"/>
        </w:rPr>
        <w:t>(Πλήρης επωνυμία).</w:t>
      </w:r>
      <w:r w:rsidRPr="00EA6B87">
        <w:rPr>
          <w:lang w:val="el-GR" w:eastAsia="el-GR"/>
        </w:rPr>
        <w:t>.......................................................................</w:t>
      </w:r>
    </w:p>
    <w:p w14:paraId="10330C1C" w14:textId="77777777" w:rsidR="009B6AAD" w:rsidRPr="00EA6B87" w:rsidRDefault="009B6AAD" w:rsidP="00F73DE9">
      <w:pPr>
        <w:spacing w:line="360" w:lineRule="auto"/>
        <w:jc w:val="right"/>
        <w:rPr>
          <w:lang w:val="el-GR" w:eastAsia="el-GR"/>
        </w:rPr>
      </w:pPr>
      <w:r w:rsidRPr="00EA6B87">
        <w:rPr>
          <w:lang w:val="el-GR" w:eastAsia="el-GR"/>
        </w:rPr>
        <w:t>Ημερομηνία έκδοσης...........................</w:t>
      </w:r>
    </w:p>
    <w:p w14:paraId="116446BF" w14:textId="2E9CC045" w:rsidR="009B6AAD" w:rsidRPr="00EA6B87" w:rsidRDefault="009B6AAD" w:rsidP="00F73DE9">
      <w:pPr>
        <w:spacing w:line="360" w:lineRule="auto"/>
        <w:rPr>
          <w:lang w:val="el-GR" w:eastAsia="el-GR"/>
        </w:rPr>
      </w:pPr>
      <w:r w:rsidRPr="00EA6B87">
        <w:rPr>
          <w:lang w:val="el-GR" w:eastAsia="el-GR"/>
        </w:rPr>
        <w:t xml:space="preserve">Προς: Την Κοινωνία της Πληροφορίας </w:t>
      </w:r>
      <w:r w:rsidR="00483953" w:rsidRPr="00EA6B87">
        <w:rPr>
          <w:lang w:val="el-GR" w:eastAsia="el-GR"/>
        </w:rPr>
        <w:t>Μ</w:t>
      </w:r>
      <w:r w:rsidRPr="00EA6B87">
        <w:rPr>
          <w:lang w:val="el-GR" w:eastAsia="el-GR"/>
        </w:rPr>
        <w:t>ΑΕ</w:t>
      </w:r>
    </w:p>
    <w:p w14:paraId="7D508EFD" w14:textId="77777777" w:rsidR="00483953" w:rsidRPr="00EA6B87" w:rsidRDefault="00483953" w:rsidP="00F73DE9">
      <w:pPr>
        <w:spacing w:line="360" w:lineRule="auto"/>
        <w:rPr>
          <w:lang w:val="el-GR" w:eastAsia="el-GR"/>
        </w:rPr>
      </w:pPr>
      <w:r w:rsidRPr="00EA6B87">
        <w:rPr>
          <w:color w:val="000000"/>
          <w:lang w:val="el-GR"/>
        </w:rPr>
        <w:t>Λεωφ. Συγγρού 194, 176 71 Καλλιθέα Αθήνα</w:t>
      </w:r>
    </w:p>
    <w:p w14:paraId="0591C6C7" w14:textId="77777777" w:rsidR="009B6AAD" w:rsidRPr="00EA6B87" w:rsidRDefault="009B6AAD" w:rsidP="00F73DE9">
      <w:pPr>
        <w:spacing w:line="360" w:lineRule="auto"/>
        <w:rPr>
          <w:lang w:val="el-GR" w:eastAsia="el-GR"/>
        </w:rPr>
      </w:pPr>
      <w:r w:rsidRPr="00EA6B87">
        <w:rPr>
          <w:lang w:val="el-GR" w:eastAsia="el-GR"/>
        </w:rPr>
        <w:t xml:space="preserve">Εγγύηση μας υπ’ αριθμ. ……………….. ποσού ………………….……. ευρώ </w:t>
      </w:r>
    </w:p>
    <w:p w14:paraId="448381A1" w14:textId="77777777" w:rsidR="009B6AAD" w:rsidRPr="00EA6B87" w:rsidRDefault="009B6AAD" w:rsidP="00F73DE9">
      <w:pPr>
        <w:spacing w:line="360" w:lineRule="auto"/>
        <w:rPr>
          <w:lang w:val="el-GR" w:eastAsia="el-GR"/>
        </w:rPr>
      </w:pPr>
      <w:r w:rsidRPr="00EA6B87">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A6B87">
        <w:rPr>
          <w:lang w:val="el-GR" w:eastAsia="el-GR"/>
        </w:rPr>
        <w:t xml:space="preserve"> </w:t>
      </w:r>
      <w:r w:rsidRPr="00EA6B87">
        <w:rPr>
          <w:lang w:val="el-GR" w:eastAsia="el-GR"/>
        </w:rPr>
        <w:t>………υπέρ του</w:t>
      </w:r>
    </w:p>
    <w:p w14:paraId="0410E651" w14:textId="77777777" w:rsidR="009B6AAD" w:rsidRPr="00EA6B87" w:rsidRDefault="009B6AAD" w:rsidP="00F73DE9">
      <w:pPr>
        <w:spacing w:line="360" w:lineRule="auto"/>
        <w:rPr>
          <w:lang w:val="el-GR" w:eastAsia="el-GR"/>
        </w:rPr>
      </w:pPr>
      <w:r w:rsidRPr="00EA6B87">
        <w:rPr>
          <w:i/>
          <w:color w:val="FF0000"/>
          <w:u w:val="single"/>
          <w:lang w:val="el-GR" w:eastAsia="el-GR"/>
        </w:rPr>
        <w:t>{σε περίπτωση φυσικού προσώπου}:</w:t>
      </w:r>
      <w:r w:rsidRPr="00EA6B87">
        <w:rPr>
          <w:bCs/>
          <w:lang w:val="el-GR"/>
        </w:rPr>
        <w:t xml:space="preserve"> </w:t>
      </w:r>
      <w:r w:rsidRPr="00EA6B87">
        <w:rPr>
          <w:rFonts w:eastAsia="Calibri"/>
          <w:bCs/>
          <w:lang w:val="el-GR"/>
        </w:rPr>
        <w:t>(</w:t>
      </w:r>
      <w:r w:rsidRPr="00EA6B87">
        <w:rPr>
          <w:lang w:val="el-GR" w:eastAsia="el-GR"/>
        </w:rPr>
        <w:t>ονοματεπώνυμο, πατρώνυμο) ..............................,</w:t>
      </w:r>
      <w:r w:rsidR="00E1337D" w:rsidRPr="00EA6B87">
        <w:rPr>
          <w:lang w:val="el-GR" w:eastAsia="el-GR"/>
        </w:rPr>
        <w:t xml:space="preserve"> </w:t>
      </w:r>
      <w:r w:rsidRPr="00EA6B87">
        <w:rPr>
          <w:lang w:val="el-GR" w:eastAsia="el-GR"/>
        </w:rPr>
        <w:t>ΑΦΜ: ................ οδός............................. αριθμός.................ΤΚ………………</w:t>
      </w:r>
    </w:p>
    <w:p w14:paraId="17606953" w14:textId="77777777" w:rsidR="009B6AAD" w:rsidRPr="00EA6B87" w:rsidRDefault="009B6AAD" w:rsidP="00F73DE9">
      <w:pPr>
        <w:spacing w:line="360" w:lineRule="auto"/>
        <w:rPr>
          <w:lang w:val="el-GR" w:eastAsia="el-GR"/>
        </w:rPr>
      </w:pPr>
      <w:r w:rsidRPr="00EA6B87">
        <w:rPr>
          <w:lang w:val="el-GR" w:eastAsia="el-GR"/>
        </w:rPr>
        <w:t>{</w:t>
      </w:r>
      <w:r w:rsidRPr="00EA6B87">
        <w:rPr>
          <w:i/>
          <w:color w:val="FF0000"/>
          <w:u w:val="single"/>
          <w:lang w:val="el-GR" w:eastAsia="el-GR"/>
        </w:rPr>
        <w:t>Σε περίπτωση μεμονωμένης εταιρίας:</w:t>
      </w:r>
      <w:r w:rsidRPr="00EA6B87">
        <w:rPr>
          <w:lang w:val="el-GR" w:eastAsia="el-GR"/>
        </w:rPr>
        <w:t xml:space="preserve"> της Εταιρίας ………. ΑΦΜ: ...... οδός …………. αριθμός … ΤΚ ………..,}</w:t>
      </w:r>
    </w:p>
    <w:p w14:paraId="68B55BF5" w14:textId="77777777" w:rsidR="009B6AAD" w:rsidRPr="00EA6B87" w:rsidRDefault="009B6AAD" w:rsidP="00F73DE9">
      <w:pPr>
        <w:spacing w:line="360" w:lineRule="auto"/>
        <w:rPr>
          <w:lang w:val="el-GR" w:eastAsia="el-GR"/>
        </w:rPr>
      </w:pPr>
      <w:r w:rsidRPr="00EA6B87">
        <w:rPr>
          <w:lang w:val="el-GR" w:eastAsia="el-GR"/>
        </w:rPr>
        <w:t>{</w:t>
      </w:r>
      <w:r w:rsidRPr="00EA6B87">
        <w:rPr>
          <w:i/>
          <w:color w:val="FF0000"/>
          <w:u w:val="single"/>
          <w:lang w:val="el-GR" w:eastAsia="el-GR"/>
        </w:rPr>
        <w:t>ή σε περίπτωση Ένωσης ή Κοινοπραξίας:</w:t>
      </w:r>
      <w:r w:rsidRPr="00EA6B87">
        <w:rPr>
          <w:lang w:val="el-GR" w:eastAsia="el-GR"/>
        </w:rPr>
        <w:t xml:space="preserve"> των Εταιριών </w:t>
      </w:r>
    </w:p>
    <w:p w14:paraId="1095B8CC" w14:textId="77777777" w:rsidR="009B6AAD" w:rsidRPr="00EA6B87" w:rsidRDefault="009B6AAD" w:rsidP="00F73DE9">
      <w:pPr>
        <w:spacing w:line="360" w:lineRule="auto"/>
        <w:rPr>
          <w:lang w:val="el-GR" w:eastAsia="el-GR"/>
        </w:rPr>
      </w:pPr>
      <w:r w:rsidRPr="00EA6B87">
        <w:rPr>
          <w:lang w:val="el-GR" w:eastAsia="el-GR"/>
        </w:rPr>
        <w:t>α) (πλήρη επωνυμία) …… ΑΦΜ…….….... οδός............................. αριθμός.................ΤΚ………………</w:t>
      </w:r>
    </w:p>
    <w:p w14:paraId="5ADF2813" w14:textId="77777777" w:rsidR="009B6AAD" w:rsidRPr="00EA6B87" w:rsidRDefault="009B6AAD" w:rsidP="00F73DE9">
      <w:pPr>
        <w:spacing w:line="360" w:lineRule="auto"/>
        <w:rPr>
          <w:lang w:val="el-GR" w:eastAsia="el-GR"/>
        </w:rPr>
      </w:pPr>
      <w:r w:rsidRPr="00EA6B87">
        <w:rPr>
          <w:lang w:val="el-GR" w:eastAsia="el-GR"/>
        </w:rPr>
        <w:t>β) (πλήρη επωνυμία) …… ΑΦΜ…….…....</w:t>
      </w:r>
      <w:r w:rsidR="00E1337D" w:rsidRPr="00EA6B87">
        <w:rPr>
          <w:lang w:val="el-GR" w:eastAsia="el-GR"/>
        </w:rPr>
        <w:t xml:space="preserve"> </w:t>
      </w:r>
      <w:r w:rsidRPr="00EA6B87">
        <w:rPr>
          <w:lang w:val="el-GR" w:eastAsia="el-GR"/>
        </w:rPr>
        <w:t>οδός............................. αριθμός.................ΤΚ………………</w:t>
      </w:r>
    </w:p>
    <w:p w14:paraId="3E11430F" w14:textId="77777777" w:rsidR="009B6AAD" w:rsidRPr="00EA6B87" w:rsidRDefault="009B6AAD" w:rsidP="00F73DE9">
      <w:pPr>
        <w:spacing w:line="360" w:lineRule="auto"/>
        <w:rPr>
          <w:lang w:val="el-GR" w:eastAsia="el-GR"/>
        </w:rPr>
      </w:pPr>
      <w:r w:rsidRPr="00EA6B87">
        <w:rPr>
          <w:lang w:val="el-GR" w:eastAsia="el-GR"/>
        </w:rPr>
        <w:t>γ) (πλήρη επωνυμία) …… ΑΦΜ…….…....</w:t>
      </w:r>
      <w:r w:rsidR="00E1337D" w:rsidRPr="00EA6B87">
        <w:rPr>
          <w:lang w:val="el-GR" w:eastAsia="el-GR"/>
        </w:rPr>
        <w:t xml:space="preserve"> </w:t>
      </w:r>
      <w:r w:rsidRPr="00EA6B87">
        <w:rPr>
          <w:lang w:val="el-GR" w:eastAsia="el-GR"/>
        </w:rPr>
        <w:t>οδός............................. αριθμός.................ΤΚ………………</w:t>
      </w:r>
    </w:p>
    <w:p w14:paraId="37466E57" w14:textId="77777777" w:rsidR="009B6AAD" w:rsidRPr="00EA6B87" w:rsidRDefault="009B6AAD" w:rsidP="00F73DE9">
      <w:pPr>
        <w:spacing w:line="360" w:lineRule="auto"/>
        <w:rPr>
          <w:lang w:val="el-GR" w:eastAsia="el-GR"/>
        </w:rPr>
      </w:pPr>
      <w:r w:rsidRPr="00EA6B87">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EA6B87" w:rsidRDefault="009B6AAD" w:rsidP="00F73DE9">
      <w:pPr>
        <w:spacing w:line="360" w:lineRule="auto"/>
        <w:rPr>
          <w:lang w:val="el-GR" w:eastAsia="el-GR"/>
        </w:rPr>
      </w:pPr>
      <w:r w:rsidRPr="00EA6B87">
        <w:rPr>
          <w:lang w:val="el-GR" w:eastAsia="el-GR"/>
        </w:rPr>
        <w:t>για τη συμμετοχή του/της/τους σύμφωνα με την (αριθμό/ημερομηνία) ..................... Διακήρυξη ..................................................... της (Αναθέτουσας Αρχής)</w:t>
      </w:r>
      <w:r w:rsidR="00C9729F" w:rsidRPr="00EA6B87">
        <w:rPr>
          <w:lang w:val="el-GR" w:eastAsia="el-GR"/>
        </w:rPr>
        <w:t xml:space="preserve"> με </w:t>
      </w:r>
      <w:r w:rsidR="009B195F" w:rsidRPr="00EA6B87">
        <w:rPr>
          <w:lang w:val="el-GR" w:eastAsia="el-GR"/>
        </w:rPr>
        <w:t>καταληκτική</w:t>
      </w:r>
      <w:r w:rsidR="00C9729F" w:rsidRPr="00EA6B87">
        <w:rPr>
          <w:lang w:val="el-GR" w:eastAsia="el-GR"/>
        </w:rPr>
        <w:t xml:space="preserve"> ημερομηνία υποβολής των προσφορών .........................</w:t>
      </w:r>
      <w:r w:rsidRPr="00EA6B87">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EA6B87" w:rsidRDefault="009B6AAD" w:rsidP="00F73DE9">
      <w:pPr>
        <w:spacing w:line="360" w:lineRule="auto"/>
        <w:rPr>
          <w:lang w:val="el-GR" w:eastAsia="el-GR"/>
        </w:rPr>
      </w:pPr>
      <w:r w:rsidRPr="00EA6B87">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EA6B87" w:rsidRDefault="009B6AAD" w:rsidP="00F73DE9">
      <w:pPr>
        <w:spacing w:line="360" w:lineRule="auto"/>
        <w:rPr>
          <w:lang w:val="el-GR" w:eastAsia="el-GR"/>
        </w:rPr>
      </w:pPr>
      <w:r w:rsidRPr="00EA6B87">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EA6B87">
        <w:rPr>
          <w:lang w:val="el-GR" w:eastAsia="el-GR"/>
        </w:rPr>
        <w:t xml:space="preserve"> </w:t>
      </w:r>
      <w:r w:rsidRPr="00EA6B87">
        <w:rPr>
          <w:lang w:val="el-GR" w:eastAsia="el-GR"/>
        </w:rPr>
        <w:t>(5) ημέρες από την απλή έγγραφη ειδοποίησή σας.</w:t>
      </w:r>
    </w:p>
    <w:p w14:paraId="09EDE186" w14:textId="77777777" w:rsidR="009B6AAD" w:rsidRPr="00EA6B87" w:rsidRDefault="009B6AAD" w:rsidP="00F73DE9">
      <w:pPr>
        <w:spacing w:line="360" w:lineRule="auto"/>
        <w:rPr>
          <w:lang w:val="el-GR" w:eastAsia="el-GR"/>
        </w:rPr>
      </w:pPr>
      <w:r w:rsidRPr="00EA6B87">
        <w:rPr>
          <w:lang w:val="el-GR" w:eastAsia="el-GR"/>
        </w:rPr>
        <w:lastRenderedPageBreak/>
        <w:t>Η παρούσα ισχύει μέχρι και την (</w:t>
      </w:r>
      <w:r w:rsidRPr="00EA6B87">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EA6B87">
        <w:rPr>
          <w:i/>
          <w:lang w:val="el-GR" w:eastAsia="el-GR"/>
        </w:rPr>
        <w:t xml:space="preserve"> </w:t>
      </w:r>
      <w:r w:rsidRPr="00EA6B87">
        <w:rPr>
          <w:lang w:val="el-GR" w:eastAsia="el-GR"/>
        </w:rPr>
        <w:t xml:space="preserve">) …………………………………… </w:t>
      </w:r>
    </w:p>
    <w:p w14:paraId="05F175F3" w14:textId="77777777" w:rsidR="009B6AAD" w:rsidRPr="00EA6B87" w:rsidRDefault="009B6AAD" w:rsidP="00F73DE9">
      <w:pPr>
        <w:spacing w:line="360" w:lineRule="auto"/>
        <w:rPr>
          <w:lang w:val="el-GR" w:eastAsia="el-GR"/>
        </w:rPr>
      </w:pPr>
      <w:r w:rsidRPr="00EA6B87">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5D435C0" w:rsidR="009B6AAD" w:rsidRPr="00EA6B87" w:rsidRDefault="009B6AAD" w:rsidP="00F73DE9">
      <w:pPr>
        <w:spacing w:line="360" w:lineRule="auto"/>
        <w:rPr>
          <w:lang w:val="el-GR" w:eastAsia="el-GR"/>
        </w:rPr>
      </w:pPr>
      <w:r w:rsidRPr="00EA6B87">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94" w:name="_Hlk67671899"/>
      <w:r w:rsidRPr="00EA6B87">
        <w:rPr>
          <w:lang w:val="el-GR" w:eastAsia="el-GR"/>
        </w:rPr>
        <w:t xml:space="preserve">σύμφωνα με την παρ. </w:t>
      </w:r>
      <w:r w:rsidR="004A3382" w:rsidRPr="00EA6B87">
        <w:rPr>
          <w:b/>
          <w:bCs/>
          <w:lang w:val="el-GR"/>
        </w:rPr>
        <w:fldChar w:fldCharType="begin"/>
      </w:r>
      <w:r w:rsidR="004A3382" w:rsidRPr="00EA6B87">
        <w:rPr>
          <w:lang w:val="el-GR" w:eastAsia="el-GR"/>
        </w:rPr>
        <w:instrText xml:space="preserve"> REF _Ref496542081 \r \h </w:instrText>
      </w:r>
      <w:r w:rsidR="00DF02B0" w:rsidRPr="00EA6B87">
        <w:rPr>
          <w:b/>
          <w:bCs/>
          <w:lang w:val="el-GR"/>
        </w:rPr>
        <w:instrText xml:space="preserve"> \* MERGEFORMAT </w:instrText>
      </w:r>
      <w:r w:rsidR="004A3382" w:rsidRPr="00EA6B87">
        <w:rPr>
          <w:b/>
          <w:bCs/>
          <w:lang w:val="el-GR"/>
        </w:rPr>
      </w:r>
      <w:r w:rsidR="004A3382" w:rsidRPr="00EA6B87">
        <w:rPr>
          <w:b/>
          <w:bCs/>
          <w:lang w:val="el-GR"/>
        </w:rPr>
        <w:fldChar w:fldCharType="separate"/>
      </w:r>
      <w:r w:rsidR="007D003C">
        <w:rPr>
          <w:lang w:val="el-GR" w:eastAsia="el-GR"/>
        </w:rPr>
        <w:t>2.2.2</w:t>
      </w:r>
      <w:r w:rsidR="004A3382" w:rsidRPr="00EA6B87">
        <w:rPr>
          <w:b/>
          <w:bCs/>
          <w:lang w:val="el-GR"/>
        </w:rPr>
        <w:fldChar w:fldCharType="end"/>
      </w:r>
      <w:r w:rsidR="004A3382" w:rsidRPr="00EA6B87">
        <w:rPr>
          <w:lang w:val="el-GR" w:eastAsia="el-GR"/>
        </w:rPr>
        <w:t xml:space="preserve"> της παρούσας </w:t>
      </w:r>
      <w:r w:rsidRPr="00EA6B87">
        <w:rPr>
          <w:lang w:val="el-GR" w:eastAsia="el-GR"/>
        </w:rPr>
        <w:t xml:space="preserve">, </w:t>
      </w:r>
      <w:bookmarkEnd w:id="894"/>
      <w:r w:rsidRPr="00EA6B87">
        <w:rPr>
          <w:lang w:val="el-GR" w:eastAsia="el-GR"/>
        </w:rPr>
        <w:t>με την προϋπόθεση ότι το σχετικό αίτημά σας θα μας υποβληθεί πριν από την ημερομηνία λήξης της.</w:t>
      </w:r>
    </w:p>
    <w:p w14:paraId="7EC6A979" w14:textId="77777777" w:rsidR="009B6AAD" w:rsidRPr="00EA6B87" w:rsidRDefault="009B6AAD" w:rsidP="00F73DE9">
      <w:pPr>
        <w:spacing w:line="360" w:lineRule="auto"/>
        <w:rPr>
          <w:lang w:val="el-GR" w:eastAsia="el-GR"/>
        </w:rPr>
      </w:pPr>
      <w:r w:rsidRPr="00EA6B87">
        <w:rPr>
          <w:lang w:val="el-GR" w:eastAsia="el-GR"/>
        </w:rPr>
        <w:tab/>
      </w:r>
      <w:r w:rsidRPr="00EA6B87">
        <w:rPr>
          <w:lang w:val="el-GR" w:eastAsia="el-GR"/>
        </w:rPr>
        <w:tab/>
      </w:r>
      <w:r w:rsidRPr="00EA6B87">
        <w:rPr>
          <w:lang w:val="el-GR" w:eastAsia="el-GR"/>
        </w:rPr>
        <w:tab/>
      </w:r>
      <w:r w:rsidRPr="00EA6B87">
        <w:rPr>
          <w:lang w:val="el-GR" w:eastAsia="el-GR"/>
        </w:rPr>
        <w:tab/>
      </w:r>
    </w:p>
    <w:p w14:paraId="26607C39" w14:textId="13ED4556" w:rsidR="009B6AAD" w:rsidRPr="00EA6B87" w:rsidRDefault="009B6AAD" w:rsidP="00F73DE9">
      <w:pPr>
        <w:spacing w:line="360" w:lineRule="auto"/>
        <w:jc w:val="right"/>
        <w:rPr>
          <w:lang w:val="el-GR"/>
        </w:rPr>
      </w:pPr>
      <w:r w:rsidRPr="00EA6B87">
        <w:rPr>
          <w:lang w:eastAsia="el-GR"/>
        </w:rPr>
        <w:t>(</w:t>
      </w:r>
      <w:r w:rsidR="00A17C29">
        <w:rPr>
          <w:lang w:val="el-GR" w:eastAsia="el-GR"/>
        </w:rPr>
        <w:t>Εξουσιοδοτημένη υπογραφή</w:t>
      </w:r>
      <w:r w:rsidRPr="00EA6B87">
        <w:rPr>
          <w:lang w:eastAsia="el-GR"/>
        </w:rPr>
        <w:t>)</w:t>
      </w:r>
    </w:p>
    <w:p w14:paraId="5E8A5485" w14:textId="77777777" w:rsidR="007A7DCA" w:rsidRPr="00EA6B87" w:rsidRDefault="007A7DCA" w:rsidP="00F73DE9">
      <w:pPr>
        <w:suppressAutoHyphens w:val="0"/>
        <w:spacing w:after="0" w:line="360" w:lineRule="auto"/>
        <w:jc w:val="left"/>
        <w:rPr>
          <w:lang w:val="el-GR"/>
        </w:rPr>
      </w:pPr>
    </w:p>
    <w:p w14:paraId="7BD96CE5" w14:textId="77777777" w:rsidR="007A7DCA" w:rsidRPr="00EA6B87" w:rsidRDefault="007A7DCA" w:rsidP="00F73DE9">
      <w:pPr>
        <w:pStyle w:val="3"/>
        <w:numPr>
          <w:ilvl w:val="0"/>
          <w:numId w:val="12"/>
        </w:numPr>
        <w:spacing w:line="360" w:lineRule="auto"/>
        <w:rPr>
          <w:rFonts w:cs="Tahoma"/>
          <w:szCs w:val="22"/>
          <w:u w:val="single"/>
          <w:lang w:val="el-GR"/>
        </w:rPr>
      </w:pPr>
      <w:bookmarkStart w:id="895" w:name="_Toc97194389"/>
      <w:bookmarkStart w:id="896" w:name="_Toc97194493"/>
      <w:bookmarkStart w:id="897" w:name="_Toc177459333"/>
      <w:r w:rsidRPr="00EA6B87">
        <w:rPr>
          <w:rFonts w:cs="Tahoma"/>
          <w:szCs w:val="22"/>
          <w:u w:val="single"/>
          <w:lang w:val="el-GR"/>
        </w:rPr>
        <w:t>Εγγυητική Επιστολή Καλής Εκτέλεσης</w:t>
      </w:r>
      <w:bookmarkEnd w:id="895"/>
      <w:bookmarkEnd w:id="896"/>
      <w:bookmarkEnd w:id="897"/>
      <w:r w:rsidRPr="00EA6B87">
        <w:rPr>
          <w:rFonts w:cs="Tahoma"/>
          <w:szCs w:val="22"/>
          <w:u w:val="single"/>
          <w:lang w:val="el-GR"/>
        </w:rPr>
        <w:t xml:space="preserve"> </w:t>
      </w:r>
    </w:p>
    <w:p w14:paraId="5F3393B0" w14:textId="77777777" w:rsidR="009B6AAD" w:rsidRPr="00EA6B87" w:rsidRDefault="009B6AAD" w:rsidP="00F73DE9">
      <w:pPr>
        <w:suppressAutoHyphens w:val="0"/>
        <w:spacing w:after="0" w:line="360" w:lineRule="auto"/>
        <w:jc w:val="left"/>
        <w:rPr>
          <w:lang w:val="el-GR"/>
        </w:rPr>
      </w:pPr>
    </w:p>
    <w:p w14:paraId="58B5A293" w14:textId="77777777" w:rsidR="007A7DCA" w:rsidRPr="00EA6B87" w:rsidRDefault="007A7DCA" w:rsidP="00F73DE9">
      <w:pPr>
        <w:spacing w:line="360" w:lineRule="auto"/>
        <w:rPr>
          <w:lang w:val="el-GR"/>
        </w:rPr>
      </w:pPr>
      <w:bookmarkStart w:id="898" w:name="_Toc336420407"/>
      <w:r w:rsidRPr="00EA6B87">
        <w:rPr>
          <w:lang w:val="el-GR"/>
        </w:rPr>
        <w:t>ΕΚΔΟΤΗΣ (Πλήρης επωνυμία).......................................................................</w:t>
      </w:r>
      <w:bookmarkEnd w:id="898"/>
    </w:p>
    <w:p w14:paraId="4B2AC0DC" w14:textId="77777777" w:rsidR="007A7DCA" w:rsidRPr="00EA6B87" w:rsidRDefault="007A7DCA" w:rsidP="00F73DE9">
      <w:pPr>
        <w:spacing w:line="360" w:lineRule="auto"/>
        <w:jc w:val="right"/>
        <w:rPr>
          <w:lang w:val="el-GR"/>
        </w:rPr>
      </w:pPr>
      <w:r w:rsidRPr="00EA6B87">
        <w:rPr>
          <w:lang w:val="el-GR"/>
        </w:rPr>
        <w:t>Ημερομηνία έκδοσης...........................</w:t>
      </w:r>
    </w:p>
    <w:p w14:paraId="4235A17F" w14:textId="43A1C628" w:rsidR="007A7DCA" w:rsidRPr="00EA6B87" w:rsidRDefault="007A7DCA" w:rsidP="00F73DE9">
      <w:pPr>
        <w:spacing w:line="360" w:lineRule="auto"/>
        <w:rPr>
          <w:lang w:val="el-GR"/>
        </w:rPr>
      </w:pPr>
      <w:r w:rsidRPr="00EA6B87">
        <w:rPr>
          <w:lang w:val="el-GR"/>
        </w:rPr>
        <w:t xml:space="preserve">Προς: Την Κοινωνία της Πληροφορίας </w:t>
      </w:r>
      <w:r w:rsidR="00483953" w:rsidRPr="00EA6B87">
        <w:rPr>
          <w:lang w:val="el-GR"/>
        </w:rPr>
        <w:t>Μ</w:t>
      </w:r>
      <w:r w:rsidRPr="00EA6B87">
        <w:rPr>
          <w:lang w:val="el-GR"/>
        </w:rPr>
        <w:t>ΑΕ</w:t>
      </w:r>
    </w:p>
    <w:p w14:paraId="33FC6F5C" w14:textId="77777777" w:rsidR="00483953" w:rsidRPr="00EA6B87" w:rsidRDefault="00483953" w:rsidP="00F73DE9">
      <w:pPr>
        <w:spacing w:line="360" w:lineRule="auto"/>
        <w:rPr>
          <w:lang w:val="el-GR" w:eastAsia="el-GR"/>
        </w:rPr>
      </w:pPr>
      <w:r w:rsidRPr="00EA6B87">
        <w:rPr>
          <w:color w:val="000000"/>
          <w:lang w:val="el-GR"/>
        </w:rPr>
        <w:t>Λεωφ. Συγγρού 194, 176 71 Καλλιθέα Αθήνα</w:t>
      </w:r>
    </w:p>
    <w:p w14:paraId="63C0D304" w14:textId="77777777" w:rsidR="007A7DCA" w:rsidRPr="00EA6B87" w:rsidRDefault="007A7DCA" w:rsidP="00F73DE9">
      <w:pPr>
        <w:spacing w:line="360" w:lineRule="auto"/>
        <w:rPr>
          <w:lang w:val="el-GR"/>
        </w:rPr>
      </w:pPr>
    </w:p>
    <w:p w14:paraId="776C36FD" w14:textId="77777777" w:rsidR="007A7DCA" w:rsidRPr="00EA6B87" w:rsidRDefault="007A7DCA" w:rsidP="00F73DE9">
      <w:pPr>
        <w:spacing w:line="360" w:lineRule="auto"/>
        <w:rPr>
          <w:lang w:val="el-GR"/>
        </w:rPr>
      </w:pPr>
      <w:r w:rsidRPr="00EA6B87">
        <w:rPr>
          <w:lang w:val="el-GR"/>
        </w:rPr>
        <w:t xml:space="preserve">Εγγύηση μας υπ’ αριθμ. ……………….. ποσού ………………….……. ευρώ </w:t>
      </w:r>
    </w:p>
    <w:p w14:paraId="0D866F64" w14:textId="77777777" w:rsidR="007A7DCA" w:rsidRPr="00EA6B87" w:rsidRDefault="007A7DCA" w:rsidP="00F73DE9">
      <w:pPr>
        <w:spacing w:line="360" w:lineRule="auto"/>
        <w:rPr>
          <w:lang w:val="el-GR" w:eastAsia="el-GR"/>
        </w:rPr>
      </w:pPr>
      <w:r w:rsidRPr="00EA6B87">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A6B87">
        <w:rPr>
          <w:lang w:val="el-GR" w:eastAsia="el-GR"/>
        </w:rPr>
        <w:t xml:space="preserve"> </w:t>
      </w:r>
      <w:r w:rsidRPr="00EA6B87">
        <w:rPr>
          <w:lang w:val="el-GR" w:eastAsia="el-GR"/>
        </w:rPr>
        <w:t>……………………………………………υπέρ του</w:t>
      </w:r>
    </w:p>
    <w:p w14:paraId="796BFCF5" w14:textId="77777777" w:rsidR="007A7DCA" w:rsidRPr="00EA6B87" w:rsidRDefault="007A7DCA" w:rsidP="00F73DE9">
      <w:pPr>
        <w:spacing w:line="360" w:lineRule="auto"/>
        <w:rPr>
          <w:lang w:val="el-GR" w:eastAsia="el-GR"/>
        </w:rPr>
      </w:pPr>
      <w:r w:rsidRPr="00EA6B87">
        <w:rPr>
          <w:i/>
          <w:color w:val="FF0000"/>
          <w:u w:val="single"/>
          <w:lang w:val="el-GR" w:eastAsia="el-GR"/>
        </w:rPr>
        <w:t>{σε περίπτωση φυσικού προσώπου}:</w:t>
      </w:r>
      <w:r w:rsidRPr="00EA6B87">
        <w:rPr>
          <w:bCs/>
          <w:lang w:val="el-GR"/>
        </w:rPr>
        <w:t xml:space="preserve"> </w:t>
      </w:r>
      <w:r w:rsidRPr="00EA6B87">
        <w:rPr>
          <w:rFonts w:eastAsia="Calibri"/>
          <w:bCs/>
          <w:lang w:val="el-GR"/>
        </w:rPr>
        <w:t>(</w:t>
      </w:r>
      <w:r w:rsidRPr="00EA6B87">
        <w:rPr>
          <w:lang w:val="el-GR" w:eastAsia="el-GR"/>
        </w:rPr>
        <w:t>ονοματεπώνυμο, πατρώνυμο) ..............................,</w:t>
      </w:r>
      <w:r w:rsidR="00E1337D" w:rsidRPr="00EA6B87">
        <w:rPr>
          <w:lang w:val="el-GR" w:eastAsia="el-GR"/>
        </w:rPr>
        <w:t xml:space="preserve"> </w:t>
      </w:r>
      <w:r w:rsidRPr="00EA6B87">
        <w:rPr>
          <w:lang w:val="el-GR" w:eastAsia="el-GR"/>
        </w:rPr>
        <w:t>ΑΦΜ: ................ οδός............................. αριθμός.................ΤΚ………………</w:t>
      </w:r>
    </w:p>
    <w:p w14:paraId="3ED43498" w14:textId="77777777" w:rsidR="007A7DCA" w:rsidRPr="00EA6B87" w:rsidRDefault="007A7DCA" w:rsidP="00F73DE9">
      <w:pPr>
        <w:spacing w:line="360" w:lineRule="auto"/>
        <w:rPr>
          <w:lang w:val="el-GR" w:eastAsia="el-GR"/>
        </w:rPr>
      </w:pPr>
      <w:r w:rsidRPr="00EA6B87">
        <w:rPr>
          <w:lang w:val="el-GR" w:eastAsia="el-GR"/>
        </w:rPr>
        <w:t>{</w:t>
      </w:r>
      <w:r w:rsidRPr="00EA6B87">
        <w:rPr>
          <w:i/>
          <w:color w:val="FF0000"/>
          <w:u w:val="single"/>
          <w:lang w:val="el-GR" w:eastAsia="el-GR"/>
        </w:rPr>
        <w:t>Σε περίπτωση μεμονωμένης εταιρίας:</w:t>
      </w:r>
      <w:r w:rsidRPr="00EA6B87">
        <w:rPr>
          <w:lang w:val="el-GR" w:eastAsia="el-GR"/>
        </w:rPr>
        <w:t xml:space="preserve"> της Εταιρίας ………. ΑΦΜ: ...... οδός …………. αριθμός … ΤΚ ………..,}</w:t>
      </w:r>
    </w:p>
    <w:p w14:paraId="6DF29324" w14:textId="77777777" w:rsidR="007A7DCA" w:rsidRPr="00EA6B87" w:rsidRDefault="007A7DCA" w:rsidP="00F73DE9">
      <w:pPr>
        <w:spacing w:line="360" w:lineRule="auto"/>
        <w:rPr>
          <w:lang w:val="el-GR" w:eastAsia="el-GR"/>
        </w:rPr>
      </w:pPr>
      <w:r w:rsidRPr="00EA6B87">
        <w:rPr>
          <w:lang w:val="el-GR" w:eastAsia="el-GR"/>
        </w:rPr>
        <w:t>{</w:t>
      </w:r>
      <w:r w:rsidRPr="00EA6B87">
        <w:rPr>
          <w:i/>
          <w:color w:val="FF0000"/>
          <w:u w:val="single"/>
          <w:lang w:val="el-GR" w:eastAsia="el-GR"/>
        </w:rPr>
        <w:t>ή σε περίπτωση Ένωσης ή Κοινοπραξίας:</w:t>
      </w:r>
      <w:r w:rsidRPr="00EA6B87">
        <w:rPr>
          <w:lang w:val="el-GR" w:eastAsia="el-GR"/>
        </w:rPr>
        <w:t xml:space="preserve"> των Εταιριών </w:t>
      </w:r>
    </w:p>
    <w:p w14:paraId="0E03C9D0" w14:textId="77777777" w:rsidR="007A7DCA" w:rsidRPr="00EA6B87" w:rsidRDefault="007A7DCA" w:rsidP="00F73DE9">
      <w:pPr>
        <w:spacing w:line="360" w:lineRule="auto"/>
        <w:rPr>
          <w:lang w:val="el-GR" w:eastAsia="el-GR"/>
        </w:rPr>
      </w:pPr>
      <w:r w:rsidRPr="00EA6B87">
        <w:rPr>
          <w:lang w:val="el-GR" w:eastAsia="el-GR"/>
        </w:rPr>
        <w:t>α) (πλήρη επωνυμία) …… ΑΦΜ…….….... οδός............................. αριθμός.................ΤΚ………………</w:t>
      </w:r>
    </w:p>
    <w:p w14:paraId="4261DC3F" w14:textId="77777777" w:rsidR="007A7DCA" w:rsidRPr="00EA6B87" w:rsidRDefault="007A7DCA" w:rsidP="00F73DE9">
      <w:pPr>
        <w:spacing w:line="360" w:lineRule="auto"/>
        <w:rPr>
          <w:lang w:val="el-GR" w:eastAsia="el-GR"/>
        </w:rPr>
      </w:pPr>
      <w:r w:rsidRPr="00EA6B87">
        <w:rPr>
          <w:lang w:val="el-GR" w:eastAsia="el-GR"/>
        </w:rPr>
        <w:t>β) (πλήρη επωνυμία) …… ΑΦΜ…….…....</w:t>
      </w:r>
      <w:r w:rsidR="00E1337D" w:rsidRPr="00EA6B87">
        <w:rPr>
          <w:lang w:val="el-GR" w:eastAsia="el-GR"/>
        </w:rPr>
        <w:t xml:space="preserve"> </w:t>
      </w:r>
      <w:r w:rsidRPr="00EA6B87">
        <w:rPr>
          <w:lang w:val="el-GR" w:eastAsia="el-GR"/>
        </w:rPr>
        <w:t>οδός............................. αριθμός.................ΤΚ………………</w:t>
      </w:r>
    </w:p>
    <w:p w14:paraId="3F4B32C1" w14:textId="77777777" w:rsidR="007A7DCA" w:rsidRPr="00EA6B87" w:rsidRDefault="007A7DCA" w:rsidP="00F73DE9">
      <w:pPr>
        <w:spacing w:line="360" w:lineRule="auto"/>
        <w:rPr>
          <w:lang w:val="el-GR" w:eastAsia="el-GR"/>
        </w:rPr>
      </w:pPr>
      <w:r w:rsidRPr="00EA6B87">
        <w:rPr>
          <w:lang w:val="el-GR" w:eastAsia="el-GR"/>
        </w:rPr>
        <w:t>γ) (πλήρη επωνυμία) …… ΑΦΜ…….…....</w:t>
      </w:r>
      <w:r w:rsidR="00E1337D" w:rsidRPr="00EA6B87">
        <w:rPr>
          <w:lang w:val="el-GR" w:eastAsia="el-GR"/>
        </w:rPr>
        <w:t xml:space="preserve"> </w:t>
      </w:r>
      <w:r w:rsidRPr="00EA6B87">
        <w:rPr>
          <w:lang w:val="el-GR" w:eastAsia="el-GR"/>
        </w:rPr>
        <w:t>οδός............................. αριθμός.................ΤΚ………………</w:t>
      </w:r>
    </w:p>
    <w:p w14:paraId="42E6F619" w14:textId="77777777" w:rsidR="007A7DCA" w:rsidRPr="00EA6B87" w:rsidRDefault="007A7DCA" w:rsidP="00F73DE9">
      <w:pPr>
        <w:spacing w:line="360" w:lineRule="auto"/>
        <w:rPr>
          <w:lang w:val="el-GR"/>
        </w:rPr>
      </w:pPr>
      <w:r w:rsidRPr="00EA6B87">
        <w:rPr>
          <w:lang w:val="el-GR"/>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2120297" w:rsidR="007A7DCA" w:rsidRPr="00EA6B87" w:rsidRDefault="007A7DCA" w:rsidP="00F73DE9">
      <w:pPr>
        <w:spacing w:line="360" w:lineRule="auto"/>
        <w:rPr>
          <w:lang w:val="el-GR"/>
        </w:rPr>
      </w:pPr>
      <w:r w:rsidRPr="00EA6B87">
        <w:rPr>
          <w:lang w:val="el-GR"/>
        </w:rPr>
        <w:t xml:space="preserve">για την καλή εκτέλεση της </w:t>
      </w:r>
      <w:r w:rsidR="0065160E" w:rsidRPr="00EA6B87">
        <w:rPr>
          <w:lang w:val="el-GR"/>
        </w:rPr>
        <w:t>υπ’</w:t>
      </w:r>
      <w:r w:rsidRPr="00EA6B87">
        <w:rPr>
          <w:lang w:val="el-GR"/>
        </w:rPr>
        <w:t xml:space="preserve"> αριθ</w:t>
      </w:r>
      <w:r w:rsidR="0065160E">
        <w:rPr>
          <w:lang w:val="el-GR"/>
        </w:rPr>
        <w:t>.</w:t>
      </w:r>
      <w:r w:rsidRPr="00EA6B87">
        <w:rPr>
          <w:lang w:val="el-GR"/>
        </w:rPr>
        <w:t xml:space="preserve"> ..... σύμβασης “(τίτλος σύμβασης)”, σύμφωνα με την (αριθμό/ημερομηνία) ........................ Διακήρυξη</w:t>
      </w:r>
      <w:r w:rsidR="003153CD" w:rsidRPr="00EA6B87">
        <w:rPr>
          <w:lang w:val="el-GR"/>
        </w:rPr>
        <w:t>ς</w:t>
      </w:r>
      <w:r w:rsidRPr="00EA6B87">
        <w:rPr>
          <w:lang w:val="el-GR"/>
        </w:rPr>
        <w:t>.</w:t>
      </w:r>
    </w:p>
    <w:p w14:paraId="79E8027C" w14:textId="77777777" w:rsidR="007A7DCA" w:rsidRPr="00EA6B87" w:rsidRDefault="007A7DCA" w:rsidP="00F73DE9">
      <w:pPr>
        <w:spacing w:line="360" w:lineRule="auto"/>
        <w:rPr>
          <w:lang w:val="el-GR"/>
        </w:rPr>
      </w:pPr>
      <w:r w:rsidRPr="00EA6B87">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EA6B87">
        <w:rPr>
          <w:lang w:val="el-GR"/>
        </w:rPr>
        <w:t xml:space="preserve"> </w:t>
      </w:r>
      <w:r w:rsidRPr="00EA6B87">
        <w:rPr>
          <w:lang w:val="el-GR"/>
        </w:rPr>
        <w:t>(5) ημέρες από την απλή έγγραφη ειδοποίησή σας.</w:t>
      </w:r>
    </w:p>
    <w:p w14:paraId="54B43BFE" w14:textId="3F9DDDE9" w:rsidR="007A7DCA" w:rsidRPr="00EA6B87" w:rsidRDefault="007A7DCA" w:rsidP="00F73DE9">
      <w:pPr>
        <w:spacing w:line="360" w:lineRule="auto"/>
        <w:rPr>
          <w:lang w:val="el-GR"/>
        </w:rPr>
      </w:pPr>
      <w:r w:rsidRPr="00EA6B87">
        <w:rPr>
          <w:lang w:val="el-GR"/>
        </w:rPr>
        <w:t xml:space="preserve">Η παρούσα ισχύει μέχρι και την ............... </w:t>
      </w:r>
      <w:bookmarkStart w:id="899" w:name="_Hlk67671769"/>
      <w:r w:rsidRPr="00EA6B87">
        <w:rPr>
          <w:lang w:val="el-GR"/>
        </w:rPr>
        <w:t>(</w:t>
      </w:r>
      <w:r w:rsidR="00CA6082" w:rsidRPr="00EA6B87">
        <w:rPr>
          <w:b/>
          <w:color w:val="000000" w:themeColor="text1"/>
          <w:lang w:val="el-GR"/>
        </w:rPr>
        <w:t>διάρκεια ισχύος σύμφωνα με την παρ.</w:t>
      </w:r>
      <w:r w:rsidR="00061ADD" w:rsidRPr="00EA6B87">
        <w:rPr>
          <w:lang w:val="el-GR"/>
        </w:rPr>
        <w:t xml:space="preserve"> </w:t>
      </w:r>
      <w:r w:rsidR="00061ADD" w:rsidRPr="00EA6B87">
        <w:rPr>
          <w:b/>
          <w:lang w:val="el-GR"/>
        </w:rPr>
        <w:fldChar w:fldCharType="begin"/>
      </w:r>
      <w:r w:rsidR="00061ADD" w:rsidRPr="00EA6B87">
        <w:rPr>
          <w:b/>
          <w:lang w:val="el-GR"/>
        </w:rPr>
        <w:instrText xml:space="preserve"> REF _Ref496542746 \r \h  \* MERGEFORMAT </w:instrText>
      </w:r>
      <w:r w:rsidR="00061ADD" w:rsidRPr="00EA6B87">
        <w:rPr>
          <w:b/>
          <w:lang w:val="el-GR"/>
        </w:rPr>
      </w:r>
      <w:r w:rsidR="00061ADD" w:rsidRPr="00EA6B87">
        <w:rPr>
          <w:b/>
          <w:lang w:val="el-GR"/>
        </w:rPr>
        <w:fldChar w:fldCharType="separate"/>
      </w:r>
      <w:r w:rsidR="007D003C">
        <w:rPr>
          <w:b/>
          <w:lang w:val="el-GR"/>
        </w:rPr>
        <w:t>4.1</w:t>
      </w:r>
      <w:r w:rsidR="00061ADD" w:rsidRPr="00EA6B87">
        <w:rPr>
          <w:b/>
          <w:lang w:val="el-GR"/>
        </w:rPr>
        <w:fldChar w:fldCharType="end"/>
      </w:r>
      <w:r w:rsidR="00CA6082" w:rsidRPr="00EA6B87">
        <w:rPr>
          <w:b/>
          <w:color w:val="000000" w:themeColor="text1"/>
          <w:lang w:val="el-GR"/>
        </w:rPr>
        <w:t xml:space="preserve"> της παρούσας</w:t>
      </w:r>
      <w:r w:rsidRPr="00EA6B87">
        <w:rPr>
          <w:lang w:val="el-GR"/>
        </w:rPr>
        <w:t>)</w:t>
      </w:r>
    </w:p>
    <w:bookmarkEnd w:id="899"/>
    <w:p w14:paraId="216E5D50" w14:textId="77777777" w:rsidR="007A7DCA" w:rsidRPr="00EA6B87" w:rsidRDefault="007A7DCA" w:rsidP="00F73DE9">
      <w:pPr>
        <w:spacing w:line="360" w:lineRule="auto"/>
        <w:rPr>
          <w:lang w:val="el-GR"/>
        </w:rPr>
      </w:pPr>
      <w:r w:rsidRPr="00EA6B87">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EA6B87" w:rsidRDefault="007A7DCA" w:rsidP="00F73DE9">
      <w:pPr>
        <w:spacing w:line="360" w:lineRule="auto"/>
        <w:jc w:val="right"/>
        <w:rPr>
          <w:lang w:val="el-GR"/>
        </w:rPr>
      </w:pPr>
    </w:p>
    <w:p w14:paraId="3A4D1785" w14:textId="10750C2D" w:rsidR="007A7DCA" w:rsidRPr="00EA6B87" w:rsidRDefault="007A7DCA" w:rsidP="00F73DE9">
      <w:pPr>
        <w:spacing w:line="360" w:lineRule="auto"/>
        <w:jc w:val="right"/>
      </w:pPr>
      <w:r w:rsidRPr="00EA6B87">
        <w:rPr>
          <w:lang w:eastAsia="el-GR"/>
        </w:rPr>
        <w:t>(</w:t>
      </w:r>
      <w:r w:rsidR="00A17C29">
        <w:rPr>
          <w:lang w:val="el-GR" w:eastAsia="el-GR"/>
        </w:rPr>
        <w:t>Εξουσιοδοτημένη υπογραφή</w:t>
      </w:r>
      <w:r w:rsidRPr="00EA6B87">
        <w:rPr>
          <w:lang w:eastAsia="el-GR"/>
        </w:rPr>
        <w:t>)</w:t>
      </w:r>
    </w:p>
    <w:p w14:paraId="3A8C2C86" w14:textId="77777777" w:rsidR="00DA2A67" w:rsidRPr="00EA6B87" w:rsidRDefault="00DA2A67" w:rsidP="00F73DE9">
      <w:pPr>
        <w:suppressAutoHyphens w:val="0"/>
        <w:spacing w:after="0" w:line="360" w:lineRule="auto"/>
        <w:jc w:val="left"/>
        <w:rPr>
          <w:b/>
          <w:bCs/>
          <w:lang w:val="el-GR"/>
        </w:rPr>
      </w:pPr>
      <w:r w:rsidRPr="00EA6B87">
        <w:rPr>
          <w:lang w:val="el-GR"/>
        </w:rPr>
        <w:br w:type="page"/>
      </w:r>
    </w:p>
    <w:p w14:paraId="2E94D70A" w14:textId="77777777" w:rsidR="007A7DCA" w:rsidRPr="00EA6B87" w:rsidRDefault="00DA2A67" w:rsidP="00F73DE9">
      <w:pPr>
        <w:pStyle w:val="3"/>
        <w:numPr>
          <w:ilvl w:val="0"/>
          <w:numId w:val="12"/>
        </w:numPr>
        <w:spacing w:line="360" w:lineRule="auto"/>
        <w:rPr>
          <w:rFonts w:cs="Tahoma"/>
          <w:szCs w:val="22"/>
          <w:lang w:val="el-GR" w:eastAsia="el-GR"/>
        </w:rPr>
      </w:pPr>
      <w:bookmarkStart w:id="900" w:name="_Toc97194390"/>
      <w:bookmarkStart w:id="901" w:name="_Toc97194494"/>
      <w:bookmarkStart w:id="902" w:name="_Toc177459334"/>
      <w:bookmarkStart w:id="903" w:name="_Hlk67672044"/>
      <w:r w:rsidRPr="00EA6B87">
        <w:rPr>
          <w:rFonts w:cs="Tahoma"/>
          <w:szCs w:val="22"/>
          <w:lang w:val="el-GR" w:eastAsia="el-GR"/>
        </w:rPr>
        <w:lastRenderedPageBreak/>
        <w:t>Εγγυητική Επιστολή Προκαταβολής</w:t>
      </w:r>
      <w:bookmarkEnd w:id="900"/>
      <w:bookmarkEnd w:id="901"/>
      <w:bookmarkEnd w:id="902"/>
      <w:r w:rsidRPr="00EA6B87">
        <w:rPr>
          <w:rFonts w:cs="Tahoma"/>
          <w:szCs w:val="22"/>
          <w:lang w:val="el-GR" w:eastAsia="el-GR"/>
        </w:rPr>
        <w:t xml:space="preserve"> </w:t>
      </w:r>
    </w:p>
    <w:p w14:paraId="1F0A639E" w14:textId="77777777" w:rsidR="009B6AAD" w:rsidRPr="00EA6B87" w:rsidRDefault="009B6AAD" w:rsidP="00F73DE9">
      <w:pPr>
        <w:suppressAutoHyphens w:val="0"/>
        <w:spacing w:after="0" w:line="360" w:lineRule="auto"/>
        <w:jc w:val="left"/>
        <w:rPr>
          <w:lang w:val="el-GR"/>
        </w:rPr>
      </w:pPr>
    </w:p>
    <w:p w14:paraId="6C9C54BA" w14:textId="77777777" w:rsidR="007E000B" w:rsidRPr="00EA6B87" w:rsidRDefault="007E000B" w:rsidP="00F73DE9">
      <w:pPr>
        <w:spacing w:line="360" w:lineRule="auto"/>
        <w:rPr>
          <w:lang w:val="el-GR"/>
        </w:rPr>
      </w:pPr>
      <w:bookmarkStart w:id="904" w:name="_Hlk494197599"/>
      <w:r w:rsidRPr="00EA6B87">
        <w:rPr>
          <w:lang w:val="el-GR"/>
        </w:rPr>
        <w:t>ΕΚΔΟΤΗΣ: .......................................................................</w:t>
      </w:r>
    </w:p>
    <w:p w14:paraId="446B437B" w14:textId="77777777" w:rsidR="007E000B" w:rsidRPr="00EA6B87" w:rsidRDefault="007E000B" w:rsidP="00F73DE9">
      <w:pPr>
        <w:spacing w:line="360" w:lineRule="auto"/>
        <w:jc w:val="right"/>
        <w:rPr>
          <w:lang w:val="el-GR"/>
        </w:rPr>
      </w:pPr>
      <w:r w:rsidRPr="00EA6B87">
        <w:rPr>
          <w:lang w:val="el-GR"/>
        </w:rPr>
        <w:t>Ημερομηνία έκδοσης: ...........................</w:t>
      </w:r>
    </w:p>
    <w:p w14:paraId="62088C57" w14:textId="77777777" w:rsidR="007E000B" w:rsidRPr="00EA6B87" w:rsidRDefault="007E000B" w:rsidP="00F73DE9">
      <w:pPr>
        <w:spacing w:line="360" w:lineRule="auto"/>
        <w:rPr>
          <w:lang w:val="el-GR"/>
        </w:rPr>
      </w:pPr>
      <w:r w:rsidRPr="00EA6B87">
        <w:rPr>
          <w:lang w:val="el-GR"/>
        </w:rPr>
        <w:t xml:space="preserve">Προς: </w:t>
      </w:r>
    </w:p>
    <w:p w14:paraId="7CFCCA75" w14:textId="705F4C14" w:rsidR="007E000B" w:rsidRPr="00EA6B87" w:rsidRDefault="007E000B" w:rsidP="00F73DE9">
      <w:pPr>
        <w:spacing w:line="360" w:lineRule="auto"/>
        <w:rPr>
          <w:lang w:val="el-GR" w:eastAsia="el-GR"/>
        </w:rPr>
      </w:pPr>
      <w:r w:rsidRPr="00EA6B87">
        <w:rPr>
          <w:lang w:val="el-GR" w:eastAsia="el-GR"/>
        </w:rPr>
        <w:t xml:space="preserve">Κοινωνία της Πληροφορίας </w:t>
      </w:r>
      <w:r w:rsidR="00483953" w:rsidRPr="00EA6B87">
        <w:rPr>
          <w:lang w:val="el-GR" w:eastAsia="el-GR"/>
        </w:rPr>
        <w:t>Μ.</w:t>
      </w:r>
      <w:r w:rsidRPr="00EA6B87">
        <w:rPr>
          <w:lang w:val="el-GR" w:eastAsia="el-GR"/>
        </w:rPr>
        <w:t>Α.Ε.</w:t>
      </w:r>
    </w:p>
    <w:p w14:paraId="5347614C" w14:textId="77777777" w:rsidR="00483953" w:rsidRPr="00EA6B87" w:rsidRDefault="00483953" w:rsidP="00F73DE9">
      <w:pPr>
        <w:spacing w:line="360" w:lineRule="auto"/>
        <w:rPr>
          <w:lang w:val="el-GR" w:eastAsia="el-GR"/>
        </w:rPr>
      </w:pPr>
      <w:r w:rsidRPr="00EA6B87">
        <w:rPr>
          <w:color w:val="000000"/>
          <w:lang w:val="el-GR"/>
        </w:rPr>
        <w:t>Λεωφ. Συγγρού 194, 176 71 Καλλιθέα Αθήνα</w:t>
      </w:r>
    </w:p>
    <w:p w14:paraId="741AD562" w14:textId="77777777" w:rsidR="007E000B" w:rsidRPr="00EA6B87" w:rsidRDefault="007E000B" w:rsidP="00F73DE9">
      <w:pPr>
        <w:spacing w:line="360" w:lineRule="auto"/>
        <w:rPr>
          <w:lang w:val="el-GR" w:eastAsia="el-GR"/>
        </w:rPr>
      </w:pPr>
      <w:r w:rsidRPr="00EA6B87">
        <w:rPr>
          <w:lang w:val="el-GR" w:eastAsia="el-GR"/>
        </w:rPr>
        <w:t>ΑΦΜ:</w:t>
      </w:r>
      <w:r w:rsidR="00E1337D" w:rsidRPr="00EA6B87">
        <w:rPr>
          <w:lang w:val="el-GR" w:eastAsia="el-GR"/>
        </w:rPr>
        <w:t xml:space="preserve"> </w:t>
      </w:r>
      <w:r w:rsidRPr="00EA6B87">
        <w:rPr>
          <w:lang w:val="el-GR" w:eastAsia="el-GR"/>
        </w:rPr>
        <w:t>999983307</w:t>
      </w:r>
    </w:p>
    <w:p w14:paraId="4478F681" w14:textId="77777777" w:rsidR="007E000B" w:rsidRPr="00EA6B87" w:rsidRDefault="007E000B" w:rsidP="00F73DE9">
      <w:pPr>
        <w:spacing w:line="360" w:lineRule="auto"/>
        <w:rPr>
          <w:lang w:val="el-GR"/>
        </w:rPr>
      </w:pPr>
      <w:r w:rsidRPr="00EA6B87">
        <w:rPr>
          <w:lang w:val="el-GR"/>
        </w:rPr>
        <w:t xml:space="preserve">Εγγύηση μας υπ’ αριθμ. ……………….. ποσού ………………….……. ευρώ </w:t>
      </w:r>
    </w:p>
    <w:p w14:paraId="6F958DE6" w14:textId="77777777" w:rsidR="007E000B" w:rsidRPr="00EA6B87" w:rsidRDefault="007E000B" w:rsidP="00F73DE9">
      <w:pPr>
        <w:spacing w:line="360" w:lineRule="auto"/>
        <w:rPr>
          <w:lang w:val="el-GR" w:eastAsia="el-GR"/>
        </w:rPr>
      </w:pPr>
      <w:r w:rsidRPr="00EA6B87">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A6B87">
        <w:rPr>
          <w:lang w:val="el-GR" w:eastAsia="el-GR"/>
        </w:rPr>
        <w:t xml:space="preserve"> </w:t>
      </w:r>
      <w:r w:rsidRPr="00EA6B87">
        <w:rPr>
          <w:lang w:val="el-GR" w:eastAsia="el-GR"/>
        </w:rPr>
        <w:t>……………………………………………υπέρ του</w:t>
      </w:r>
    </w:p>
    <w:p w14:paraId="5771A4FE" w14:textId="77777777" w:rsidR="007E000B" w:rsidRPr="00EA6B87" w:rsidRDefault="007E000B" w:rsidP="00F73DE9">
      <w:pPr>
        <w:spacing w:line="360" w:lineRule="auto"/>
        <w:rPr>
          <w:lang w:val="el-GR" w:eastAsia="el-GR"/>
        </w:rPr>
      </w:pPr>
      <w:r w:rsidRPr="00EA6B87">
        <w:rPr>
          <w:i/>
          <w:color w:val="FF0000"/>
          <w:u w:val="single"/>
          <w:lang w:val="el-GR" w:eastAsia="el-GR"/>
        </w:rPr>
        <w:t>{σε περίπτωση φυσικού προσώπου}:</w:t>
      </w:r>
      <w:r w:rsidRPr="00EA6B87">
        <w:rPr>
          <w:bCs/>
          <w:lang w:val="el-GR"/>
        </w:rPr>
        <w:t xml:space="preserve"> </w:t>
      </w:r>
      <w:r w:rsidRPr="00EA6B87">
        <w:rPr>
          <w:rFonts w:eastAsia="Calibri"/>
          <w:bCs/>
          <w:lang w:val="el-GR"/>
        </w:rPr>
        <w:t>(</w:t>
      </w:r>
      <w:r w:rsidRPr="00EA6B87">
        <w:rPr>
          <w:lang w:val="el-GR" w:eastAsia="el-GR"/>
        </w:rPr>
        <w:t>ονοματεπώνυμο, πατρώνυμο) ..............................,</w:t>
      </w:r>
      <w:r w:rsidR="00E1337D" w:rsidRPr="00EA6B87">
        <w:rPr>
          <w:lang w:val="el-GR" w:eastAsia="el-GR"/>
        </w:rPr>
        <w:t xml:space="preserve"> </w:t>
      </w:r>
      <w:r w:rsidRPr="00EA6B87">
        <w:rPr>
          <w:lang w:val="el-GR" w:eastAsia="el-GR"/>
        </w:rPr>
        <w:t>ΑΦΜ: ................ οδός............................. αριθμός.................ΤΚ………………</w:t>
      </w:r>
    </w:p>
    <w:p w14:paraId="3DD3889A" w14:textId="77777777" w:rsidR="007E000B" w:rsidRPr="00EA6B87" w:rsidRDefault="007E000B" w:rsidP="00F73DE9">
      <w:pPr>
        <w:spacing w:line="360" w:lineRule="auto"/>
        <w:rPr>
          <w:lang w:val="el-GR" w:eastAsia="el-GR"/>
        </w:rPr>
      </w:pPr>
      <w:r w:rsidRPr="00EA6B87">
        <w:rPr>
          <w:lang w:val="el-GR" w:eastAsia="el-GR"/>
        </w:rPr>
        <w:t>{</w:t>
      </w:r>
      <w:r w:rsidRPr="00EA6B87">
        <w:rPr>
          <w:i/>
          <w:color w:val="FF0000"/>
          <w:u w:val="single"/>
          <w:lang w:val="el-GR" w:eastAsia="el-GR"/>
        </w:rPr>
        <w:t>Σε περίπτωση μεμονωμένης εταιρίας:</w:t>
      </w:r>
      <w:r w:rsidRPr="00EA6B87">
        <w:rPr>
          <w:lang w:val="el-GR" w:eastAsia="el-GR"/>
        </w:rPr>
        <w:t xml:space="preserve"> της Εταιρίας ………. ΑΦΜ: ...... οδός …………. αριθμός … ΤΚ ………..,}</w:t>
      </w:r>
    </w:p>
    <w:p w14:paraId="772C5E19" w14:textId="77777777" w:rsidR="007E000B" w:rsidRPr="00EA6B87" w:rsidRDefault="007E000B" w:rsidP="00F73DE9">
      <w:pPr>
        <w:spacing w:line="360" w:lineRule="auto"/>
        <w:rPr>
          <w:lang w:val="el-GR" w:eastAsia="el-GR"/>
        </w:rPr>
      </w:pPr>
      <w:r w:rsidRPr="00EA6B87">
        <w:rPr>
          <w:lang w:val="el-GR" w:eastAsia="el-GR"/>
        </w:rPr>
        <w:t>{</w:t>
      </w:r>
      <w:r w:rsidRPr="00EA6B87">
        <w:rPr>
          <w:i/>
          <w:color w:val="FF0000"/>
          <w:u w:val="single"/>
          <w:lang w:val="el-GR" w:eastAsia="el-GR"/>
        </w:rPr>
        <w:t>ή σε περίπτωση Ένωσης ή Κοινοπραξίας:</w:t>
      </w:r>
      <w:r w:rsidRPr="00EA6B87">
        <w:rPr>
          <w:lang w:val="el-GR" w:eastAsia="el-GR"/>
        </w:rPr>
        <w:t xml:space="preserve"> των Εταιριών </w:t>
      </w:r>
    </w:p>
    <w:p w14:paraId="7C22E355" w14:textId="77777777" w:rsidR="007E000B" w:rsidRPr="00EA6B87" w:rsidRDefault="007E000B" w:rsidP="00F73DE9">
      <w:pPr>
        <w:spacing w:line="360" w:lineRule="auto"/>
        <w:rPr>
          <w:lang w:val="el-GR" w:eastAsia="el-GR"/>
        </w:rPr>
      </w:pPr>
      <w:r w:rsidRPr="00EA6B87">
        <w:rPr>
          <w:lang w:val="el-GR" w:eastAsia="el-GR"/>
        </w:rPr>
        <w:t>α) (πλήρη επωνυμία) …… ΑΦΜ…….….... οδός............................. αριθμός.................ΤΚ………………</w:t>
      </w:r>
    </w:p>
    <w:p w14:paraId="617836A1" w14:textId="77777777" w:rsidR="007E000B" w:rsidRPr="00EA6B87" w:rsidRDefault="007E000B" w:rsidP="00F73DE9">
      <w:pPr>
        <w:spacing w:line="360" w:lineRule="auto"/>
        <w:rPr>
          <w:lang w:val="el-GR" w:eastAsia="el-GR"/>
        </w:rPr>
      </w:pPr>
      <w:r w:rsidRPr="00EA6B87">
        <w:rPr>
          <w:lang w:val="el-GR" w:eastAsia="el-GR"/>
        </w:rPr>
        <w:t>β) (πλήρη επωνυμία) …… ΑΦΜ…….…....</w:t>
      </w:r>
      <w:r w:rsidR="00E1337D" w:rsidRPr="00EA6B87">
        <w:rPr>
          <w:lang w:val="el-GR" w:eastAsia="el-GR"/>
        </w:rPr>
        <w:t xml:space="preserve"> </w:t>
      </w:r>
      <w:r w:rsidRPr="00EA6B87">
        <w:rPr>
          <w:lang w:val="el-GR" w:eastAsia="el-GR"/>
        </w:rPr>
        <w:t>οδός............................. αριθμός.................ΤΚ………………</w:t>
      </w:r>
    </w:p>
    <w:p w14:paraId="5BD496FA" w14:textId="77777777" w:rsidR="007E000B" w:rsidRPr="00EA6B87" w:rsidRDefault="007E000B" w:rsidP="00F73DE9">
      <w:pPr>
        <w:spacing w:line="360" w:lineRule="auto"/>
        <w:rPr>
          <w:lang w:val="el-GR" w:eastAsia="el-GR"/>
        </w:rPr>
      </w:pPr>
      <w:r w:rsidRPr="00EA6B87">
        <w:rPr>
          <w:lang w:val="el-GR" w:eastAsia="el-GR"/>
        </w:rPr>
        <w:t>γ) (πλήρη επωνυμία) …… ΑΦΜ…….…....</w:t>
      </w:r>
      <w:r w:rsidR="00E1337D" w:rsidRPr="00EA6B87">
        <w:rPr>
          <w:lang w:val="el-GR" w:eastAsia="el-GR"/>
        </w:rPr>
        <w:t xml:space="preserve"> </w:t>
      </w:r>
      <w:r w:rsidRPr="00EA6B87">
        <w:rPr>
          <w:lang w:val="el-GR" w:eastAsia="el-GR"/>
        </w:rPr>
        <w:t>οδός............................. αριθμός.................ΤΚ………………</w:t>
      </w:r>
    </w:p>
    <w:p w14:paraId="05B0E285" w14:textId="77777777" w:rsidR="007E000B" w:rsidRPr="00EA6B87" w:rsidRDefault="007E000B" w:rsidP="00F73DE9">
      <w:pPr>
        <w:spacing w:line="360" w:lineRule="auto"/>
        <w:rPr>
          <w:color w:val="000000" w:themeColor="text1"/>
          <w:lang w:val="el-GR"/>
        </w:rPr>
      </w:pPr>
      <w:r w:rsidRPr="00EA6B87">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EA6B87" w:rsidRDefault="007E000B" w:rsidP="00F73DE9">
      <w:pPr>
        <w:spacing w:line="360" w:lineRule="auto"/>
        <w:rPr>
          <w:color w:val="000000" w:themeColor="text1"/>
          <w:lang w:val="el-GR"/>
        </w:rPr>
      </w:pPr>
      <w:r w:rsidRPr="00EA6B87">
        <w:rPr>
          <w:color w:val="000000" w:themeColor="text1"/>
          <w:lang w:val="el-GR"/>
        </w:rPr>
        <w:t xml:space="preserve">για την λήψη προκαταβολής για τη χορήγηση του …% </w:t>
      </w:r>
      <w:r w:rsidRPr="00EA6B87">
        <w:rPr>
          <w:color w:val="000000" w:themeColor="text1"/>
          <w:lang w:val="el-GR" w:eastAsia="el-GR"/>
        </w:rPr>
        <w:t xml:space="preserve">(συμπληρώνετε το συνολικό ποσοστό της λαμβανόμενης προκαταβολής) </w:t>
      </w:r>
      <w:r w:rsidRPr="00EA6B87">
        <w:rPr>
          <w:color w:val="000000" w:themeColor="text1"/>
          <w:lang w:val="el-GR"/>
        </w:rPr>
        <w:t xml:space="preserve">της συμβατικής αξίας μη περιλαμβανομένου του ΦΠΑ, ευρώ ………… </w:t>
      </w:r>
      <w:r w:rsidRPr="00EA6B87">
        <w:rPr>
          <w:color w:val="000000" w:themeColor="text1"/>
          <w:lang w:val="el-GR" w:eastAsia="el-GR"/>
        </w:rPr>
        <w:t xml:space="preserve">(συμπληρώνετε το συνολικό ποσό της λαμβανόμενης προκαταβολής) </w:t>
      </w:r>
      <w:r w:rsidRPr="00EA6B87">
        <w:rPr>
          <w:color w:val="000000" w:themeColor="text1"/>
          <w:lang w:val="el-GR"/>
        </w:rPr>
        <w:t xml:space="preserve">σύμφωνα με τη σύμβαση με αριθμό...................και τη Διακήρυξή σας με αριθμό………., στο πλαίσιο του διαγωνισμού της </w:t>
      </w:r>
      <w:r w:rsidRPr="00EA6B87">
        <w:rPr>
          <w:color w:val="000000" w:themeColor="text1"/>
          <w:lang w:val="el-GR" w:eastAsia="el-GR"/>
        </w:rPr>
        <w:t xml:space="preserve">(συμπληρώνετε την ημερομηνία διενέργειας του διαγωνισμού) </w:t>
      </w:r>
      <w:r w:rsidRPr="00EA6B87">
        <w:rPr>
          <w:color w:val="000000" w:themeColor="text1"/>
          <w:lang w:val="el-GR"/>
        </w:rPr>
        <w:t xml:space="preserve">…………. για εκτέλεση του έργου </w:t>
      </w:r>
      <w:r w:rsidRPr="00EA6B87">
        <w:rPr>
          <w:color w:val="000000" w:themeColor="text1"/>
          <w:lang w:val="el-GR" w:eastAsia="el-GR"/>
        </w:rPr>
        <w:t xml:space="preserve">(συμπληρώνετε τον τίτλο του έργου) </w:t>
      </w:r>
      <w:r w:rsidRPr="00EA6B87">
        <w:rPr>
          <w:color w:val="000000" w:themeColor="text1"/>
          <w:lang w:val="el-GR"/>
        </w:rPr>
        <w:t xml:space="preserve">……… ……… συνολικής αξίας </w:t>
      </w:r>
      <w:r w:rsidRPr="00EA6B87">
        <w:rPr>
          <w:color w:val="000000" w:themeColor="text1"/>
          <w:lang w:val="el-GR" w:eastAsia="el-GR"/>
        </w:rPr>
        <w:t xml:space="preserve">(συμπληρώνετε το συνολικό συμβατικό τίμημα με διευκρίνιση εάν περιλαμβάνει ή όχι τον ΦΠΑ) </w:t>
      </w:r>
      <w:r w:rsidRPr="00EA6B87">
        <w:rPr>
          <w:color w:val="000000" w:themeColor="text1"/>
          <w:lang w:val="el-GR"/>
        </w:rPr>
        <w:t xml:space="preserve">...................................,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w:t>
      </w:r>
      <w:r w:rsidRPr="00EA6B87">
        <w:rPr>
          <w:color w:val="000000" w:themeColor="text1"/>
          <w:lang w:val="el-GR"/>
        </w:rPr>
        <w:lastRenderedPageBreak/>
        <w:t>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EA6B87" w:rsidRDefault="007E000B" w:rsidP="00F73DE9">
      <w:pPr>
        <w:spacing w:line="360" w:lineRule="auto"/>
        <w:rPr>
          <w:color w:val="000000" w:themeColor="text1"/>
          <w:lang w:val="el-GR"/>
        </w:rPr>
      </w:pPr>
      <w:r w:rsidRPr="00EA6B87">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17704B4" w:rsidR="007E000B" w:rsidRPr="00EA6B87" w:rsidRDefault="007E000B" w:rsidP="00F73DE9">
      <w:pPr>
        <w:spacing w:line="360" w:lineRule="auto"/>
        <w:rPr>
          <w:color w:val="000000" w:themeColor="text1"/>
          <w:lang w:val="el-GR"/>
        </w:rPr>
      </w:pPr>
      <w:r w:rsidRPr="00EA6B87">
        <w:rPr>
          <w:color w:val="000000" w:themeColor="text1"/>
          <w:lang w:val="el-GR"/>
        </w:rPr>
        <w:t xml:space="preserve">Η παρούσα ισχύει </w:t>
      </w:r>
      <w:r w:rsidRPr="00EA6B87">
        <w:rPr>
          <w:iCs/>
          <w:color w:val="000000" w:themeColor="text1"/>
          <w:lang w:val="el-GR"/>
        </w:rPr>
        <w:t>μέχρι και την ………………(Σημείωση προς την Τράπεζα</w:t>
      </w:r>
      <w:r w:rsidRPr="00EA6B87">
        <w:rPr>
          <w:b/>
          <w:color w:val="000000" w:themeColor="text1"/>
          <w:lang w:val="el-GR"/>
        </w:rPr>
        <w:t>: διάρκεια ισχύος σύμφωνα με την παρ.</w:t>
      </w:r>
      <w:r w:rsidR="00EE2684" w:rsidRPr="00EA6B87">
        <w:rPr>
          <w:b/>
          <w:color w:val="000000" w:themeColor="text1"/>
          <w:lang w:val="el-GR"/>
        </w:rPr>
        <w:t xml:space="preserve"> </w:t>
      </w:r>
      <w:r w:rsidR="00061ADD" w:rsidRPr="00EA6B87">
        <w:rPr>
          <w:b/>
          <w:lang w:val="el-GR"/>
        </w:rPr>
        <w:fldChar w:fldCharType="begin"/>
      </w:r>
      <w:r w:rsidR="00061ADD" w:rsidRPr="00EA6B87">
        <w:rPr>
          <w:b/>
          <w:lang w:val="el-GR"/>
        </w:rPr>
        <w:instrText xml:space="preserve"> REF _Ref496542746 \r \h  \* MERGEFORMAT </w:instrText>
      </w:r>
      <w:r w:rsidR="00061ADD" w:rsidRPr="00EA6B87">
        <w:rPr>
          <w:b/>
          <w:lang w:val="el-GR"/>
        </w:rPr>
      </w:r>
      <w:r w:rsidR="00061ADD" w:rsidRPr="00EA6B87">
        <w:rPr>
          <w:b/>
          <w:lang w:val="el-GR"/>
        </w:rPr>
        <w:fldChar w:fldCharType="separate"/>
      </w:r>
      <w:r w:rsidR="007D003C">
        <w:rPr>
          <w:b/>
          <w:lang w:val="el-GR"/>
        </w:rPr>
        <w:t>4.1</w:t>
      </w:r>
      <w:r w:rsidR="00061ADD" w:rsidRPr="00EA6B87">
        <w:rPr>
          <w:b/>
          <w:lang w:val="el-GR"/>
        </w:rPr>
        <w:fldChar w:fldCharType="end"/>
      </w:r>
      <w:r w:rsidRPr="00EA6B87">
        <w:rPr>
          <w:b/>
          <w:color w:val="000000" w:themeColor="text1"/>
          <w:lang w:val="el-GR"/>
        </w:rPr>
        <w:t xml:space="preserve"> της παρούσας </w:t>
      </w:r>
      <w:r w:rsidRPr="00EA6B87">
        <w:rPr>
          <w:iCs/>
          <w:color w:val="000000" w:themeColor="text1"/>
          <w:lang w:val="el-GR"/>
        </w:rPr>
        <w:t>)»</w:t>
      </w:r>
      <w:r w:rsidRPr="00EA6B87">
        <w:rPr>
          <w:color w:val="000000" w:themeColor="text1"/>
          <w:lang w:val="el-GR"/>
        </w:rPr>
        <w:t>.</w:t>
      </w:r>
    </w:p>
    <w:p w14:paraId="46F7B645" w14:textId="77777777" w:rsidR="007E000B" w:rsidRPr="00EA6B87" w:rsidRDefault="007E000B" w:rsidP="00F73DE9">
      <w:pPr>
        <w:overflowPunct w:val="0"/>
        <w:autoSpaceDE w:val="0"/>
        <w:autoSpaceDN w:val="0"/>
        <w:adjustRightInd w:val="0"/>
        <w:spacing w:line="360" w:lineRule="auto"/>
        <w:textAlignment w:val="baseline"/>
        <w:rPr>
          <w:color w:val="000000" w:themeColor="text1"/>
          <w:lang w:val="el-GR"/>
        </w:rPr>
      </w:pPr>
      <w:r w:rsidRPr="00EA6B87">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378643E4" w:rsidR="007E000B" w:rsidRPr="00EA6B87" w:rsidRDefault="007E000B" w:rsidP="00F73DE9">
      <w:pPr>
        <w:spacing w:line="360" w:lineRule="auto"/>
        <w:jc w:val="right"/>
      </w:pPr>
      <w:r w:rsidRPr="00EA6B87">
        <w:t>(</w:t>
      </w:r>
      <w:r w:rsidR="00A17C29">
        <w:rPr>
          <w:lang w:val="el-GR" w:eastAsia="el-GR"/>
        </w:rPr>
        <w:t>Εξουσιοδοτημένη υπογραφή</w:t>
      </w:r>
      <w:r w:rsidRPr="00EA6B87">
        <w:t>)</w:t>
      </w:r>
    </w:p>
    <w:p w14:paraId="0A7F47D6" w14:textId="77777777" w:rsidR="00A84DDC" w:rsidRPr="00EA6B87" w:rsidRDefault="007E000B" w:rsidP="00F73DE9">
      <w:pPr>
        <w:pStyle w:val="3"/>
        <w:numPr>
          <w:ilvl w:val="0"/>
          <w:numId w:val="12"/>
        </w:numPr>
        <w:spacing w:line="360" w:lineRule="auto"/>
        <w:rPr>
          <w:rFonts w:cs="Tahoma"/>
          <w:szCs w:val="22"/>
          <w:lang w:val="el-GR" w:eastAsia="el-GR"/>
        </w:rPr>
      </w:pPr>
      <w:bookmarkStart w:id="905" w:name="_Toc97194391"/>
      <w:bookmarkStart w:id="906" w:name="_Toc97194495"/>
      <w:bookmarkStart w:id="907" w:name="_Toc97194593"/>
      <w:bookmarkStart w:id="908" w:name="_Toc97194691"/>
      <w:bookmarkStart w:id="909" w:name="_Toc97194796"/>
      <w:bookmarkStart w:id="910" w:name="_Toc97194893"/>
      <w:bookmarkStart w:id="911" w:name="_Toc97194987"/>
      <w:bookmarkStart w:id="912" w:name="_Toc97195081"/>
      <w:bookmarkStart w:id="913" w:name="_Toc97195175"/>
      <w:bookmarkStart w:id="914" w:name="_Toc97195270"/>
      <w:bookmarkStart w:id="915" w:name="_Toc97195439"/>
      <w:bookmarkStart w:id="916" w:name="_Toc97195608"/>
      <w:bookmarkStart w:id="917" w:name="_Toc97196988"/>
      <w:bookmarkStart w:id="918" w:name="_Toc97197151"/>
      <w:bookmarkStart w:id="919" w:name="_Toc97197313"/>
      <w:bookmarkStart w:id="920" w:name="_Toc97197577"/>
      <w:bookmarkStart w:id="921" w:name="_Toc97197829"/>
      <w:bookmarkStart w:id="922" w:name="_Toc97198113"/>
      <w:bookmarkStart w:id="923" w:name="_Toc97198272"/>
      <w:bookmarkStart w:id="924" w:name="_Toc97200874"/>
      <w:bookmarkStart w:id="925" w:name="_Toc97201033"/>
      <w:bookmarkStart w:id="926" w:name="_Toc97203485"/>
      <w:bookmarkStart w:id="927" w:name="_Toc97204776"/>
      <w:bookmarkStart w:id="928" w:name="_Toc97205029"/>
      <w:bookmarkStart w:id="929" w:name="_Toc140486641"/>
      <w:bookmarkStart w:id="930" w:name="_Toc146703276"/>
      <w:bookmarkStart w:id="931" w:name="_Toc151373803"/>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r w:rsidRPr="00EA6B87">
        <w:rPr>
          <w:rFonts w:cs="Tahoma"/>
          <w:lang w:eastAsia="el-GR"/>
        </w:rPr>
        <w:br w:type="page"/>
      </w:r>
      <w:bookmarkStart w:id="932" w:name="_Toc97194392"/>
      <w:bookmarkStart w:id="933" w:name="_Toc97194496"/>
      <w:bookmarkStart w:id="934" w:name="_Toc177459335"/>
      <w:bookmarkEnd w:id="903"/>
      <w:r w:rsidR="00A84DDC" w:rsidRPr="00EA6B87">
        <w:rPr>
          <w:rFonts w:cs="Tahoma"/>
          <w:szCs w:val="22"/>
          <w:lang w:val="el-GR" w:eastAsia="el-GR"/>
        </w:rPr>
        <w:lastRenderedPageBreak/>
        <w:t>Εγγυητική Επιστολή Καλής Λειτουργίας</w:t>
      </w:r>
      <w:bookmarkEnd w:id="932"/>
      <w:bookmarkEnd w:id="933"/>
      <w:bookmarkEnd w:id="934"/>
      <w:r w:rsidR="00E1337D" w:rsidRPr="00EA6B87">
        <w:rPr>
          <w:rFonts w:cs="Tahoma"/>
          <w:szCs w:val="22"/>
          <w:lang w:val="el-GR" w:eastAsia="el-GR"/>
        </w:rPr>
        <w:t xml:space="preserve"> </w:t>
      </w:r>
    </w:p>
    <w:p w14:paraId="4E410265" w14:textId="77777777" w:rsidR="00B048E7" w:rsidRPr="00EA6B87" w:rsidRDefault="00B048E7" w:rsidP="00F73DE9">
      <w:pPr>
        <w:suppressAutoHyphens w:val="0"/>
        <w:spacing w:after="0" w:line="360" w:lineRule="auto"/>
        <w:jc w:val="left"/>
        <w:rPr>
          <w:lang w:val="el-GR"/>
        </w:rPr>
      </w:pPr>
    </w:p>
    <w:p w14:paraId="2F05B5C8" w14:textId="77777777" w:rsidR="00B048E7" w:rsidRPr="00EA6B87" w:rsidRDefault="00B048E7" w:rsidP="00F73DE9">
      <w:pPr>
        <w:spacing w:line="360" w:lineRule="auto"/>
        <w:rPr>
          <w:lang w:val="el-GR"/>
        </w:rPr>
      </w:pPr>
      <w:r w:rsidRPr="00EA6B87">
        <w:rPr>
          <w:lang w:val="el-GR"/>
        </w:rPr>
        <w:t>ΕΚΔΟΤΗΣ: .......................................................................</w:t>
      </w:r>
    </w:p>
    <w:p w14:paraId="091B9260" w14:textId="77777777" w:rsidR="00B048E7" w:rsidRPr="00EA6B87" w:rsidRDefault="00B048E7" w:rsidP="00F73DE9">
      <w:pPr>
        <w:spacing w:line="360" w:lineRule="auto"/>
        <w:jc w:val="right"/>
        <w:rPr>
          <w:lang w:val="el-GR"/>
        </w:rPr>
      </w:pPr>
      <w:r w:rsidRPr="00EA6B87">
        <w:rPr>
          <w:lang w:val="el-GR"/>
        </w:rPr>
        <w:t>Ημερομηνία έκδοσης: ...........................</w:t>
      </w:r>
    </w:p>
    <w:p w14:paraId="01CB22C1" w14:textId="77777777" w:rsidR="00B048E7" w:rsidRPr="00EA6B87" w:rsidRDefault="00B048E7" w:rsidP="00F73DE9">
      <w:pPr>
        <w:spacing w:line="360" w:lineRule="auto"/>
        <w:rPr>
          <w:lang w:val="el-GR"/>
        </w:rPr>
      </w:pPr>
      <w:r w:rsidRPr="00EA6B87">
        <w:rPr>
          <w:lang w:val="el-GR"/>
        </w:rPr>
        <w:t xml:space="preserve">Προς: </w:t>
      </w:r>
    </w:p>
    <w:p w14:paraId="66CF1FC0" w14:textId="6569A361" w:rsidR="00DA360B" w:rsidRPr="00EA6B87" w:rsidRDefault="00DA360B" w:rsidP="00F73DE9">
      <w:pPr>
        <w:spacing w:line="360" w:lineRule="auto"/>
        <w:rPr>
          <w:lang w:val="el-GR" w:eastAsia="el-GR"/>
        </w:rPr>
      </w:pPr>
      <w:bookmarkStart w:id="935" w:name="_Hlk89177101"/>
      <w:r w:rsidRPr="00EA6B87">
        <w:rPr>
          <w:lang w:val="el-GR" w:eastAsia="el-GR"/>
        </w:rPr>
        <w:t xml:space="preserve">Κύριο του Έργου </w:t>
      </w:r>
    </w:p>
    <w:bookmarkEnd w:id="935"/>
    <w:p w14:paraId="50FB5247" w14:textId="705ACF49" w:rsidR="00B048E7" w:rsidRPr="00EA6B87" w:rsidRDefault="00B048E7" w:rsidP="00F73DE9">
      <w:pPr>
        <w:spacing w:line="360" w:lineRule="auto"/>
        <w:rPr>
          <w:lang w:val="el-GR"/>
        </w:rPr>
      </w:pPr>
      <w:r w:rsidRPr="00EA6B87">
        <w:rPr>
          <w:lang w:val="el-GR"/>
        </w:rPr>
        <w:t xml:space="preserve">Εγγύηση μας υπ’ αριθμ. ……………….. ποσού ………………….……. ευρώ </w:t>
      </w:r>
    </w:p>
    <w:p w14:paraId="549059C4" w14:textId="77777777" w:rsidR="00B048E7" w:rsidRPr="00EA6B87" w:rsidRDefault="00B048E7" w:rsidP="00F73DE9">
      <w:pPr>
        <w:spacing w:line="360" w:lineRule="auto"/>
        <w:rPr>
          <w:lang w:val="el-GR" w:eastAsia="el-GR"/>
        </w:rPr>
      </w:pPr>
      <w:r w:rsidRPr="00EA6B87">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EA6B87">
        <w:rPr>
          <w:lang w:val="el-GR" w:eastAsia="el-GR"/>
        </w:rPr>
        <w:t xml:space="preserve"> </w:t>
      </w:r>
      <w:r w:rsidRPr="00EA6B87">
        <w:rPr>
          <w:lang w:val="el-GR" w:eastAsia="el-GR"/>
        </w:rPr>
        <w:t>……………………………………………υπέρ του</w:t>
      </w:r>
    </w:p>
    <w:p w14:paraId="40D0843A" w14:textId="77777777" w:rsidR="00B048E7" w:rsidRPr="00EA6B87" w:rsidRDefault="00B048E7" w:rsidP="00F73DE9">
      <w:pPr>
        <w:spacing w:line="360" w:lineRule="auto"/>
        <w:rPr>
          <w:lang w:val="el-GR" w:eastAsia="el-GR"/>
        </w:rPr>
      </w:pPr>
      <w:r w:rsidRPr="00EA6B87">
        <w:rPr>
          <w:i/>
          <w:color w:val="FF0000"/>
          <w:u w:val="single"/>
          <w:lang w:val="el-GR" w:eastAsia="el-GR"/>
        </w:rPr>
        <w:t>{σε περίπτωση φυσικού προσώπου}:</w:t>
      </w:r>
      <w:r w:rsidRPr="00EA6B87">
        <w:rPr>
          <w:bCs/>
          <w:lang w:val="el-GR"/>
        </w:rPr>
        <w:t xml:space="preserve"> </w:t>
      </w:r>
      <w:r w:rsidRPr="00EA6B87">
        <w:rPr>
          <w:rFonts w:eastAsia="Calibri"/>
          <w:bCs/>
          <w:lang w:val="el-GR"/>
        </w:rPr>
        <w:t>(</w:t>
      </w:r>
      <w:r w:rsidRPr="00EA6B87">
        <w:rPr>
          <w:lang w:val="el-GR" w:eastAsia="el-GR"/>
        </w:rPr>
        <w:t>ονοματεπώνυμο, πατρώνυμο) ..............................,</w:t>
      </w:r>
      <w:r w:rsidR="00E1337D" w:rsidRPr="00EA6B87">
        <w:rPr>
          <w:lang w:val="el-GR" w:eastAsia="el-GR"/>
        </w:rPr>
        <w:t xml:space="preserve"> </w:t>
      </w:r>
      <w:r w:rsidRPr="00EA6B87">
        <w:rPr>
          <w:lang w:val="el-GR" w:eastAsia="el-GR"/>
        </w:rPr>
        <w:t>ΑΦΜ: ................ οδός............................. αριθμός.................ΤΚ………………</w:t>
      </w:r>
    </w:p>
    <w:p w14:paraId="1A6D7E9D" w14:textId="77777777" w:rsidR="00B048E7" w:rsidRPr="00EA6B87" w:rsidRDefault="00B048E7" w:rsidP="00F73DE9">
      <w:pPr>
        <w:spacing w:line="360" w:lineRule="auto"/>
        <w:rPr>
          <w:lang w:val="el-GR" w:eastAsia="el-GR"/>
        </w:rPr>
      </w:pPr>
      <w:r w:rsidRPr="00EA6B87">
        <w:rPr>
          <w:lang w:val="el-GR" w:eastAsia="el-GR"/>
        </w:rPr>
        <w:t>{</w:t>
      </w:r>
      <w:r w:rsidRPr="00EA6B87">
        <w:rPr>
          <w:i/>
          <w:color w:val="FF0000"/>
          <w:u w:val="single"/>
          <w:lang w:val="el-GR" w:eastAsia="el-GR"/>
        </w:rPr>
        <w:t>Σε περίπτωση μεμονωμένης εταιρίας:</w:t>
      </w:r>
      <w:r w:rsidRPr="00EA6B87">
        <w:rPr>
          <w:lang w:val="el-GR" w:eastAsia="el-GR"/>
        </w:rPr>
        <w:t xml:space="preserve"> της Εταιρίας ………. ΑΦΜ: ...... οδός …………. αριθμός … ΤΚ ………..,}</w:t>
      </w:r>
    </w:p>
    <w:p w14:paraId="759F02D5" w14:textId="77777777" w:rsidR="00B048E7" w:rsidRPr="00EA6B87" w:rsidRDefault="00B048E7" w:rsidP="00F73DE9">
      <w:pPr>
        <w:spacing w:line="360" w:lineRule="auto"/>
        <w:rPr>
          <w:lang w:val="el-GR" w:eastAsia="el-GR"/>
        </w:rPr>
      </w:pPr>
      <w:r w:rsidRPr="00EA6B87">
        <w:rPr>
          <w:lang w:val="el-GR" w:eastAsia="el-GR"/>
        </w:rPr>
        <w:t>{</w:t>
      </w:r>
      <w:r w:rsidRPr="00EA6B87">
        <w:rPr>
          <w:i/>
          <w:color w:val="FF0000"/>
          <w:u w:val="single"/>
          <w:lang w:val="el-GR" w:eastAsia="el-GR"/>
        </w:rPr>
        <w:t>ή σε περίπτωση Ένωσης ή Κοινοπραξίας:</w:t>
      </w:r>
      <w:r w:rsidRPr="00EA6B87">
        <w:rPr>
          <w:lang w:val="el-GR" w:eastAsia="el-GR"/>
        </w:rPr>
        <w:t xml:space="preserve"> των Εταιριών </w:t>
      </w:r>
    </w:p>
    <w:p w14:paraId="703C8F40" w14:textId="77777777" w:rsidR="00B048E7" w:rsidRPr="00EA6B87" w:rsidRDefault="00B048E7" w:rsidP="00F73DE9">
      <w:pPr>
        <w:spacing w:line="360" w:lineRule="auto"/>
        <w:rPr>
          <w:lang w:val="el-GR" w:eastAsia="el-GR"/>
        </w:rPr>
      </w:pPr>
      <w:r w:rsidRPr="00EA6B87">
        <w:rPr>
          <w:lang w:val="el-GR" w:eastAsia="el-GR"/>
        </w:rPr>
        <w:t>α) (πλήρη επωνυμία) …… ΑΦΜ…….….... οδός............................. αριθμός.................ΤΚ………………</w:t>
      </w:r>
    </w:p>
    <w:p w14:paraId="5E507D6A" w14:textId="77777777" w:rsidR="00B048E7" w:rsidRPr="00EA6B87" w:rsidRDefault="00B048E7" w:rsidP="00F73DE9">
      <w:pPr>
        <w:spacing w:line="360" w:lineRule="auto"/>
        <w:rPr>
          <w:lang w:val="el-GR" w:eastAsia="el-GR"/>
        </w:rPr>
      </w:pPr>
      <w:r w:rsidRPr="00EA6B87">
        <w:rPr>
          <w:lang w:val="el-GR" w:eastAsia="el-GR"/>
        </w:rPr>
        <w:t>β) (πλήρη επωνυμία) …… ΑΦΜ…….…....</w:t>
      </w:r>
      <w:r w:rsidR="00E1337D" w:rsidRPr="00EA6B87">
        <w:rPr>
          <w:lang w:val="el-GR" w:eastAsia="el-GR"/>
        </w:rPr>
        <w:t xml:space="preserve"> </w:t>
      </w:r>
      <w:r w:rsidRPr="00EA6B87">
        <w:rPr>
          <w:lang w:val="el-GR" w:eastAsia="el-GR"/>
        </w:rPr>
        <w:t>οδός............................. αριθμός.................ΤΚ………………</w:t>
      </w:r>
    </w:p>
    <w:p w14:paraId="50E82C64" w14:textId="77777777" w:rsidR="00B048E7" w:rsidRPr="00EA6B87" w:rsidRDefault="00B048E7" w:rsidP="00F73DE9">
      <w:pPr>
        <w:spacing w:line="360" w:lineRule="auto"/>
        <w:rPr>
          <w:lang w:val="el-GR" w:eastAsia="el-GR"/>
        </w:rPr>
      </w:pPr>
      <w:r w:rsidRPr="00EA6B87">
        <w:rPr>
          <w:lang w:val="el-GR" w:eastAsia="el-GR"/>
        </w:rPr>
        <w:t>γ) (πλήρη επωνυμία) …… ΑΦΜ…….…....</w:t>
      </w:r>
      <w:r w:rsidR="00E1337D" w:rsidRPr="00EA6B87">
        <w:rPr>
          <w:lang w:val="el-GR" w:eastAsia="el-GR"/>
        </w:rPr>
        <w:t xml:space="preserve"> </w:t>
      </w:r>
      <w:r w:rsidRPr="00EA6B87">
        <w:rPr>
          <w:lang w:val="el-GR" w:eastAsia="el-GR"/>
        </w:rPr>
        <w:t>οδός............................. αριθμός.................ΤΚ………………</w:t>
      </w:r>
    </w:p>
    <w:p w14:paraId="75FBCCD8" w14:textId="77777777" w:rsidR="00B048E7" w:rsidRPr="00EA6B87" w:rsidRDefault="00B048E7" w:rsidP="00F73DE9">
      <w:pPr>
        <w:spacing w:line="360" w:lineRule="auto"/>
        <w:rPr>
          <w:color w:val="000000" w:themeColor="text1"/>
          <w:lang w:val="el-GR"/>
        </w:rPr>
      </w:pPr>
      <w:r w:rsidRPr="00EA6B87">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EA6B87" w:rsidRDefault="00B048E7" w:rsidP="00F73DE9">
      <w:pPr>
        <w:spacing w:line="360" w:lineRule="auto"/>
        <w:rPr>
          <w:color w:val="000000" w:themeColor="text1"/>
          <w:lang w:val="el-GR"/>
        </w:rPr>
      </w:pPr>
      <w:r w:rsidRPr="00EA6B87">
        <w:rPr>
          <w:lang w:val="el-GR"/>
        </w:rPr>
        <w:t xml:space="preserve">για την καλή λειτουργία του αντικειμένου της σύμβασης </w:t>
      </w:r>
      <w:r w:rsidRPr="00EA6B87">
        <w:rPr>
          <w:color w:val="000000" w:themeColor="text1"/>
          <w:lang w:val="el-GR"/>
        </w:rPr>
        <w:t xml:space="preserve">με αριθμό...................και τη Διακήρυξή σας με αριθμό………., στο πλαίσιο του διαγωνισμού της </w:t>
      </w:r>
      <w:r w:rsidRPr="00EA6B87">
        <w:rPr>
          <w:color w:val="000000" w:themeColor="text1"/>
          <w:lang w:val="el-GR" w:eastAsia="el-GR"/>
        </w:rPr>
        <w:t xml:space="preserve">(συμπληρώνετε την ημερομηνία διενέργειας του διαγωνισμού) </w:t>
      </w:r>
      <w:r w:rsidRPr="00EA6B87">
        <w:rPr>
          <w:color w:val="000000" w:themeColor="text1"/>
          <w:lang w:val="el-GR"/>
        </w:rPr>
        <w:t xml:space="preserve">…………. </w:t>
      </w:r>
      <w:r w:rsidR="00CE3230" w:rsidRPr="00EA6B87">
        <w:rPr>
          <w:color w:val="000000" w:themeColor="text1"/>
          <w:lang w:val="el-GR"/>
        </w:rPr>
        <w:t>.</w:t>
      </w:r>
    </w:p>
    <w:p w14:paraId="7243F178" w14:textId="77777777" w:rsidR="00CE3230" w:rsidRPr="00EA6B87" w:rsidRDefault="00CE3230" w:rsidP="00F73DE9">
      <w:pPr>
        <w:spacing w:line="360" w:lineRule="auto"/>
        <w:rPr>
          <w:color w:val="000000" w:themeColor="text1"/>
          <w:lang w:val="el-GR"/>
        </w:rPr>
      </w:pPr>
      <w:r w:rsidRPr="00EA6B87">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839EF2E" w:rsidR="00CE3230" w:rsidRPr="00EA6B87" w:rsidRDefault="00CE3230" w:rsidP="00F73DE9">
      <w:pPr>
        <w:spacing w:line="360" w:lineRule="auto"/>
        <w:rPr>
          <w:color w:val="000000" w:themeColor="text1"/>
          <w:lang w:val="el-GR"/>
        </w:rPr>
      </w:pPr>
      <w:r w:rsidRPr="00EA6B87">
        <w:rPr>
          <w:color w:val="000000" w:themeColor="text1"/>
          <w:lang w:val="el-GR"/>
        </w:rPr>
        <w:t xml:space="preserve">Η παρούσα ισχύει </w:t>
      </w:r>
      <w:r w:rsidRPr="00EA6B87">
        <w:rPr>
          <w:iCs/>
          <w:color w:val="000000" w:themeColor="text1"/>
          <w:lang w:val="el-GR"/>
        </w:rPr>
        <w:t>μέχρι και την ………………(Σημείωση προς την Τράπεζα</w:t>
      </w:r>
      <w:r w:rsidRPr="00EA6B87">
        <w:rPr>
          <w:b/>
          <w:color w:val="000000" w:themeColor="text1"/>
          <w:lang w:val="el-GR"/>
        </w:rPr>
        <w:t>: διάρκεια ισχύος σύμφωνα με την παρ.</w:t>
      </w:r>
      <w:r w:rsidR="00F82A8D" w:rsidRPr="00EA6B87">
        <w:rPr>
          <w:b/>
          <w:color w:val="000000" w:themeColor="text1"/>
          <w:lang w:val="el-GR"/>
        </w:rPr>
        <w:t xml:space="preserve"> </w:t>
      </w:r>
      <w:r w:rsidR="006626B4" w:rsidRPr="00EA6B87">
        <w:rPr>
          <w:b/>
          <w:color w:val="000000" w:themeColor="text1"/>
          <w:lang w:val="el-GR"/>
        </w:rPr>
        <w:t>4</w:t>
      </w:r>
      <w:r w:rsidRPr="00EA6B87">
        <w:rPr>
          <w:b/>
          <w:color w:val="000000" w:themeColor="text1"/>
          <w:lang w:val="el-GR"/>
        </w:rPr>
        <w:t xml:space="preserve"> της παρούσας </w:t>
      </w:r>
      <w:r w:rsidRPr="00EA6B87">
        <w:rPr>
          <w:iCs/>
          <w:color w:val="000000" w:themeColor="text1"/>
          <w:lang w:val="el-GR"/>
        </w:rPr>
        <w:t>)»</w:t>
      </w:r>
      <w:r w:rsidRPr="00EA6B87">
        <w:rPr>
          <w:color w:val="000000" w:themeColor="text1"/>
          <w:lang w:val="el-GR"/>
        </w:rPr>
        <w:t>.</w:t>
      </w:r>
    </w:p>
    <w:p w14:paraId="39049C67" w14:textId="6ACFB9F5" w:rsidR="00B048E7" w:rsidRPr="00EA6B87" w:rsidRDefault="00CE3230" w:rsidP="00A17C29">
      <w:pPr>
        <w:overflowPunct w:val="0"/>
        <w:autoSpaceDE w:val="0"/>
        <w:autoSpaceDN w:val="0"/>
        <w:adjustRightInd w:val="0"/>
        <w:spacing w:line="360" w:lineRule="auto"/>
        <w:textAlignment w:val="baseline"/>
        <w:rPr>
          <w:lang w:val="el-GR"/>
        </w:rPr>
      </w:pPr>
      <w:r w:rsidRPr="00EA6B87">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00F0DEA2" w14:textId="77777777" w:rsidR="00882E44" w:rsidRPr="00EA6B87" w:rsidRDefault="00B048E7" w:rsidP="00F73DE9">
      <w:pPr>
        <w:spacing w:line="360" w:lineRule="auto"/>
        <w:jc w:val="right"/>
        <w:rPr>
          <w:lang w:val="el-GR"/>
        </w:rPr>
      </w:pPr>
      <w:r w:rsidRPr="00EA6B87">
        <w:rPr>
          <w:lang w:val="el-GR"/>
        </w:rPr>
        <w:t>(Εξουσιοδοτημένη υπογραφή)</w:t>
      </w:r>
      <w:bookmarkEnd w:id="904"/>
    </w:p>
    <w:p w14:paraId="33999DB5" w14:textId="77777777" w:rsidR="00E75240" w:rsidRPr="00EA6B87" w:rsidRDefault="00E75240" w:rsidP="00F73DE9">
      <w:pPr>
        <w:suppressAutoHyphens w:val="0"/>
        <w:spacing w:after="0" w:line="360" w:lineRule="auto"/>
        <w:jc w:val="left"/>
        <w:rPr>
          <w:lang w:val="el-GR"/>
        </w:rPr>
      </w:pPr>
      <w:r w:rsidRPr="00EA6B87">
        <w:rPr>
          <w:lang w:val="el-GR"/>
        </w:rPr>
        <w:lastRenderedPageBreak/>
        <w:br w:type="page"/>
      </w:r>
    </w:p>
    <w:p w14:paraId="2743ECB8" w14:textId="4925CBC0" w:rsidR="00E75240" w:rsidRPr="00EA6B87" w:rsidRDefault="00754574" w:rsidP="00F73DE9">
      <w:pPr>
        <w:pStyle w:val="2"/>
        <w:numPr>
          <w:ilvl w:val="0"/>
          <w:numId w:val="0"/>
        </w:numPr>
        <w:spacing w:line="360" w:lineRule="auto"/>
        <w:ind w:left="576" w:hanging="576"/>
        <w:rPr>
          <w:rFonts w:cs="Tahoma"/>
          <w:lang w:val="el-GR"/>
        </w:rPr>
      </w:pPr>
      <w:bookmarkStart w:id="936" w:name="_Toc97194393"/>
      <w:bookmarkStart w:id="937" w:name="_Toc97194497"/>
      <w:bookmarkStart w:id="938" w:name="_Toc177459336"/>
      <w:r w:rsidRPr="00EA6B87">
        <w:rPr>
          <w:rFonts w:cs="Tahoma"/>
          <w:lang w:val="el-GR"/>
        </w:rPr>
        <w:lastRenderedPageBreak/>
        <w:t xml:space="preserve">ΠΑΡΑΡΤΗΜΑ </w:t>
      </w:r>
      <w:r w:rsidRPr="00EA6B87">
        <w:rPr>
          <w:rFonts w:cs="Tahoma"/>
          <w:lang w:val="en-US"/>
        </w:rPr>
        <w:t>IX</w:t>
      </w:r>
      <w:r w:rsidR="00E75240" w:rsidRPr="00EA6B87">
        <w:rPr>
          <w:rFonts w:cs="Tahoma"/>
          <w:lang w:val="el-GR"/>
        </w:rPr>
        <w:t>– ΕΝΗΜΕΡΩΣΗ ΓΙΑ ΤΗΝ ΕΠΕΞΕΡΓΑΣΙΑ ΠΡΟΣΩΠΙΚΩΝ ΔΕΔΟΜΕΝΩΝ</w:t>
      </w:r>
      <w:bookmarkEnd w:id="936"/>
      <w:bookmarkEnd w:id="937"/>
      <w:bookmarkEnd w:id="938"/>
      <w:r w:rsidR="00E75240" w:rsidRPr="00EA6B87">
        <w:rPr>
          <w:rFonts w:cs="Tahoma"/>
          <w:lang w:val="el-GR"/>
        </w:rPr>
        <w:t xml:space="preserve"> </w:t>
      </w:r>
    </w:p>
    <w:p w14:paraId="73DD0427" w14:textId="77777777" w:rsidR="00E75240" w:rsidRPr="00EA6B87" w:rsidRDefault="00E75240" w:rsidP="00F73DE9">
      <w:pPr>
        <w:spacing w:line="360" w:lineRule="auto"/>
        <w:rPr>
          <w:lang w:val="el-GR"/>
        </w:rPr>
      </w:pPr>
      <w:r w:rsidRPr="00EA6B87">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EA6B87" w:rsidRDefault="00E75240" w:rsidP="00F73DE9">
      <w:pPr>
        <w:spacing w:line="360" w:lineRule="auto"/>
        <w:rPr>
          <w:lang w:val="el-GR"/>
        </w:rPr>
      </w:pPr>
      <w:r w:rsidRPr="00EA6B87">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EA6B87" w:rsidRDefault="00E75240" w:rsidP="00F73DE9">
      <w:pPr>
        <w:spacing w:line="360" w:lineRule="auto"/>
        <w:rPr>
          <w:lang w:val="el-GR"/>
        </w:rPr>
      </w:pPr>
      <w:r w:rsidRPr="00EA6B87">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38FB38D6" w:rsidR="00E75240" w:rsidRPr="00EA6B87" w:rsidRDefault="00E75240" w:rsidP="00F73DE9">
      <w:pPr>
        <w:spacing w:line="360" w:lineRule="auto"/>
        <w:rPr>
          <w:lang w:val="el-GR"/>
        </w:rPr>
      </w:pPr>
      <w:r w:rsidRPr="00EA6B87">
        <w:rPr>
          <w:lang w:val="el-GR"/>
        </w:rPr>
        <w:t>ΙΙΙ. Αποδέκτες των ανωτέρω (υπό Α) δεδομένων στους οποίους κοινοποιούνται είναι:</w:t>
      </w:r>
    </w:p>
    <w:p w14:paraId="0EC0787D" w14:textId="77777777" w:rsidR="00E75240" w:rsidRPr="00EA6B87" w:rsidRDefault="00E75240" w:rsidP="00F73DE9">
      <w:pPr>
        <w:spacing w:line="360" w:lineRule="auto"/>
        <w:rPr>
          <w:lang w:val="el-GR"/>
        </w:rPr>
      </w:pPr>
      <w:r w:rsidRPr="00EA6B87">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EA6B87" w:rsidRDefault="00E75240" w:rsidP="00F73DE9">
      <w:pPr>
        <w:spacing w:line="360" w:lineRule="auto"/>
        <w:rPr>
          <w:lang w:val="el-GR"/>
        </w:rPr>
      </w:pPr>
      <w:r w:rsidRPr="00EA6B87">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EA6B87" w:rsidRDefault="00E75240" w:rsidP="00F73DE9">
      <w:pPr>
        <w:spacing w:line="360" w:lineRule="auto"/>
        <w:rPr>
          <w:lang w:val="el-GR"/>
        </w:rPr>
      </w:pPr>
      <w:r w:rsidRPr="00EA6B87">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EA6B87" w:rsidRDefault="00E75240" w:rsidP="00F73DE9">
      <w:pPr>
        <w:spacing w:line="360" w:lineRule="auto"/>
        <w:rPr>
          <w:lang w:val="el-GR"/>
        </w:rPr>
      </w:pPr>
      <w:r w:rsidRPr="00EA6B87">
        <w:t>IV</w:t>
      </w:r>
      <w:r w:rsidRPr="00EA6B87">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EA6B87" w:rsidRDefault="00E75240" w:rsidP="00F73DE9">
      <w:pPr>
        <w:spacing w:line="360" w:lineRule="auto"/>
        <w:rPr>
          <w:lang w:val="el-GR"/>
        </w:rPr>
      </w:pPr>
      <w:r w:rsidRPr="00EA6B87">
        <w:lastRenderedPageBreak/>
        <w:t>V</w:t>
      </w:r>
      <w:r w:rsidRPr="00EA6B87">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EA6B87" w:rsidRDefault="00E75240" w:rsidP="00F73DE9">
      <w:pPr>
        <w:spacing w:line="360" w:lineRule="auto"/>
        <w:rPr>
          <w:lang w:val="el-GR"/>
        </w:rPr>
      </w:pPr>
      <w:r w:rsidRPr="00EA6B87">
        <w:t>VI</w:t>
      </w:r>
      <w:r w:rsidRPr="00EA6B87">
        <w:rPr>
          <w:lang w:val="el-GR"/>
        </w:rPr>
        <w:t xml:space="preserve">. </w:t>
      </w:r>
      <w:r w:rsidRPr="00EA6B87">
        <w:t>H</w:t>
      </w:r>
      <w:r w:rsidRPr="00EA6B87">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EA6B87" w:rsidRDefault="006C03D6" w:rsidP="00F73DE9">
      <w:pPr>
        <w:suppressAutoHyphens w:val="0"/>
        <w:spacing w:after="0" w:line="360" w:lineRule="auto"/>
        <w:jc w:val="left"/>
        <w:rPr>
          <w:lang w:val="el-GR"/>
        </w:rPr>
      </w:pPr>
      <w:r w:rsidRPr="00EA6B87">
        <w:rPr>
          <w:lang w:val="el-GR"/>
        </w:rPr>
        <w:br w:type="page"/>
      </w:r>
    </w:p>
    <w:p w14:paraId="60779322" w14:textId="7E1BD8DD" w:rsidR="006C03D6" w:rsidRPr="00EA6B87" w:rsidRDefault="006C03D6" w:rsidP="00F73DE9">
      <w:pPr>
        <w:pStyle w:val="2"/>
        <w:numPr>
          <w:ilvl w:val="0"/>
          <w:numId w:val="0"/>
        </w:numPr>
        <w:pBdr>
          <w:top w:val="none" w:sz="0" w:space="0" w:color="auto"/>
          <w:left w:val="none" w:sz="0" w:space="0" w:color="auto"/>
          <w:bottom w:val="none" w:sz="0" w:space="0" w:color="auto"/>
          <w:right w:val="none" w:sz="0" w:space="0" w:color="auto"/>
        </w:pBdr>
        <w:spacing w:line="360" w:lineRule="auto"/>
        <w:ind w:left="576" w:hanging="576"/>
        <w:rPr>
          <w:rFonts w:cs="Tahoma"/>
          <w:lang w:val="el-GR"/>
        </w:rPr>
      </w:pPr>
      <w:bookmarkStart w:id="939" w:name="_Ref118477993"/>
      <w:bookmarkStart w:id="940" w:name="_Toc177459337"/>
      <w:bookmarkStart w:id="941" w:name="_Hlk118481870"/>
      <w:r w:rsidRPr="00EA6B87">
        <w:rPr>
          <w:rFonts w:cs="Tahoma"/>
          <w:lang w:val="el-GR"/>
        </w:rPr>
        <w:lastRenderedPageBreak/>
        <w:t xml:space="preserve">ΠΑΡΑΡΤΗΜΑ </w:t>
      </w:r>
      <w:r w:rsidRPr="00EA6B87">
        <w:rPr>
          <w:rFonts w:cs="Tahoma"/>
        </w:rPr>
        <w:t>X</w:t>
      </w:r>
      <w:r w:rsidRPr="00EA6B87">
        <w:rPr>
          <w:rFonts w:cs="Tahoma"/>
          <w:lang w:val="el-GR"/>
        </w:rPr>
        <w:t xml:space="preserve"> – Ρήτρα Ακεραιότητας</w:t>
      </w:r>
      <w:bookmarkEnd w:id="939"/>
      <w:bookmarkEnd w:id="940"/>
      <w:r w:rsidRPr="00EA6B87">
        <w:rPr>
          <w:rFonts w:cs="Tahoma"/>
          <w:lang w:val="el-GR"/>
        </w:rPr>
        <w:t xml:space="preserve"> </w:t>
      </w:r>
    </w:p>
    <w:p w14:paraId="66546ED8" w14:textId="2EF2E047" w:rsidR="006C03D6" w:rsidRPr="00EA6B87" w:rsidRDefault="006C03D6" w:rsidP="00F73DE9">
      <w:pPr>
        <w:spacing w:line="360" w:lineRule="auto"/>
        <w:rPr>
          <w:lang w:val="el-GR"/>
        </w:rPr>
      </w:pPr>
      <w:r w:rsidRPr="00EA6B87">
        <w:rPr>
          <w:lang w:val="el-GR"/>
        </w:rPr>
        <w:t>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w:t>
      </w:r>
    </w:p>
    <w:p w14:paraId="502D3919" w14:textId="77777777" w:rsidR="006C03D6" w:rsidRPr="00EA6B87" w:rsidRDefault="006C03D6" w:rsidP="00F73DE9">
      <w:pPr>
        <w:spacing w:line="360" w:lineRule="auto"/>
        <w:rPr>
          <w:lang w:val="el-GR"/>
        </w:rPr>
      </w:pPr>
      <w:r w:rsidRPr="00EA6B87">
        <w:rPr>
          <w:lang w:val="el-GR"/>
        </w:rPr>
        <w:t>Ειδικότερα, ο Ανάδοχος δηλώνει ότι:</w:t>
      </w:r>
    </w:p>
    <w:p w14:paraId="71F44BBF" w14:textId="77777777" w:rsidR="006C03D6" w:rsidRPr="00EA6B87" w:rsidRDefault="006C03D6" w:rsidP="00F73DE9">
      <w:pPr>
        <w:spacing w:line="360" w:lineRule="auto"/>
        <w:rPr>
          <w:lang w:val="el-GR"/>
        </w:rPr>
      </w:pPr>
      <w:r w:rsidRPr="00EA6B87">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A6B87" w:rsidRDefault="006C03D6" w:rsidP="00F73DE9">
      <w:pPr>
        <w:spacing w:line="360" w:lineRule="auto"/>
        <w:rPr>
          <w:lang w:val="el-GR"/>
        </w:rPr>
      </w:pPr>
      <w:r w:rsidRPr="00EA6B87">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A6B87" w:rsidRDefault="006C03D6" w:rsidP="00F73DE9">
      <w:pPr>
        <w:spacing w:line="360" w:lineRule="auto"/>
        <w:rPr>
          <w:lang w:val="el-GR"/>
        </w:rPr>
      </w:pPr>
      <w:r w:rsidRPr="00EA6B87">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A6B87" w:rsidRDefault="006C03D6" w:rsidP="00F73DE9">
      <w:pPr>
        <w:spacing w:line="360" w:lineRule="auto"/>
        <w:rPr>
          <w:lang w:val="el-GR"/>
        </w:rPr>
      </w:pPr>
      <w:r w:rsidRPr="00EA6B87">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EA6B87" w:rsidRDefault="006C03D6" w:rsidP="00F73DE9">
      <w:pPr>
        <w:spacing w:line="360" w:lineRule="auto"/>
        <w:rPr>
          <w:lang w:val="el-GR"/>
        </w:rPr>
      </w:pPr>
      <w:r w:rsidRPr="00EA6B87">
        <w:rPr>
          <w:lang w:val="el-GR"/>
        </w:rPr>
        <w:t>5) δεν θα επιχειρήσει</w:t>
      </w:r>
      <w:r w:rsidR="00DF776D" w:rsidRPr="00EA6B87">
        <w:rPr>
          <w:lang w:val="el-GR"/>
        </w:rPr>
        <w:t xml:space="preserve"> </w:t>
      </w:r>
      <w:r w:rsidRPr="00EA6B87">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A6B87" w:rsidRDefault="006C03D6" w:rsidP="00F73DE9">
      <w:pPr>
        <w:spacing w:line="360" w:lineRule="auto"/>
        <w:rPr>
          <w:lang w:val="el-GR"/>
        </w:rPr>
      </w:pPr>
      <w:r w:rsidRPr="00EA6B87">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w:t>
      </w:r>
      <w:r w:rsidRPr="00EA6B87">
        <w:rPr>
          <w:lang w:val="el-GR"/>
        </w:rPr>
        <w:lastRenderedPageBreak/>
        <w:t>απόφασης παραλαβής (μέρους ή όλου) του συμβατικού αντικείμενου ή/και καταβολής (μέρους ή όλου) του συμβατικού τιμήματος.</w:t>
      </w:r>
    </w:p>
    <w:p w14:paraId="6CE17754" w14:textId="619267E8" w:rsidR="006C03D6" w:rsidRPr="00EA6B87" w:rsidRDefault="006C03D6" w:rsidP="00F73DE9">
      <w:pPr>
        <w:spacing w:line="360" w:lineRule="auto"/>
        <w:rPr>
          <w:lang w:val="el-GR"/>
        </w:rPr>
      </w:pPr>
      <w:r w:rsidRPr="00EA6B87">
        <w:rPr>
          <w:lang w:val="el-GR"/>
        </w:rPr>
        <w:t>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w:t>
      </w:r>
    </w:p>
    <w:p w14:paraId="20ABD1B8" w14:textId="77777777" w:rsidR="006C03D6" w:rsidRPr="00EA6B87" w:rsidRDefault="006C03D6" w:rsidP="00F73DE9">
      <w:pPr>
        <w:spacing w:line="360" w:lineRule="auto"/>
        <w:rPr>
          <w:lang w:val="el-GR"/>
        </w:rPr>
      </w:pPr>
      <w:r w:rsidRPr="00EA6B87">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A6B87" w:rsidRDefault="006C03D6" w:rsidP="00F73DE9">
      <w:pPr>
        <w:spacing w:line="360" w:lineRule="auto"/>
        <w:rPr>
          <w:lang w:val="el-GR"/>
        </w:rPr>
      </w:pPr>
    </w:p>
    <w:p w14:paraId="66DBEE36" w14:textId="7512B41D" w:rsidR="006C03D6" w:rsidRPr="00EA6B87" w:rsidRDefault="006C03D6" w:rsidP="00F73DE9">
      <w:pPr>
        <w:spacing w:line="360" w:lineRule="auto"/>
        <w:rPr>
          <w:lang w:val="el-GR"/>
        </w:rPr>
      </w:pPr>
      <w:r w:rsidRPr="00EA6B87">
        <w:rPr>
          <w:lang w:val="el-GR"/>
        </w:rPr>
        <w:t>Οι υποχρεώσεις και οι απαγορεύσεις της ρήτρας αυτής ισχύουν, αν ο Ανάδοχος</w:t>
      </w:r>
      <w:r w:rsidR="00DF776D" w:rsidRPr="00EA6B87">
        <w:rPr>
          <w:lang w:val="el-GR"/>
        </w:rPr>
        <w:t xml:space="preserve"> </w:t>
      </w:r>
      <w:r w:rsidRPr="00EA6B87">
        <w:rPr>
          <w:lang w:val="el-GR"/>
        </w:rPr>
        <w:t>είναι ένωση, για όλα τα μέλη της ένωσης, καθώς και για τους υπεργολάβους που χρησιμοποιεί.</w:t>
      </w:r>
    </w:p>
    <w:bookmarkEnd w:id="941"/>
    <w:p w14:paraId="1E4E7E3D" w14:textId="77777777" w:rsidR="006C03D6" w:rsidRPr="00EA6B87" w:rsidRDefault="006C03D6" w:rsidP="00F73DE9">
      <w:pPr>
        <w:spacing w:line="360" w:lineRule="auto"/>
        <w:rPr>
          <w:lang w:val="el-GR"/>
        </w:rPr>
      </w:pPr>
    </w:p>
    <w:p w14:paraId="26595BC7" w14:textId="77777777" w:rsidR="006C03D6" w:rsidRPr="00EA6B87" w:rsidRDefault="006C03D6" w:rsidP="00F73DE9">
      <w:pPr>
        <w:spacing w:line="360" w:lineRule="auto"/>
        <w:rPr>
          <w:lang w:val="el-GR"/>
        </w:rPr>
      </w:pPr>
    </w:p>
    <w:sectPr w:rsidR="006C03D6" w:rsidRPr="00EA6B87" w:rsidSect="00F0717E">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735D9" w14:textId="77777777" w:rsidR="00FE705F" w:rsidRDefault="00FE705F">
      <w:pPr>
        <w:spacing w:after="0"/>
      </w:pPr>
      <w:r>
        <w:separator/>
      </w:r>
    </w:p>
  </w:endnote>
  <w:endnote w:type="continuationSeparator" w:id="0">
    <w:p w14:paraId="158255FC" w14:textId="77777777" w:rsidR="00FE705F" w:rsidRDefault="00FE70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Segoe UI 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804EC" w14:textId="77777777" w:rsidR="0076345B" w:rsidRDefault="0076345B">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22514" w:rsidRPr="00F22514" w14:paraId="5B976144" w14:textId="77777777" w:rsidTr="003366E9">
      <w:tc>
        <w:tcPr>
          <w:tcW w:w="8747" w:type="dxa"/>
          <w:tcBorders>
            <w:top w:val="single" w:sz="4" w:space="0" w:color="auto"/>
          </w:tcBorders>
        </w:tcPr>
        <w:p w14:paraId="38098F39" w14:textId="77777777" w:rsidR="00F22514" w:rsidRPr="00F22514" w:rsidRDefault="00F22514" w:rsidP="00F22514">
          <w:pPr>
            <w:rPr>
              <w:lang w:val="el-GR"/>
            </w:rPr>
          </w:pPr>
          <w:r w:rsidRPr="00F22514">
            <w:rPr>
              <w:lang w:val="el-GR"/>
            </w:rPr>
            <w:t xml:space="preserve">Κοινωνία της Πληροφορίας Μ.Α.Ε. </w:t>
          </w:r>
        </w:p>
      </w:tc>
      <w:tc>
        <w:tcPr>
          <w:tcW w:w="1108" w:type="dxa"/>
          <w:tcBorders>
            <w:top w:val="single" w:sz="4" w:space="0" w:color="auto"/>
          </w:tcBorders>
        </w:tcPr>
        <w:p w14:paraId="61C848A2" w14:textId="77777777" w:rsidR="00F22514" w:rsidRPr="00F22514" w:rsidRDefault="00F22514" w:rsidP="00F22514">
          <w:r w:rsidRPr="00F22514">
            <w:fldChar w:fldCharType="begin"/>
          </w:r>
          <w:r w:rsidRPr="00F22514">
            <w:instrText xml:space="preserve"> PAGE </w:instrText>
          </w:r>
          <w:r w:rsidRPr="00F22514">
            <w:fldChar w:fldCharType="separate"/>
          </w:r>
          <w:r w:rsidRPr="00F22514">
            <w:t>16</w:t>
          </w:r>
          <w:r w:rsidRPr="00F22514">
            <w:fldChar w:fldCharType="end"/>
          </w:r>
          <w:r w:rsidRPr="00F22514">
            <w:t xml:space="preserve"> - </w:t>
          </w:r>
          <w:r w:rsidRPr="00F22514">
            <w:fldChar w:fldCharType="begin"/>
          </w:r>
          <w:r w:rsidRPr="00F22514">
            <w:instrText xml:space="preserve"> NUMPAGES </w:instrText>
          </w:r>
          <w:r w:rsidRPr="00F22514">
            <w:fldChar w:fldCharType="separate"/>
          </w:r>
          <w:r w:rsidRPr="00F22514">
            <w:t>113</w:t>
          </w:r>
          <w:r w:rsidRPr="00F22514">
            <w:fldChar w:fldCharType="end"/>
          </w:r>
        </w:p>
      </w:tc>
    </w:tr>
  </w:tbl>
  <w:p w14:paraId="597B558D" w14:textId="77777777" w:rsidR="00F22514" w:rsidRPr="00F22514" w:rsidRDefault="00F22514" w:rsidP="00F225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BF3EF" w14:textId="77777777" w:rsidR="0076345B" w:rsidRDefault="0076345B">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53974" w14:textId="77777777" w:rsidR="00FE705F" w:rsidRDefault="00FE705F">
      <w:pPr>
        <w:spacing w:after="0"/>
      </w:pPr>
      <w:r>
        <w:separator/>
      </w:r>
    </w:p>
  </w:footnote>
  <w:footnote w:type="continuationSeparator" w:id="0">
    <w:p w14:paraId="4E862AC1" w14:textId="77777777" w:rsidR="00FE705F" w:rsidRDefault="00FE705F">
      <w:pPr>
        <w:spacing w:after="0"/>
      </w:pPr>
      <w:r>
        <w:continuationSeparator/>
      </w:r>
    </w:p>
  </w:footnote>
  <w:footnote w:id="1">
    <w:p w14:paraId="1F763886" w14:textId="15A4CEBD" w:rsidR="002A6096" w:rsidRPr="00DC0645" w:rsidRDefault="002A6096" w:rsidP="00DC0645">
      <w:pPr>
        <w:pStyle w:val="af4"/>
        <w:ind w:left="0" w:firstLine="0"/>
        <w:rPr>
          <w:lang w:val="el-GR"/>
        </w:rPr>
      </w:pPr>
      <w:r>
        <w:rPr>
          <w:rStyle w:val="ab"/>
        </w:rPr>
        <w:footnoteRef/>
      </w:r>
      <w:r w:rsidRPr="00DC0645">
        <w:rPr>
          <w:lang w:val="el-GR"/>
        </w:rPr>
        <w:t xml:space="preserve"> </w:t>
      </w:r>
      <w:r w:rsidR="00EB2646" w:rsidRPr="00B950F6">
        <w:rPr>
          <w:lang w:val="el-GR"/>
        </w:rPr>
        <w:t xml:space="preserve">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w:t>
      </w:r>
      <w:r w:rsidR="00EB2646">
        <w:rPr>
          <w:lang w:val="el-GR"/>
        </w:rPr>
        <w:t>Αρχή,</w:t>
      </w:r>
      <w:r w:rsidR="00EB2646" w:rsidRPr="00B950F6">
        <w:rPr>
          <w:lang w:val="el-GR"/>
        </w:rPr>
        <w:t xml:space="preserve"> οι αναθέτουσες αρχές έχουν την ευθύνη αντίστοιχης προσαρμογής των εν λόγω όρων.</w:t>
      </w:r>
    </w:p>
  </w:footnote>
  <w:footnote w:id="2">
    <w:p w14:paraId="1ABB79D0" w14:textId="506B9669" w:rsidR="00F1538B" w:rsidRPr="00175691" w:rsidRDefault="00F1538B" w:rsidP="005A6D30">
      <w:pPr>
        <w:pStyle w:val="af4"/>
        <w:rPr>
          <w:lang w:val="el-GR"/>
        </w:rPr>
      </w:pPr>
      <w:r>
        <w:rPr>
          <w:rStyle w:val="0"/>
        </w:rPr>
        <w:footnoteRef/>
      </w:r>
      <w:r w:rsidR="00DF776D">
        <w:rPr>
          <w:lang w:val="el-GR"/>
        </w:rPr>
        <w:t xml:space="preserve">  </w:t>
      </w:r>
      <w:r w:rsidRPr="00175691">
        <w:rPr>
          <w:lang w:val="el-GR"/>
        </w:rPr>
        <w:t xml:space="preserve">Πρβλ. άρθρο 80 παρ. 10 ν. 4412/2016 </w:t>
      </w:r>
    </w:p>
  </w:footnote>
  <w:footnote w:id="3">
    <w:p w14:paraId="4FA62927" w14:textId="02295119" w:rsidR="002751F3" w:rsidRPr="002751F3" w:rsidRDefault="002751F3" w:rsidP="002751F3">
      <w:pPr>
        <w:pStyle w:val="af4"/>
        <w:ind w:left="0" w:firstLine="0"/>
        <w:rPr>
          <w:lang w:val="el-GR"/>
        </w:rPr>
      </w:pPr>
      <w:r>
        <w:rPr>
          <w:rStyle w:val="ab"/>
        </w:rPr>
        <w:footnoteRef/>
      </w:r>
      <w:r w:rsidRPr="002751F3">
        <w:rPr>
          <w:lang w:val="el-GR"/>
        </w:rPr>
        <w:t xml:space="preserve"> 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p>
  </w:footnote>
  <w:footnote w:id="4">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5">
    <w:p w14:paraId="39959524" w14:textId="1670B562" w:rsidR="002548F0" w:rsidRPr="002548F0" w:rsidRDefault="002548F0" w:rsidP="002548F0">
      <w:pPr>
        <w:pStyle w:val="af4"/>
        <w:ind w:left="0" w:firstLine="0"/>
        <w:rPr>
          <w:lang w:val="el-GR"/>
        </w:rPr>
      </w:pPr>
      <w:r>
        <w:rPr>
          <w:rStyle w:val="ab"/>
        </w:rPr>
        <w:footnoteRef/>
      </w:r>
      <w:r w:rsidRPr="002548F0">
        <w:rPr>
          <w:lang w:val="el-GR"/>
        </w:rPr>
        <w:t xml:space="preserve"> Από τις 2-5-2019, παρέχεται η νέα ηλεκτρονική υπηρεσία </w:t>
      </w:r>
      <w:r w:rsidRPr="002548F0">
        <w:t>Promitheus</w:t>
      </w:r>
      <w:r w:rsidRPr="002548F0">
        <w:rPr>
          <w:lang w:val="el-GR"/>
        </w:rPr>
        <w:t xml:space="preserve"> </w:t>
      </w:r>
      <w:r w:rsidRPr="002548F0">
        <w:t>ESPDint</w:t>
      </w:r>
      <w:r w:rsidRPr="002548F0">
        <w:rPr>
          <w:lang w:val="el-GR"/>
        </w:rPr>
        <w:t xml:space="preserve"> (</w:t>
      </w:r>
      <w:r w:rsidRPr="002548F0">
        <w:t>https</w:t>
      </w:r>
      <w:r w:rsidRPr="002548F0">
        <w:rPr>
          <w:lang w:val="el-GR"/>
        </w:rPr>
        <w:t>://</w:t>
      </w:r>
      <w:r w:rsidRPr="002548F0">
        <w:t>espdint</w:t>
      </w:r>
      <w:r w:rsidRPr="002548F0">
        <w:rPr>
          <w:lang w:val="el-GR"/>
        </w:rPr>
        <w:t>.</w:t>
      </w:r>
      <w:r w:rsidRPr="002548F0">
        <w:t>eprocurement</w:t>
      </w:r>
      <w:r w:rsidRPr="002548F0">
        <w:rPr>
          <w:lang w:val="el-GR"/>
        </w:rPr>
        <w:t>.</w:t>
      </w:r>
      <w:r w:rsidRPr="002548F0">
        <w:t>gov</w:t>
      </w:r>
      <w:r w:rsidRPr="002548F0">
        <w:rPr>
          <w:lang w:val="el-GR"/>
        </w:rPr>
        <w:t>.</w:t>
      </w:r>
      <w:r w:rsidRPr="002548F0">
        <w:t>gr</w:t>
      </w:r>
      <w:r w:rsidRPr="002548F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r w:rsidRPr="002548F0">
        <w:t>www</w:t>
      </w:r>
      <w:r w:rsidRPr="002548F0">
        <w:rPr>
          <w:lang w:val="el-GR"/>
        </w:rPr>
        <w:t>.</w:t>
      </w:r>
      <w:r w:rsidRPr="002548F0">
        <w:t>promitheus</w:t>
      </w:r>
      <w:r w:rsidRPr="002548F0">
        <w:rPr>
          <w:lang w:val="el-GR"/>
        </w:rPr>
        <w:t>.</w:t>
      </w:r>
      <w:r w:rsidRPr="002548F0">
        <w:t>gov</w:t>
      </w:r>
      <w:r w:rsidRPr="002548F0">
        <w:rPr>
          <w:lang w:val="el-GR"/>
        </w:rPr>
        <w:t>.</w:t>
      </w:r>
      <w:r w:rsidRPr="002548F0">
        <w:t>gr</w:t>
      </w:r>
      <w:r w:rsidRPr="002548F0">
        <w:rPr>
          <w:lang w:val="el-GR"/>
        </w:rPr>
        <w:t xml:space="preserve"> Πρβλ και το Διορθωτικό (Επίσημη Εφημερίδα της Ευρωπαϊκής Ένωσης </w:t>
      </w:r>
      <w:r w:rsidRPr="002548F0">
        <w:t>L</w:t>
      </w:r>
      <w:r w:rsidRPr="002548F0">
        <w:rPr>
          <w:lang w:val="el-GR"/>
        </w:rPr>
        <w:t xml:space="preserve">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ελληνικόκείμενο του Εκτελεστικού Κανονισμού. Μπορείτε να δείτε το σχετικό Διορθωτικό στην ακόλουθη διαδρομή </w:t>
      </w:r>
      <w:hyperlink r:id="rId1" w:history="1">
        <w:r w:rsidRPr="00A01BBE">
          <w:rPr>
            <w:rStyle w:val="-"/>
          </w:rPr>
          <w:t>https</w:t>
        </w:r>
        <w:r w:rsidRPr="00A01BBE">
          <w:rPr>
            <w:rStyle w:val="-"/>
            <w:lang w:val="el-GR"/>
          </w:rPr>
          <w:t>://</w:t>
        </w:r>
        <w:r w:rsidRPr="00A01BBE">
          <w:rPr>
            <w:rStyle w:val="-"/>
          </w:rPr>
          <w:t>eur</w:t>
        </w:r>
        <w:r w:rsidRPr="00A01BBE">
          <w:rPr>
            <w:rStyle w:val="-"/>
            <w:lang w:val="el-GR"/>
          </w:rPr>
          <w:t>-</w:t>
        </w:r>
        <w:r w:rsidRPr="00A01BBE">
          <w:rPr>
            <w:rStyle w:val="-"/>
          </w:rPr>
          <w:t>lex</w:t>
        </w:r>
        <w:r w:rsidRPr="00A01BBE">
          <w:rPr>
            <w:rStyle w:val="-"/>
            <w:lang w:val="el-GR"/>
          </w:rPr>
          <w:t>.</w:t>
        </w:r>
        <w:r w:rsidRPr="00A01BBE">
          <w:rPr>
            <w:rStyle w:val="-"/>
          </w:rPr>
          <w:t>europa</w:t>
        </w:r>
        <w:r w:rsidRPr="00A01BBE">
          <w:rPr>
            <w:rStyle w:val="-"/>
            <w:lang w:val="el-GR"/>
          </w:rPr>
          <w:t>.</w:t>
        </w:r>
        <w:r w:rsidRPr="00A01BBE">
          <w:rPr>
            <w:rStyle w:val="-"/>
          </w:rPr>
          <w:t>eu</w:t>
        </w:r>
        <w:r w:rsidRPr="00A01BBE">
          <w:rPr>
            <w:rStyle w:val="-"/>
            <w:lang w:val="el-GR"/>
          </w:rPr>
          <w:t>/</w:t>
        </w:r>
        <w:r w:rsidRPr="00A01BBE">
          <w:rPr>
            <w:rStyle w:val="-"/>
          </w:rPr>
          <w:t>legal</w:t>
        </w:r>
        <w:r w:rsidRPr="00A01BBE">
          <w:rPr>
            <w:rStyle w:val="-"/>
            <w:lang w:val="el-GR"/>
          </w:rPr>
          <w:t>-</w:t>
        </w:r>
        <w:r w:rsidRPr="00A01BBE">
          <w:rPr>
            <w:rStyle w:val="-"/>
          </w:rPr>
          <w:t>content</w:t>
        </w:r>
        <w:r w:rsidRPr="00A01BBE">
          <w:rPr>
            <w:rStyle w:val="-"/>
            <w:lang w:val="el-GR"/>
          </w:rPr>
          <w:t>/</w:t>
        </w:r>
        <w:r w:rsidRPr="00A01BBE">
          <w:rPr>
            <w:rStyle w:val="-"/>
          </w:rPr>
          <w:t>EL</w:t>
        </w:r>
        <w:r w:rsidRPr="00A01BBE">
          <w:rPr>
            <w:rStyle w:val="-"/>
            <w:lang w:val="el-GR"/>
          </w:rPr>
          <w:t>/</w:t>
        </w:r>
        <w:r w:rsidRPr="00A01BBE">
          <w:rPr>
            <w:rStyle w:val="-"/>
          </w:rPr>
          <w:t>TXT</w:t>
        </w:r>
        <w:r w:rsidRPr="00A01BBE">
          <w:rPr>
            <w:rStyle w:val="-"/>
            <w:lang w:val="el-GR"/>
          </w:rPr>
          <w:t>/</w:t>
        </w:r>
        <w:r w:rsidRPr="00A01BBE">
          <w:rPr>
            <w:rStyle w:val="-"/>
          </w:rPr>
          <w:t>HTML</w:t>
        </w:r>
        <w:r w:rsidRPr="00A01BBE">
          <w:rPr>
            <w:rStyle w:val="-"/>
            <w:lang w:val="el-GR"/>
          </w:rPr>
          <w:t>/?</w:t>
        </w:r>
        <w:r w:rsidRPr="00A01BBE">
          <w:rPr>
            <w:rStyle w:val="-"/>
          </w:rPr>
          <w:t>uri</w:t>
        </w:r>
        <w:r w:rsidRPr="00A01BBE">
          <w:rPr>
            <w:rStyle w:val="-"/>
            <w:lang w:val="el-GR"/>
          </w:rPr>
          <w:t>=</w:t>
        </w:r>
        <w:r w:rsidRPr="00A01BBE">
          <w:rPr>
            <w:rStyle w:val="-"/>
          </w:rPr>
          <w:t>CELEX</w:t>
        </w:r>
        <w:r w:rsidRPr="00A01BBE">
          <w:rPr>
            <w:rStyle w:val="-"/>
            <w:lang w:val="el-GR"/>
          </w:rPr>
          <w:t>:32016</w:t>
        </w:r>
        <w:r w:rsidRPr="00A01BBE">
          <w:rPr>
            <w:rStyle w:val="-"/>
          </w:rPr>
          <w:t>R</w:t>
        </w:r>
        <w:r w:rsidRPr="00A01BBE">
          <w:rPr>
            <w:rStyle w:val="-"/>
            <w:lang w:val="el-GR"/>
          </w:rPr>
          <w:t>0007</w:t>
        </w:r>
        <w:r w:rsidRPr="00A01BBE">
          <w:rPr>
            <w:rStyle w:val="-"/>
          </w:rPr>
          <w:t>R</w:t>
        </w:r>
        <w:r w:rsidRPr="00A01BBE">
          <w:rPr>
            <w:rStyle w:val="-"/>
            <w:lang w:val="el-GR"/>
          </w:rPr>
          <w:t>(01)&amp;</w:t>
        </w:r>
        <w:r w:rsidRPr="00A01BBE">
          <w:rPr>
            <w:rStyle w:val="-"/>
          </w:rPr>
          <w:t>from</w:t>
        </w:r>
        <w:r w:rsidRPr="00A01BBE">
          <w:rPr>
            <w:rStyle w:val="-"/>
            <w:lang w:val="el-GR"/>
          </w:rPr>
          <w:t>=</w:t>
        </w:r>
        <w:r w:rsidRPr="00A01BBE">
          <w:rPr>
            <w:rStyle w:val="-"/>
          </w:rPr>
          <w:t>EL</w:t>
        </w:r>
      </w:hyperlink>
      <w:r>
        <w:rPr>
          <w:lang w:val="el-GR"/>
        </w:rPr>
        <w:t xml:space="preserve"> </w:t>
      </w:r>
    </w:p>
  </w:footnote>
  <w:footnote w:id="6">
    <w:p w14:paraId="28189C97" w14:textId="55C744A7" w:rsidR="006C6712" w:rsidRPr="006C6712" w:rsidRDefault="006C6712" w:rsidP="006C6712">
      <w:pPr>
        <w:pStyle w:val="af4"/>
        <w:ind w:left="0" w:firstLine="0"/>
        <w:rPr>
          <w:lang w:val="el-GR"/>
        </w:rPr>
      </w:pPr>
      <w:r>
        <w:rPr>
          <w:rStyle w:val="ab"/>
        </w:rPr>
        <w:footnoteRef/>
      </w:r>
      <w:r w:rsidRPr="006C6712">
        <w:rPr>
          <w:lang w:val="el-GR"/>
        </w:rPr>
        <w:t xml:space="preserve"> Παρ. 1 του άρθρου 79 του ν. 4412/2016, όπως τροποποιήθηκε με την παρ. 5 του άρθρου 235 του ν. 4635/2019.</w:t>
      </w:r>
    </w:p>
  </w:footnote>
  <w:footnote w:id="7">
    <w:p w14:paraId="3E662DE2" w14:textId="77777777" w:rsidR="006C6712" w:rsidRPr="00125B0B" w:rsidRDefault="006C6712" w:rsidP="006C6712">
      <w:pPr>
        <w:pStyle w:val="af4"/>
        <w:ind w:left="142" w:hanging="142"/>
        <w:rPr>
          <w:lang w:val="el-GR"/>
        </w:rPr>
      </w:pPr>
      <w:r>
        <w:rPr>
          <w:rStyle w:val="ab"/>
        </w:rPr>
        <w:footnoteRef/>
      </w:r>
      <w:r w:rsidRPr="006C6712">
        <w:rPr>
          <w:lang w:val="el-GR"/>
        </w:rPr>
        <w:t xml:space="preserve"> </w:t>
      </w:r>
      <w:r w:rsidRPr="000649DF">
        <w:rPr>
          <w:lang w:val="el-GR"/>
        </w:rPr>
        <w:t>Πρβλ. Άρθρο 5 της Υ.Α. υπ’αριθμ. 102080/24-10-2022 «Ρύθμιση θεμάτων σχετικά με την εξέταση επανορθωτικών μέτρων από την Επιτροπή της παρ.9 του άρθρου 73 του ν.</w:t>
      </w:r>
      <w:r w:rsidRPr="000649DF">
        <w:t> </w:t>
      </w:r>
      <w:r w:rsidRPr="000649DF">
        <w:rPr>
          <w:lang w:val="el-GR"/>
        </w:rPr>
        <w:t>4412/2016», ΦΕΚ Β/02-11-2022</w:t>
      </w:r>
    </w:p>
    <w:p w14:paraId="4A270CC2" w14:textId="70FB179B" w:rsidR="006C6712" w:rsidRPr="006C6712" w:rsidRDefault="006C6712">
      <w:pPr>
        <w:pStyle w:val="af4"/>
        <w:rPr>
          <w:lang w:val="el-GR"/>
        </w:rPr>
      </w:pPr>
    </w:p>
  </w:footnote>
  <w:footnote w:id="8">
    <w:p w14:paraId="04985362" w14:textId="545FDADD" w:rsidR="00214FFF" w:rsidRPr="00214FFF" w:rsidRDefault="00214FFF" w:rsidP="00214FFF">
      <w:pPr>
        <w:pStyle w:val="af4"/>
        <w:ind w:left="142" w:hanging="142"/>
        <w:rPr>
          <w:lang w:val="el-GR"/>
        </w:rPr>
      </w:pPr>
      <w:r>
        <w:rPr>
          <w:rStyle w:val="ab"/>
        </w:rPr>
        <w:footnoteRef/>
      </w:r>
      <w:r w:rsidRPr="00214FFF">
        <w:rPr>
          <w:lang w:val="el-GR"/>
        </w:rPr>
        <w:t xml:space="preserve"> Για τον χρόνο έκδοσης και ισχύος των αποδεικτικών μέσων, πρβλ και το με αρ πρωτ 2210/19-04-2019 (ΑΔΑ : 66ΓΠΟΞΤΒ-Ζ9Κ) έγγραφο της ΕΑΑΔΗΣΥ.</w:t>
      </w:r>
    </w:p>
  </w:footnote>
  <w:footnote w:id="9">
    <w:p w14:paraId="366541D6" w14:textId="05F65742" w:rsidR="00FB130E" w:rsidRPr="00DC0645" w:rsidRDefault="00FB130E">
      <w:pPr>
        <w:pStyle w:val="af4"/>
        <w:rPr>
          <w:lang w:val="el-GR"/>
        </w:rPr>
      </w:pPr>
      <w:r>
        <w:rPr>
          <w:rStyle w:val="ab"/>
        </w:rPr>
        <w:footnoteRef/>
      </w:r>
      <w:r w:rsidRPr="00DC0645">
        <w:rPr>
          <w:lang w:val="el-GR"/>
        </w:rPr>
        <w:t xml:space="preserve"> </w:t>
      </w:r>
      <w:r>
        <w:rPr>
          <w:lang w:val="el-GR"/>
        </w:rPr>
        <w:t>Ο.π β</w:t>
      </w:r>
      <w:r w:rsidRPr="00AD1141">
        <w:rPr>
          <w:lang w:val="el-GR"/>
        </w:rPr>
        <w:t>λ. Απόφαση ΣτΕ  Ολ 2325/2023</w:t>
      </w:r>
    </w:p>
  </w:footnote>
  <w:footnote w:id="10">
    <w:p w14:paraId="23549C0A" w14:textId="0CE50251" w:rsidR="00540545" w:rsidRPr="00540545" w:rsidRDefault="00540545">
      <w:pPr>
        <w:pStyle w:val="af4"/>
        <w:rPr>
          <w:lang w:val="el-GR"/>
        </w:rPr>
      </w:pPr>
      <w:r>
        <w:rPr>
          <w:rStyle w:val="ab"/>
        </w:rPr>
        <w:footnoteRef/>
      </w:r>
      <w:r w:rsidRPr="00540545">
        <w:rPr>
          <w:lang w:val="el-GR"/>
        </w:rPr>
        <w:t xml:space="preserve"> Πρβλ. παρ. 12 άρθρου 80 του ν.4412/2016</w:t>
      </w:r>
    </w:p>
  </w:footnote>
  <w:footnote w:id="11">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12">
    <w:p w14:paraId="66E0306A" w14:textId="6E38D124" w:rsidR="007929BB" w:rsidRPr="00DC0645" w:rsidRDefault="007929BB" w:rsidP="007929BB">
      <w:pPr>
        <w:pStyle w:val="af4"/>
        <w:rPr>
          <w:lang w:val="el-GR"/>
        </w:rPr>
      </w:pPr>
      <w:r>
        <w:rPr>
          <w:rStyle w:val="ab"/>
        </w:rPr>
        <w:footnoteRef/>
      </w:r>
      <w:r w:rsidRPr="00DC0645">
        <w:rPr>
          <w:lang w:val="el-GR"/>
        </w:rPr>
        <w:t xml:space="preserve"> </w:t>
      </w:r>
      <w:r>
        <w:rPr>
          <w:lang w:val="el-GR"/>
        </w:rPr>
        <w:t>Βλ. ΔΕΦ Αθηνών ΙΓ Τμήμα ( Ακυρ) 728/2023</w:t>
      </w:r>
    </w:p>
  </w:footnote>
  <w:footnote w:id="13">
    <w:p w14:paraId="4E619D71" w14:textId="19A3BCFB" w:rsidR="007929BB" w:rsidRPr="00DC0645" w:rsidRDefault="007929BB" w:rsidP="007929BB">
      <w:pPr>
        <w:pStyle w:val="af4"/>
        <w:rPr>
          <w:lang w:val="el-GR"/>
        </w:rPr>
      </w:pPr>
      <w:r>
        <w:rPr>
          <w:rStyle w:val="ab"/>
        </w:rPr>
        <w:footnoteRef/>
      </w:r>
      <w:r w:rsidRPr="00DC0645">
        <w:rPr>
          <w:lang w:val="el-GR"/>
        </w:rPr>
        <w:t xml:space="preserve"> </w:t>
      </w:r>
      <w:r>
        <w:rPr>
          <w:lang w:val="el-GR"/>
        </w:rPr>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14">
    <w:p w14:paraId="4A879856" w14:textId="10BC6329" w:rsidR="00F1538B" w:rsidRPr="00F93782" w:rsidRDefault="00F1538B" w:rsidP="00486D17">
      <w:pPr>
        <w:pStyle w:val="af4"/>
        <w:rPr>
          <w:lang w:val="el-GR"/>
        </w:rPr>
      </w:pPr>
      <w:r>
        <w:rPr>
          <w:rStyle w:val="ab"/>
        </w:rPr>
        <w:footnoteRef/>
      </w:r>
      <w:r w:rsidR="00DF776D">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15">
    <w:p w14:paraId="1B5C16A3" w14:textId="712B87D6" w:rsidR="00BC4ABD" w:rsidRPr="00DC0645" w:rsidRDefault="00BC4ABD" w:rsidP="00DC0645">
      <w:pPr>
        <w:pStyle w:val="af4"/>
        <w:ind w:left="0" w:firstLine="0"/>
        <w:rPr>
          <w:lang w:val="el-GR"/>
        </w:rPr>
      </w:pPr>
      <w:r>
        <w:rPr>
          <w:rStyle w:val="ab"/>
        </w:rPr>
        <w:footnoteRef/>
      </w:r>
      <w:r w:rsidRPr="00DC0645">
        <w:rPr>
          <w:lang w:val="el-GR"/>
        </w:rPr>
        <w:t xml:space="preserve"> </w:t>
      </w:r>
      <w:r w:rsidRPr="00DC0645">
        <w:rPr>
          <w:rFonts w:ascii="Calibri" w:hAnsi="Calibri" w:cs="Calibri"/>
          <w:lang w:val="el-GR" w:eastAsia="ar-SA"/>
        </w:rPr>
        <w:t>Βλ. σχετικά, τις  παραγράφους 1 και 3 του άρθρου: «1. […]</w:t>
      </w:r>
      <w:r w:rsidRPr="00DC0645">
        <w:rPr>
          <w:rFonts w:ascii="Calibri" w:hAnsi="Calibri" w:cs="Calibri"/>
          <w:i/>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DC0645">
          <w:rPr>
            <w:rFonts w:ascii="Calibri" w:hAnsi="Calibri" w:cs="Calibri"/>
            <w:i/>
            <w:lang w:val="el-GR" w:eastAsia="ar-SA"/>
          </w:rPr>
          <w:t>4727/2020</w:t>
        </w:r>
      </w:hyperlink>
      <w:r w:rsidRPr="00DC0645">
        <w:rPr>
          <w:rFonts w:ascii="Calibri" w:hAnsi="Calibri" w:cs="Calibri"/>
          <w:i/>
          <w:lang w:val="el-GR" w:eastAsia="ar-SA"/>
        </w:rPr>
        <w:t xml:space="preserve"> (</w:t>
      </w:r>
      <w:hyperlink w:history="1">
        <w:r w:rsidRPr="00DC0645">
          <w:rPr>
            <w:rFonts w:ascii="Calibri" w:hAnsi="Calibri" w:cs="Calibri"/>
            <w:i/>
            <w:lang w:val="el-GR" w:eastAsia="ar-SA"/>
          </w:rPr>
          <w:t>Α` 184</w:t>
        </w:r>
      </w:hyperlink>
      <w:r w:rsidRPr="00DC0645">
        <w:rPr>
          <w:rFonts w:ascii="Calibri" w:hAnsi="Calibri" w:cs="Calibri"/>
          <w:i/>
          <w:lang w:val="el-GR" w:eastAsia="ar-SA"/>
        </w:rPr>
        <w:t>).</w:t>
      </w:r>
    </w:p>
  </w:footnote>
  <w:footnote w:id="16">
    <w:p w14:paraId="382BBACC" w14:textId="2776531A" w:rsidR="00BE713D" w:rsidRPr="00DC0645" w:rsidRDefault="00BE713D">
      <w:pPr>
        <w:pStyle w:val="af4"/>
        <w:rPr>
          <w:lang w:val="el-GR"/>
        </w:rPr>
      </w:pPr>
      <w:r>
        <w:rPr>
          <w:rStyle w:val="ab"/>
        </w:rPr>
        <w:footnoteRef/>
      </w:r>
      <w:r w:rsidRPr="00DC0645">
        <w:rPr>
          <w:lang w:val="el-GR"/>
        </w:rPr>
        <w:t xml:space="preserve"> Βλ. παρ. 5 περ. α΄ του άρθρου 95 του ν. 4412/2016, όπως τροποποιήθηκε με το άρθρο 37 του ν. 782/2021. </w:t>
      </w:r>
    </w:p>
  </w:footnote>
  <w:footnote w:id="17">
    <w:p w14:paraId="4DAA325A" w14:textId="56C57AC5" w:rsidR="00F1538B" w:rsidRPr="001036EA" w:rsidRDefault="00F1538B" w:rsidP="00130942">
      <w:pPr>
        <w:pStyle w:val="af4"/>
        <w:ind w:left="426" w:hanging="426"/>
        <w:rPr>
          <w:lang w:val="el-GR"/>
        </w:rPr>
      </w:pPr>
      <w:r>
        <w:rPr>
          <w:rStyle w:val="a8"/>
        </w:rPr>
        <w:footnoteRef/>
      </w:r>
      <w:r>
        <w:rPr>
          <w:lang w:val="el-GR"/>
        </w:rPr>
        <w:tab/>
      </w:r>
      <w:r w:rsidR="00202465" w:rsidRPr="00202465">
        <w:rPr>
          <w:lang w:val="el-GR"/>
        </w:rPr>
        <w:t>Βλ. άρθρο 100 παρ. 2 του ν. 4412/2016, σε συνδυασμό με άρθρο 10 παρ. 1 περ. ζ  της ΚΥΑ ΚΗΜΔΗΣ]</w:t>
      </w:r>
    </w:p>
  </w:footnote>
  <w:footnote w:id="18">
    <w:p w14:paraId="155A8256" w14:textId="55826479" w:rsidR="00F1538B" w:rsidRPr="001101C6" w:rsidRDefault="00F1538B" w:rsidP="0084517C">
      <w:pPr>
        <w:pStyle w:val="af4"/>
        <w:ind w:left="426" w:hanging="426"/>
        <w:rPr>
          <w:lang w:val="el-GR"/>
        </w:rPr>
      </w:pPr>
      <w:r>
        <w:rPr>
          <w:rStyle w:val="ab"/>
        </w:rPr>
        <w:footnoteRef/>
      </w:r>
      <w:r w:rsidR="00DF776D">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9">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0">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21">
    <w:p w14:paraId="216F4B25" w14:textId="12B20D79" w:rsidR="00F1538B" w:rsidRPr="00841073" w:rsidRDefault="00F1538B" w:rsidP="00F005B4">
      <w:pPr>
        <w:pStyle w:val="af4"/>
        <w:ind w:left="426" w:hanging="426"/>
        <w:rPr>
          <w:lang w:val="el-GR"/>
        </w:rPr>
      </w:pPr>
      <w:r>
        <w:rPr>
          <w:rStyle w:val="ab"/>
        </w:rPr>
        <w:footnoteRef/>
      </w:r>
      <w:r w:rsidR="00DF776D">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2">
    <w:p w14:paraId="4737E955" w14:textId="77777777" w:rsidR="00F1538B" w:rsidRDefault="00F1538B"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23">
    <w:p w14:paraId="46FF35CC" w14:textId="77777777" w:rsidR="00F1538B" w:rsidRPr="002913F6" w:rsidRDefault="00F1538B"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4">
    <w:p w14:paraId="47BFBDBB" w14:textId="5EC9B92F" w:rsidR="00F1538B" w:rsidRPr="00D52587" w:rsidRDefault="00F1538B" w:rsidP="005B1D5A">
      <w:pPr>
        <w:pStyle w:val="af4"/>
        <w:rPr>
          <w:lang w:val="el-GR"/>
        </w:rPr>
      </w:pPr>
      <w:r>
        <w:rPr>
          <w:rStyle w:val="ab"/>
        </w:rPr>
        <w:footnoteRef/>
      </w:r>
      <w:r w:rsidR="00DF776D">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5">
    <w:p w14:paraId="21DE9AFB" w14:textId="465B7621" w:rsidR="00F1538B" w:rsidRPr="00827575" w:rsidRDefault="00F1538B" w:rsidP="005B1D5A">
      <w:pPr>
        <w:pStyle w:val="af4"/>
        <w:rPr>
          <w:lang w:val="el-GR"/>
        </w:rPr>
      </w:pPr>
      <w:r>
        <w:rPr>
          <w:rStyle w:val="ab"/>
        </w:rPr>
        <w:footnoteRef/>
      </w:r>
      <w:r w:rsidR="00DF776D">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6">
    <w:p w14:paraId="7F02B8BC" w14:textId="77777777" w:rsidR="00072601" w:rsidRPr="007C4E1D" w:rsidRDefault="0007260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7">
    <w:p w14:paraId="26761104" w14:textId="77777777" w:rsidR="00072601" w:rsidRPr="00F40EF3" w:rsidRDefault="0007260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8">
    <w:p w14:paraId="754568DA" w14:textId="77777777" w:rsidR="00160FCE" w:rsidRPr="00F40EF3" w:rsidRDefault="00160FCE" w:rsidP="00160FCE">
      <w:pPr>
        <w:pStyle w:val="af4"/>
        <w:rPr>
          <w:lang w:val="el-GR"/>
        </w:rPr>
      </w:pPr>
      <w:r>
        <w:rPr>
          <w:rStyle w:val="ab"/>
        </w:rPr>
        <w:footnoteRef/>
      </w:r>
      <w:r w:rsidRPr="006A44BE">
        <w:rPr>
          <w:lang w:val="el-GR"/>
        </w:rPr>
        <w:t xml:space="preserve"> Πρβλ άρθρο 372 παρ. 6 του ν. 4412/2016.</w:t>
      </w:r>
    </w:p>
  </w:footnote>
  <w:footnote w:id="29">
    <w:p w14:paraId="61BD87E8" w14:textId="1E36F073" w:rsidR="00172358" w:rsidRPr="00172358" w:rsidRDefault="00172358">
      <w:pPr>
        <w:pStyle w:val="af4"/>
        <w:rPr>
          <w:lang w:val="el-GR"/>
        </w:rPr>
      </w:pPr>
      <w:r>
        <w:rPr>
          <w:rStyle w:val="ab"/>
        </w:rPr>
        <w:footnoteRef/>
      </w:r>
      <w:r w:rsidRPr="00172358">
        <w:rPr>
          <w:lang w:val="el-GR"/>
        </w:rPr>
        <w:t xml:space="preserve"> Παρ. 4 του άρθρου 131 του ν. 4412/2016. Βλ. και παρ. 2.2.8.2 της παρούσας</w:t>
      </w:r>
      <w:r>
        <w:rPr>
          <w:lang w:val="el-GR"/>
        </w:rPr>
        <w:t xml:space="preserve"> </w:t>
      </w:r>
    </w:p>
  </w:footnote>
  <w:footnote w:id="30">
    <w:p w14:paraId="2E0B1073" w14:textId="7D2F3E54" w:rsidR="001D144F" w:rsidRPr="001D144F" w:rsidRDefault="001D144F" w:rsidP="001D144F">
      <w:pPr>
        <w:pStyle w:val="af4"/>
        <w:ind w:left="0" w:firstLine="0"/>
        <w:rPr>
          <w:lang w:val="el-GR"/>
        </w:rPr>
      </w:pPr>
      <w:r>
        <w:rPr>
          <w:rStyle w:val="ab"/>
        </w:rPr>
        <w:footnoteRef/>
      </w:r>
      <w:r w:rsidRPr="001D144F">
        <w:rPr>
          <w:lang w:val="el-GR"/>
        </w:rPr>
        <w:t xml:space="preserve"> </w:t>
      </w:r>
      <w:r w:rsidRPr="00AC0B40">
        <w:rPr>
          <w:lang w:val="el-GR"/>
        </w:rPr>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w:t>
      </w:r>
      <w:r>
        <w:rPr>
          <w:lang w:val="el-GR"/>
        </w:rPr>
        <w:t>ν</w:t>
      </w:r>
      <w:r w:rsidRPr="00AC0B40">
        <w:rPr>
          <w:lang w:val="el-GR"/>
        </w:rPr>
        <w:t xml:space="preserve">  πρέπει να μεταβάλουν τη συνολική φύση της σύμβασης (</w:t>
      </w:r>
      <w:r>
        <w:rPr>
          <w:lang w:val="el-GR"/>
        </w:rPr>
        <w:t>Β</w:t>
      </w:r>
      <w:r w:rsidRPr="00AC0B40">
        <w:rPr>
          <w:lang w:val="el-GR"/>
        </w:rPr>
        <w:t>λ. άρθρο 132 παρ. 1 α</w:t>
      </w:r>
      <w:r>
        <w:rPr>
          <w:lang w:val="el-GR"/>
        </w:rPr>
        <w:t>΄</w:t>
      </w:r>
      <w:r w:rsidRPr="00AC0B40">
        <w:rPr>
          <w:lang w:val="el-GR"/>
        </w:rPr>
        <w:t xml:space="preserve"> του ν. 4412/2016).</w:t>
      </w:r>
    </w:p>
  </w:footnote>
  <w:footnote w:id="31">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32">
    <w:p w14:paraId="13E9A875" w14:textId="6D224BB1" w:rsidR="00B33CC1" w:rsidRPr="00B33CC1" w:rsidRDefault="00B33CC1" w:rsidP="00B33CC1">
      <w:pPr>
        <w:pStyle w:val="af4"/>
        <w:ind w:left="0" w:firstLine="0"/>
        <w:rPr>
          <w:lang w:val="el-GR"/>
        </w:rPr>
      </w:pPr>
      <w:r>
        <w:rPr>
          <w:rStyle w:val="ab"/>
        </w:rPr>
        <w:footnoteRef/>
      </w:r>
      <w:r w:rsidRPr="00B33CC1">
        <w:rPr>
          <w:lang w:val="el-GR"/>
        </w:rPr>
        <w:t xml:space="preserve"> </w:t>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33">
    <w:p w14:paraId="2C029A4D" w14:textId="77777777" w:rsidR="00F1538B" w:rsidRPr="001F7E31" w:rsidRDefault="00F1538B"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34">
    <w:p w14:paraId="7AE6537D" w14:textId="6ED22A41" w:rsidR="00F1538B" w:rsidRPr="0043019B" w:rsidRDefault="00F1538B" w:rsidP="005052FB">
      <w:pPr>
        <w:pStyle w:val="af4"/>
        <w:rPr>
          <w:del w:id="450" w:author="Author"/>
          <w:lang w:val="en-US"/>
        </w:rPr>
      </w:pPr>
      <w:r w:rsidRPr="00022C43">
        <w:rPr>
          <w:rStyle w:val="0"/>
        </w:rPr>
        <w:footnoteRef/>
      </w:r>
      <w:r w:rsidR="00DF776D" w:rsidRPr="00160200">
        <w:rPr>
          <w:lang w:val="en-US"/>
        </w:rPr>
        <w:t xml:space="preserve"> </w:t>
      </w:r>
      <w:r w:rsidRPr="00160200">
        <w:rPr>
          <w:lang w:val="en-US"/>
        </w:rPr>
        <w:tab/>
      </w:r>
      <w:r>
        <w:rPr>
          <w:lang w:val="el-GR"/>
        </w:rPr>
        <w:t>Ά</w:t>
      </w:r>
      <w:r w:rsidRPr="00022C43">
        <w:rPr>
          <w:lang w:val="el-GR"/>
        </w:rPr>
        <w:t>ρθρο</w:t>
      </w:r>
      <w:r w:rsidRPr="00160200">
        <w:rPr>
          <w:lang w:val="en-US"/>
        </w:rPr>
        <w:t xml:space="preserve"> 205</w:t>
      </w:r>
      <w:r w:rsidRPr="00022C43">
        <w:rPr>
          <w:lang w:val="el-GR"/>
        </w:rPr>
        <w:t>Α</w:t>
      </w:r>
      <w:r w:rsidRPr="00160200">
        <w:rPr>
          <w:lang w:val="en-US"/>
        </w:rPr>
        <w:t xml:space="preserve"> </w:t>
      </w:r>
      <w:r w:rsidRPr="00022C43">
        <w:rPr>
          <w:lang w:val="el-GR"/>
        </w:rPr>
        <w:t>του</w:t>
      </w:r>
      <w:r w:rsidRPr="00160200">
        <w:rPr>
          <w:lang w:val="en-US"/>
        </w:rPr>
        <w:t xml:space="preserve"> </w:t>
      </w:r>
      <w:r w:rsidRPr="00022C43">
        <w:rPr>
          <w:lang w:val="el-GR"/>
        </w:rPr>
        <w:t>ν</w:t>
      </w:r>
      <w:r w:rsidRPr="00160200">
        <w:rPr>
          <w:lang w:val="en-US"/>
        </w:rPr>
        <w:t>. 4412/2016</w:t>
      </w:r>
    </w:p>
  </w:footnote>
  <w:footnote w:id="35">
    <w:p w14:paraId="711DD93E" w14:textId="4859E438" w:rsidR="00F1538B" w:rsidRPr="00160200" w:rsidRDefault="00F1538B" w:rsidP="006E4901">
      <w:pPr>
        <w:pStyle w:val="af4"/>
        <w:rPr>
          <w:lang w:val="en-US"/>
        </w:rPr>
      </w:pPr>
      <w:r>
        <w:rPr>
          <w:rStyle w:val="ab"/>
        </w:rPr>
        <w:footnoteRef/>
      </w:r>
      <w:r w:rsidRPr="00160200">
        <w:rPr>
          <w:lang w:val="en-US"/>
        </w:rPr>
        <w:t xml:space="preserve"> </w:t>
      </w:r>
      <w:r w:rsidRPr="00603221">
        <w:rPr>
          <w:lang w:val="el-GR"/>
        </w:rPr>
        <w:t>Ως</w:t>
      </w:r>
      <w:r w:rsidRPr="00160200">
        <w:rPr>
          <w:lang w:val="en-US"/>
        </w:rPr>
        <w:t xml:space="preserve"> </w:t>
      </w:r>
      <w:r w:rsidRPr="00603221">
        <w:rPr>
          <w:lang w:val="el-GR"/>
        </w:rPr>
        <w:t>ΘΕΣΕΙΣ</w:t>
      </w:r>
      <w:r w:rsidRPr="00160200">
        <w:rPr>
          <w:lang w:val="en-US"/>
        </w:rPr>
        <w:t xml:space="preserve"> </w:t>
      </w:r>
      <w:r w:rsidRPr="00603221">
        <w:rPr>
          <w:lang w:val="el-GR"/>
        </w:rPr>
        <w:t>ενδεικτικά</w:t>
      </w:r>
      <w:r w:rsidRPr="00160200">
        <w:rPr>
          <w:lang w:val="en-US"/>
        </w:rPr>
        <w:t xml:space="preserve"> </w:t>
      </w:r>
      <w:r w:rsidRPr="00603221">
        <w:rPr>
          <w:lang w:val="el-GR"/>
        </w:rPr>
        <w:t>αναφέρονται</w:t>
      </w:r>
      <w:r w:rsidRPr="00160200">
        <w:rPr>
          <w:lang w:val="en-US"/>
        </w:rPr>
        <w:t xml:space="preserve"> : </w:t>
      </w:r>
      <w:r w:rsidR="0065160E">
        <w:rPr>
          <w:lang w:val="en-GB"/>
        </w:rPr>
        <w:t>manager</w:t>
      </w:r>
      <w:r w:rsidRPr="00160200">
        <w:rPr>
          <w:lang w:val="en-US"/>
        </w:rPr>
        <w:t xml:space="preserve">, </w:t>
      </w:r>
      <w:r>
        <w:rPr>
          <w:lang w:val="en-US"/>
        </w:rPr>
        <w:t>senior</w:t>
      </w:r>
      <w:r w:rsidRPr="00160200">
        <w:rPr>
          <w:lang w:val="en-US"/>
        </w:rPr>
        <w:t xml:space="preserve"> </w:t>
      </w:r>
      <w:r>
        <w:rPr>
          <w:lang w:val="en-US"/>
        </w:rPr>
        <w:t>consultant</w:t>
      </w:r>
      <w:r w:rsidRPr="00160200">
        <w:rPr>
          <w:lang w:val="en-US"/>
        </w:rPr>
        <w:t xml:space="preserve">, </w:t>
      </w:r>
      <w:r>
        <w:rPr>
          <w:lang w:val="en-US"/>
        </w:rPr>
        <w:t>consultant</w:t>
      </w:r>
      <w:r w:rsidRPr="00160200">
        <w:rPr>
          <w:lang w:val="en-US"/>
        </w:rPr>
        <w:t xml:space="preserve">, </w:t>
      </w:r>
      <w:r>
        <w:rPr>
          <w:lang w:val="en-US"/>
        </w:rPr>
        <w:t>business</w:t>
      </w:r>
      <w:r w:rsidRPr="00160200">
        <w:rPr>
          <w:lang w:val="en-US"/>
        </w:rPr>
        <w:t xml:space="preserve"> </w:t>
      </w:r>
      <w:r>
        <w:rPr>
          <w:lang w:val="en-US"/>
        </w:rPr>
        <w:t>expert</w:t>
      </w:r>
      <w:r w:rsidRPr="00160200">
        <w:rPr>
          <w:lang w:val="en-US"/>
        </w:rPr>
        <w:t xml:space="preserve"> </w:t>
      </w:r>
      <w:r w:rsidRPr="00603221">
        <w:rPr>
          <w:lang w:val="el-GR"/>
        </w:rPr>
        <w:t>κλπ</w:t>
      </w:r>
      <w:r w:rsidRPr="00160200">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F230A" w14:textId="77777777" w:rsidR="0076345B" w:rsidRDefault="0076345B">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ff0"/>
      <w:tblW w:w="0" w:type="auto"/>
      <w:tblLook w:val="04A0" w:firstRow="1" w:lastRow="0" w:firstColumn="1" w:lastColumn="0" w:noHBand="0" w:noVBand="1"/>
    </w:tblPr>
    <w:tblGrid>
      <w:gridCol w:w="9628"/>
    </w:tblGrid>
    <w:tr w:rsidR="008C79C8" w:rsidRPr="00B32624" w14:paraId="5DD441E4" w14:textId="77777777" w:rsidTr="008C79C8">
      <w:tc>
        <w:tcPr>
          <w:tcW w:w="9628" w:type="dxa"/>
          <w:tcBorders>
            <w:top w:val="nil"/>
            <w:left w:val="nil"/>
            <w:bottom w:val="single" w:sz="4" w:space="0" w:color="auto"/>
            <w:right w:val="nil"/>
          </w:tcBorders>
        </w:tcPr>
        <w:p w14:paraId="3379AC50" w14:textId="1612E653" w:rsidR="008C79C8" w:rsidRPr="008C79C8" w:rsidRDefault="008C79C8" w:rsidP="008C79C8">
          <w:pPr>
            <w:pStyle w:val="af3"/>
            <w:rPr>
              <w:lang w:val="el-GR"/>
            </w:rPr>
          </w:pPr>
          <w:r w:rsidRPr="008C79C8">
            <w:rPr>
              <w:sz w:val="20"/>
              <w:szCs w:val="20"/>
              <w:lang w:val="el-GR"/>
            </w:rPr>
            <w:t>Διακήρυξη Ηλεκτρονικού Ανοικτού Άνω των Ορίων Διαγωνισμού για το Έργο «Σύστημα Διαπραγμάτευσης, Ηλεκτρονικών Προμηθειών και συναφών εφαρμογών για την Εθνική Κεντρική Αρχή Προμηθειών Υγείας Ε.Κ.Α.Π.Υ.»</w:t>
          </w:r>
        </w:p>
      </w:tc>
    </w:tr>
  </w:tbl>
  <w:p w14:paraId="0425D7BF" w14:textId="50BA117B" w:rsidR="00F22514" w:rsidRPr="008C79C8" w:rsidRDefault="00F22514" w:rsidP="008C79C8">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C4382" w14:textId="71DCB042" w:rsidR="00AC46CF" w:rsidRPr="006626B4" w:rsidRDefault="00AC46CF" w:rsidP="006626B4">
    <w:pPr>
      <w:rPr>
        <w:lang w:val="el-GR"/>
      </w:rPr>
    </w:pPr>
  </w:p>
  <w:tbl>
    <w:tblPr>
      <w:tblW w:w="9781" w:type="dxa"/>
      <w:tblInd w:w="-5" w:type="dxa"/>
      <w:tblLayout w:type="fixed"/>
      <w:tblLook w:val="01E0" w:firstRow="1" w:lastRow="1" w:firstColumn="1" w:lastColumn="1" w:noHBand="0" w:noVBand="0"/>
    </w:tblPr>
    <w:tblGrid>
      <w:gridCol w:w="2982"/>
      <w:gridCol w:w="6799"/>
    </w:tblGrid>
    <w:tr w:rsidR="00AC46CF" w:rsidRPr="00B32624" w14:paraId="2BCDCF3E" w14:textId="77777777" w:rsidTr="00160200">
      <w:trPr>
        <w:trHeight w:val="417"/>
      </w:trPr>
      <w:tc>
        <w:tcPr>
          <w:tcW w:w="2982" w:type="dxa"/>
          <w:vMerge w:val="restart"/>
          <w:shd w:val="clear" w:color="auto" w:fill="auto"/>
        </w:tcPr>
        <w:p w14:paraId="393690A4" w14:textId="77777777" w:rsidR="00AC46CF" w:rsidRPr="00FC0EB4" w:rsidRDefault="00AC46CF" w:rsidP="00AC46CF">
          <w:pPr>
            <w:spacing w:after="0"/>
            <w:ind w:right="-442"/>
            <w:jc w:val="left"/>
            <w:rPr>
              <w:b/>
              <w:lang w:val="en-US"/>
            </w:rPr>
          </w:pPr>
          <w:bookmarkStart w:id="5" w:name="_Hlk84505579"/>
          <w:r>
            <w:rPr>
              <w:noProof/>
              <w:lang w:eastAsia="el-GR"/>
            </w:rPr>
            <w:drawing>
              <wp:inline distT="0" distB="0" distL="0" distR="0" wp14:anchorId="08982B56" wp14:editId="50C344DA">
                <wp:extent cx="1762085" cy="543281"/>
                <wp:effectExtent l="0" t="0" r="0" b="9169"/>
                <wp:docPr id="2023746698"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799" w:type="dxa"/>
          <w:shd w:val="clear" w:color="auto" w:fill="auto"/>
          <w:vAlign w:val="center"/>
        </w:tcPr>
        <w:p w14:paraId="7D57C92D" w14:textId="77777777" w:rsidR="00AC46CF" w:rsidRPr="00236B34" w:rsidRDefault="00AC46CF" w:rsidP="00AC46CF">
          <w:pPr>
            <w:tabs>
              <w:tab w:val="right" w:pos="8306"/>
            </w:tabs>
            <w:spacing w:after="0"/>
            <w:ind w:right="-102"/>
            <w:jc w:val="center"/>
            <w:rPr>
              <w:sz w:val="16"/>
              <w:szCs w:val="16"/>
              <w:lang w:val="el-GR"/>
            </w:rPr>
          </w:pPr>
          <w:r w:rsidRPr="00236B34">
            <w:rPr>
              <w:noProof/>
              <w:sz w:val="16"/>
              <w:szCs w:val="16"/>
              <w:lang w:val="el-GR"/>
            </w:rPr>
            <w:t>Λ. Συγγρού 194, ΤΚ 176 71, Καλλιθέα.</w:t>
          </w:r>
          <w:r w:rsidRPr="00236B34" w:rsidDel="008F7E20">
            <w:rPr>
              <w:noProof/>
              <w:sz w:val="16"/>
              <w:szCs w:val="16"/>
              <w:lang w:val="el-GR"/>
            </w:rPr>
            <w:t xml:space="preserve"> </w:t>
          </w:r>
          <w:r w:rsidRPr="00236B34">
            <w:rPr>
              <w:sz w:val="16"/>
              <w:szCs w:val="16"/>
              <w:lang w:val="el-GR"/>
            </w:rPr>
            <w:t xml:space="preserve">(Αττική)  </w:t>
          </w:r>
          <w:r w:rsidRPr="00FC0EB4">
            <w:rPr>
              <w:sz w:val="16"/>
              <w:szCs w:val="16"/>
            </w:rPr>
            <w:sym w:font="Symbol" w:char="00B7"/>
          </w:r>
          <w:r w:rsidRPr="00236B34">
            <w:rPr>
              <w:sz w:val="16"/>
              <w:szCs w:val="16"/>
              <w:lang w:val="el-GR"/>
            </w:rPr>
            <w:t xml:space="preserve">  Τηλ.: 213 1300 700  </w:t>
          </w:r>
          <w:r w:rsidRPr="00FC0EB4">
            <w:rPr>
              <w:sz w:val="16"/>
              <w:szCs w:val="16"/>
            </w:rPr>
            <w:sym w:font="Symbol" w:char="00B7"/>
          </w:r>
          <w:r w:rsidRPr="00236B34">
            <w:rPr>
              <w:sz w:val="16"/>
              <w:szCs w:val="16"/>
              <w:lang w:val="el-GR"/>
            </w:rPr>
            <w:t xml:space="preserve">  </w:t>
          </w:r>
          <w:r w:rsidRPr="00FC0EB4">
            <w:rPr>
              <w:sz w:val="16"/>
              <w:szCs w:val="16"/>
            </w:rPr>
            <w:t>Fax</w:t>
          </w:r>
          <w:r w:rsidRPr="00236B34">
            <w:rPr>
              <w:sz w:val="16"/>
              <w:szCs w:val="16"/>
              <w:lang w:val="el-GR"/>
            </w:rPr>
            <w:t>: 213 1300 800-1</w:t>
          </w:r>
        </w:p>
      </w:tc>
    </w:tr>
    <w:tr w:rsidR="00AC46CF" w:rsidRPr="00890623" w14:paraId="2BF67EE1" w14:textId="77777777" w:rsidTr="00160200">
      <w:tc>
        <w:tcPr>
          <w:tcW w:w="2982" w:type="dxa"/>
          <w:vMerge/>
          <w:shd w:val="clear" w:color="auto" w:fill="auto"/>
        </w:tcPr>
        <w:p w14:paraId="119435CC" w14:textId="77777777" w:rsidR="00AC46CF" w:rsidRPr="00236B34" w:rsidRDefault="00AC46CF" w:rsidP="00AC46CF">
          <w:pPr>
            <w:spacing w:after="0"/>
            <w:ind w:right="-442"/>
            <w:jc w:val="left"/>
            <w:rPr>
              <w:b/>
              <w:lang w:val="el-GR"/>
            </w:rPr>
          </w:pPr>
        </w:p>
      </w:tc>
      <w:tc>
        <w:tcPr>
          <w:tcW w:w="6799" w:type="dxa"/>
          <w:shd w:val="clear" w:color="auto" w:fill="auto"/>
          <w:vAlign w:val="center"/>
        </w:tcPr>
        <w:p w14:paraId="7DE09664" w14:textId="77777777" w:rsidR="00AC46CF" w:rsidRPr="00AB6981" w:rsidRDefault="00AC46CF" w:rsidP="00AC46CF">
          <w:pPr>
            <w:tabs>
              <w:tab w:val="center" w:pos="4153"/>
              <w:tab w:val="right" w:pos="8306"/>
            </w:tabs>
            <w:spacing w:after="0"/>
            <w:ind w:right="-261"/>
            <w:jc w:val="center"/>
            <w:rPr>
              <w:noProof/>
              <w:sz w:val="16"/>
              <w:szCs w:val="16"/>
              <w:lang w:val="it-IT"/>
            </w:rPr>
          </w:pPr>
          <w:r w:rsidRPr="00AB6981">
            <w:rPr>
              <w:noProof/>
              <w:sz w:val="16"/>
              <w:szCs w:val="16"/>
              <w:lang w:val="it-IT"/>
            </w:rPr>
            <w:t xml:space="preserve">http://www.ktpae.gr </w:t>
          </w:r>
          <w:r w:rsidRPr="00FC0EB4">
            <w:rPr>
              <w:noProof/>
              <w:sz w:val="16"/>
              <w:szCs w:val="16"/>
            </w:rPr>
            <w:sym w:font="Symbol" w:char="00B7"/>
          </w:r>
          <w:r w:rsidRPr="00AB6981">
            <w:rPr>
              <w:noProof/>
              <w:sz w:val="16"/>
              <w:szCs w:val="16"/>
              <w:lang w:val="it-IT"/>
            </w:rPr>
            <w:t xml:space="preserve"> e-mail: </w:t>
          </w:r>
          <w:hyperlink r:id="rId2" w:history="1">
            <w:r w:rsidRPr="00AB6981">
              <w:rPr>
                <w:noProof/>
                <w:color w:val="0000FF"/>
                <w:sz w:val="16"/>
                <w:szCs w:val="16"/>
                <w:u w:val="single"/>
                <w:lang w:val="it-IT"/>
              </w:rPr>
              <w:t>info@ktpae.gr</w:t>
            </w:r>
          </w:hyperlink>
        </w:p>
      </w:tc>
    </w:tr>
    <w:tr w:rsidR="00AC46CF" w:rsidRPr="00B32624" w14:paraId="4D6075E8" w14:textId="77777777" w:rsidTr="00160200">
      <w:trPr>
        <w:trHeight w:val="58"/>
      </w:trPr>
      <w:tc>
        <w:tcPr>
          <w:tcW w:w="2982" w:type="dxa"/>
          <w:vMerge/>
          <w:shd w:val="clear" w:color="auto" w:fill="auto"/>
        </w:tcPr>
        <w:p w14:paraId="2A6E3DA7" w14:textId="77777777" w:rsidR="00AC46CF" w:rsidRPr="00AB6981" w:rsidRDefault="00AC46CF" w:rsidP="00AC46CF">
          <w:pPr>
            <w:spacing w:after="0"/>
            <w:ind w:right="-442"/>
            <w:jc w:val="left"/>
            <w:rPr>
              <w:b/>
              <w:lang w:val="it-IT"/>
            </w:rPr>
          </w:pPr>
        </w:p>
      </w:tc>
      <w:tc>
        <w:tcPr>
          <w:tcW w:w="6799" w:type="dxa"/>
          <w:shd w:val="clear" w:color="auto" w:fill="auto"/>
        </w:tcPr>
        <w:p w14:paraId="6240072F" w14:textId="77777777" w:rsidR="00AC46CF" w:rsidRPr="00236B34" w:rsidRDefault="00AC46CF" w:rsidP="00AC46CF">
          <w:pPr>
            <w:tabs>
              <w:tab w:val="center" w:pos="4153"/>
              <w:tab w:val="right" w:pos="8306"/>
            </w:tabs>
            <w:spacing w:after="0"/>
            <w:ind w:right="-261"/>
            <w:jc w:val="center"/>
            <w:rPr>
              <w:noProof/>
              <w:sz w:val="16"/>
              <w:szCs w:val="16"/>
              <w:lang w:val="el-GR"/>
            </w:rPr>
          </w:pPr>
          <w:r w:rsidRPr="00236B34">
            <w:rPr>
              <w:noProof/>
              <w:sz w:val="16"/>
              <w:szCs w:val="16"/>
              <w:lang w:val="el-GR"/>
            </w:rPr>
            <w:t xml:space="preserve">ΝΠΙΔ Μη Κερδοσκοπικό </w:t>
          </w:r>
          <w:r w:rsidRPr="00FC0EB4">
            <w:rPr>
              <w:noProof/>
              <w:sz w:val="16"/>
              <w:szCs w:val="16"/>
            </w:rPr>
            <w:sym w:font="Symbol" w:char="00B7"/>
          </w:r>
          <w:r w:rsidRPr="00236B34">
            <w:rPr>
              <w:noProof/>
              <w:sz w:val="16"/>
              <w:szCs w:val="16"/>
              <w:lang w:val="el-GR"/>
            </w:rPr>
            <w:t xml:space="preserve"> Αρ. ΓΕΜΗ: </w:t>
          </w:r>
          <w:r w:rsidRPr="00236B34">
            <w:rPr>
              <w:sz w:val="16"/>
              <w:szCs w:val="16"/>
              <w:lang w:val="el-GR"/>
            </w:rPr>
            <w:t>004261201000</w:t>
          </w:r>
        </w:p>
      </w:tc>
    </w:tr>
    <w:bookmarkEnd w:id="5"/>
  </w:tbl>
  <w:p w14:paraId="00609991" w14:textId="4C08DFBD" w:rsidR="006626B4" w:rsidRPr="006626B4" w:rsidRDefault="006626B4" w:rsidP="006626B4">
    <w:pPr>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FD3A" w14:textId="3DDE932C" w:rsidR="00AE28D7" w:rsidRPr="006626B4" w:rsidRDefault="006626B4" w:rsidP="006626B4">
    <w:pPr>
      <w:rPr>
        <w:lang w:val="el-GR"/>
      </w:rPr>
    </w:pPr>
    <w:r w:rsidRPr="00F22514">
      <w:rPr>
        <w:lang w:val="el-GR"/>
      </w:rPr>
      <w:t>Διακήρυξη Ηλεκτρονικού Ανοικτού Άνω των Ορίων Διαγωνισμού για το Έργο «</w:t>
    </w:r>
    <w:r w:rsidRPr="00CA5654">
      <w:rPr>
        <w:lang w:val="el-GR"/>
      </w:rPr>
      <w:t>Σύστημα Διαπραγμάτευσης, Ηλεκτρονικών Προμηθειών και συναφών εφαρμογών για την Εθνική Κεντρική Αρχή Προμηθειών Υγείας Ε.Κ.Α.Π.Υ.</w:t>
    </w:r>
    <w:r w:rsidRPr="00F22514">
      <w:rPr>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cs="Times New Roman" w:hint="default"/>
      </w:rPr>
    </w:lvl>
    <w:lvl w:ilvl="2">
      <w:start w:val="1"/>
      <w:numFmt w:val="decimal"/>
      <w:lvlText w:val="Α.%1.%2.%3"/>
      <w:lvlJc w:val="left"/>
      <w:pPr>
        <w:tabs>
          <w:tab w:val="num" w:pos="1080"/>
        </w:tabs>
        <w:ind w:left="720" w:hanging="720"/>
      </w:pPr>
      <w:rPr>
        <w:rFonts w:ascii="Tahoma" w:hAnsi="Tahoma" w:cs="Times New Roman" w:hint="default"/>
        <w:sz w:val="22"/>
      </w:rPr>
    </w:lvl>
    <w:lvl w:ilvl="3">
      <w:start w:val="1"/>
      <w:numFmt w:val="decimal"/>
      <w:lvlText w:val="Α.%1.%2.%3.%4"/>
      <w:lvlJc w:val="left"/>
      <w:pPr>
        <w:tabs>
          <w:tab w:val="num" w:pos="1440"/>
        </w:tabs>
        <w:ind w:left="864" w:hanging="864"/>
      </w:pPr>
      <w:rPr>
        <w:rFonts w:ascii="Tahoma" w:hAnsi="Tahoma" w:cs="Times New Roman" w:hint="default"/>
      </w:rPr>
    </w:lvl>
    <w:lvl w:ilvl="4">
      <w:start w:val="1"/>
      <w:numFmt w:val="decimal"/>
      <w:lvlText w:val="Α.%1.%2.%3.%4.%5"/>
      <w:lvlJc w:val="left"/>
      <w:pPr>
        <w:tabs>
          <w:tab w:val="num" w:pos="1800"/>
        </w:tabs>
        <w:ind w:left="1008" w:hanging="1008"/>
      </w:pPr>
      <w:rPr>
        <w:rFonts w:ascii="Tahoma" w:hAnsi="Tahoma" w:cs="Times New Roman"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1B108C8"/>
    <w:multiLevelType w:val="hybridMultilevel"/>
    <w:tmpl w:val="A4E4306C"/>
    <w:lvl w:ilvl="0" w:tplc="04080001">
      <w:start w:val="1"/>
      <w:numFmt w:val="bullet"/>
      <w:lvlText w:val=""/>
      <w:lvlJc w:val="left"/>
      <w:pPr>
        <w:ind w:left="726" w:hanging="360"/>
      </w:pPr>
      <w:rPr>
        <w:rFonts w:ascii="Symbol" w:hAnsi="Symbol" w:hint="default"/>
      </w:rPr>
    </w:lvl>
    <w:lvl w:ilvl="1" w:tplc="04080003" w:tentative="1">
      <w:start w:val="1"/>
      <w:numFmt w:val="bullet"/>
      <w:lvlText w:val="o"/>
      <w:lvlJc w:val="left"/>
      <w:pPr>
        <w:ind w:left="1446" w:hanging="360"/>
      </w:pPr>
      <w:rPr>
        <w:rFonts w:ascii="Courier New" w:hAnsi="Courier New" w:cs="Courier New" w:hint="default"/>
      </w:rPr>
    </w:lvl>
    <w:lvl w:ilvl="2" w:tplc="04080005" w:tentative="1">
      <w:start w:val="1"/>
      <w:numFmt w:val="bullet"/>
      <w:lvlText w:val=""/>
      <w:lvlJc w:val="left"/>
      <w:pPr>
        <w:ind w:left="2166" w:hanging="360"/>
      </w:pPr>
      <w:rPr>
        <w:rFonts w:ascii="Wingdings" w:hAnsi="Wingdings" w:hint="default"/>
      </w:rPr>
    </w:lvl>
    <w:lvl w:ilvl="3" w:tplc="04080001" w:tentative="1">
      <w:start w:val="1"/>
      <w:numFmt w:val="bullet"/>
      <w:lvlText w:val=""/>
      <w:lvlJc w:val="left"/>
      <w:pPr>
        <w:ind w:left="2886" w:hanging="360"/>
      </w:pPr>
      <w:rPr>
        <w:rFonts w:ascii="Symbol" w:hAnsi="Symbol" w:hint="default"/>
      </w:rPr>
    </w:lvl>
    <w:lvl w:ilvl="4" w:tplc="04080003" w:tentative="1">
      <w:start w:val="1"/>
      <w:numFmt w:val="bullet"/>
      <w:lvlText w:val="o"/>
      <w:lvlJc w:val="left"/>
      <w:pPr>
        <w:ind w:left="3606" w:hanging="360"/>
      </w:pPr>
      <w:rPr>
        <w:rFonts w:ascii="Courier New" w:hAnsi="Courier New" w:cs="Courier New" w:hint="default"/>
      </w:rPr>
    </w:lvl>
    <w:lvl w:ilvl="5" w:tplc="04080005" w:tentative="1">
      <w:start w:val="1"/>
      <w:numFmt w:val="bullet"/>
      <w:lvlText w:val=""/>
      <w:lvlJc w:val="left"/>
      <w:pPr>
        <w:ind w:left="4326" w:hanging="360"/>
      </w:pPr>
      <w:rPr>
        <w:rFonts w:ascii="Wingdings" w:hAnsi="Wingdings" w:hint="default"/>
      </w:rPr>
    </w:lvl>
    <w:lvl w:ilvl="6" w:tplc="04080001" w:tentative="1">
      <w:start w:val="1"/>
      <w:numFmt w:val="bullet"/>
      <w:lvlText w:val=""/>
      <w:lvlJc w:val="left"/>
      <w:pPr>
        <w:ind w:left="5046" w:hanging="360"/>
      </w:pPr>
      <w:rPr>
        <w:rFonts w:ascii="Symbol" w:hAnsi="Symbol" w:hint="default"/>
      </w:rPr>
    </w:lvl>
    <w:lvl w:ilvl="7" w:tplc="04080003" w:tentative="1">
      <w:start w:val="1"/>
      <w:numFmt w:val="bullet"/>
      <w:lvlText w:val="o"/>
      <w:lvlJc w:val="left"/>
      <w:pPr>
        <w:ind w:left="5766" w:hanging="360"/>
      </w:pPr>
      <w:rPr>
        <w:rFonts w:ascii="Courier New" w:hAnsi="Courier New" w:cs="Courier New" w:hint="default"/>
      </w:rPr>
    </w:lvl>
    <w:lvl w:ilvl="8" w:tplc="04080005" w:tentative="1">
      <w:start w:val="1"/>
      <w:numFmt w:val="bullet"/>
      <w:lvlText w:val=""/>
      <w:lvlJc w:val="left"/>
      <w:pPr>
        <w:ind w:left="6486" w:hanging="360"/>
      </w:pPr>
      <w:rPr>
        <w:rFonts w:ascii="Wingdings" w:hAnsi="Wingdings" w:hint="default"/>
      </w:rPr>
    </w:lvl>
  </w:abstractNum>
  <w:abstractNum w:abstractNumId="14" w15:restartNumberingAfterBreak="0">
    <w:nsid w:val="02582391"/>
    <w:multiLevelType w:val="hybridMultilevel"/>
    <w:tmpl w:val="69EE53BE"/>
    <w:lvl w:ilvl="0" w:tplc="04090001">
      <w:start w:val="1"/>
      <w:numFmt w:val="bullet"/>
      <w:lvlText w:val=""/>
      <w:lvlJc w:val="left"/>
      <w:pPr>
        <w:ind w:left="1301" w:hanging="360"/>
      </w:pPr>
      <w:rPr>
        <w:rFonts w:ascii="Symbol" w:hAnsi="Symbol"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abstractNum w:abstractNumId="15"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hint="default"/>
      </w:rPr>
    </w:lvl>
    <w:lvl w:ilvl="2" w:tplc="270C4A3E" w:tentative="1">
      <w:start w:val="1"/>
      <w:numFmt w:val="bullet"/>
      <w:lvlText w:val=""/>
      <w:lvlJc w:val="left"/>
      <w:pPr>
        <w:ind w:left="2160" w:hanging="360"/>
      </w:pPr>
      <w:rPr>
        <w:rFonts w:ascii="Wingdings" w:hAnsi="Wingdings" w:hint="default"/>
      </w:rPr>
    </w:lvl>
    <w:lvl w:ilvl="3" w:tplc="999CA362" w:tentative="1">
      <w:start w:val="1"/>
      <w:numFmt w:val="bullet"/>
      <w:lvlText w:val=""/>
      <w:lvlJc w:val="left"/>
      <w:pPr>
        <w:ind w:left="2880" w:hanging="360"/>
      </w:pPr>
      <w:rPr>
        <w:rFonts w:ascii="Symbol" w:hAnsi="Symbol" w:hint="default"/>
      </w:rPr>
    </w:lvl>
    <w:lvl w:ilvl="4" w:tplc="55A29EB0" w:tentative="1">
      <w:start w:val="1"/>
      <w:numFmt w:val="bullet"/>
      <w:lvlText w:val="o"/>
      <w:lvlJc w:val="left"/>
      <w:pPr>
        <w:ind w:left="3600" w:hanging="360"/>
      </w:pPr>
      <w:rPr>
        <w:rFonts w:ascii="Courier New" w:hAnsi="Courier New" w:hint="default"/>
      </w:rPr>
    </w:lvl>
    <w:lvl w:ilvl="5" w:tplc="4534418A" w:tentative="1">
      <w:start w:val="1"/>
      <w:numFmt w:val="bullet"/>
      <w:lvlText w:val=""/>
      <w:lvlJc w:val="left"/>
      <w:pPr>
        <w:ind w:left="4320" w:hanging="360"/>
      </w:pPr>
      <w:rPr>
        <w:rFonts w:ascii="Wingdings" w:hAnsi="Wingdings" w:hint="default"/>
      </w:rPr>
    </w:lvl>
    <w:lvl w:ilvl="6" w:tplc="A572A734" w:tentative="1">
      <w:start w:val="1"/>
      <w:numFmt w:val="bullet"/>
      <w:lvlText w:val=""/>
      <w:lvlJc w:val="left"/>
      <w:pPr>
        <w:ind w:left="5040" w:hanging="360"/>
      </w:pPr>
      <w:rPr>
        <w:rFonts w:ascii="Symbol" w:hAnsi="Symbol" w:hint="default"/>
      </w:rPr>
    </w:lvl>
    <w:lvl w:ilvl="7" w:tplc="ED28D06A" w:tentative="1">
      <w:start w:val="1"/>
      <w:numFmt w:val="bullet"/>
      <w:lvlText w:val="o"/>
      <w:lvlJc w:val="left"/>
      <w:pPr>
        <w:ind w:left="5760" w:hanging="360"/>
      </w:pPr>
      <w:rPr>
        <w:rFonts w:ascii="Courier New" w:hAnsi="Courier New" w:hint="default"/>
      </w:rPr>
    </w:lvl>
    <w:lvl w:ilvl="8" w:tplc="1D22F0C8" w:tentative="1">
      <w:start w:val="1"/>
      <w:numFmt w:val="bullet"/>
      <w:lvlText w:val=""/>
      <w:lvlJc w:val="left"/>
      <w:pPr>
        <w:ind w:left="6480" w:hanging="360"/>
      </w:pPr>
      <w:rPr>
        <w:rFonts w:ascii="Wingdings" w:hAnsi="Wingdings" w:hint="default"/>
      </w:rPr>
    </w:lvl>
  </w:abstractNum>
  <w:abstractNum w:abstractNumId="16"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17" w15:restartNumberingAfterBreak="0">
    <w:nsid w:val="057E7320"/>
    <w:multiLevelType w:val="hybridMultilevel"/>
    <w:tmpl w:val="12AC962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06CA2AE2"/>
    <w:multiLevelType w:val="hybridMultilevel"/>
    <w:tmpl w:val="5DA86AAE"/>
    <w:lvl w:ilvl="0" w:tplc="04080001">
      <w:start w:val="1"/>
      <w:numFmt w:val="bullet"/>
      <w:lvlText w:val=""/>
      <w:lvlJc w:val="left"/>
      <w:pPr>
        <w:ind w:left="764" w:hanging="360"/>
      </w:pPr>
      <w:rPr>
        <w:rFonts w:ascii="Symbol" w:hAnsi="Symbol" w:hint="default"/>
      </w:rPr>
    </w:lvl>
    <w:lvl w:ilvl="1" w:tplc="04080003" w:tentative="1">
      <w:start w:val="1"/>
      <w:numFmt w:val="bullet"/>
      <w:lvlText w:val="o"/>
      <w:lvlJc w:val="left"/>
      <w:pPr>
        <w:ind w:left="1484" w:hanging="360"/>
      </w:pPr>
      <w:rPr>
        <w:rFonts w:ascii="Courier New" w:hAnsi="Courier New" w:cs="Courier New" w:hint="default"/>
      </w:rPr>
    </w:lvl>
    <w:lvl w:ilvl="2" w:tplc="04080005" w:tentative="1">
      <w:start w:val="1"/>
      <w:numFmt w:val="bullet"/>
      <w:lvlText w:val=""/>
      <w:lvlJc w:val="left"/>
      <w:pPr>
        <w:ind w:left="2204" w:hanging="360"/>
      </w:pPr>
      <w:rPr>
        <w:rFonts w:ascii="Wingdings" w:hAnsi="Wingdings" w:hint="default"/>
      </w:rPr>
    </w:lvl>
    <w:lvl w:ilvl="3" w:tplc="04080001" w:tentative="1">
      <w:start w:val="1"/>
      <w:numFmt w:val="bullet"/>
      <w:lvlText w:val=""/>
      <w:lvlJc w:val="left"/>
      <w:pPr>
        <w:ind w:left="2924" w:hanging="360"/>
      </w:pPr>
      <w:rPr>
        <w:rFonts w:ascii="Symbol" w:hAnsi="Symbol" w:hint="default"/>
      </w:rPr>
    </w:lvl>
    <w:lvl w:ilvl="4" w:tplc="04080003" w:tentative="1">
      <w:start w:val="1"/>
      <w:numFmt w:val="bullet"/>
      <w:lvlText w:val="o"/>
      <w:lvlJc w:val="left"/>
      <w:pPr>
        <w:ind w:left="3644" w:hanging="360"/>
      </w:pPr>
      <w:rPr>
        <w:rFonts w:ascii="Courier New" w:hAnsi="Courier New" w:cs="Courier New" w:hint="default"/>
      </w:rPr>
    </w:lvl>
    <w:lvl w:ilvl="5" w:tplc="04080005" w:tentative="1">
      <w:start w:val="1"/>
      <w:numFmt w:val="bullet"/>
      <w:lvlText w:val=""/>
      <w:lvlJc w:val="left"/>
      <w:pPr>
        <w:ind w:left="4364" w:hanging="360"/>
      </w:pPr>
      <w:rPr>
        <w:rFonts w:ascii="Wingdings" w:hAnsi="Wingdings" w:hint="default"/>
      </w:rPr>
    </w:lvl>
    <w:lvl w:ilvl="6" w:tplc="04080001" w:tentative="1">
      <w:start w:val="1"/>
      <w:numFmt w:val="bullet"/>
      <w:lvlText w:val=""/>
      <w:lvlJc w:val="left"/>
      <w:pPr>
        <w:ind w:left="5084" w:hanging="360"/>
      </w:pPr>
      <w:rPr>
        <w:rFonts w:ascii="Symbol" w:hAnsi="Symbol" w:hint="default"/>
      </w:rPr>
    </w:lvl>
    <w:lvl w:ilvl="7" w:tplc="04080003" w:tentative="1">
      <w:start w:val="1"/>
      <w:numFmt w:val="bullet"/>
      <w:lvlText w:val="o"/>
      <w:lvlJc w:val="left"/>
      <w:pPr>
        <w:ind w:left="5804" w:hanging="360"/>
      </w:pPr>
      <w:rPr>
        <w:rFonts w:ascii="Courier New" w:hAnsi="Courier New" w:cs="Courier New" w:hint="default"/>
      </w:rPr>
    </w:lvl>
    <w:lvl w:ilvl="8" w:tplc="04080005" w:tentative="1">
      <w:start w:val="1"/>
      <w:numFmt w:val="bullet"/>
      <w:lvlText w:val=""/>
      <w:lvlJc w:val="left"/>
      <w:pPr>
        <w:ind w:left="6524" w:hanging="360"/>
      </w:pPr>
      <w:rPr>
        <w:rFonts w:ascii="Wingdings" w:hAnsi="Wingdings" w:hint="default"/>
      </w:rPr>
    </w:lvl>
  </w:abstractNum>
  <w:abstractNum w:abstractNumId="20" w15:restartNumberingAfterBreak="0">
    <w:nsid w:val="06CC61F5"/>
    <w:multiLevelType w:val="hybridMultilevel"/>
    <w:tmpl w:val="69A0A6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07E2091D"/>
    <w:multiLevelType w:val="hybridMultilevel"/>
    <w:tmpl w:val="2ECE034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8D80823"/>
    <w:multiLevelType w:val="hybridMultilevel"/>
    <w:tmpl w:val="CF90685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0B0C77AE"/>
    <w:multiLevelType w:val="hybridMultilevel"/>
    <w:tmpl w:val="2720632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106C24CC"/>
    <w:multiLevelType w:val="hybridMultilevel"/>
    <w:tmpl w:val="C4CAEF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11191043"/>
    <w:multiLevelType w:val="multilevel"/>
    <w:tmpl w:val="14067FA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2340E9D"/>
    <w:multiLevelType w:val="multilevel"/>
    <w:tmpl w:val="3334AD20"/>
    <w:numStyleLink w:val="Style4"/>
  </w:abstractNum>
  <w:abstractNum w:abstractNumId="3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12B71DE1"/>
    <w:multiLevelType w:val="hybridMultilevel"/>
    <w:tmpl w:val="F7BA344A"/>
    <w:lvl w:ilvl="0" w:tplc="04080005">
      <w:start w:val="1"/>
      <w:numFmt w:val="bullet"/>
      <w:lvlText w:val=""/>
      <w:lvlJc w:val="left"/>
      <w:pPr>
        <w:ind w:left="725" w:hanging="360"/>
      </w:pPr>
      <w:rPr>
        <w:rFonts w:ascii="Wingdings" w:hAnsi="Wingdings" w:hint="default"/>
      </w:rPr>
    </w:lvl>
    <w:lvl w:ilvl="1" w:tplc="04080003">
      <w:start w:val="1"/>
      <w:numFmt w:val="bullet"/>
      <w:lvlText w:val="o"/>
      <w:lvlJc w:val="left"/>
      <w:pPr>
        <w:ind w:left="1445" w:hanging="360"/>
      </w:pPr>
      <w:rPr>
        <w:rFonts w:ascii="Courier New" w:hAnsi="Courier New" w:cs="Courier New" w:hint="default"/>
      </w:rPr>
    </w:lvl>
    <w:lvl w:ilvl="2" w:tplc="04080005" w:tentative="1">
      <w:start w:val="1"/>
      <w:numFmt w:val="bullet"/>
      <w:lvlText w:val=""/>
      <w:lvlJc w:val="left"/>
      <w:pPr>
        <w:ind w:left="2165" w:hanging="360"/>
      </w:pPr>
      <w:rPr>
        <w:rFonts w:ascii="Wingdings" w:hAnsi="Wingdings" w:hint="default"/>
      </w:rPr>
    </w:lvl>
    <w:lvl w:ilvl="3" w:tplc="04080001" w:tentative="1">
      <w:start w:val="1"/>
      <w:numFmt w:val="bullet"/>
      <w:lvlText w:val=""/>
      <w:lvlJc w:val="left"/>
      <w:pPr>
        <w:ind w:left="2885" w:hanging="360"/>
      </w:pPr>
      <w:rPr>
        <w:rFonts w:ascii="Symbol" w:hAnsi="Symbol" w:hint="default"/>
      </w:rPr>
    </w:lvl>
    <w:lvl w:ilvl="4" w:tplc="04080003" w:tentative="1">
      <w:start w:val="1"/>
      <w:numFmt w:val="bullet"/>
      <w:lvlText w:val="o"/>
      <w:lvlJc w:val="left"/>
      <w:pPr>
        <w:ind w:left="3605" w:hanging="360"/>
      </w:pPr>
      <w:rPr>
        <w:rFonts w:ascii="Courier New" w:hAnsi="Courier New" w:cs="Courier New" w:hint="default"/>
      </w:rPr>
    </w:lvl>
    <w:lvl w:ilvl="5" w:tplc="04080005" w:tentative="1">
      <w:start w:val="1"/>
      <w:numFmt w:val="bullet"/>
      <w:lvlText w:val=""/>
      <w:lvlJc w:val="left"/>
      <w:pPr>
        <w:ind w:left="4325" w:hanging="360"/>
      </w:pPr>
      <w:rPr>
        <w:rFonts w:ascii="Wingdings" w:hAnsi="Wingdings" w:hint="default"/>
      </w:rPr>
    </w:lvl>
    <w:lvl w:ilvl="6" w:tplc="04080001" w:tentative="1">
      <w:start w:val="1"/>
      <w:numFmt w:val="bullet"/>
      <w:lvlText w:val=""/>
      <w:lvlJc w:val="left"/>
      <w:pPr>
        <w:ind w:left="5045" w:hanging="360"/>
      </w:pPr>
      <w:rPr>
        <w:rFonts w:ascii="Symbol" w:hAnsi="Symbol" w:hint="default"/>
      </w:rPr>
    </w:lvl>
    <w:lvl w:ilvl="7" w:tplc="04080003" w:tentative="1">
      <w:start w:val="1"/>
      <w:numFmt w:val="bullet"/>
      <w:lvlText w:val="o"/>
      <w:lvlJc w:val="left"/>
      <w:pPr>
        <w:ind w:left="5765" w:hanging="360"/>
      </w:pPr>
      <w:rPr>
        <w:rFonts w:ascii="Courier New" w:hAnsi="Courier New" w:cs="Courier New" w:hint="default"/>
      </w:rPr>
    </w:lvl>
    <w:lvl w:ilvl="8" w:tplc="04080005" w:tentative="1">
      <w:start w:val="1"/>
      <w:numFmt w:val="bullet"/>
      <w:lvlText w:val=""/>
      <w:lvlJc w:val="left"/>
      <w:pPr>
        <w:ind w:left="6485" w:hanging="360"/>
      </w:pPr>
      <w:rPr>
        <w:rFonts w:ascii="Wingdings" w:hAnsi="Wingdings" w:hint="default"/>
      </w:rPr>
    </w:lvl>
  </w:abstractNum>
  <w:abstractNum w:abstractNumId="35" w15:restartNumberingAfterBreak="0">
    <w:nsid w:val="130D7D9B"/>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9"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153B3114"/>
    <w:multiLevelType w:val="multilevel"/>
    <w:tmpl w:val="F034AB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16514DD5"/>
    <w:multiLevelType w:val="hybridMultilevel"/>
    <w:tmpl w:val="6FC679BA"/>
    <w:lvl w:ilvl="0" w:tplc="FFFFFFFF">
      <w:start w:val="1"/>
      <w:numFmt w:val="decimal"/>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5"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50" w15:restartNumberingAfterBreak="0">
    <w:nsid w:val="1E5C738C"/>
    <w:multiLevelType w:val="hybridMultilevel"/>
    <w:tmpl w:val="C3AAD0FC"/>
    <w:lvl w:ilvl="0" w:tplc="32FAFCD4">
      <w:start w:val="1"/>
      <w:numFmt w:val="bullet"/>
      <w:lvlText w:val=""/>
      <w:lvlJc w:val="left"/>
      <w:pPr>
        <w:ind w:left="720" w:hanging="360"/>
      </w:pPr>
      <w:rPr>
        <w:rFonts w:ascii="Symbol" w:hAnsi="Symbol" w:hint="default"/>
      </w:rPr>
    </w:lvl>
    <w:lvl w:ilvl="1" w:tplc="1C0A2D2E">
      <w:start w:val="1"/>
      <w:numFmt w:val="bullet"/>
      <w:lvlText w:val="o"/>
      <w:lvlJc w:val="left"/>
      <w:pPr>
        <w:ind w:left="1440" w:hanging="360"/>
      </w:pPr>
      <w:rPr>
        <w:rFonts w:ascii="Courier New" w:hAnsi="Courier New" w:cs="Courier New" w:hint="default"/>
      </w:rPr>
    </w:lvl>
    <w:lvl w:ilvl="2" w:tplc="B664AAD2" w:tentative="1">
      <w:start w:val="1"/>
      <w:numFmt w:val="bullet"/>
      <w:lvlText w:val=""/>
      <w:lvlJc w:val="left"/>
      <w:pPr>
        <w:ind w:left="2160" w:hanging="360"/>
      </w:pPr>
      <w:rPr>
        <w:rFonts w:ascii="Wingdings" w:hAnsi="Wingdings" w:hint="default"/>
      </w:rPr>
    </w:lvl>
    <w:lvl w:ilvl="3" w:tplc="D1FE9EE2" w:tentative="1">
      <w:start w:val="1"/>
      <w:numFmt w:val="bullet"/>
      <w:lvlText w:val=""/>
      <w:lvlJc w:val="left"/>
      <w:pPr>
        <w:ind w:left="2880" w:hanging="360"/>
      </w:pPr>
      <w:rPr>
        <w:rFonts w:ascii="Symbol" w:hAnsi="Symbol" w:hint="default"/>
      </w:rPr>
    </w:lvl>
    <w:lvl w:ilvl="4" w:tplc="B0A8C39E" w:tentative="1">
      <w:start w:val="1"/>
      <w:numFmt w:val="bullet"/>
      <w:lvlText w:val="o"/>
      <w:lvlJc w:val="left"/>
      <w:pPr>
        <w:ind w:left="3600" w:hanging="360"/>
      </w:pPr>
      <w:rPr>
        <w:rFonts w:ascii="Courier New" w:hAnsi="Courier New" w:cs="Courier New" w:hint="default"/>
      </w:rPr>
    </w:lvl>
    <w:lvl w:ilvl="5" w:tplc="08C24198" w:tentative="1">
      <w:start w:val="1"/>
      <w:numFmt w:val="bullet"/>
      <w:lvlText w:val=""/>
      <w:lvlJc w:val="left"/>
      <w:pPr>
        <w:ind w:left="4320" w:hanging="360"/>
      </w:pPr>
      <w:rPr>
        <w:rFonts w:ascii="Wingdings" w:hAnsi="Wingdings" w:hint="default"/>
      </w:rPr>
    </w:lvl>
    <w:lvl w:ilvl="6" w:tplc="D8745CC0" w:tentative="1">
      <w:start w:val="1"/>
      <w:numFmt w:val="bullet"/>
      <w:lvlText w:val=""/>
      <w:lvlJc w:val="left"/>
      <w:pPr>
        <w:ind w:left="5040" w:hanging="360"/>
      </w:pPr>
      <w:rPr>
        <w:rFonts w:ascii="Symbol" w:hAnsi="Symbol" w:hint="default"/>
      </w:rPr>
    </w:lvl>
    <w:lvl w:ilvl="7" w:tplc="9BB4F370" w:tentative="1">
      <w:start w:val="1"/>
      <w:numFmt w:val="bullet"/>
      <w:lvlText w:val="o"/>
      <w:lvlJc w:val="left"/>
      <w:pPr>
        <w:ind w:left="5760" w:hanging="360"/>
      </w:pPr>
      <w:rPr>
        <w:rFonts w:ascii="Courier New" w:hAnsi="Courier New" w:cs="Courier New" w:hint="default"/>
      </w:rPr>
    </w:lvl>
    <w:lvl w:ilvl="8" w:tplc="CFF68FC8" w:tentative="1">
      <w:start w:val="1"/>
      <w:numFmt w:val="bullet"/>
      <w:lvlText w:val=""/>
      <w:lvlJc w:val="left"/>
      <w:pPr>
        <w:ind w:left="6480" w:hanging="360"/>
      </w:pPr>
      <w:rPr>
        <w:rFonts w:ascii="Wingdings" w:hAnsi="Wingdings" w:hint="default"/>
      </w:rPr>
    </w:lvl>
  </w:abstractNum>
  <w:abstractNum w:abstractNumId="51"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229D072C"/>
    <w:multiLevelType w:val="hybridMultilevel"/>
    <w:tmpl w:val="A036E4A0"/>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38275E3"/>
    <w:multiLevelType w:val="multilevel"/>
    <w:tmpl w:val="238275E3"/>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23E42AE0"/>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9"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60" w15:restartNumberingAfterBreak="0">
    <w:nsid w:val="27193004"/>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27813F6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8CA188E"/>
    <w:multiLevelType w:val="hybridMultilevel"/>
    <w:tmpl w:val="66E00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28CE136D"/>
    <w:multiLevelType w:val="multilevel"/>
    <w:tmpl w:val="E35267E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65" w15:restartNumberingAfterBreak="0">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7"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6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2B5D53A7"/>
    <w:multiLevelType w:val="multilevel"/>
    <w:tmpl w:val="B58E7FCA"/>
    <w:lvl w:ilvl="0">
      <w:start w:val="1"/>
      <w:numFmt w:val="decimal"/>
      <w:lvlText w:val="%1."/>
      <w:lvlJc w:val="left"/>
      <w:pPr>
        <w:tabs>
          <w:tab w:val="num" w:pos="928"/>
        </w:tabs>
        <w:ind w:left="928" w:hanging="360"/>
      </w:pPr>
      <w:rPr>
        <w:rFonts w:ascii="Tahoma" w:hAnsi="Tahoma" w:cs="Tahoma" w:hint="default"/>
        <w:b/>
        <w:bCs/>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2CA57FE5"/>
    <w:multiLevelType w:val="hybridMultilevel"/>
    <w:tmpl w:val="FBB844BA"/>
    <w:lvl w:ilvl="0" w:tplc="0BBA21C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2CD3595E"/>
    <w:multiLevelType w:val="multilevel"/>
    <w:tmpl w:val="39225EE0"/>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color w:val="auto"/>
        <w:sz w:val="22"/>
        <w:szCs w:val="22"/>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3" w15:restartNumberingAfterBreak="0">
    <w:nsid w:val="2D317CE0"/>
    <w:multiLevelType w:val="hybridMultilevel"/>
    <w:tmpl w:val="108C0700"/>
    <w:numStyleLink w:val="27"/>
  </w:abstractNum>
  <w:abstractNum w:abstractNumId="74" w15:restartNumberingAfterBreak="0">
    <w:nsid w:val="2DAF4B4B"/>
    <w:multiLevelType w:val="hybridMultilevel"/>
    <w:tmpl w:val="8A3C986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5"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7"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8" w15:restartNumberingAfterBreak="0">
    <w:nsid w:val="2EEF51CD"/>
    <w:multiLevelType w:val="hybridMultilevel"/>
    <w:tmpl w:val="DA822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80" w15:restartNumberingAfterBreak="0">
    <w:nsid w:val="2F9068FE"/>
    <w:multiLevelType w:val="hybridMultilevel"/>
    <w:tmpl w:val="B1C8C60E"/>
    <w:lvl w:ilvl="0" w:tplc="AE9871BC">
      <w:start w:val="1"/>
      <w:numFmt w:val="bullet"/>
      <w:lvlText w:val=""/>
      <w:lvlJc w:val="left"/>
      <w:pPr>
        <w:tabs>
          <w:tab w:val="num" w:pos="6"/>
        </w:tabs>
        <w:ind w:left="6" w:hanging="360"/>
      </w:pPr>
      <w:rPr>
        <w:rFonts w:ascii="Symbol" w:hAnsi="Symbol" w:hint="default"/>
      </w:rPr>
    </w:lvl>
    <w:lvl w:ilvl="1" w:tplc="04080019">
      <w:start w:val="1"/>
      <w:numFmt w:val="bullet"/>
      <w:lvlText w:val=""/>
      <w:lvlJc w:val="left"/>
      <w:pPr>
        <w:tabs>
          <w:tab w:val="num" w:pos="726"/>
        </w:tabs>
        <w:ind w:left="726" w:hanging="360"/>
      </w:pPr>
      <w:rPr>
        <w:rFonts w:ascii="Wingdings" w:hAnsi="Wingdings" w:hint="default"/>
      </w:rPr>
    </w:lvl>
    <w:lvl w:ilvl="2" w:tplc="0408001B" w:tentative="1">
      <w:start w:val="1"/>
      <w:numFmt w:val="lowerRoman"/>
      <w:lvlText w:val="%3."/>
      <w:lvlJc w:val="right"/>
      <w:pPr>
        <w:tabs>
          <w:tab w:val="num" w:pos="1446"/>
        </w:tabs>
        <w:ind w:left="1446" w:hanging="180"/>
      </w:pPr>
    </w:lvl>
    <w:lvl w:ilvl="3" w:tplc="0408000F" w:tentative="1">
      <w:start w:val="1"/>
      <w:numFmt w:val="decimal"/>
      <w:lvlText w:val="%4."/>
      <w:lvlJc w:val="left"/>
      <w:pPr>
        <w:tabs>
          <w:tab w:val="num" w:pos="2166"/>
        </w:tabs>
        <w:ind w:left="2166" w:hanging="360"/>
      </w:pPr>
    </w:lvl>
    <w:lvl w:ilvl="4" w:tplc="04080019" w:tentative="1">
      <w:start w:val="1"/>
      <w:numFmt w:val="lowerLetter"/>
      <w:lvlText w:val="%5."/>
      <w:lvlJc w:val="left"/>
      <w:pPr>
        <w:tabs>
          <w:tab w:val="num" w:pos="2886"/>
        </w:tabs>
        <w:ind w:left="2886" w:hanging="360"/>
      </w:pPr>
    </w:lvl>
    <w:lvl w:ilvl="5" w:tplc="0408001B" w:tentative="1">
      <w:start w:val="1"/>
      <w:numFmt w:val="lowerRoman"/>
      <w:lvlText w:val="%6."/>
      <w:lvlJc w:val="right"/>
      <w:pPr>
        <w:tabs>
          <w:tab w:val="num" w:pos="3606"/>
        </w:tabs>
        <w:ind w:left="3606" w:hanging="180"/>
      </w:pPr>
    </w:lvl>
    <w:lvl w:ilvl="6" w:tplc="0408000F" w:tentative="1">
      <w:start w:val="1"/>
      <w:numFmt w:val="decimal"/>
      <w:lvlText w:val="%7."/>
      <w:lvlJc w:val="left"/>
      <w:pPr>
        <w:tabs>
          <w:tab w:val="num" w:pos="4326"/>
        </w:tabs>
        <w:ind w:left="4326" w:hanging="360"/>
      </w:pPr>
    </w:lvl>
    <w:lvl w:ilvl="7" w:tplc="04080019" w:tentative="1">
      <w:start w:val="1"/>
      <w:numFmt w:val="lowerLetter"/>
      <w:lvlText w:val="%8."/>
      <w:lvlJc w:val="left"/>
      <w:pPr>
        <w:tabs>
          <w:tab w:val="num" w:pos="5046"/>
        </w:tabs>
        <w:ind w:left="5046" w:hanging="360"/>
      </w:pPr>
    </w:lvl>
    <w:lvl w:ilvl="8" w:tplc="0408001B" w:tentative="1">
      <w:start w:val="1"/>
      <w:numFmt w:val="lowerRoman"/>
      <w:lvlText w:val="%9."/>
      <w:lvlJc w:val="right"/>
      <w:pPr>
        <w:tabs>
          <w:tab w:val="num" w:pos="5766"/>
        </w:tabs>
        <w:ind w:left="5766" w:hanging="180"/>
      </w:pPr>
    </w:lvl>
  </w:abstractNum>
  <w:abstractNum w:abstractNumId="81" w15:restartNumberingAfterBreak="0">
    <w:nsid w:val="30F44C9D"/>
    <w:multiLevelType w:val="multilevel"/>
    <w:tmpl w:val="30F44C9D"/>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19C6089"/>
    <w:multiLevelType w:val="hybridMultilevel"/>
    <w:tmpl w:val="65AE4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7" w15:restartNumberingAfterBreak="0">
    <w:nsid w:val="35801CCC"/>
    <w:multiLevelType w:val="multilevel"/>
    <w:tmpl w:val="FDB4A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35814847"/>
    <w:multiLevelType w:val="multilevel"/>
    <w:tmpl w:val="326CE534"/>
    <w:lvl w:ilvl="0">
      <w:start w:val="4"/>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90" w15:restartNumberingAfterBreak="0">
    <w:nsid w:val="36005705"/>
    <w:multiLevelType w:val="hybridMultilevel"/>
    <w:tmpl w:val="656073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36AA47CE"/>
    <w:multiLevelType w:val="hybridMultilevel"/>
    <w:tmpl w:val="BFD02830"/>
    <w:lvl w:ilvl="0" w:tplc="E3BAEEF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3" w15:restartNumberingAfterBreak="0">
    <w:nsid w:val="36F8129A"/>
    <w:multiLevelType w:val="hybridMultilevel"/>
    <w:tmpl w:val="C958B08C"/>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A935A04"/>
    <w:multiLevelType w:val="hybridMultilevel"/>
    <w:tmpl w:val="3B70B7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7" w15:restartNumberingAfterBreak="0">
    <w:nsid w:val="3B6434B5"/>
    <w:multiLevelType w:val="hybridMultilevel"/>
    <w:tmpl w:val="6B063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3B840606"/>
    <w:multiLevelType w:val="hybridMultilevel"/>
    <w:tmpl w:val="CEBCBA94"/>
    <w:lvl w:ilvl="0" w:tplc="3CB2E2FC">
      <w:start w:val="1"/>
      <w:numFmt w:val="decimal"/>
      <w:lvlText w:val="1.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9"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00" w15:restartNumberingAfterBreak="0">
    <w:nsid w:val="3E3B1F74"/>
    <w:multiLevelType w:val="multilevel"/>
    <w:tmpl w:val="00645B52"/>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1" w15:restartNumberingAfterBreak="0">
    <w:nsid w:val="3E5B7437"/>
    <w:multiLevelType w:val="multilevel"/>
    <w:tmpl w:val="3C4C8888"/>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3E8F23C0"/>
    <w:multiLevelType w:val="hybridMultilevel"/>
    <w:tmpl w:val="2012980A"/>
    <w:lvl w:ilvl="0" w:tplc="F88CDAE6">
      <w:start w:val="1"/>
      <w:numFmt w:val="bullet"/>
      <w:lvlText w:val=""/>
      <w:lvlJc w:val="left"/>
      <w:pPr>
        <w:ind w:left="720" w:hanging="360"/>
      </w:pPr>
      <w:rPr>
        <w:rFonts w:ascii="Symbol" w:hAnsi="Symbol" w:hint="default"/>
      </w:rPr>
    </w:lvl>
    <w:lvl w:ilvl="1" w:tplc="598CE80C">
      <w:start w:val="1"/>
      <w:numFmt w:val="bullet"/>
      <w:lvlText w:val="o"/>
      <w:lvlJc w:val="left"/>
      <w:pPr>
        <w:ind w:left="305" w:hanging="360"/>
      </w:pPr>
      <w:rPr>
        <w:rFonts w:ascii="Courier New" w:hAnsi="Courier New" w:cs="Courier New" w:hint="default"/>
      </w:rPr>
    </w:lvl>
    <w:lvl w:ilvl="2" w:tplc="91A034BC" w:tentative="1">
      <w:start w:val="1"/>
      <w:numFmt w:val="bullet"/>
      <w:lvlText w:val=""/>
      <w:lvlJc w:val="left"/>
      <w:pPr>
        <w:ind w:left="1025" w:hanging="360"/>
      </w:pPr>
      <w:rPr>
        <w:rFonts w:ascii="Wingdings" w:hAnsi="Wingdings" w:hint="default"/>
      </w:rPr>
    </w:lvl>
    <w:lvl w:ilvl="3" w:tplc="A0CE916A" w:tentative="1">
      <w:start w:val="1"/>
      <w:numFmt w:val="bullet"/>
      <w:lvlText w:val=""/>
      <w:lvlJc w:val="left"/>
      <w:pPr>
        <w:ind w:left="1745" w:hanging="360"/>
      </w:pPr>
      <w:rPr>
        <w:rFonts w:ascii="Symbol" w:hAnsi="Symbol" w:hint="default"/>
      </w:rPr>
    </w:lvl>
    <w:lvl w:ilvl="4" w:tplc="340E6E64" w:tentative="1">
      <w:start w:val="1"/>
      <w:numFmt w:val="bullet"/>
      <w:lvlText w:val="o"/>
      <w:lvlJc w:val="left"/>
      <w:pPr>
        <w:ind w:left="2465" w:hanging="360"/>
      </w:pPr>
      <w:rPr>
        <w:rFonts w:ascii="Courier New" w:hAnsi="Courier New" w:cs="Courier New" w:hint="default"/>
      </w:rPr>
    </w:lvl>
    <w:lvl w:ilvl="5" w:tplc="62C0CC30" w:tentative="1">
      <w:start w:val="1"/>
      <w:numFmt w:val="bullet"/>
      <w:lvlText w:val=""/>
      <w:lvlJc w:val="left"/>
      <w:pPr>
        <w:ind w:left="3185" w:hanging="360"/>
      </w:pPr>
      <w:rPr>
        <w:rFonts w:ascii="Wingdings" w:hAnsi="Wingdings" w:hint="default"/>
      </w:rPr>
    </w:lvl>
    <w:lvl w:ilvl="6" w:tplc="F392D4AC" w:tentative="1">
      <w:start w:val="1"/>
      <w:numFmt w:val="bullet"/>
      <w:lvlText w:val=""/>
      <w:lvlJc w:val="left"/>
      <w:pPr>
        <w:ind w:left="3905" w:hanging="360"/>
      </w:pPr>
      <w:rPr>
        <w:rFonts w:ascii="Symbol" w:hAnsi="Symbol" w:hint="default"/>
      </w:rPr>
    </w:lvl>
    <w:lvl w:ilvl="7" w:tplc="776251C8" w:tentative="1">
      <w:start w:val="1"/>
      <w:numFmt w:val="bullet"/>
      <w:lvlText w:val="o"/>
      <w:lvlJc w:val="left"/>
      <w:pPr>
        <w:ind w:left="4625" w:hanging="360"/>
      </w:pPr>
      <w:rPr>
        <w:rFonts w:ascii="Courier New" w:hAnsi="Courier New" w:cs="Courier New" w:hint="default"/>
      </w:rPr>
    </w:lvl>
    <w:lvl w:ilvl="8" w:tplc="EA4E7016" w:tentative="1">
      <w:start w:val="1"/>
      <w:numFmt w:val="bullet"/>
      <w:lvlText w:val=""/>
      <w:lvlJc w:val="left"/>
      <w:pPr>
        <w:ind w:left="5345" w:hanging="360"/>
      </w:pPr>
      <w:rPr>
        <w:rFonts w:ascii="Wingdings" w:hAnsi="Wingdings" w:hint="default"/>
      </w:rPr>
    </w:lvl>
  </w:abstractNum>
  <w:abstractNum w:abstractNumId="103" w15:restartNumberingAfterBreak="0">
    <w:nsid w:val="3F387BCA"/>
    <w:multiLevelType w:val="multilevel"/>
    <w:tmpl w:val="73FE3D80"/>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4" w15:restartNumberingAfterBreak="0">
    <w:nsid w:val="407168AF"/>
    <w:multiLevelType w:val="hybridMultilevel"/>
    <w:tmpl w:val="AD4A77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40902795"/>
    <w:multiLevelType w:val="hybridMultilevel"/>
    <w:tmpl w:val="63C4AC4A"/>
    <w:lvl w:ilvl="0" w:tplc="0B2288E6">
      <w:start w:val="1"/>
      <w:numFmt w:val="bullet"/>
      <w:lvlText w:val=""/>
      <w:lvlJc w:val="left"/>
      <w:pPr>
        <w:tabs>
          <w:tab w:val="num" w:pos="1800"/>
        </w:tabs>
        <w:ind w:left="1800" w:hanging="360"/>
      </w:pPr>
      <w:rPr>
        <w:rFonts w:ascii="Wingdings" w:hAnsi="Wingdings" w:hint="default"/>
        <w:sz w:val="22"/>
        <w:szCs w:val="22"/>
      </w:rPr>
    </w:lvl>
    <w:lvl w:ilvl="1" w:tplc="F684AA04">
      <w:start w:val="1"/>
      <w:numFmt w:val="bullet"/>
      <w:lvlText w:val=""/>
      <w:lvlJc w:val="left"/>
      <w:pPr>
        <w:ind w:left="2095" w:hanging="360"/>
      </w:pPr>
      <w:rPr>
        <w:rFonts w:ascii="Symbol" w:hAnsi="Symbol" w:hint="default"/>
        <w:sz w:val="22"/>
        <w:szCs w:val="22"/>
      </w:rPr>
    </w:lvl>
    <w:lvl w:ilvl="2" w:tplc="04080005" w:tentative="1">
      <w:start w:val="1"/>
      <w:numFmt w:val="bullet"/>
      <w:lvlText w:val=""/>
      <w:lvlJc w:val="left"/>
      <w:pPr>
        <w:tabs>
          <w:tab w:val="num" w:pos="2815"/>
        </w:tabs>
        <w:ind w:left="2815" w:hanging="360"/>
      </w:pPr>
      <w:rPr>
        <w:rFonts w:ascii="Wingdings" w:hAnsi="Wingdings" w:hint="default"/>
      </w:rPr>
    </w:lvl>
    <w:lvl w:ilvl="3" w:tplc="04080001" w:tentative="1">
      <w:start w:val="1"/>
      <w:numFmt w:val="bullet"/>
      <w:lvlText w:val=""/>
      <w:lvlJc w:val="left"/>
      <w:pPr>
        <w:tabs>
          <w:tab w:val="num" w:pos="3535"/>
        </w:tabs>
        <w:ind w:left="3535" w:hanging="360"/>
      </w:pPr>
      <w:rPr>
        <w:rFonts w:ascii="Symbol" w:hAnsi="Symbol" w:hint="default"/>
      </w:rPr>
    </w:lvl>
    <w:lvl w:ilvl="4" w:tplc="04080003" w:tentative="1">
      <w:start w:val="1"/>
      <w:numFmt w:val="bullet"/>
      <w:lvlText w:val="o"/>
      <w:lvlJc w:val="left"/>
      <w:pPr>
        <w:tabs>
          <w:tab w:val="num" w:pos="4255"/>
        </w:tabs>
        <w:ind w:left="4255" w:hanging="360"/>
      </w:pPr>
      <w:rPr>
        <w:rFonts w:ascii="Courier New" w:hAnsi="Courier New" w:cs="Courier New" w:hint="default"/>
      </w:rPr>
    </w:lvl>
    <w:lvl w:ilvl="5" w:tplc="04080005" w:tentative="1">
      <w:start w:val="1"/>
      <w:numFmt w:val="bullet"/>
      <w:lvlText w:val=""/>
      <w:lvlJc w:val="left"/>
      <w:pPr>
        <w:tabs>
          <w:tab w:val="num" w:pos="4975"/>
        </w:tabs>
        <w:ind w:left="4975" w:hanging="360"/>
      </w:pPr>
      <w:rPr>
        <w:rFonts w:ascii="Wingdings" w:hAnsi="Wingdings" w:hint="default"/>
      </w:rPr>
    </w:lvl>
    <w:lvl w:ilvl="6" w:tplc="04080001" w:tentative="1">
      <w:start w:val="1"/>
      <w:numFmt w:val="bullet"/>
      <w:lvlText w:val=""/>
      <w:lvlJc w:val="left"/>
      <w:pPr>
        <w:tabs>
          <w:tab w:val="num" w:pos="5695"/>
        </w:tabs>
        <w:ind w:left="5695" w:hanging="360"/>
      </w:pPr>
      <w:rPr>
        <w:rFonts w:ascii="Symbol" w:hAnsi="Symbol" w:hint="default"/>
      </w:rPr>
    </w:lvl>
    <w:lvl w:ilvl="7" w:tplc="04080003" w:tentative="1">
      <w:start w:val="1"/>
      <w:numFmt w:val="bullet"/>
      <w:lvlText w:val="o"/>
      <w:lvlJc w:val="left"/>
      <w:pPr>
        <w:tabs>
          <w:tab w:val="num" w:pos="6415"/>
        </w:tabs>
        <w:ind w:left="6415" w:hanging="360"/>
      </w:pPr>
      <w:rPr>
        <w:rFonts w:ascii="Courier New" w:hAnsi="Courier New" w:cs="Courier New" w:hint="default"/>
      </w:rPr>
    </w:lvl>
    <w:lvl w:ilvl="8" w:tplc="04080005" w:tentative="1">
      <w:start w:val="1"/>
      <w:numFmt w:val="bullet"/>
      <w:lvlText w:val=""/>
      <w:lvlJc w:val="left"/>
      <w:pPr>
        <w:tabs>
          <w:tab w:val="num" w:pos="7135"/>
        </w:tabs>
        <w:ind w:left="7135" w:hanging="360"/>
      </w:pPr>
      <w:rPr>
        <w:rFonts w:ascii="Wingdings" w:hAnsi="Wingdings" w:hint="default"/>
      </w:rPr>
    </w:lvl>
  </w:abstractNum>
  <w:abstractNum w:abstractNumId="10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7" w15:restartNumberingAfterBreak="0">
    <w:nsid w:val="40F5402D"/>
    <w:multiLevelType w:val="hybridMultilevel"/>
    <w:tmpl w:val="43F69A64"/>
    <w:lvl w:ilvl="0" w:tplc="04080001">
      <w:start w:val="1"/>
      <w:numFmt w:val="decimal"/>
      <w:lvlText w:val="%1."/>
      <w:lvlJc w:val="left"/>
      <w:pPr>
        <w:ind w:left="360" w:hanging="360"/>
      </w:pPr>
      <w:rPr>
        <w:b/>
      </w:rPr>
    </w:lvl>
    <w:lvl w:ilvl="1" w:tplc="2912EEB2">
      <w:start w:val="1"/>
      <w:numFmt w:val="lowerRoman"/>
      <w:lvlText w:val="%2."/>
      <w:lvlJc w:val="right"/>
      <w:pPr>
        <w:ind w:left="1080" w:hanging="360"/>
      </w:pPr>
      <w:rPr>
        <w:rFonts w:hint="default"/>
      </w:r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108"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420C7E2A"/>
    <w:multiLevelType w:val="multilevel"/>
    <w:tmpl w:val="60E213FC"/>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1"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12"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45E529D4"/>
    <w:multiLevelType w:val="hybridMultilevel"/>
    <w:tmpl w:val="521EA382"/>
    <w:lvl w:ilvl="0" w:tplc="E326C524">
      <w:start w:val="1"/>
      <w:numFmt w:val="bullet"/>
      <w:lvlText w:val=""/>
      <w:lvlJc w:val="left"/>
      <w:pPr>
        <w:ind w:left="720" w:hanging="360"/>
      </w:pPr>
      <w:rPr>
        <w:rFonts w:ascii="Symbol" w:hAnsi="Symbol" w:hint="default"/>
      </w:rPr>
    </w:lvl>
    <w:lvl w:ilvl="1" w:tplc="8FA05CDE">
      <w:start w:val="1"/>
      <w:numFmt w:val="bullet"/>
      <w:lvlText w:val="o"/>
      <w:lvlJc w:val="left"/>
      <w:pPr>
        <w:ind w:left="1440" w:hanging="360"/>
      </w:pPr>
      <w:rPr>
        <w:rFonts w:ascii="Courier New" w:hAnsi="Courier New" w:cs="Courier New" w:hint="default"/>
      </w:rPr>
    </w:lvl>
    <w:lvl w:ilvl="2" w:tplc="0346ED42" w:tentative="1">
      <w:start w:val="1"/>
      <w:numFmt w:val="bullet"/>
      <w:lvlText w:val=""/>
      <w:lvlJc w:val="left"/>
      <w:pPr>
        <w:ind w:left="2160" w:hanging="360"/>
      </w:pPr>
      <w:rPr>
        <w:rFonts w:ascii="Wingdings" w:hAnsi="Wingdings" w:hint="default"/>
      </w:rPr>
    </w:lvl>
    <w:lvl w:ilvl="3" w:tplc="90E06A38" w:tentative="1">
      <w:start w:val="1"/>
      <w:numFmt w:val="bullet"/>
      <w:lvlText w:val=""/>
      <w:lvlJc w:val="left"/>
      <w:pPr>
        <w:ind w:left="2880" w:hanging="360"/>
      </w:pPr>
      <w:rPr>
        <w:rFonts w:ascii="Symbol" w:hAnsi="Symbol" w:hint="default"/>
      </w:rPr>
    </w:lvl>
    <w:lvl w:ilvl="4" w:tplc="7C1CE314" w:tentative="1">
      <w:start w:val="1"/>
      <w:numFmt w:val="bullet"/>
      <w:lvlText w:val="o"/>
      <w:lvlJc w:val="left"/>
      <w:pPr>
        <w:ind w:left="3600" w:hanging="360"/>
      </w:pPr>
      <w:rPr>
        <w:rFonts w:ascii="Courier New" w:hAnsi="Courier New" w:cs="Courier New" w:hint="default"/>
      </w:rPr>
    </w:lvl>
    <w:lvl w:ilvl="5" w:tplc="F3E88B2C" w:tentative="1">
      <w:start w:val="1"/>
      <w:numFmt w:val="bullet"/>
      <w:lvlText w:val=""/>
      <w:lvlJc w:val="left"/>
      <w:pPr>
        <w:ind w:left="4320" w:hanging="360"/>
      </w:pPr>
      <w:rPr>
        <w:rFonts w:ascii="Wingdings" w:hAnsi="Wingdings" w:hint="default"/>
      </w:rPr>
    </w:lvl>
    <w:lvl w:ilvl="6" w:tplc="B79EE036" w:tentative="1">
      <w:start w:val="1"/>
      <w:numFmt w:val="bullet"/>
      <w:lvlText w:val=""/>
      <w:lvlJc w:val="left"/>
      <w:pPr>
        <w:ind w:left="5040" w:hanging="360"/>
      </w:pPr>
      <w:rPr>
        <w:rFonts w:ascii="Symbol" w:hAnsi="Symbol" w:hint="default"/>
      </w:rPr>
    </w:lvl>
    <w:lvl w:ilvl="7" w:tplc="FC2CE212" w:tentative="1">
      <w:start w:val="1"/>
      <w:numFmt w:val="bullet"/>
      <w:lvlText w:val="o"/>
      <w:lvlJc w:val="left"/>
      <w:pPr>
        <w:ind w:left="5760" w:hanging="360"/>
      </w:pPr>
      <w:rPr>
        <w:rFonts w:ascii="Courier New" w:hAnsi="Courier New" w:cs="Courier New" w:hint="default"/>
      </w:rPr>
    </w:lvl>
    <w:lvl w:ilvl="8" w:tplc="9142124A" w:tentative="1">
      <w:start w:val="1"/>
      <w:numFmt w:val="bullet"/>
      <w:lvlText w:val=""/>
      <w:lvlJc w:val="left"/>
      <w:pPr>
        <w:ind w:left="6480" w:hanging="360"/>
      </w:pPr>
      <w:rPr>
        <w:rFonts w:ascii="Wingdings" w:hAnsi="Wingdings" w:hint="default"/>
      </w:rPr>
    </w:lvl>
  </w:abstractNum>
  <w:abstractNum w:abstractNumId="115" w15:restartNumberingAfterBreak="0">
    <w:nsid w:val="463F11C5"/>
    <w:multiLevelType w:val="multilevel"/>
    <w:tmpl w:val="463F11C5"/>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6" w15:restartNumberingAfterBreak="0">
    <w:nsid w:val="46573AB6"/>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49686B52"/>
    <w:multiLevelType w:val="hybridMultilevel"/>
    <w:tmpl w:val="1004BBB4"/>
    <w:lvl w:ilvl="0" w:tplc="9BF6D7C6">
      <w:numFmt w:val="bullet"/>
      <w:lvlText w:val="-"/>
      <w:lvlJc w:val="left"/>
      <w:pPr>
        <w:ind w:left="1658" w:hanging="360"/>
      </w:pPr>
      <w:rPr>
        <w:rFonts w:ascii="Tahoma" w:eastAsia="Tahoma" w:hAnsi="Tahoma" w:cs="Tahoma" w:hint="default"/>
        <w:w w:val="100"/>
        <w:sz w:val="22"/>
        <w:szCs w:val="22"/>
        <w:lang w:val="el-GR" w:eastAsia="en-US" w:bidi="ar-SA"/>
      </w:rPr>
    </w:lvl>
    <w:lvl w:ilvl="1" w:tplc="78DC2680">
      <w:numFmt w:val="bullet"/>
      <w:lvlText w:val="•"/>
      <w:lvlJc w:val="left"/>
      <w:pPr>
        <w:ind w:left="2556" w:hanging="360"/>
      </w:pPr>
      <w:rPr>
        <w:rFonts w:hint="default"/>
        <w:lang w:val="el-GR" w:eastAsia="en-US" w:bidi="ar-SA"/>
      </w:rPr>
    </w:lvl>
    <w:lvl w:ilvl="2" w:tplc="48FC5E7E">
      <w:numFmt w:val="bullet"/>
      <w:lvlText w:val="•"/>
      <w:lvlJc w:val="left"/>
      <w:pPr>
        <w:ind w:left="3453" w:hanging="360"/>
      </w:pPr>
      <w:rPr>
        <w:rFonts w:hint="default"/>
        <w:lang w:val="el-GR" w:eastAsia="en-US" w:bidi="ar-SA"/>
      </w:rPr>
    </w:lvl>
    <w:lvl w:ilvl="3" w:tplc="8258DB38">
      <w:numFmt w:val="bullet"/>
      <w:lvlText w:val="•"/>
      <w:lvlJc w:val="left"/>
      <w:pPr>
        <w:ind w:left="4349" w:hanging="360"/>
      </w:pPr>
      <w:rPr>
        <w:rFonts w:hint="default"/>
        <w:lang w:val="el-GR" w:eastAsia="en-US" w:bidi="ar-SA"/>
      </w:rPr>
    </w:lvl>
    <w:lvl w:ilvl="4" w:tplc="78CA5230">
      <w:numFmt w:val="bullet"/>
      <w:lvlText w:val="•"/>
      <w:lvlJc w:val="left"/>
      <w:pPr>
        <w:ind w:left="5246" w:hanging="360"/>
      </w:pPr>
      <w:rPr>
        <w:rFonts w:hint="default"/>
        <w:lang w:val="el-GR" w:eastAsia="en-US" w:bidi="ar-SA"/>
      </w:rPr>
    </w:lvl>
    <w:lvl w:ilvl="5" w:tplc="876A6440">
      <w:numFmt w:val="bullet"/>
      <w:lvlText w:val="•"/>
      <w:lvlJc w:val="left"/>
      <w:pPr>
        <w:ind w:left="6143" w:hanging="360"/>
      </w:pPr>
      <w:rPr>
        <w:rFonts w:hint="default"/>
        <w:lang w:val="el-GR" w:eastAsia="en-US" w:bidi="ar-SA"/>
      </w:rPr>
    </w:lvl>
    <w:lvl w:ilvl="6" w:tplc="52B2C8F6">
      <w:numFmt w:val="bullet"/>
      <w:lvlText w:val="•"/>
      <w:lvlJc w:val="left"/>
      <w:pPr>
        <w:ind w:left="7039" w:hanging="360"/>
      </w:pPr>
      <w:rPr>
        <w:rFonts w:hint="default"/>
        <w:lang w:val="el-GR" w:eastAsia="en-US" w:bidi="ar-SA"/>
      </w:rPr>
    </w:lvl>
    <w:lvl w:ilvl="7" w:tplc="05AA99EA">
      <w:numFmt w:val="bullet"/>
      <w:lvlText w:val="•"/>
      <w:lvlJc w:val="left"/>
      <w:pPr>
        <w:ind w:left="7936" w:hanging="360"/>
      </w:pPr>
      <w:rPr>
        <w:rFonts w:hint="default"/>
        <w:lang w:val="el-GR" w:eastAsia="en-US" w:bidi="ar-SA"/>
      </w:rPr>
    </w:lvl>
    <w:lvl w:ilvl="8" w:tplc="4740F34E">
      <w:numFmt w:val="bullet"/>
      <w:lvlText w:val="•"/>
      <w:lvlJc w:val="left"/>
      <w:pPr>
        <w:ind w:left="8833" w:hanging="360"/>
      </w:pPr>
      <w:rPr>
        <w:rFonts w:hint="default"/>
        <w:lang w:val="el-GR" w:eastAsia="en-US" w:bidi="ar-SA"/>
      </w:rPr>
    </w:lvl>
  </w:abstractNum>
  <w:abstractNum w:abstractNumId="121"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3" w15:restartNumberingAfterBreak="0">
    <w:nsid w:val="4A4E605D"/>
    <w:multiLevelType w:val="hybridMultilevel"/>
    <w:tmpl w:val="48566B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6" w15:restartNumberingAfterBreak="0">
    <w:nsid w:val="4B287419"/>
    <w:multiLevelType w:val="hybridMultilevel"/>
    <w:tmpl w:val="635A0D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2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30"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31"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52332D9A"/>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7" w15:restartNumberingAfterBreak="0">
    <w:nsid w:val="54F62679"/>
    <w:multiLevelType w:val="multilevel"/>
    <w:tmpl w:val="54F62679"/>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8"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59154A6"/>
    <w:multiLevelType w:val="multilevel"/>
    <w:tmpl w:val="7D28FEF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55A96F72"/>
    <w:multiLevelType w:val="hybridMultilevel"/>
    <w:tmpl w:val="6E48511A"/>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2" w15:restartNumberingAfterBreak="0">
    <w:nsid w:val="55BE2312"/>
    <w:multiLevelType w:val="hybridMultilevel"/>
    <w:tmpl w:val="3F109256"/>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43" w15:restartNumberingAfterBreak="0">
    <w:nsid w:val="57424B67"/>
    <w:multiLevelType w:val="multilevel"/>
    <w:tmpl w:val="0BDAE87C"/>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4" w15:restartNumberingAfterBreak="0">
    <w:nsid w:val="57691958"/>
    <w:multiLevelType w:val="multilevel"/>
    <w:tmpl w:val="F7F40148"/>
    <w:lvl w:ilvl="0">
      <w:start w:val="1"/>
      <w:numFmt w:val="decimal"/>
      <w:lvlText w:val="%1."/>
      <w:lvlJc w:val="left"/>
      <w:pPr>
        <w:ind w:left="720" w:hanging="360"/>
      </w:pPr>
      <w:rPr>
        <w:b/>
        <w:bCs/>
        <w:u w:val="none"/>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5"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7"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5C41642D"/>
    <w:multiLevelType w:val="hybridMultilevel"/>
    <w:tmpl w:val="0BDE97EE"/>
    <w:lvl w:ilvl="0" w:tplc="0408000F">
      <w:start w:val="1"/>
      <w:numFmt w:val="bullet"/>
      <w:lvlText w:val=""/>
      <w:lvlJc w:val="left"/>
      <w:pPr>
        <w:ind w:left="360" w:hanging="360"/>
      </w:pPr>
      <w:rPr>
        <w:rFonts w:ascii="Symbol" w:hAnsi="Symbol" w:hint="default"/>
      </w:rPr>
    </w:lvl>
    <w:lvl w:ilvl="1" w:tplc="04080019">
      <w:start w:val="1"/>
      <w:numFmt w:val="bullet"/>
      <w:lvlText w:val="o"/>
      <w:lvlJc w:val="left"/>
      <w:pPr>
        <w:ind w:left="1080" w:hanging="360"/>
      </w:pPr>
      <w:rPr>
        <w:rFonts w:ascii="Courier New" w:hAnsi="Courier New" w:cs="Courier New" w:hint="default"/>
      </w:rPr>
    </w:lvl>
    <w:lvl w:ilvl="2" w:tplc="0408001B">
      <w:start w:val="1"/>
      <w:numFmt w:val="bullet"/>
      <w:lvlText w:val=""/>
      <w:lvlJc w:val="left"/>
      <w:pPr>
        <w:ind w:left="1800" w:hanging="360"/>
      </w:pPr>
      <w:rPr>
        <w:rFonts w:ascii="Wingdings" w:hAnsi="Wingdings" w:hint="default"/>
      </w:rPr>
    </w:lvl>
    <w:lvl w:ilvl="3" w:tplc="0408000F" w:tentative="1">
      <w:start w:val="1"/>
      <w:numFmt w:val="bullet"/>
      <w:lvlText w:val=""/>
      <w:lvlJc w:val="left"/>
      <w:pPr>
        <w:ind w:left="2520" w:hanging="360"/>
      </w:pPr>
      <w:rPr>
        <w:rFonts w:ascii="Symbol" w:hAnsi="Symbol" w:hint="default"/>
      </w:rPr>
    </w:lvl>
    <w:lvl w:ilvl="4" w:tplc="04080019" w:tentative="1">
      <w:start w:val="1"/>
      <w:numFmt w:val="bullet"/>
      <w:lvlText w:val="o"/>
      <w:lvlJc w:val="left"/>
      <w:pPr>
        <w:ind w:left="3240" w:hanging="360"/>
      </w:pPr>
      <w:rPr>
        <w:rFonts w:ascii="Courier New" w:hAnsi="Courier New" w:cs="Courier New" w:hint="default"/>
      </w:rPr>
    </w:lvl>
    <w:lvl w:ilvl="5" w:tplc="0408001B" w:tentative="1">
      <w:start w:val="1"/>
      <w:numFmt w:val="bullet"/>
      <w:lvlText w:val=""/>
      <w:lvlJc w:val="left"/>
      <w:pPr>
        <w:ind w:left="3960" w:hanging="360"/>
      </w:pPr>
      <w:rPr>
        <w:rFonts w:ascii="Wingdings" w:hAnsi="Wingdings" w:hint="default"/>
      </w:rPr>
    </w:lvl>
    <w:lvl w:ilvl="6" w:tplc="0408000F" w:tentative="1">
      <w:start w:val="1"/>
      <w:numFmt w:val="bullet"/>
      <w:lvlText w:val=""/>
      <w:lvlJc w:val="left"/>
      <w:pPr>
        <w:ind w:left="4680" w:hanging="360"/>
      </w:pPr>
      <w:rPr>
        <w:rFonts w:ascii="Symbol" w:hAnsi="Symbol" w:hint="default"/>
      </w:rPr>
    </w:lvl>
    <w:lvl w:ilvl="7" w:tplc="04080019" w:tentative="1">
      <w:start w:val="1"/>
      <w:numFmt w:val="bullet"/>
      <w:lvlText w:val="o"/>
      <w:lvlJc w:val="left"/>
      <w:pPr>
        <w:ind w:left="5400" w:hanging="360"/>
      </w:pPr>
      <w:rPr>
        <w:rFonts w:ascii="Courier New" w:hAnsi="Courier New" w:cs="Courier New" w:hint="default"/>
      </w:rPr>
    </w:lvl>
    <w:lvl w:ilvl="8" w:tplc="0408001B" w:tentative="1">
      <w:start w:val="1"/>
      <w:numFmt w:val="bullet"/>
      <w:lvlText w:val=""/>
      <w:lvlJc w:val="left"/>
      <w:pPr>
        <w:ind w:left="6120" w:hanging="360"/>
      </w:pPr>
      <w:rPr>
        <w:rFonts w:ascii="Wingdings" w:hAnsi="Wingdings" w:hint="default"/>
      </w:rPr>
    </w:lvl>
  </w:abstractNum>
  <w:abstractNum w:abstractNumId="149" w15:restartNumberingAfterBreak="0">
    <w:nsid w:val="5C8C275E"/>
    <w:multiLevelType w:val="hybridMultilevel"/>
    <w:tmpl w:val="E36E996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5CC11B65"/>
    <w:multiLevelType w:val="hybridMultilevel"/>
    <w:tmpl w:val="4EC2FF82"/>
    <w:lvl w:ilvl="0" w:tplc="0408000F">
      <w:start w:val="1"/>
      <w:numFmt w:val="decimal"/>
      <w:lvlText w:val="%1."/>
      <w:lvlJc w:val="left"/>
      <w:pPr>
        <w:ind w:left="1260" w:hanging="360"/>
      </w:pPr>
    </w:lvl>
    <w:lvl w:ilvl="1" w:tplc="04080019" w:tentative="1">
      <w:start w:val="1"/>
      <w:numFmt w:val="lowerLetter"/>
      <w:lvlText w:val="%2."/>
      <w:lvlJc w:val="left"/>
      <w:pPr>
        <w:ind w:left="1980" w:hanging="360"/>
      </w:pPr>
    </w:lvl>
    <w:lvl w:ilvl="2" w:tplc="0408001B" w:tentative="1">
      <w:start w:val="1"/>
      <w:numFmt w:val="lowerRoman"/>
      <w:lvlText w:val="%3."/>
      <w:lvlJc w:val="right"/>
      <w:pPr>
        <w:ind w:left="2700" w:hanging="180"/>
      </w:pPr>
    </w:lvl>
    <w:lvl w:ilvl="3" w:tplc="0408000F">
      <w:start w:val="1"/>
      <w:numFmt w:val="decimal"/>
      <w:lvlText w:val="%4."/>
      <w:lvlJc w:val="left"/>
      <w:pPr>
        <w:ind w:left="3420" w:hanging="360"/>
      </w:pPr>
    </w:lvl>
    <w:lvl w:ilvl="4" w:tplc="04080019" w:tentative="1">
      <w:start w:val="1"/>
      <w:numFmt w:val="lowerLetter"/>
      <w:lvlText w:val="%5."/>
      <w:lvlJc w:val="left"/>
      <w:pPr>
        <w:ind w:left="4140" w:hanging="360"/>
      </w:pPr>
    </w:lvl>
    <w:lvl w:ilvl="5" w:tplc="0408001B" w:tentative="1">
      <w:start w:val="1"/>
      <w:numFmt w:val="lowerRoman"/>
      <w:lvlText w:val="%6."/>
      <w:lvlJc w:val="right"/>
      <w:pPr>
        <w:ind w:left="4860" w:hanging="180"/>
      </w:pPr>
    </w:lvl>
    <w:lvl w:ilvl="6" w:tplc="0408000F" w:tentative="1">
      <w:start w:val="1"/>
      <w:numFmt w:val="decimal"/>
      <w:lvlText w:val="%7."/>
      <w:lvlJc w:val="left"/>
      <w:pPr>
        <w:ind w:left="5580" w:hanging="360"/>
      </w:pPr>
    </w:lvl>
    <w:lvl w:ilvl="7" w:tplc="04080019" w:tentative="1">
      <w:start w:val="1"/>
      <w:numFmt w:val="lowerLetter"/>
      <w:lvlText w:val="%8."/>
      <w:lvlJc w:val="left"/>
      <w:pPr>
        <w:ind w:left="6300" w:hanging="360"/>
      </w:pPr>
    </w:lvl>
    <w:lvl w:ilvl="8" w:tplc="0408001B" w:tentative="1">
      <w:start w:val="1"/>
      <w:numFmt w:val="lowerRoman"/>
      <w:lvlText w:val="%9."/>
      <w:lvlJc w:val="right"/>
      <w:pPr>
        <w:ind w:left="7020" w:hanging="180"/>
      </w:pPr>
    </w:lvl>
  </w:abstractNum>
  <w:abstractNum w:abstractNumId="151"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62DD7A9F"/>
    <w:multiLevelType w:val="hybridMultilevel"/>
    <w:tmpl w:val="38DA8600"/>
    <w:lvl w:ilvl="0" w:tplc="0409001B">
      <w:start w:val="1"/>
      <w:numFmt w:val="lowerRoman"/>
      <w:lvlText w:val="%1."/>
      <w:lvlJc w:val="right"/>
      <w:pPr>
        <w:ind w:left="1440" w:hanging="360"/>
      </w:pPr>
    </w:lvl>
    <w:lvl w:ilvl="1" w:tplc="A5960294">
      <w:start w:val="1"/>
      <w:numFmt w:val="lowerRoman"/>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54" w15:restartNumberingAfterBreak="0">
    <w:nsid w:val="63F57CD2"/>
    <w:multiLevelType w:val="hybridMultilevel"/>
    <w:tmpl w:val="9D9859C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5" w15:restartNumberingAfterBreak="0">
    <w:nsid w:val="65553FA8"/>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6"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7" w15:restartNumberingAfterBreak="0">
    <w:nsid w:val="669D7128"/>
    <w:multiLevelType w:val="hybridMultilevel"/>
    <w:tmpl w:val="B9269D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8" w15:restartNumberingAfterBreak="0">
    <w:nsid w:val="67C2532B"/>
    <w:multiLevelType w:val="hybridMultilevel"/>
    <w:tmpl w:val="93CEAC26"/>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5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0"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61" w15:restartNumberingAfterBreak="0">
    <w:nsid w:val="693D0F03"/>
    <w:multiLevelType w:val="hybridMultilevel"/>
    <w:tmpl w:val="143CA9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2"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3"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C496FB5"/>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5" w15:restartNumberingAfterBreak="0">
    <w:nsid w:val="6C804844"/>
    <w:multiLevelType w:val="hybridMultilevel"/>
    <w:tmpl w:val="0EB0B086"/>
    <w:lvl w:ilvl="0" w:tplc="2D3CB596">
      <w:start w:val="1"/>
      <w:numFmt w:val="bullet"/>
      <w:lvlText w:val=""/>
      <w:lvlJc w:val="left"/>
      <w:pPr>
        <w:ind w:left="720" w:hanging="360"/>
      </w:pPr>
      <w:rPr>
        <w:rFonts w:ascii="Symbol" w:hAnsi="Symbol" w:hint="default"/>
      </w:rPr>
    </w:lvl>
    <w:lvl w:ilvl="1" w:tplc="0409000F">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66"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15:restartNumberingAfterBreak="0">
    <w:nsid w:val="705E0F0E"/>
    <w:multiLevelType w:val="hybridMultilevel"/>
    <w:tmpl w:val="7EEA45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9" w15:restartNumberingAfterBreak="0">
    <w:nsid w:val="70C44F71"/>
    <w:multiLevelType w:val="hybridMultilevel"/>
    <w:tmpl w:val="6F104A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0"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71" w15:restartNumberingAfterBreak="0">
    <w:nsid w:val="731C4E07"/>
    <w:multiLevelType w:val="hybridMultilevel"/>
    <w:tmpl w:val="4E4E9D9E"/>
    <w:lvl w:ilvl="0" w:tplc="04090001">
      <w:start w:val="1"/>
      <w:numFmt w:val="bullet"/>
      <w:lvlText w:val=""/>
      <w:lvlJc w:val="left"/>
      <w:pPr>
        <w:tabs>
          <w:tab w:val="num" w:pos="720"/>
        </w:tabs>
        <w:ind w:left="720" w:hanging="360"/>
      </w:pPr>
      <w:rPr>
        <w:rFonts w:ascii="Symbol" w:hAnsi="Symbol" w:hint="default"/>
      </w:rPr>
    </w:lvl>
    <w:lvl w:ilvl="1" w:tplc="BE429628">
      <w:start w:val="1"/>
      <w:numFmt w:val="bullet"/>
      <w:lvlText w:val=""/>
      <w:lvlJc w:val="left"/>
      <w:pPr>
        <w:tabs>
          <w:tab w:val="num" w:pos="1440"/>
        </w:tabs>
        <w:ind w:left="1440" w:hanging="360"/>
      </w:pPr>
      <w:rPr>
        <w:rFonts w:ascii="Wingdings 3" w:hAnsi="Wingdings 3" w:hint="default"/>
      </w:rPr>
    </w:lvl>
    <w:lvl w:ilvl="2" w:tplc="219017E8">
      <w:start w:val="1"/>
      <w:numFmt w:val="bullet"/>
      <w:lvlText w:val=""/>
      <w:lvlJc w:val="left"/>
      <w:pPr>
        <w:tabs>
          <w:tab w:val="num" w:pos="2160"/>
        </w:tabs>
        <w:ind w:left="2160" w:hanging="360"/>
      </w:pPr>
      <w:rPr>
        <w:rFonts w:ascii="Wingdings 3" w:hAnsi="Wingdings 3" w:hint="default"/>
      </w:rPr>
    </w:lvl>
    <w:lvl w:ilvl="3" w:tplc="607A9C72">
      <w:start w:val="1"/>
      <w:numFmt w:val="bullet"/>
      <w:lvlText w:val=""/>
      <w:lvlJc w:val="left"/>
      <w:pPr>
        <w:tabs>
          <w:tab w:val="num" w:pos="2880"/>
        </w:tabs>
        <w:ind w:left="2880" w:hanging="360"/>
      </w:pPr>
      <w:rPr>
        <w:rFonts w:ascii="Wingdings 3" w:hAnsi="Wingdings 3" w:hint="default"/>
      </w:rPr>
    </w:lvl>
    <w:lvl w:ilvl="4" w:tplc="3536C25A">
      <w:start w:val="1"/>
      <w:numFmt w:val="bullet"/>
      <w:lvlText w:val=""/>
      <w:lvlJc w:val="left"/>
      <w:pPr>
        <w:tabs>
          <w:tab w:val="num" w:pos="3600"/>
        </w:tabs>
        <w:ind w:left="3600" w:hanging="360"/>
      </w:pPr>
      <w:rPr>
        <w:rFonts w:ascii="Wingdings 3" w:hAnsi="Wingdings 3" w:hint="default"/>
      </w:rPr>
    </w:lvl>
    <w:lvl w:ilvl="5" w:tplc="A11E6CEC">
      <w:start w:val="1"/>
      <w:numFmt w:val="bullet"/>
      <w:lvlText w:val=""/>
      <w:lvlJc w:val="left"/>
      <w:pPr>
        <w:tabs>
          <w:tab w:val="num" w:pos="4320"/>
        </w:tabs>
        <w:ind w:left="4320" w:hanging="360"/>
      </w:pPr>
      <w:rPr>
        <w:rFonts w:ascii="Wingdings 3" w:hAnsi="Wingdings 3" w:hint="default"/>
      </w:rPr>
    </w:lvl>
    <w:lvl w:ilvl="6" w:tplc="18302B52">
      <w:start w:val="1"/>
      <w:numFmt w:val="bullet"/>
      <w:lvlText w:val=""/>
      <w:lvlJc w:val="left"/>
      <w:pPr>
        <w:tabs>
          <w:tab w:val="num" w:pos="5040"/>
        </w:tabs>
        <w:ind w:left="5040" w:hanging="360"/>
      </w:pPr>
      <w:rPr>
        <w:rFonts w:ascii="Wingdings 3" w:hAnsi="Wingdings 3" w:hint="default"/>
      </w:rPr>
    </w:lvl>
    <w:lvl w:ilvl="7" w:tplc="5126A5F0">
      <w:start w:val="1"/>
      <w:numFmt w:val="bullet"/>
      <w:lvlText w:val=""/>
      <w:lvlJc w:val="left"/>
      <w:pPr>
        <w:tabs>
          <w:tab w:val="num" w:pos="5760"/>
        </w:tabs>
        <w:ind w:left="5760" w:hanging="360"/>
      </w:pPr>
      <w:rPr>
        <w:rFonts w:ascii="Wingdings 3" w:hAnsi="Wingdings 3" w:hint="default"/>
      </w:rPr>
    </w:lvl>
    <w:lvl w:ilvl="8" w:tplc="6818E7AE">
      <w:start w:val="1"/>
      <w:numFmt w:val="bullet"/>
      <w:lvlText w:val=""/>
      <w:lvlJc w:val="left"/>
      <w:pPr>
        <w:tabs>
          <w:tab w:val="num" w:pos="6480"/>
        </w:tabs>
        <w:ind w:left="6480" w:hanging="360"/>
      </w:pPr>
      <w:rPr>
        <w:rFonts w:ascii="Wingdings 3" w:hAnsi="Wingdings 3" w:hint="default"/>
      </w:rPr>
    </w:lvl>
  </w:abstractNum>
  <w:abstractNum w:abstractNumId="172" w15:restartNumberingAfterBreak="0">
    <w:nsid w:val="73D174FE"/>
    <w:multiLevelType w:val="hybridMultilevel"/>
    <w:tmpl w:val="0F104934"/>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3" w15:restartNumberingAfterBreak="0">
    <w:nsid w:val="746E7851"/>
    <w:multiLevelType w:val="hybridMultilevel"/>
    <w:tmpl w:val="3878BF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4"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750049BE"/>
    <w:multiLevelType w:val="hybridMultilevel"/>
    <w:tmpl w:val="A486277C"/>
    <w:lvl w:ilvl="0" w:tplc="D6E8FC62">
      <w:start w:val="1"/>
      <w:numFmt w:val="decimal"/>
      <w:lvlText w:val="2.3.2.%1."/>
      <w:lvlJc w:val="right"/>
      <w:pPr>
        <w:ind w:left="1728" w:hanging="360"/>
      </w:pPr>
      <w:rPr>
        <w:rFonts w:hint="default"/>
      </w:rPr>
    </w:lvl>
    <w:lvl w:ilvl="1" w:tplc="04080019" w:tentative="1">
      <w:start w:val="1"/>
      <w:numFmt w:val="lowerLetter"/>
      <w:lvlText w:val="%2."/>
      <w:lvlJc w:val="left"/>
      <w:pPr>
        <w:ind w:left="2448" w:hanging="360"/>
      </w:pPr>
    </w:lvl>
    <w:lvl w:ilvl="2" w:tplc="0408001B" w:tentative="1">
      <w:start w:val="1"/>
      <w:numFmt w:val="lowerRoman"/>
      <w:lvlText w:val="%3."/>
      <w:lvlJc w:val="right"/>
      <w:pPr>
        <w:ind w:left="3168" w:hanging="180"/>
      </w:pPr>
    </w:lvl>
    <w:lvl w:ilvl="3" w:tplc="0408000F" w:tentative="1">
      <w:start w:val="1"/>
      <w:numFmt w:val="decimal"/>
      <w:lvlText w:val="%4."/>
      <w:lvlJc w:val="left"/>
      <w:pPr>
        <w:ind w:left="3888" w:hanging="360"/>
      </w:pPr>
    </w:lvl>
    <w:lvl w:ilvl="4" w:tplc="04080019" w:tentative="1">
      <w:start w:val="1"/>
      <w:numFmt w:val="lowerLetter"/>
      <w:lvlText w:val="%5."/>
      <w:lvlJc w:val="left"/>
      <w:pPr>
        <w:ind w:left="4608" w:hanging="360"/>
      </w:pPr>
    </w:lvl>
    <w:lvl w:ilvl="5" w:tplc="0408001B" w:tentative="1">
      <w:start w:val="1"/>
      <w:numFmt w:val="lowerRoman"/>
      <w:lvlText w:val="%6."/>
      <w:lvlJc w:val="right"/>
      <w:pPr>
        <w:ind w:left="5328" w:hanging="180"/>
      </w:pPr>
    </w:lvl>
    <w:lvl w:ilvl="6" w:tplc="0408000F" w:tentative="1">
      <w:start w:val="1"/>
      <w:numFmt w:val="decimal"/>
      <w:lvlText w:val="%7."/>
      <w:lvlJc w:val="left"/>
      <w:pPr>
        <w:ind w:left="6048" w:hanging="360"/>
      </w:pPr>
    </w:lvl>
    <w:lvl w:ilvl="7" w:tplc="04080019" w:tentative="1">
      <w:start w:val="1"/>
      <w:numFmt w:val="lowerLetter"/>
      <w:lvlText w:val="%8."/>
      <w:lvlJc w:val="left"/>
      <w:pPr>
        <w:ind w:left="6768" w:hanging="360"/>
      </w:pPr>
    </w:lvl>
    <w:lvl w:ilvl="8" w:tplc="0408001B" w:tentative="1">
      <w:start w:val="1"/>
      <w:numFmt w:val="lowerRoman"/>
      <w:lvlText w:val="%9."/>
      <w:lvlJc w:val="right"/>
      <w:pPr>
        <w:ind w:left="7488" w:hanging="180"/>
      </w:pPr>
    </w:lvl>
  </w:abstractNum>
  <w:abstractNum w:abstractNumId="176"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7" w15:restartNumberingAfterBreak="0">
    <w:nsid w:val="760C08ED"/>
    <w:multiLevelType w:val="hybridMultilevel"/>
    <w:tmpl w:val="17708D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2" w15:restartNumberingAfterBreak="0">
    <w:nsid w:val="7C4E122B"/>
    <w:multiLevelType w:val="multilevel"/>
    <w:tmpl w:val="7F0C852C"/>
    <w:lvl w:ilvl="0">
      <w:start w:val="1"/>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83"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4"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5" w15:restartNumberingAfterBreak="0">
    <w:nsid w:val="7D615484"/>
    <w:multiLevelType w:val="hybridMultilevel"/>
    <w:tmpl w:val="0CE28EE6"/>
    <w:lvl w:ilvl="0" w:tplc="AD4CEA04">
      <w:start w:val="1"/>
      <w:numFmt w:val="bullet"/>
      <w:lvlText w:val=""/>
      <w:lvlJc w:val="left"/>
      <w:pPr>
        <w:tabs>
          <w:tab w:val="num" w:pos="720"/>
        </w:tabs>
        <w:ind w:left="720" w:hanging="360"/>
      </w:pPr>
      <w:rPr>
        <w:rFonts w:ascii="Wingdings" w:hAnsi="Wingdings" w:hint="default"/>
      </w:rPr>
    </w:lvl>
    <w:lvl w:ilvl="1" w:tplc="07B4EA9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D9353F8"/>
    <w:multiLevelType w:val="hybridMultilevel"/>
    <w:tmpl w:val="3174BA02"/>
    <w:lvl w:ilvl="0" w:tplc="0408000F">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3" w:tentative="1">
      <w:start w:val="1"/>
      <w:numFmt w:val="bullet"/>
      <w:lvlText w:val=""/>
      <w:lvlJc w:val="left"/>
      <w:pPr>
        <w:ind w:left="1800" w:hanging="360"/>
      </w:pPr>
      <w:rPr>
        <w:rFonts w:ascii="Wingdings" w:hAnsi="Wingdings" w:hint="default"/>
      </w:rPr>
    </w:lvl>
    <w:lvl w:ilvl="3" w:tplc="04080003"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1B" w:tentative="1">
      <w:start w:val="1"/>
      <w:numFmt w:val="bullet"/>
      <w:lvlText w:val=""/>
      <w:lvlJc w:val="left"/>
      <w:pPr>
        <w:ind w:left="3960" w:hanging="360"/>
      </w:pPr>
      <w:rPr>
        <w:rFonts w:ascii="Wingdings" w:hAnsi="Wingdings" w:hint="default"/>
      </w:rPr>
    </w:lvl>
    <w:lvl w:ilvl="6" w:tplc="0408000F" w:tentative="1">
      <w:start w:val="1"/>
      <w:numFmt w:val="bullet"/>
      <w:lvlText w:val=""/>
      <w:lvlJc w:val="left"/>
      <w:pPr>
        <w:ind w:left="4680" w:hanging="360"/>
      </w:pPr>
      <w:rPr>
        <w:rFonts w:ascii="Symbol" w:hAnsi="Symbol" w:hint="default"/>
      </w:rPr>
    </w:lvl>
    <w:lvl w:ilvl="7" w:tplc="04080019" w:tentative="1">
      <w:start w:val="1"/>
      <w:numFmt w:val="bullet"/>
      <w:lvlText w:val="o"/>
      <w:lvlJc w:val="left"/>
      <w:pPr>
        <w:ind w:left="5400" w:hanging="360"/>
      </w:pPr>
      <w:rPr>
        <w:rFonts w:ascii="Courier New" w:hAnsi="Courier New" w:cs="Courier New" w:hint="default"/>
      </w:rPr>
    </w:lvl>
    <w:lvl w:ilvl="8" w:tplc="0408001B" w:tentative="1">
      <w:start w:val="1"/>
      <w:numFmt w:val="bullet"/>
      <w:lvlText w:val=""/>
      <w:lvlJc w:val="left"/>
      <w:pPr>
        <w:ind w:left="6120" w:hanging="360"/>
      </w:pPr>
      <w:rPr>
        <w:rFonts w:ascii="Wingdings" w:hAnsi="Wingdings" w:hint="default"/>
      </w:rPr>
    </w:lvl>
  </w:abstractNum>
  <w:abstractNum w:abstractNumId="18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8" w15:restartNumberingAfterBreak="0">
    <w:nsid w:val="7F02409B"/>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55663268">
    <w:abstractNumId w:val="0"/>
  </w:num>
  <w:num w:numId="2" w16cid:durableId="471412079">
    <w:abstractNumId w:val="1"/>
  </w:num>
  <w:num w:numId="3" w16cid:durableId="726075817">
    <w:abstractNumId w:val="3"/>
  </w:num>
  <w:num w:numId="4" w16cid:durableId="1045103065">
    <w:abstractNumId w:val="4"/>
  </w:num>
  <w:num w:numId="5" w16cid:durableId="2024472700">
    <w:abstractNumId w:val="8"/>
  </w:num>
  <w:num w:numId="6" w16cid:durableId="914824837">
    <w:abstractNumId w:val="9"/>
  </w:num>
  <w:num w:numId="7" w16cid:durableId="87390681">
    <w:abstractNumId w:val="183"/>
  </w:num>
  <w:num w:numId="8" w16cid:durableId="1565753106">
    <w:abstractNumId w:val="29"/>
  </w:num>
  <w:num w:numId="9" w16cid:durableId="1435127114">
    <w:abstractNumId w:val="169"/>
  </w:num>
  <w:num w:numId="10" w16cid:durableId="1014191628">
    <w:abstractNumId w:val="47"/>
  </w:num>
  <w:num w:numId="11" w16cid:durableId="313485463">
    <w:abstractNumId w:val="179"/>
  </w:num>
  <w:num w:numId="12" w16cid:durableId="605237122">
    <w:abstractNumId w:val="48"/>
  </w:num>
  <w:num w:numId="13" w16cid:durableId="1219903155">
    <w:abstractNumId w:val="147"/>
  </w:num>
  <w:num w:numId="14" w16cid:durableId="1739548888">
    <w:abstractNumId w:val="22"/>
  </w:num>
  <w:num w:numId="15" w16cid:durableId="2015372170">
    <w:abstractNumId w:val="26"/>
  </w:num>
  <w:num w:numId="16" w16cid:durableId="399983966">
    <w:abstractNumId w:val="82"/>
  </w:num>
  <w:num w:numId="17" w16cid:durableId="1300720310">
    <w:abstractNumId w:val="135"/>
  </w:num>
  <w:num w:numId="18" w16cid:durableId="462308385">
    <w:abstractNumId w:val="72"/>
  </w:num>
  <w:num w:numId="19" w16cid:durableId="1259555523">
    <w:abstractNumId w:val="163"/>
  </w:num>
  <w:num w:numId="20" w16cid:durableId="453914364">
    <w:abstractNumId w:val="37"/>
  </w:num>
  <w:num w:numId="21" w16cid:durableId="909270538">
    <w:abstractNumId w:val="99"/>
  </w:num>
  <w:num w:numId="22" w16cid:durableId="1123307480">
    <w:abstractNumId w:val="167"/>
  </w:num>
  <w:num w:numId="23" w16cid:durableId="1451170884">
    <w:abstractNumId w:val="187"/>
  </w:num>
  <w:num w:numId="24" w16cid:durableId="1785029829">
    <w:abstractNumId w:val="156"/>
  </w:num>
  <w:num w:numId="25" w16cid:durableId="416292648">
    <w:abstractNumId w:val="127"/>
  </w:num>
  <w:num w:numId="26" w16cid:durableId="2068524297">
    <w:abstractNumId w:val="61"/>
  </w:num>
  <w:num w:numId="27" w16cid:durableId="852186100">
    <w:abstractNumId w:val="142"/>
  </w:num>
  <w:num w:numId="28" w16cid:durableId="1725525906">
    <w:abstractNumId w:val="41"/>
  </w:num>
  <w:num w:numId="29" w16cid:durableId="789663427">
    <w:abstractNumId w:val="41"/>
    <w:lvlOverride w:ilvl="0">
      <w:startOverride w:val="1"/>
    </w:lvlOverride>
  </w:num>
  <w:num w:numId="30" w16cid:durableId="401030042">
    <w:abstractNumId w:val="72"/>
  </w:num>
  <w:num w:numId="31" w16cid:durableId="43065502">
    <w:abstractNumId w:val="109"/>
  </w:num>
  <w:num w:numId="32" w16cid:durableId="1049256434">
    <w:abstractNumId w:val="7"/>
  </w:num>
  <w:num w:numId="33" w16cid:durableId="2081632670">
    <w:abstractNumId w:val="113"/>
  </w:num>
  <w:num w:numId="34" w16cid:durableId="1663970100">
    <w:abstractNumId w:val="20"/>
  </w:num>
  <w:num w:numId="35" w16cid:durableId="312755760">
    <w:abstractNumId w:val="67"/>
  </w:num>
  <w:num w:numId="36" w16cid:durableId="270820539">
    <w:abstractNumId w:val="132"/>
  </w:num>
  <w:num w:numId="37" w16cid:durableId="1338312827">
    <w:abstractNumId w:val="78"/>
  </w:num>
  <w:num w:numId="38" w16cid:durableId="1180123091">
    <w:abstractNumId w:val="65"/>
  </w:num>
  <w:num w:numId="39" w16cid:durableId="858352372">
    <w:abstractNumId w:val="122"/>
  </w:num>
  <w:num w:numId="40" w16cid:durableId="503906550">
    <w:abstractNumId w:val="134"/>
  </w:num>
  <w:num w:numId="41" w16cid:durableId="825710090">
    <w:abstractNumId w:val="145"/>
  </w:num>
  <w:num w:numId="42" w16cid:durableId="1821653974">
    <w:abstractNumId w:val="72"/>
  </w:num>
  <w:num w:numId="43" w16cid:durableId="1696033305">
    <w:abstractNumId w:val="42"/>
  </w:num>
  <w:num w:numId="44" w16cid:durableId="1320499603">
    <w:abstractNumId w:val="84"/>
  </w:num>
  <w:num w:numId="45" w16cid:durableId="1197811650">
    <w:abstractNumId w:val="121"/>
  </w:num>
  <w:num w:numId="46" w16cid:durableId="512494411">
    <w:abstractNumId w:val="18"/>
  </w:num>
  <w:num w:numId="47" w16cid:durableId="1963883384">
    <w:abstractNumId w:val="166"/>
  </w:num>
  <w:num w:numId="48" w16cid:durableId="446779655">
    <w:abstractNumId w:val="45"/>
  </w:num>
  <w:num w:numId="49" w16cid:durableId="1935092634">
    <w:abstractNumId w:val="86"/>
  </w:num>
  <w:num w:numId="50" w16cid:durableId="1028751294">
    <w:abstractNumId w:val="162"/>
  </w:num>
  <w:num w:numId="51" w16cid:durableId="811141509">
    <w:abstractNumId w:val="108"/>
  </w:num>
  <w:num w:numId="52" w16cid:durableId="740102893">
    <w:abstractNumId w:val="174"/>
  </w:num>
  <w:num w:numId="53" w16cid:durableId="1359700348">
    <w:abstractNumId w:val="106"/>
  </w:num>
  <w:num w:numId="54" w16cid:durableId="1593975839">
    <w:abstractNumId w:val="92"/>
  </w:num>
  <w:num w:numId="55" w16cid:durableId="640691960">
    <w:abstractNumId w:val="32"/>
  </w:num>
  <w:num w:numId="56" w16cid:durableId="16699464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83630262">
    <w:abstractNumId w:val="55"/>
  </w:num>
  <w:num w:numId="58" w16cid:durableId="1966036465">
    <w:abstractNumId w:val="5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16cid:durableId="614943918">
    <w:abstractNumId w:val="72"/>
  </w:num>
  <w:num w:numId="60" w16cid:durableId="1665235342">
    <w:abstractNumId w:val="72"/>
  </w:num>
  <w:num w:numId="61" w16cid:durableId="1219829150">
    <w:abstractNumId w:val="72"/>
  </w:num>
  <w:num w:numId="62" w16cid:durableId="75053884">
    <w:abstractNumId w:val="72"/>
  </w:num>
  <w:num w:numId="63" w16cid:durableId="1905679851">
    <w:abstractNumId w:val="72"/>
  </w:num>
  <w:num w:numId="64" w16cid:durableId="1143305206">
    <w:abstractNumId w:val="35"/>
  </w:num>
  <w:num w:numId="65" w16cid:durableId="2109421997">
    <w:abstractNumId w:val="125"/>
  </w:num>
  <w:num w:numId="66" w16cid:durableId="952633950">
    <w:abstractNumId w:val="72"/>
  </w:num>
  <w:num w:numId="67" w16cid:durableId="996034993">
    <w:abstractNumId w:val="160"/>
  </w:num>
  <w:num w:numId="68" w16cid:durableId="1057825100">
    <w:abstractNumId w:val="72"/>
  </w:num>
  <w:num w:numId="69" w16cid:durableId="189730201">
    <w:abstractNumId w:val="72"/>
  </w:num>
  <w:num w:numId="70" w16cid:durableId="1023552075">
    <w:abstractNumId w:val="72"/>
  </w:num>
  <w:num w:numId="71" w16cid:durableId="707074873">
    <w:abstractNumId w:val="72"/>
  </w:num>
  <w:num w:numId="72" w16cid:durableId="338509207">
    <w:abstractNumId w:val="72"/>
  </w:num>
  <w:num w:numId="73" w16cid:durableId="557207669">
    <w:abstractNumId w:val="72"/>
  </w:num>
  <w:num w:numId="74" w16cid:durableId="433672096">
    <w:abstractNumId w:val="72"/>
  </w:num>
  <w:num w:numId="75" w16cid:durableId="907417353">
    <w:abstractNumId w:val="72"/>
  </w:num>
  <w:num w:numId="76" w16cid:durableId="1866364917">
    <w:abstractNumId w:val="72"/>
  </w:num>
  <w:num w:numId="77" w16cid:durableId="618685363">
    <w:abstractNumId w:val="72"/>
  </w:num>
  <w:num w:numId="78" w16cid:durableId="721052032">
    <w:abstractNumId w:val="72"/>
  </w:num>
  <w:num w:numId="79" w16cid:durableId="2042316233">
    <w:abstractNumId w:val="72"/>
  </w:num>
  <w:num w:numId="80" w16cid:durableId="1654990197">
    <w:abstractNumId w:val="72"/>
  </w:num>
  <w:num w:numId="81" w16cid:durableId="502549932">
    <w:abstractNumId w:val="175"/>
  </w:num>
  <w:num w:numId="82" w16cid:durableId="1512522090">
    <w:abstractNumId w:val="72"/>
  </w:num>
  <w:num w:numId="83" w16cid:durableId="1196310900">
    <w:abstractNumId w:val="72"/>
  </w:num>
  <w:num w:numId="84" w16cid:durableId="219633738">
    <w:abstractNumId w:val="58"/>
  </w:num>
  <w:num w:numId="85" w16cid:durableId="108471221">
    <w:abstractNumId w:val="72"/>
  </w:num>
  <w:num w:numId="86" w16cid:durableId="258880662">
    <w:abstractNumId w:val="72"/>
  </w:num>
  <w:num w:numId="87" w16cid:durableId="755980717">
    <w:abstractNumId w:val="72"/>
  </w:num>
  <w:num w:numId="88" w16cid:durableId="997347471">
    <w:abstractNumId w:val="72"/>
  </w:num>
  <w:num w:numId="89" w16cid:durableId="2034913801">
    <w:abstractNumId w:val="72"/>
  </w:num>
  <w:num w:numId="90" w16cid:durableId="68232145">
    <w:abstractNumId w:val="72"/>
  </w:num>
  <w:num w:numId="91" w16cid:durableId="1281188607">
    <w:abstractNumId w:val="72"/>
  </w:num>
  <w:num w:numId="92" w16cid:durableId="634797769">
    <w:abstractNumId w:val="72"/>
  </w:num>
  <w:num w:numId="93" w16cid:durableId="195580869">
    <w:abstractNumId w:val="72"/>
  </w:num>
  <w:num w:numId="94" w16cid:durableId="648754583">
    <w:abstractNumId w:val="72"/>
  </w:num>
  <w:num w:numId="95" w16cid:durableId="117571926">
    <w:abstractNumId w:val="72"/>
  </w:num>
  <w:num w:numId="96" w16cid:durableId="2090155842">
    <w:abstractNumId w:val="72"/>
  </w:num>
  <w:num w:numId="97" w16cid:durableId="1875537453">
    <w:abstractNumId w:val="96"/>
  </w:num>
  <w:num w:numId="98" w16cid:durableId="733703905">
    <w:abstractNumId w:val="72"/>
  </w:num>
  <w:num w:numId="99" w16cid:durableId="564724346">
    <w:abstractNumId w:val="72"/>
  </w:num>
  <w:num w:numId="100" w16cid:durableId="821430975">
    <w:abstractNumId w:val="72"/>
  </w:num>
  <w:num w:numId="101" w16cid:durableId="386994929">
    <w:abstractNumId w:val="72"/>
  </w:num>
  <w:num w:numId="102" w16cid:durableId="135341516">
    <w:abstractNumId w:val="59"/>
  </w:num>
  <w:num w:numId="103" w16cid:durableId="889878921">
    <w:abstractNumId w:val="72"/>
  </w:num>
  <w:num w:numId="104" w16cid:durableId="1190337584">
    <w:abstractNumId w:val="72"/>
  </w:num>
  <w:num w:numId="105" w16cid:durableId="1036858196">
    <w:abstractNumId w:val="72"/>
  </w:num>
  <w:num w:numId="106" w16cid:durableId="1638146143">
    <w:abstractNumId w:val="153"/>
  </w:num>
  <w:num w:numId="107" w16cid:durableId="309598818">
    <w:abstractNumId w:val="72"/>
  </w:num>
  <w:num w:numId="108" w16cid:durableId="2004817948">
    <w:abstractNumId w:val="128"/>
  </w:num>
  <w:num w:numId="109" w16cid:durableId="266234273">
    <w:abstractNumId w:val="118"/>
  </w:num>
  <w:num w:numId="110" w16cid:durableId="172383495">
    <w:abstractNumId w:val="33"/>
  </w:num>
  <w:num w:numId="111" w16cid:durableId="2002852456">
    <w:abstractNumId w:val="76"/>
  </w:num>
  <w:num w:numId="112" w16cid:durableId="1448424847">
    <w:abstractNumId w:val="131"/>
  </w:num>
  <w:num w:numId="113" w16cid:durableId="1908108850">
    <w:abstractNumId w:val="94"/>
  </w:num>
  <w:num w:numId="114" w16cid:durableId="345794454">
    <w:abstractNumId w:val="138"/>
  </w:num>
  <w:num w:numId="115" w16cid:durableId="165676855">
    <w:abstractNumId w:val="68"/>
  </w:num>
  <w:num w:numId="116" w16cid:durableId="29697081">
    <w:abstractNumId w:val="46"/>
  </w:num>
  <w:num w:numId="117" w16cid:durableId="1080174228">
    <w:abstractNumId w:val="133"/>
  </w:num>
  <w:num w:numId="118" w16cid:durableId="454249241">
    <w:abstractNumId w:val="75"/>
  </w:num>
  <w:num w:numId="119" w16cid:durableId="454258781">
    <w:abstractNumId w:val="124"/>
  </w:num>
  <w:num w:numId="120" w16cid:durableId="1425802794">
    <w:abstractNumId w:val="79"/>
  </w:num>
  <w:num w:numId="121" w16cid:durableId="321979793">
    <w:abstractNumId w:val="170"/>
  </w:num>
  <w:num w:numId="122" w16cid:durableId="412823174">
    <w:abstractNumId w:val="52"/>
  </w:num>
  <w:num w:numId="123" w16cid:durableId="112526675">
    <w:abstractNumId w:val="72"/>
  </w:num>
  <w:num w:numId="124" w16cid:durableId="2140603978">
    <w:abstractNumId w:val="72"/>
  </w:num>
  <w:num w:numId="125" w16cid:durableId="1186095421">
    <w:abstractNumId w:val="72"/>
  </w:num>
  <w:num w:numId="126" w16cid:durableId="619412987">
    <w:abstractNumId w:val="89"/>
  </w:num>
  <w:num w:numId="127" w16cid:durableId="1587879735">
    <w:abstractNumId w:val="53"/>
  </w:num>
  <w:num w:numId="128" w16cid:durableId="438525691">
    <w:abstractNumId w:val="117"/>
  </w:num>
  <w:num w:numId="129" w16cid:durableId="5402503">
    <w:abstractNumId w:val="66"/>
  </w:num>
  <w:num w:numId="130" w16cid:durableId="589196569">
    <w:abstractNumId w:val="129"/>
  </w:num>
  <w:num w:numId="131" w16cid:durableId="2088916835">
    <w:abstractNumId w:val="178"/>
  </w:num>
  <w:num w:numId="132" w16cid:durableId="600378805">
    <w:abstractNumId w:val="72"/>
  </w:num>
  <w:num w:numId="133" w16cid:durableId="970130838">
    <w:abstractNumId w:val="38"/>
  </w:num>
  <w:num w:numId="134" w16cid:durableId="1285119395">
    <w:abstractNumId w:val="72"/>
  </w:num>
  <w:num w:numId="135" w16cid:durableId="956987846">
    <w:abstractNumId w:val="54"/>
  </w:num>
  <w:num w:numId="136" w16cid:durableId="1685983200">
    <w:abstractNumId w:val="27"/>
  </w:num>
  <w:num w:numId="137" w16cid:durableId="876696791">
    <w:abstractNumId w:val="36"/>
  </w:num>
  <w:num w:numId="138" w16cid:durableId="1355768093">
    <w:abstractNumId w:val="77"/>
  </w:num>
  <w:num w:numId="139" w16cid:durableId="2009866743">
    <w:abstractNumId w:val="72"/>
  </w:num>
  <w:num w:numId="140" w16cid:durableId="1095906020">
    <w:abstractNumId w:val="72"/>
  </w:num>
  <w:num w:numId="141" w16cid:durableId="2102946705">
    <w:abstractNumId w:val="72"/>
  </w:num>
  <w:num w:numId="142" w16cid:durableId="614989844">
    <w:abstractNumId w:val="72"/>
  </w:num>
  <w:num w:numId="143" w16cid:durableId="1668048174">
    <w:abstractNumId w:val="72"/>
  </w:num>
  <w:num w:numId="144" w16cid:durableId="129054967">
    <w:abstractNumId w:val="72"/>
  </w:num>
  <w:num w:numId="145" w16cid:durableId="1775858139">
    <w:abstractNumId w:val="72"/>
  </w:num>
  <w:num w:numId="146" w16cid:durableId="133452695">
    <w:abstractNumId w:val="72"/>
  </w:num>
  <w:num w:numId="147" w16cid:durableId="512376256">
    <w:abstractNumId w:val="72"/>
  </w:num>
  <w:num w:numId="148" w16cid:durableId="151800269">
    <w:abstractNumId w:val="184"/>
  </w:num>
  <w:num w:numId="149" w16cid:durableId="1202130606">
    <w:abstractNumId w:val="72"/>
  </w:num>
  <w:num w:numId="150" w16cid:durableId="2072540062">
    <w:abstractNumId w:val="72"/>
  </w:num>
  <w:num w:numId="151" w16cid:durableId="73742174">
    <w:abstractNumId w:val="154"/>
  </w:num>
  <w:num w:numId="152" w16cid:durableId="50928131">
    <w:abstractNumId w:val="72"/>
  </w:num>
  <w:num w:numId="153" w16cid:durableId="1322656694">
    <w:abstractNumId w:val="159"/>
  </w:num>
  <w:num w:numId="154" w16cid:durableId="1391339948">
    <w:abstractNumId w:val="181"/>
  </w:num>
  <w:num w:numId="155" w16cid:durableId="1942908879">
    <w:abstractNumId w:val="73"/>
  </w:num>
  <w:num w:numId="156" w16cid:durableId="353000460">
    <w:abstractNumId w:val="87"/>
  </w:num>
  <w:num w:numId="157" w16cid:durableId="1831483328">
    <w:abstractNumId w:val="151"/>
  </w:num>
  <w:num w:numId="158" w16cid:durableId="1218588817">
    <w:abstractNumId w:val="72"/>
  </w:num>
  <w:num w:numId="159" w16cid:durableId="2120224066">
    <w:abstractNumId w:val="72"/>
  </w:num>
  <w:num w:numId="160" w16cid:durableId="2062973547">
    <w:abstractNumId w:val="72"/>
  </w:num>
  <w:num w:numId="161" w16cid:durableId="1046418794">
    <w:abstractNumId w:val="72"/>
  </w:num>
  <w:num w:numId="162" w16cid:durableId="1943686602">
    <w:abstractNumId w:val="72"/>
  </w:num>
  <w:num w:numId="163" w16cid:durableId="1869442831">
    <w:abstractNumId w:val="72"/>
  </w:num>
  <w:num w:numId="164" w16cid:durableId="1271470125">
    <w:abstractNumId w:val="72"/>
  </w:num>
  <w:num w:numId="165" w16cid:durableId="1961640555">
    <w:abstractNumId w:val="70"/>
  </w:num>
  <w:num w:numId="166" w16cid:durableId="498348827">
    <w:abstractNumId w:val="72"/>
  </w:num>
  <w:num w:numId="167" w16cid:durableId="623970463">
    <w:abstractNumId w:val="72"/>
  </w:num>
  <w:num w:numId="168" w16cid:durableId="568151813">
    <w:abstractNumId w:val="72"/>
  </w:num>
  <w:num w:numId="169" w16cid:durableId="1846624525">
    <w:abstractNumId w:val="72"/>
  </w:num>
  <w:num w:numId="170" w16cid:durableId="1581913246">
    <w:abstractNumId w:val="23"/>
  </w:num>
  <w:num w:numId="171" w16cid:durableId="164631683">
    <w:abstractNumId w:val="72"/>
  </w:num>
  <w:num w:numId="172" w16cid:durableId="1862550277">
    <w:abstractNumId w:val="72"/>
  </w:num>
  <w:num w:numId="173" w16cid:durableId="711348177">
    <w:abstractNumId w:val="72"/>
  </w:num>
  <w:num w:numId="174" w16cid:durableId="1103959847">
    <w:abstractNumId w:val="72"/>
  </w:num>
  <w:num w:numId="175" w16cid:durableId="1013264556">
    <w:abstractNumId w:val="72"/>
  </w:num>
  <w:num w:numId="176" w16cid:durableId="1912884393">
    <w:abstractNumId w:val="72"/>
  </w:num>
  <w:num w:numId="177" w16cid:durableId="1838030952">
    <w:abstractNumId w:val="72"/>
  </w:num>
  <w:num w:numId="178" w16cid:durableId="1318730088">
    <w:abstractNumId w:val="72"/>
  </w:num>
  <w:num w:numId="179" w16cid:durableId="1035276056">
    <w:abstractNumId w:val="72"/>
  </w:num>
  <w:num w:numId="180" w16cid:durableId="2015299949">
    <w:abstractNumId w:val="72"/>
  </w:num>
  <w:num w:numId="181" w16cid:durableId="919483423">
    <w:abstractNumId w:val="72"/>
  </w:num>
  <w:num w:numId="182" w16cid:durableId="1143233923">
    <w:abstractNumId w:val="72"/>
  </w:num>
  <w:num w:numId="183" w16cid:durableId="549072077">
    <w:abstractNumId w:val="72"/>
  </w:num>
  <w:num w:numId="184" w16cid:durableId="93215444">
    <w:abstractNumId w:val="72"/>
  </w:num>
  <w:num w:numId="185" w16cid:durableId="1038358121">
    <w:abstractNumId w:val="72"/>
  </w:num>
  <w:num w:numId="186" w16cid:durableId="415903884">
    <w:abstractNumId w:val="72"/>
  </w:num>
  <w:num w:numId="187" w16cid:durableId="222524692">
    <w:abstractNumId w:val="72"/>
  </w:num>
  <w:num w:numId="188" w16cid:durableId="193152678">
    <w:abstractNumId w:val="72"/>
  </w:num>
  <w:num w:numId="189" w16cid:durableId="1570265866">
    <w:abstractNumId w:val="72"/>
  </w:num>
  <w:num w:numId="190" w16cid:durableId="1235894131">
    <w:abstractNumId w:val="72"/>
  </w:num>
  <w:num w:numId="191" w16cid:durableId="818886619">
    <w:abstractNumId w:val="72"/>
  </w:num>
  <w:num w:numId="192" w16cid:durableId="1622567292">
    <w:abstractNumId w:val="72"/>
  </w:num>
  <w:num w:numId="193" w16cid:durableId="291597342">
    <w:abstractNumId w:val="72"/>
  </w:num>
  <w:num w:numId="194" w16cid:durableId="1386873243">
    <w:abstractNumId w:val="72"/>
  </w:num>
  <w:num w:numId="195" w16cid:durableId="1999460976">
    <w:abstractNumId w:val="72"/>
  </w:num>
  <w:num w:numId="196" w16cid:durableId="1836143678">
    <w:abstractNumId w:val="72"/>
  </w:num>
  <w:num w:numId="197" w16cid:durableId="1008562849">
    <w:abstractNumId w:val="72"/>
  </w:num>
  <w:num w:numId="198" w16cid:durableId="1110010477">
    <w:abstractNumId w:val="72"/>
  </w:num>
  <w:num w:numId="199" w16cid:durableId="1128666823">
    <w:abstractNumId w:val="72"/>
  </w:num>
  <w:num w:numId="200" w16cid:durableId="636448078">
    <w:abstractNumId w:val="72"/>
  </w:num>
  <w:num w:numId="201" w16cid:durableId="1528837196">
    <w:abstractNumId w:val="72"/>
  </w:num>
  <w:num w:numId="202" w16cid:durableId="943921351">
    <w:abstractNumId w:val="72"/>
  </w:num>
  <w:num w:numId="203" w16cid:durableId="862978384">
    <w:abstractNumId w:val="72"/>
  </w:num>
  <w:num w:numId="204" w16cid:durableId="965702996">
    <w:abstractNumId w:val="72"/>
  </w:num>
  <w:num w:numId="205" w16cid:durableId="1080982883">
    <w:abstractNumId w:val="72"/>
  </w:num>
  <w:num w:numId="206" w16cid:durableId="1214388681">
    <w:abstractNumId w:val="72"/>
  </w:num>
  <w:num w:numId="207" w16cid:durableId="1931348565">
    <w:abstractNumId w:val="72"/>
  </w:num>
  <w:num w:numId="208" w16cid:durableId="508720551">
    <w:abstractNumId w:val="72"/>
  </w:num>
  <w:num w:numId="209" w16cid:durableId="2086686839">
    <w:abstractNumId w:val="72"/>
  </w:num>
  <w:num w:numId="210" w16cid:durableId="1756970102">
    <w:abstractNumId w:val="72"/>
  </w:num>
  <w:num w:numId="211" w16cid:durableId="525368264">
    <w:abstractNumId w:val="72"/>
  </w:num>
  <w:num w:numId="212" w16cid:durableId="1143472632">
    <w:abstractNumId w:val="72"/>
  </w:num>
  <w:num w:numId="213" w16cid:durableId="661389631">
    <w:abstractNumId w:val="72"/>
  </w:num>
  <w:num w:numId="214" w16cid:durableId="2018581192">
    <w:abstractNumId w:val="72"/>
  </w:num>
  <w:num w:numId="215" w16cid:durableId="2171772">
    <w:abstractNumId w:val="72"/>
  </w:num>
  <w:num w:numId="216" w16cid:durableId="1085607688">
    <w:abstractNumId w:val="72"/>
  </w:num>
  <w:num w:numId="217" w16cid:durableId="1755740983">
    <w:abstractNumId w:val="72"/>
  </w:num>
  <w:num w:numId="218" w16cid:durableId="1020861094">
    <w:abstractNumId w:val="72"/>
  </w:num>
  <w:num w:numId="219" w16cid:durableId="911239111">
    <w:abstractNumId w:val="72"/>
  </w:num>
  <w:num w:numId="220" w16cid:durableId="1099445670">
    <w:abstractNumId w:val="72"/>
  </w:num>
  <w:num w:numId="221" w16cid:durableId="513301159">
    <w:abstractNumId w:val="72"/>
  </w:num>
  <w:num w:numId="222" w16cid:durableId="836191512">
    <w:abstractNumId w:val="72"/>
  </w:num>
  <w:num w:numId="223" w16cid:durableId="774710178">
    <w:abstractNumId w:val="72"/>
  </w:num>
  <w:num w:numId="224" w16cid:durableId="1136723318">
    <w:abstractNumId w:val="72"/>
  </w:num>
  <w:num w:numId="225" w16cid:durableId="326517449">
    <w:abstractNumId w:val="72"/>
  </w:num>
  <w:num w:numId="226" w16cid:durableId="1543982511">
    <w:abstractNumId w:val="72"/>
  </w:num>
  <w:num w:numId="227" w16cid:durableId="1106654008">
    <w:abstractNumId w:val="72"/>
  </w:num>
  <w:num w:numId="228" w16cid:durableId="874925970">
    <w:abstractNumId w:val="72"/>
  </w:num>
  <w:num w:numId="229" w16cid:durableId="1992980685">
    <w:abstractNumId w:val="72"/>
  </w:num>
  <w:num w:numId="230" w16cid:durableId="229391649">
    <w:abstractNumId w:val="72"/>
  </w:num>
  <w:num w:numId="231" w16cid:durableId="176845601">
    <w:abstractNumId w:val="72"/>
  </w:num>
  <w:num w:numId="232" w16cid:durableId="1099377033">
    <w:abstractNumId w:val="72"/>
  </w:num>
  <w:num w:numId="233" w16cid:durableId="1464346653">
    <w:abstractNumId w:val="98"/>
  </w:num>
  <w:num w:numId="234" w16cid:durableId="938831893">
    <w:abstractNumId w:val="150"/>
  </w:num>
  <w:num w:numId="235" w16cid:durableId="507065379">
    <w:abstractNumId w:val="126"/>
  </w:num>
  <w:num w:numId="236" w16cid:durableId="895505409">
    <w:abstractNumId w:val="155"/>
  </w:num>
  <w:num w:numId="237" w16cid:durableId="1157963242">
    <w:abstractNumId w:val="188"/>
  </w:num>
  <w:num w:numId="238" w16cid:durableId="1559777592">
    <w:abstractNumId w:val="189"/>
  </w:num>
  <w:num w:numId="239" w16cid:durableId="1035081794">
    <w:abstractNumId w:val="180"/>
  </w:num>
  <w:num w:numId="240" w16cid:durableId="39600193">
    <w:abstractNumId w:val="10"/>
  </w:num>
  <w:num w:numId="241" w16cid:durableId="1652634003">
    <w:abstractNumId w:val="11"/>
  </w:num>
  <w:num w:numId="242" w16cid:durableId="2537306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219707013">
    <w:abstractNumId w:val="72"/>
  </w:num>
  <w:num w:numId="244" w16cid:durableId="1565294570">
    <w:abstractNumId w:val="72"/>
  </w:num>
  <w:num w:numId="245" w16cid:durableId="1149325577">
    <w:abstractNumId w:val="43"/>
  </w:num>
  <w:num w:numId="246" w16cid:durableId="814417633">
    <w:abstractNumId w:val="112"/>
  </w:num>
  <w:num w:numId="247" w16cid:durableId="1822429300">
    <w:abstractNumId w:val="157"/>
  </w:num>
  <w:num w:numId="248" w16cid:durableId="280385485">
    <w:abstractNumId w:val="21"/>
  </w:num>
  <w:num w:numId="249" w16cid:durableId="1534077482">
    <w:abstractNumId w:val="146"/>
  </w:num>
  <w:num w:numId="250" w16cid:durableId="1919091661">
    <w:abstractNumId w:val="111"/>
  </w:num>
  <w:num w:numId="251" w16cid:durableId="898325961">
    <w:abstractNumId w:val="44"/>
  </w:num>
  <w:num w:numId="252" w16cid:durableId="1494223265">
    <w:abstractNumId w:val="176"/>
  </w:num>
  <w:num w:numId="253" w16cid:durableId="1117717473">
    <w:abstractNumId w:val="39"/>
  </w:num>
  <w:num w:numId="254" w16cid:durableId="997809833">
    <w:abstractNumId w:val="161"/>
  </w:num>
  <w:num w:numId="255" w16cid:durableId="1352103472">
    <w:abstractNumId w:val="173"/>
  </w:num>
  <w:num w:numId="256" w16cid:durableId="138890674">
    <w:abstractNumId w:val="171"/>
  </w:num>
  <w:num w:numId="257" w16cid:durableId="668676846">
    <w:abstractNumId w:val="72"/>
  </w:num>
  <w:num w:numId="258" w16cid:durableId="483552759">
    <w:abstractNumId w:val="72"/>
  </w:num>
  <w:num w:numId="259" w16cid:durableId="1751268571">
    <w:abstractNumId w:val="149"/>
  </w:num>
  <w:num w:numId="260" w16cid:durableId="737821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1141024">
    <w:abstractNumId w:val="49"/>
  </w:num>
  <w:num w:numId="262" w16cid:durableId="738208715">
    <w:abstractNumId w:val="72"/>
  </w:num>
  <w:num w:numId="263" w16cid:durableId="577903096">
    <w:abstractNumId w:val="90"/>
  </w:num>
  <w:num w:numId="264" w16cid:durableId="1302032560">
    <w:abstractNumId w:val="97"/>
  </w:num>
  <w:num w:numId="265" w16cid:durableId="875393706">
    <w:abstractNumId w:val="15"/>
  </w:num>
  <w:num w:numId="266" w16cid:durableId="544175710">
    <w:abstractNumId w:val="165"/>
  </w:num>
  <w:num w:numId="267" w16cid:durableId="1786775273">
    <w:abstractNumId w:val="40"/>
  </w:num>
  <w:num w:numId="268" w16cid:durableId="976910203">
    <w:abstractNumId w:val="137"/>
  </w:num>
  <w:num w:numId="269" w16cid:durableId="539324431">
    <w:abstractNumId w:val="56"/>
  </w:num>
  <w:num w:numId="270" w16cid:durableId="2141216476">
    <w:abstractNumId w:val="115"/>
  </w:num>
  <w:num w:numId="271" w16cid:durableId="129594071">
    <w:abstractNumId w:val="81"/>
  </w:num>
  <w:num w:numId="272" w16cid:durableId="983776894">
    <w:abstractNumId w:val="17"/>
  </w:num>
  <w:num w:numId="273" w16cid:durableId="102458583">
    <w:abstractNumId w:val="74"/>
  </w:num>
  <w:num w:numId="274" w16cid:durableId="1737781151">
    <w:abstractNumId w:val="123"/>
  </w:num>
  <w:num w:numId="275" w16cid:durableId="974411894">
    <w:abstractNumId w:val="28"/>
  </w:num>
  <w:num w:numId="276" w16cid:durableId="671104724">
    <w:abstractNumId w:val="93"/>
  </w:num>
  <w:num w:numId="277" w16cid:durableId="812060507">
    <w:abstractNumId w:val="152"/>
  </w:num>
  <w:num w:numId="278" w16cid:durableId="1689141519">
    <w:abstractNumId w:val="168"/>
  </w:num>
  <w:num w:numId="279" w16cid:durableId="1727873687">
    <w:abstractNumId w:val="83"/>
  </w:num>
  <w:num w:numId="280" w16cid:durableId="1400052019">
    <w:abstractNumId w:val="85"/>
  </w:num>
  <w:num w:numId="281" w16cid:durableId="1249458604">
    <w:abstractNumId w:val="25"/>
  </w:num>
  <w:num w:numId="282" w16cid:durableId="1458911834">
    <w:abstractNumId w:val="8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284435055">
    <w:abstractNumId w:val="16"/>
  </w:num>
  <w:num w:numId="284" w16cid:durableId="461652834">
    <w:abstractNumId w:val="136"/>
  </w:num>
  <w:num w:numId="285" w16cid:durableId="1608657112">
    <w:abstractNumId w:val="114"/>
  </w:num>
  <w:num w:numId="286" w16cid:durableId="911740216">
    <w:abstractNumId w:val="119"/>
  </w:num>
  <w:num w:numId="287" w16cid:durableId="1281952885">
    <w:abstractNumId w:val="72"/>
  </w:num>
  <w:num w:numId="288" w16cid:durableId="616721717">
    <w:abstractNumId w:val="185"/>
  </w:num>
  <w:num w:numId="289" w16cid:durableId="1330209217">
    <w:abstractNumId w:val="130"/>
  </w:num>
  <w:num w:numId="290" w16cid:durableId="1192378510">
    <w:abstractNumId w:val="177"/>
  </w:num>
  <w:num w:numId="291" w16cid:durableId="108205680">
    <w:abstractNumId w:val="24"/>
  </w:num>
  <w:num w:numId="292" w16cid:durableId="1975326908">
    <w:abstractNumId w:val="120"/>
  </w:num>
  <w:num w:numId="293" w16cid:durableId="658995526">
    <w:abstractNumId w:val="62"/>
  </w:num>
  <w:num w:numId="294" w16cid:durableId="1474562735">
    <w:abstractNumId w:val="72"/>
  </w:num>
  <w:num w:numId="295" w16cid:durableId="699549597">
    <w:abstractNumId w:val="71"/>
  </w:num>
  <w:num w:numId="296" w16cid:durableId="1712069721">
    <w:abstractNumId w:val="51"/>
  </w:num>
  <w:num w:numId="297" w16cid:durableId="1222450198">
    <w:abstractNumId w:val="50"/>
  </w:num>
  <w:num w:numId="298" w16cid:durableId="1222906511">
    <w:abstractNumId w:val="72"/>
  </w:num>
  <w:num w:numId="299" w16cid:durableId="758791470">
    <w:abstractNumId w:val="21"/>
  </w:num>
  <w:num w:numId="300" w16cid:durableId="968318370">
    <w:abstractNumId w:val="19"/>
  </w:num>
  <w:num w:numId="301" w16cid:durableId="1666086232">
    <w:abstractNumId w:val="158"/>
  </w:num>
  <w:num w:numId="302" w16cid:durableId="2105225464">
    <w:abstractNumId w:val="72"/>
  </w:num>
  <w:num w:numId="303" w16cid:durableId="1767967005">
    <w:abstractNumId w:val="72"/>
  </w:num>
  <w:num w:numId="304" w16cid:durableId="1204096789">
    <w:abstractNumId w:val="60"/>
  </w:num>
  <w:num w:numId="305" w16cid:durableId="1969435304">
    <w:abstractNumId w:val="72"/>
  </w:num>
  <w:num w:numId="306" w16cid:durableId="1089236623">
    <w:abstractNumId w:val="88"/>
  </w:num>
  <w:num w:numId="307" w16cid:durableId="1393776776">
    <w:abstractNumId w:val="72"/>
  </w:num>
  <w:num w:numId="308" w16cid:durableId="1921717078">
    <w:abstractNumId w:val="72"/>
  </w:num>
  <w:num w:numId="309" w16cid:durableId="312880336">
    <w:abstractNumId w:val="72"/>
  </w:num>
  <w:num w:numId="310" w16cid:durableId="1262882934">
    <w:abstractNumId w:val="72"/>
  </w:num>
  <w:num w:numId="311" w16cid:durableId="204829651">
    <w:abstractNumId w:val="72"/>
  </w:num>
  <w:num w:numId="312" w16cid:durableId="1863976089">
    <w:abstractNumId w:val="72"/>
  </w:num>
  <w:num w:numId="313" w16cid:durableId="1309358354">
    <w:abstractNumId w:val="72"/>
  </w:num>
  <w:num w:numId="314" w16cid:durableId="227614699">
    <w:abstractNumId w:val="110"/>
  </w:num>
  <w:num w:numId="315" w16cid:durableId="1985038862">
    <w:abstractNumId w:val="72"/>
  </w:num>
  <w:num w:numId="316" w16cid:durableId="1809012406">
    <w:abstractNumId w:val="100"/>
  </w:num>
  <w:num w:numId="317" w16cid:durableId="824929538">
    <w:abstractNumId w:val="186"/>
  </w:num>
  <w:num w:numId="318" w16cid:durableId="1296596804">
    <w:abstractNumId w:val="148"/>
  </w:num>
  <w:num w:numId="319" w16cid:durableId="429931790">
    <w:abstractNumId w:val="107"/>
  </w:num>
  <w:num w:numId="320" w16cid:durableId="1083069416">
    <w:abstractNumId w:val="13"/>
  </w:num>
  <w:num w:numId="321" w16cid:durableId="680819268">
    <w:abstractNumId w:val="102"/>
  </w:num>
  <w:num w:numId="322" w16cid:durableId="691300813">
    <w:abstractNumId w:val="34"/>
  </w:num>
  <w:num w:numId="323" w16cid:durableId="1697343488">
    <w:abstractNumId w:val="72"/>
  </w:num>
  <w:num w:numId="324" w16cid:durableId="1103915276">
    <w:abstractNumId w:val="105"/>
  </w:num>
  <w:num w:numId="325" w16cid:durableId="539900206">
    <w:abstractNumId w:val="101"/>
  </w:num>
  <w:num w:numId="326" w16cid:durableId="2043940422">
    <w:abstractNumId w:val="144"/>
  </w:num>
  <w:num w:numId="327" w16cid:durableId="436484375">
    <w:abstractNumId w:val="141"/>
  </w:num>
  <w:num w:numId="328" w16cid:durableId="718674074">
    <w:abstractNumId w:val="95"/>
  </w:num>
  <w:num w:numId="329" w16cid:durableId="1686982499">
    <w:abstractNumId w:val="69"/>
  </w:num>
  <w:num w:numId="330" w16cid:durableId="1880316636">
    <w:abstractNumId w:val="172"/>
  </w:num>
  <w:num w:numId="331" w16cid:durableId="622689240">
    <w:abstractNumId w:val="72"/>
  </w:num>
  <w:num w:numId="332" w16cid:durableId="1690520970">
    <w:abstractNumId w:val="31"/>
  </w:num>
  <w:num w:numId="333" w16cid:durableId="797256912">
    <w:abstractNumId w:val="140"/>
  </w:num>
  <w:num w:numId="334" w16cid:durableId="1666278257">
    <w:abstractNumId w:val="63"/>
  </w:num>
  <w:num w:numId="335" w16cid:durableId="2092580347">
    <w:abstractNumId w:val="30"/>
  </w:num>
  <w:num w:numId="336" w16cid:durableId="743912637">
    <w:abstractNumId w:val="182"/>
  </w:num>
  <w:num w:numId="337" w16cid:durableId="1093165686">
    <w:abstractNumId w:val="143"/>
  </w:num>
  <w:num w:numId="338" w16cid:durableId="1725521755">
    <w:abstractNumId w:val="103"/>
  </w:num>
  <w:num w:numId="339" w16cid:durableId="541089699">
    <w:abstractNumId w:val="104"/>
  </w:num>
  <w:num w:numId="340" w16cid:durableId="1701781323">
    <w:abstractNumId w:val="72"/>
  </w:num>
  <w:num w:numId="341" w16cid:durableId="487133181">
    <w:abstractNumId w:val="72"/>
  </w:num>
  <w:num w:numId="342" w16cid:durableId="1998459654">
    <w:abstractNumId w:val="72"/>
  </w:num>
  <w:num w:numId="343" w16cid:durableId="2062828847">
    <w:abstractNumId w:val="72"/>
  </w:num>
  <w:num w:numId="344" w16cid:durableId="58288181">
    <w:abstractNumId w:val="72"/>
  </w:num>
  <w:num w:numId="345" w16cid:durableId="439186043">
    <w:abstractNumId w:val="72"/>
  </w:num>
  <w:num w:numId="346" w16cid:durableId="210000753">
    <w:abstractNumId w:val="116"/>
  </w:num>
  <w:num w:numId="347" w16cid:durableId="1332372783">
    <w:abstractNumId w:val="164"/>
  </w:num>
  <w:num w:numId="348" w16cid:durableId="314456880">
    <w:abstractNumId w:val="57"/>
  </w:num>
  <w:num w:numId="349" w16cid:durableId="631406057">
    <w:abstractNumId w:val="72"/>
  </w:num>
  <w:num w:numId="350" w16cid:durableId="526916795">
    <w:abstractNumId w:val="72"/>
  </w:num>
  <w:num w:numId="351" w16cid:durableId="141851101">
    <w:abstractNumId w:val="72"/>
  </w:num>
  <w:num w:numId="352" w16cid:durableId="1421953725">
    <w:abstractNumId w:val="72"/>
  </w:num>
  <w:num w:numId="353" w16cid:durableId="1113791330">
    <w:abstractNumId w:val="72"/>
  </w:num>
  <w:num w:numId="354" w16cid:durableId="823082355">
    <w:abstractNumId w:val="72"/>
  </w:num>
  <w:num w:numId="355" w16cid:durableId="592396194">
    <w:abstractNumId w:val="72"/>
  </w:num>
  <w:num w:numId="356" w16cid:durableId="759638806">
    <w:abstractNumId w:val="91"/>
  </w:num>
  <w:num w:numId="357" w16cid:durableId="1354334012">
    <w:abstractNumId w:val="139"/>
  </w:num>
  <w:num w:numId="358" w16cid:durableId="1783913181">
    <w:abstractNumId w:val="64"/>
  </w:num>
  <w:num w:numId="359" w16cid:durableId="1692148868">
    <w:abstractNumId w:val="14"/>
  </w:num>
  <w:numIdMacAtCleanup w:val="3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9BA"/>
    <w:rsid w:val="00004AF0"/>
    <w:rsid w:val="00005F5C"/>
    <w:rsid w:val="000062FA"/>
    <w:rsid w:val="0000716D"/>
    <w:rsid w:val="00007249"/>
    <w:rsid w:val="00007D97"/>
    <w:rsid w:val="0001217D"/>
    <w:rsid w:val="0001375B"/>
    <w:rsid w:val="00013A52"/>
    <w:rsid w:val="00014410"/>
    <w:rsid w:val="00014792"/>
    <w:rsid w:val="00014B60"/>
    <w:rsid w:val="00014F48"/>
    <w:rsid w:val="000152A8"/>
    <w:rsid w:val="00015953"/>
    <w:rsid w:val="00015A9D"/>
    <w:rsid w:val="00015F06"/>
    <w:rsid w:val="00020548"/>
    <w:rsid w:val="00022569"/>
    <w:rsid w:val="000244B8"/>
    <w:rsid w:val="00024E30"/>
    <w:rsid w:val="00025B9C"/>
    <w:rsid w:val="00025CD5"/>
    <w:rsid w:val="00026155"/>
    <w:rsid w:val="00026667"/>
    <w:rsid w:val="000274AD"/>
    <w:rsid w:val="0002765E"/>
    <w:rsid w:val="00030252"/>
    <w:rsid w:val="000302C8"/>
    <w:rsid w:val="0003034C"/>
    <w:rsid w:val="000303BF"/>
    <w:rsid w:val="000309DB"/>
    <w:rsid w:val="000326F6"/>
    <w:rsid w:val="00032A9F"/>
    <w:rsid w:val="00032BBA"/>
    <w:rsid w:val="0003389C"/>
    <w:rsid w:val="00033BA0"/>
    <w:rsid w:val="00034E19"/>
    <w:rsid w:val="00034FF1"/>
    <w:rsid w:val="00035295"/>
    <w:rsid w:val="00035C19"/>
    <w:rsid w:val="00035E2B"/>
    <w:rsid w:val="00035E7D"/>
    <w:rsid w:val="00036CBD"/>
    <w:rsid w:val="00037B97"/>
    <w:rsid w:val="00041C07"/>
    <w:rsid w:val="00042DB8"/>
    <w:rsid w:val="00043C31"/>
    <w:rsid w:val="00043D44"/>
    <w:rsid w:val="00043F27"/>
    <w:rsid w:val="00045DCF"/>
    <w:rsid w:val="00046044"/>
    <w:rsid w:val="00046293"/>
    <w:rsid w:val="000462BC"/>
    <w:rsid w:val="00046998"/>
    <w:rsid w:val="00046F92"/>
    <w:rsid w:val="0004724C"/>
    <w:rsid w:val="00047C57"/>
    <w:rsid w:val="000527FB"/>
    <w:rsid w:val="0005488E"/>
    <w:rsid w:val="000556B0"/>
    <w:rsid w:val="00055804"/>
    <w:rsid w:val="0005617B"/>
    <w:rsid w:val="000562A5"/>
    <w:rsid w:val="000563D2"/>
    <w:rsid w:val="000567E2"/>
    <w:rsid w:val="00057BBA"/>
    <w:rsid w:val="00057F4A"/>
    <w:rsid w:val="000610D4"/>
    <w:rsid w:val="00061ADD"/>
    <w:rsid w:val="00061DF4"/>
    <w:rsid w:val="00062E75"/>
    <w:rsid w:val="000631F7"/>
    <w:rsid w:val="00064589"/>
    <w:rsid w:val="000645FD"/>
    <w:rsid w:val="000650A9"/>
    <w:rsid w:val="000653F1"/>
    <w:rsid w:val="00065612"/>
    <w:rsid w:val="00067067"/>
    <w:rsid w:val="000674D2"/>
    <w:rsid w:val="0006771D"/>
    <w:rsid w:val="00067944"/>
    <w:rsid w:val="000679D9"/>
    <w:rsid w:val="000705D7"/>
    <w:rsid w:val="000706B1"/>
    <w:rsid w:val="00070731"/>
    <w:rsid w:val="00070D7C"/>
    <w:rsid w:val="00071C24"/>
    <w:rsid w:val="00072601"/>
    <w:rsid w:val="000738BC"/>
    <w:rsid w:val="00073912"/>
    <w:rsid w:val="0008087C"/>
    <w:rsid w:val="00081DCC"/>
    <w:rsid w:val="00082B7A"/>
    <w:rsid w:val="00084419"/>
    <w:rsid w:val="00086782"/>
    <w:rsid w:val="00087FEA"/>
    <w:rsid w:val="00092ADB"/>
    <w:rsid w:val="00093A25"/>
    <w:rsid w:val="0009418C"/>
    <w:rsid w:val="00094D2D"/>
    <w:rsid w:val="00095840"/>
    <w:rsid w:val="00095C42"/>
    <w:rsid w:val="0009738D"/>
    <w:rsid w:val="000A496F"/>
    <w:rsid w:val="000A4A55"/>
    <w:rsid w:val="000A5809"/>
    <w:rsid w:val="000A60A0"/>
    <w:rsid w:val="000A6CD5"/>
    <w:rsid w:val="000A6EC7"/>
    <w:rsid w:val="000A7747"/>
    <w:rsid w:val="000B187C"/>
    <w:rsid w:val="000B236D"/>
    <w:rsid w:val="000B3B08"/>
    <w:rsid w:val="000B539E"/>
    <w:rsid w:val="000B53F3"/>
    <w:rsid w:val="000B6F4E"/>
    <w:rsid w:val="000B7FA2"/>
    <w:rsid w:val="000C04E3"/>
    <w:rsid w:val="000C09AE"/>
    <w:rsid w:val="000C0C05"/>
    <w:rsid w:val="000C1AAF"/>
    <w:rsid w:val="000C4648"/>
    <w:rsid w:val="000C4B25"/>
    <w:rsid w:val="000C59AD"/>
    <w:rsid w:val="000C5D2B"/>
    <w:rsid w:val="000C7616"/>
    <w:rsid w:val="000D2ED0"/>
    <w:rsid w:val="000D5FB8"/>
    <w:rsid w:val="000D6DFD"/>
    <w:rsid w:val="000D6E10"/>
    <w:rsid w:val="000D7961"/>
    <w:rsid w:val="000E00B6"/>
    <w:rsid w:val="000E04A1"/>
    <w:rsid w:val="000E0B6C"/>
    <w:rsid w:val="000E12F1"/>
    <w:rsid w:val="000E178C"/>
    <w:rsid w:val="000E1C5E"/>
    <w:rsid w:val="000E2020"/>
    <w:rsid w:val="000E2462"/>
    <w:rsid w:val="000E27C3"/>
    <w:rsid w:val="000E5C7A"/>
    <w:rsid w:val="000E6B11"/>
    <w:rsid w:val="000E6DC6"/>
    <w:rsid w:val="000F0E29"/>
    <w:rsid w:val="000F62F0"/>
    <w:rsid w:val="000F6FD9"/>
    <w:rsid w:val="000F7257"/>
    <w:rsid w:val="000F7CF2"/>
    <w:rsid w:val="00100156"/>
    <w:rsid w:val="001009E5"/>
    <w:rsid w:val="00103061"/>
    <w:rsid w:val="00105242"/>
    <w:rsid w:val="00105367"/>
    <w:rsid w:val="001055FB"/>
    <w:rsid w:val="00105FBE"/>
    <w:rsid w:val="001061A0"/>
    <w:rsid w:val="001108A9"/>
    <w:rsid w:val="00111D5A"/>
    <w:rsid w:val="001128C9"/>
    <w:rsid w:val="00113FB0"/>
    <w:rsid w:val="00114833"/>
    <w:rsid w:val="00115643"/>
    <w:rsid w:val="001201B6"/>
    <w:rsid w:val="001202D5"/>
    <w:rsid w:val="00121204"/>
    <w:rsid w:val="00122891"/>
    <w:rsid w:val="001253B5"/>
    <w:rsid w:val="00125BF8"/>
    <w:rsid w:val="001268AA"/>
    <w:rsid w:val="00130788"/>
    <w:rsid w:val="001308CC"/>
    <w:rsid w:val="00130942"/>
    <w:rsid w:val="001312AF"/>
    <w:rsid w:val="001329B9"/>
    <w:rsid w:val="0013350B"/>
    <w:rsid w:val="00133768"/>
    <w:rsid w:val="00133E0F"/>
    <w:rsid w:val="001342F1"/>
    <w:rsid w:val="00134E02"/>
    <w:rsid w:val="00135A3A"/>
    <w:rsid w:val="00136F54"/>
    <w:rsid w:val="00137A93"/>
    <w:rsid w:val="00137DAA"/>
    <w:rsid w:val="0014064C"/>
    <w:rsid w:val="00140CA7"/>
    <w:rsid w:val="00141E27"/>
    <w:rsid w:val="00143040"/>
    <w:rsid w:val="001452C0"/>
    <w:rsid w:val="00146631"/>
    <w:rsid w:val="00147AA3"/>
    <w:rsid w:val="00147B71"/>
    <w:rsid w:val="00150028"/>
    <w:rsid w:val="0015011A"/>
    <w:rsid w:val="00150214"/>
    <w:rsid w:val="00151DC8"/>
    <w:rsid w:val="00153957"/>
    <w:rsid w:val="00153F0B"/>
    <w:rsid w:val="00154368"/>
    <w:rsid w:val="00154623"/>
    <w:rsid w:val="0015499C"/>
    <w:rsid w:val="00155375"/>
    <w:rsid w:val="0015675F"/>
    <w:rsid w:val="00160200"/>
    <w:rsid w:val="00160535"/>
    <w:rsid w:val="00160FCE"/>
    <w:rsid w:val="00163311"/>
    <w:rsid w:val="00163845"/>
    <w:rsid w:val="001649E0"/>
    <w:rsid w:val="001652F4"/>
    <w:rsid w:val="0016530B"/>
    <w:rsid w:val="00166662"/>
    <w:rsid w:val="00167905"/>
    <w:rsid w:val="00167910"/>
    <w:rsid w:val="00167F10"/>
    <w:rsid w:val="00170CA8"/>
    <w:rsid w:val="00171128"/>
    <w:rsid w:val="00172358"/>
    <w:rsid w:val="001732D9"/>
    <w:rsid w:val="00175FFA"/>
    <w:rsid w:val="00177F66"/>
    <w:rsid w:val="001811C1"/>
    <w:rsid w:val="00181C40"/>
    <w:rsid w:val="00184E18"/>
    <w:rsid w:val="001852F3"/>
    <w:rsid w:val="001859FA"/>
    <w:rsid w:val="00186621"/>
    <w:rsid w:val="001867FF"/>
    <w:rsid w:val="001869A5"/>
    <w:rsid w:val="00186BF5"/>
    <w:rsid w:val="00187D66"/>
    <w:rsid w:val="001914C0"/>
    <w:rsid w:val="00194C49"/>
    <w:rsid w:val="00195A7F"/>
    <w:rsid w:val="00196E2A"/>
    <w:rsid w:val="001971AE"/>
    <w:rsid w:val="00197834"/>
    <w:rsid w:val="001A317F"/>
    <w:rsid w:val="001A55BD"/>
    <w:rsid w:val="001A61D3"/>
    <w:rsid w:val="001A6CEB"/>
    <w:rsid w:val="001B0443"/>
    <w:rsid w:val="001B1A21"/>
    <w:rsid w:val="001B1D95"/>
    <w:rsid w:val="001B235A"/>
    <w:rsid w:val="001B2758"/>
    <w:rsid w:val="001B41E5"/>
    <w:rsid w:val="001B55ED"/>
    <w:rsid w:val="001B56F1"/>
    <w:rsid w:val="001B585C"/>
    <w:rsid w:val="001B5981"/>
    <w:rsid w:val="001B5CA2"/>
    <w:rsid w:val="001B656B"/>
    <w:rsid w:val="001B65F9"/>
    <w:rsid w:val="001C3012"/>
    <w:rsid w:val="001C3885"/>
    <w:rsid w:val="001C4403"/>
    <w:rsid w:val="001C44A3"/>
    <w:rsid w:val="001C6408"/>
    <w:rsid w:val="001C673F"/>
    <w:rsid w:val="001D06AA"/>
    <w:rsid w:val="001D0C1B"/>
    <w:rsid w:val="001D0D7B"/>
    <w:rsid w:val="001D0F05"/>
    <w:rsid w:val="001D144F"/>
    <w:rsid w:val="001D1799"/>
    <w:rsid w:val="001D1E4B"/>
    <w:rsid w:val="001D580B"/>
    <w:rsid w:val="001D6D42"/>
    <w:rsid w:val="001D74DB"/>
    <w:rsid w:val="001E0711"/>
    <w:rsid w:val="001E07FC"/>
    <w:rsid w:val="001E11F9"/>
    <w:rsid w:val="001E3887"/>
    <w:rsid w:val="001E38A4"/>
    <w:rsid w:val="001E3C20"/>
    <w:rsid w:val="001E4E76"/>
    <w:rsid w:val="001E4F9E"/>
    <w:rsid w:val="001E54F6"/>
    <w:rsid w:val="001E5AAB"/>
    <w:rsid w:val="001E5DE0"/>
    <w:rsid w:val="001E6103"/>
    <w:rsid w:val="001E64FE"/>
    <w:rsid w:val="001F11F8"/>
    <w:rsid w:val="001F40A2"/>
    <w:rsid w:val="001F4428"/>
    <w:rsid w:val="001F455A"/>
    <w:rsid w:val="001F500A"/>
    <w:rsid w:val="001F5F4A"/>
    <w:rsid w:val="00200224"/>
    <w:rsid w:val="00201A77"/>
    <w:rsid w:val="00201E03"/>
    <w:rsid w:val="00202465"/>
    <w:rsid w:val="00202AF8"/>
    <w:rsid w:val="00203AC7"/>
    <w:rsid w:val="00203D78"/>
    <w:rsid w:val="002042D0"/>
    <w:rsid w:val="002077F0"/>
    <w:rsid w:val="00207A57"/>
    <w:rsid w:val="00207FB5"/>
    <w:rsid w:val="002124D4"/>
    <w:rsid w:val="0021350B"/>
    <w:rsid w:val="00213B08"/>
    <w:rsid w:val="002145A1"/>
    <w:rsid w:val="00214AF2"/>
    <w:rsid w:val="00214D22"/>
    <w:rsid w:val="00214DD7"/>
    <w:rsid w:val="00214FFF"/>
    <w:rsid w:val="00215C1A"/>
    <w:rsid w:val="002165C3"/>
    <w:rsid w:val="00220C6B"/>
    <w:rsid w:val="00221291"/>
    <w:rsid w:val="002223B4"/>
    <w:rsid w:val="00225ACD"/>
    <w:rsid w:val="00226BCB"/>
    <w:rsid w:val="0022772A"/>
    <w:rsid w:val="00227B84"/>
    <w:rsid w:val="00231358"/>
    <w:rsid w:val="002333E4"/>
    <w:rsid w:val="002361E1"/>
    <w:rsid w:val="00236B34"/>
    <w:rsid w:val="0023731E"/>
    <w:rsid w:val="002373E7"/>
    <w:rsid w:val="00240449"/>
    <w:rsid w:val="00241196"/>
    <w:rsid w:val="0024279E"/>
    <w:rsid w:val="00243C69"/>
    <w:rsid w:val="00243F84"/>
    <w:rsid w:val="0024503F"/>
    <w:rsid w:val="00245754"/>
    <w:rsid w:val="00246172"/>
    <w:rsid w:val="00246245"/>
    <w:rsid w:val="00246973"/>
    <w:rsid w:val="0025005A"/>
    <w:rsid w:val="00250252"/>
    <w:rsid w:val="00250B80"/>
    <w:rsid w:val="00250D5F"/>
    <w:rsid w:val="00252398"/>
    <w:rsid w:val="00253538"/>
    <w:rsid w:val="00253F52"/>
    <w:rsid w:val="002548F0"/>
    <w:rsid w:val="002554B6"/>
    <w:rsid w:val="00255A99"/>
    <w:rsid w:val="00255F74"/>
    <w:rsid w:val="002604B4"/>
    <w:rsid w:val="002616A3"/>
    <w:rsid w:val="00262E63"/>
    <w:rsid w:val="00263C2C"/>
    <w:rsid w:val="00263FBB"/>
    <w:rsid w:val="002654F7"/>
    <w:rsid w:val="00265688"/>
    <w:rsid w:val="002656A5"/>
    <w:rsid w:val="00266B46"/>
    <w:rsid w:val="00270326"/>
    <w:rsid w:val="00272172"/>
    <w:rsid w:val="00272B7A"/>
    <w:rsid w:val="00272F1F"/>
    <w:rsid w:val="00272FC3"/>
    <w:rsid w:val="002748D0"/>
    <w:rsid w:val="002751F3"/>
    <w:rsid w:val="0027539E"/>
    <w:rsid w:val="00275871"/>
    <w:rsid w:val="00276013"/>
    <w:rsid w:val="002768B4"/>
    <w:rsid w:val="00277B0C"/>
    <w:rsid w:val="00277E0E"/>
    <w:rsid w:val="00277F8F"/>
    <w:rsid w:val="00280B8B"/>
    <w:rsid w:val="00280F0C"/>
    <w:rsid w:val="00281EC3"/>
    <w:rsid w:val="002821D5"/>
    <w:rsid w:val="00282306"/>
    <w:rsid w:val="00282FA1"/>
    <w:rsid w:val="00284B8F"/>
    <w:rsid w:val="002855F8"/>
    <w:rsid w:val="002858E5"/>
    <w:rsid w:val="00286427"/>
    <w:rsid w:val="00286B99"/>
    <w:rsid w:val="0028724A"/>
    <w:rsid w:val="00287B27"/>
    <w:rsid w:val="002906DD"/>
    <w:rsid w:val="00290B29"/>
    <w:rsid w:val="00294393"/>
    <w:rsid w:val="00294738"/>
    <w:rsid w:val="0029545C"/>
    <w:rsid w:val="00295C2E"/>
    <w:rsid w:val="00295FEE"/>
    <w:rsid w:val="0029613C"/>
    <w:rsid w:val="00296247"/>
    <w:rsid w:val="00296F4A"/>
    <w:rsid w:val="002A0196"/>
    <w:rsid w:val="002A0A36"/>
    <w:rsid w:val="002A0D47"/>
    <w:rsid w:val="002A332A"/>
    <w:rsid w:val="002A3476"/>
    <w:rsid w:val="002A37B5"/>
    <w:rsid w:val="002A3AA1"/>
    <w:rsid w:val="002A4889"/>
    <w:rsid w:val="002A5438"/>
    <w:rsid w:val="002A6096"/>
    <w:rsid w:val="002A631D"/>
    <w:rsid w:val="002A65B3"/>
    <w:rsid w:val="002A667F"/>
    <w:rsid w:val="002A6868"/>
    <w:rsid w:val="002A7C7B"/>
    <w:rsid w:val="002B04BB"/>
    <w:rsid w:val="002B2A14"/>
    <w:rsid w:val="002B2EA7"/>
    <w:rsid w:val="002B2F6A"/>
    <w:rsid w:val="002B33C9"/>
    <w:rsid w:val="002B731B"/>
    <w:rsid w:val="002B7760"/>
    <w:rsid w:val="002B7D7E"/>
    <w:rsid w:val="002C0419"/>
    <w:rsid w:val="002C263A"/>
    <w:rsid w:val="002C2CCC"/>
    <w:rsid w:val="002C42F5"/>
    <w:rsid w:val="002C4383"/>
    <w:rsid w:val="002C50EB"/>
    <w:rsid w:val="002C52D1"/>
    <w:rsid w:val="002C565B"/>
    <w:rsid w:val="002C6DB7"/>
    <w:rsid w:val="002C7E9A"/>
    <w:rsid w:val="002D0CD6"/>
    <w:rsid w:val="002D0D70"/>
    <w:rsid w:val="002D1817"/>
    <w:rsid w:val="002D1A70"/>
    <w:rsid w:val="002D20D2"/>
    <w:rsid w:val="002D24A4"/>
    <w:rsid w:val="002D24F8"/>
    <w:rsid w:val="002D2A70"/>
    <w:rsid w:val="002D4295"/>
    <w:rsid w:val="002D42B9"/>
    <w:rsid w:val="002D4EB4"/>
    <w:rsid w:val="002D63D3"/>
    <w:rsid w:val="002E1FDE"/>
    <w:rsid w:val="002E219D"/>
    <w:rsid w:val="002E29F7"/>
    <w:rsid w:val="002E369A"/>
    <w:rsid w:val="002E3CAD"/>
    <w:rsid w:val="002E6472"/>
    <w:rsid w:val="002E651E"/>
    <w:rsid w:val="002E6C04"/>
    <w:rsid w:val="002F15FA"/>
    <w:rsid w:val="002F1B93"/>
    <w:rsid w:val="002F1DFD"/>
    <w:rsid w:val="002F211A"/>
    <w:rsid w:val="002F2BED"/>
    <w:rsid w:val="002F2E92"/>
    <w:rsid w:val="002F337B"/>
    <w:rsid w:val="002F345D"/>
    <w:rsid w:val="002F4D1B"/>
    <w:rsid w:val="002F5250"/>
    <w:rsid w:val="002F5759"/>
    <w:rsid w:val="002F59FE"/>
    <w:rsid w:val="002F6619"/>
    <w:rsid w:val="002F6676"/>
    <w:rsid w:val="002F718F"/>
    <w:rsid w:val="003023E3"/>
    <w:rsid w:val="0030404E"/>
    <w:rsid w:val="003061E3"/>
    <w:rsid w:val="00307790"/>
    <w:rsid w:val="0030791E"/>
    <w:rsid w:val="003102BF"/>
    <w:rsid w:val="003103DA"/>
    <w:rsid w:val="00310A95"/>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3F6D"/>
    <w:rsid w:val="0032472A"/>
    <w:rsid w:val="00325734"/>
    <w:rsid w:val="003258B8"/>
    <w:rsid w:val="00325C93"/>
    <w:rsid w:val="003260E1"/>
    <w:rsid w:val="00327330"/>
    <w:rsid w:val="003301EE"/>
    <w:rsid w:val="00331890"/>
    <w:rsid w:val="00331981"/>
    <w:rsid w:val="00331C3C"/>
    <w:rsid w:val="00332192"/>
    <w:rsid w:val="003329FF"/>
    <w:rsid w:val="00333EB8"/>
    <w:rsid w:val="00333FAC"/>
    <w:rsid w:val="0033462B"/>
    <w:rsid w:val="00334AD6"/>
    <w:rsid w:val="00334FCA"/>
    <w:rsid w:val="003352C8"/>
    <w:rsid w:val="003355E7"/>
    <w:rsid w:val="003366E9"/>
    <w:rsid w:val="00336E40"/>
    <w:rsid w:val="00340F46"/>
    <w:rsid w:val="00341581"/>
    <w:rsid w:val="0034186C"/>
    <w:rsid w:val="00341F6A"/>
    <w:rsid w:val="003423F4"/>
    <w:rsid w:val="00343BB2"/>
    <w:rsid w:val="00343C6A"/>
    <w:rsid w:val="00344FB9"/>
    <w:rsid w:val="003459CD"/>
    <w:rsid w:val="0034647E"/>
    <w:rsid w:val="00346EFF"/>
    <w:rsid w:val="00347430"/>
    <w:rsid w:val="00352231"/>
    <w:rsid w:val="003528AF"/>
    <w:rsid w:val="00352FD8"/>
    <w:rsid w:val="00354980"/>
    <w:rsid w:val="00356229"/>
    <w:rsid w:val="003575E4"/>
    <w:rsid w:val="0035781F"/>
    <w:rsid w:val="00357CEB"/>
    <w:rsid w:val="00363799"/>
    <w:rsid w:val="00363DDA"/>
    <w:rsid w:val="00365129"/>
    <w:rsid w:val="0036512D"/>
    <w:rsid w:val="00366319"/>
    <w:rsid w:val="0036645B"/>
    <w:rsid w:val="0036697F"/>
    <w:rsid w:val="00366C85"/>
    <w:rsid w:val="00367AD5"/>
    <w:rsid w:val="00370D99"/>
    <w:rsid w:val="00370EB2"/>
    <w:rsid w:val="00371877"/>
    <w:rsid w:val="00372204"/>
    <w:rsid w:val="0037230E"/>
    <w:rsid w:val="00373B83"/>
    <w:rsid w:val="00374074"/>
    <w:rsid w:val="003744A8"/>
    <w:rsid w:val="00375FD8"/>
    <w:rsid w:val="00376A3A"/>
    <w:rsid w:val="00377A13"/>
    <w:rsid w:val="00380F25"/>
    <w:rsid w:val="003812BF"/>
    <w:rsid w:val="00381948"/>
    <w:rsid w:val="00382254"/>
    <w:rsid w:val="003822A5"/>
    <w:rsid w:val="003844DC"/>
    <w:rsid w:val="00385477"/>
    <w:rsid w:val="00385711"/>
    <w:rsid w:val="003859F5"/>
    <w:rsid w:val="0038770C"/>
    <w:rsid w:val="00387954"/>
    <w:rsid w:val="00390733"/>
    <w:rsid w:val="0039187D"/>
    <w:rsid w:val="00395A63"/>
    <w:rsid w:val="00395B4A"/>
    <w:rsid w:val="00395FB4"/>
    <w:rsid w:val="003967C9"/>
    <w:rsid w:val="003A092F"/>
    <w:rsid w:val="003A0B33"/>
    <w:rsid w:val="003A109E"/>
    <w:rsid w:val="003A206A"/>
    <w:rsid w:val="003A29F9"/>
    <w:rsid w:val="003A3AA9"/>
    <w:rsid w:val="003A4033"/>
    <w:rsid w:val="003A58A3"/>
    <w:rsid w:val="003A5AAC"/>
    <w:rsid w:val="003A7BF9"/>
    <w:rsid w:val="003B04C4"/>
    <w:rsid w:val="003B0E89"/>
    <w:rsid w:val="003B13AE"/>
    <w:rsid w:val="003B211F"/>
    <w:rsid w:val="003B2A0C"/>
    <w:rsid w:val="003B2FC7"/>
    <w:rsid w:val="003B3131"/>
    <w:rsid w:val="003B4D3A"/>
    <w:rsid w:val="003B51C3"/>
    <w:rsid w:val="003B5439"/>
    <w:rsid w:val="003B5A23"/>
    <w:rsid w:val="003B601B"/>
    <w:rsid w:val="003C0407"/>
    <w:rsid w:val="003C04C4"/>
    <w:rsid w:val="003C0732"/>
    <w:rsid w:val="003C0ACD"/>
    <w:rsid w:val="003C2039"/>
    <w:rsid w:val="003C2BEF"/>
    <w:rsid w:val="003C3D86"/>
    <w:rsid w:val="003C3DD8"/>
    <w:rsid w:val="003C4235"/>
    <w:rsid w:val="003D0035"/>
    <w:rsid w:val="003D0692"/>
    <w:rsid w:val="003D154A"/>
    <w:rsid w:val="003D1750"/>
    <w:rsid w:val="003D1A3E"/>
    <w:rsid w:val="003D21DA"/>
    <w:rsid w:val="003D406A"/>
    <w:rsid w:val="003D5A77"/>
    <w:rsid w:val="003D5F3C"/>
    <w:rsid w:val="003D5F82"/>
    <w:rsid w:val="003D60E4"/>
    <w:rsid w:val="003D7B09"/>
    <w:rsid w:val="003E07B6"/>
    <w:rsid w:val="003E1DB4"/>
    <w:rsid w:val="003E289C"/>
    <w:rsid w:val="003E3336"/>
    <w:rsid w:val="003E34BF"/>
    <w:rsid w:val="003E366C"/>
    <w:rsid w:val="003E4177"/>
    <w:rsid w:val="003E4A7B"/>
    <w:rsid w:val="003E5239"/>
    <w:rsid w:val="003E7C79"/>
    <w:rsid w:val="003F02EE"/>
    <w:rsid w:val="003F0D9A"/>
    <w:rsid w:val="003F1C71"/>
    <w:rsid w:val="003F29C4"/>
    <w:rsid w:val="003F3008"/>
    <w:rsid w:val="003F31E6"/>
    <w:rsid w:val="003F6F09"/>
    <w:rsid w:val="003F7D30"/>
    <w:rsid w:val="00400357"/>
    <w:rsid w:val="004004AE"/>
    <w:rsid w:val="00401C3F"/>
    <w:rsid w:val="00402272"/>
    <w:rsid w:val="0040268E"/>
    <w:rsid w:val="00402D33"/>
    <w:rsid w:val="00402DA7"/>
    <w:rsid w:val="0040438A"/>
    <w:rsid w:val="00404782"/>
    <w:rsid w:val="004054E4"/>
    <w:rsid w:val="00405AE1"/>
    <w:rsid w:val="00405F8E"/>
    <w:rsid w:val="00407351"/>
    <w:rsid w:val="004076A7"/>
    <w:rsid w:val="004110B6"/>
    <w:rsid w:val="004119B6"/>
    <w:rsid w:val="00411E78"/>
    <w:rsid w:val="0041248A"/>
    <w:rsid w:val="00412DE8"/>
    <w:rsid w:val="00413294"/>
    <w:rsid w:val="00413CF0"/>
    <w:rsid w:val="00414212"/>
    <w:rsid w:val="004143A0"/>
    <w:rsid w:val="004143F5"/>
    <w:rsid w:val="00414507"/>
    <w:rsid w:val="0041770C"/>
    <w:rsid w:val="00417984"/>
    <w:rsid w:val="00417A19"/>
    <w:rsid w:val="00421C3D"/>
    <w:rsid w:val="004229DB"/>
    <w:rsid w:val="00422D27"/>
    <w:rsid w:val="00423C09"/>
    <w:rsid w:val="004251B0"/>
    <w:rsid w:val="004255F2"/>
    <w:rsid w:val="00430753"/>
    <w:rsid w:val="00430E0F"/>
    <w:rsid w:val="00433D32"/>
    <w:rsid w:val="00433D4F"/>
    <w:rsid w:val="00433E35"/>
    <w:rsid w:val="004355E9"/>
    <w:rsid w:val="00437CE2"/>
    <w:rsid w:val="004415F3"/>
    <w:rsid w:val="00441D66"/>
    <w:rsid w:val="004443B1"/>
    <w:rsid w:val="00446529"/>
    <w:rsid w:val="004475A7"/>
    <w:rsid w:val="00450383"/>
    <w:rsid w:val="00452738"/>
    <w:rsid w:val="004552CB"/>
    <w:rsid w:val="00456170"/>
    <w:rsid w:val="00456381"/>
    <w:rsid w:val="00457061"/>
    <w:rsid w:val="00457DC9"/>
    <w:rsid w:val="00460746"/>
    <w:rsid w:val="00461CF6"/>
    <w:rsid w:val="004629AE"/>
    <w:rsid w:val="0046383D"/>
    <w:rsid w:val="00464FED"/>
    <w:rsid w:val="00465DC2"/>
    <w:rsid w:val="00470EBE"/>
    <w:rsid w:val="004717A5"/>
    <w:rsid w:val="0047223E"/>
    <w:rsid w:val="0047274B"/>
    <w:rsid w:val="0047394F"/>
    <w:rsid w:val="00474009"/>
    <w:rsid w:val="004754F1"/>
    <w:rsid w:val="00475760"/>
    <w:rsid w:val="00480CDC"/>
    <w:rsid w:val="004819F3"/>
    <w:rsid w:val="00482A46"/>
    <w:rsid w:val="00482B15"/>
    <w:rsid w:val="00482D88"/>
    <w:rsid w:val="00483340"/>
    <w:rsid w:val="00483953"/>
    <w:rsid w:val="00485456"/>
    <w:rsid w:val="0048569A"/>
    <w:rsid w:val="00485A0C"/>
    <w:rsid w:val="00485DD7"/>
    <w:rsid w:val="00485E75"/>
    <w:rsid w:val="00486D17"/>
    <w:rsid w:val="00486DF4"/>
    <w:rsid w:val="00486E56"/>
    <w:rsid w:val="00487AA2"/>
    <w:rsid w:val="00487AA3"/>
    <w:rsid w:val="00490EA5"/>
    <w:rsid w:val="00490F9A"/>
    <w:rsid w:val="00493846"/>
    <w:rsid w:val="00495943"/>
    <w:rsid w:val="00495C51"/>
    <w:rsid w:val="0049631E"/>
    <w:rsid w:val="004963E3"/>
    <w:rsid w:val="004972EB"/>
    <w:rsid w:val="00497512"/>
    <w:rsid w:val="00497D35"/>
    <w:rsid w:val="00497D93"/>
    <w:rsid w:val="004A1634"/>
    <w:rsid w:val="004A23B9"/>
    <w:rsid w:val="004A3382"/>
    <w:rsid w:val="004A5344"/>
    <w:rsid w:val="004A6155"/>
    <w:rsid w:val="004A69AB"/>
    <w:rsid w:val="004A7BC0"/>
    <w:rsid w:val="004B162A"/>
    <w:rsid w:val="004B29C9"/>
    <w:rsid w:val="004B44F4"/>
    <w:rsid w:val="004B496C"/>
    <w:rsid w:val="004B5E49"/>
    <w:rsid w:val="004B759E"/>
    <w:rsid w:val="004B7E25"/>
    <w:rsid w:val="004C0B8F"/>
    <w:rsid w:val="004C0CD5"/>
    <w:rsid w:val="004C145A"/>
    <w:rsid w:val="004C1632"/>
    <w:rsid w:val="004C19BF"/>
    <w:rsid w:val="004C3A66"/>
    <w:rsid w:val="004C3BBE"/>
    <w:rsid w:val="004C3C1A"/>
    <w:rsid w:val="004C3D8E"/>
    <w:rsid w:val="004C402D"/>
    <w:rsid w:val="004C4576"/>
    <w:rsid w:val="004C54F8"/>
    <w:rsid w:val="004C5AE9"/>
    <w:rsid w:val="004C5B83"/>
    <w:rsid w:val="004C64D0"/>
    <w:rsid w:val="004C72B8"/>
    <w:rsid w:val="004D042A"/>
    <w:rsid w:val="004D0444"/>
    <w:rsid w:val="004D0A63"/>
    <w:rsid w:val="004D19FB"/>
    <w:rsid w:val="004D1C23"/>
    <w:rsid w:val="004D21ED"/>
    <w:rsid w:val="004D3672"/>
    <w:rsid w:val="004D5525"/>
    <w:rsid w:val="004D7343"/>
    <w:rsid w:val="004E084D"/>
    <w:rsid w:val="004E0B63"/>
    <w:rsid w:val="004E1D73"/>
    <w:rsid w:val="004E23FC"/>
    <w:rsid w:val="004E36A7"/>
    <w:rsid w:val="004E386C"/>
    <w:rsid w:val="004E3E33"/>
    <w:rsid w:val="004E4A59"/>
    <w:rsid w:val="004E535D"/>
    <w:rsid w:val="004E5A48"/>
    <w:rsid w:val="004E704A"/>
    <w:rsid w:val="004E79B7"/>
    <w:rsid w:val="004E7E09"/>
    <w:rsid w:val="004F0985"/>
    <w:rsid w:val="004F101E"/>
    <w:rsid w:val="004F203B"/>
    <w:rsid w:val="004F34C6"/>
    <w:rsid w:val="004F5DAE"/>
    <w:rsid w:val="004F5F72"/>
    <w:rsid w:val="004F7472"/>
    <w:rsid w:val="004F75FA"/>
    <w:rsid w:val="004F7C52"/>
    <w:rsid w:val="004F7F14"/>
    <w:rsid w:val="00501A34"/>
    <w:rsid w:val="00501C7A"/>
    <w:rsid w:val="0050219F"/>
    <w:rsid w:val="00502330"/>
    <w:rsid w:val="00504020"/>
    <w:rsid w:val="00504760"/>
    <w:rsid w:val="00504F1F"/>
    <w:rsid w:val="00505022"/>
    <w:rsid w:val="005050EE"/>
    <w:rsid w:val="005052DB"/>
    <w:rsid w:val="005052FB"/>
    <w:rsid w:val="00505BF7"/>
    <w:rsid w:val="00507584"/>
    <w:rsid w:val="00510D76"/>
    <w:rsid w:val="005117CA"/>
    <w:rsid w:val="0051184D"/>
    <w:rsid w:val="00512083"/>
    <w:rsid w:val="00514DAC"/>
    <w:rsid w:val="005158F1"/>
    <w:rsid w:val="0051599E"/>
    <w:rsid w:val="005168AF"/>
    <w:rsid w:val="00520304"/>
    <w:rsid w:val="0052106E"/>
    <w:rsid w:val="00521B25"/>
    <w:rsid w:val="00523863"/>
    <w:rsid w:val="00523EEE"/>
    <w:rsid w:val="00523F26"/>
    <w:rsid w:val="005252D6"/>
    <w:rsid w:val="00526BE4"/>
    <w:rsid w:val="00527430"/>
    <w:rsid w:val="00527ABB"/>
    <w:rsid w:val="00527BC6"/>
    <w:rsid w:val="00532D31"/>
    <w:rsid w:val="00533BF0"/>
    <w:rsid w:val="005341AC"/>
    <w:rsid w:val="00534807"/>
    <w:rsid w:val="00535BFB"/>
    <w:rsid w:val="00536181"/>
    <w:rsid w:val="0054025C"/>
    <w:rsid w:val="0054042A"/>
    <w:rsid w:val="005404E8"/>
    <w:rsid w:val="00540545"/>
    <w:rsid w:val="00540A73"/>
    <w:rsid w:val="00542891"/>
    <w:rsid w:val="00543F28"/>
    <w:rsid w:val="00544548"/>
    <w:rsid w:val="00544615"/>
    <w:rsid w:val="00544891"/>
    <w:rsid w:val="00544A26"/>
    <w:rsid w:val="00545346"/>
    <w:rsid w:val="00550040"/>
    <w:rsid w:val="005502CE"/>
    <w:rsid w:val="00550D8B"/>
    <w:rsid w:val="00553494"/>
    <w:rsid w:val="00553AD3"/>
    <w:rsid w:val="0055409C"/>
    <w:rsid w:val="005550B0"/>
    <w:rsid w:val="00556A23"/>
    <w:rsid w:val="00556F82"/>
    <w:rsid w:val="0056194A"/>
    <w:rsid w:val="005632FF"/>
    <w:rsid w:val="005647D1"/>
    <w:rsid w:val="00565241"/>
    <w:rsid w:val="00567706"/>
    <w:rsid w:val="005709FC"/>
    <w:rsid w:val="0057126B"/>
    <w:rsid w:val="00573797"/>
    <w:rsid w:val="00573E1F"/>
    <w:rsid w:val="00573F8E"/>
    <w:rsid w:val="00574DB6"/>
    <w:rsid w:val="0057514C"/>
    <w:rsid w:val="00580BCD"/>
    <w:rsid w:val="0058155F"/>
    <w:rsid w:val="005818CF"/>
    <w:rsid w:val="00582A95"/>
    <w:rsid w:val="0058394A"/>
    <w:rsid w:val="005841B0"/>
    <w:rsid w:val="00585042"/>
    <w:rsid w:val="00586592"/>
    <w:rsid w:val="005875C2"/>
    <w:rsid w:val="00587792"/>
    <w:rsid w:val="00592BCD"/>
    <w:rsid w:val="00592F60"/>
    <w:rsid w:val="00594FE8"/>
    <w:rsid w:val="00595440"/>
    <w:rsid w:val="00596075"/>
    <w:rsid w:val="00596C61"/>
    <w:rsid w:val="005A0ACC"/>
    <w:rsid w:val="005A1609"/>
    <w:rsid w:val="005A1CDF"/>
    <w:rsid w:val="005A1E91"/>
    <w:rsid w:val="005A3530"/>
    <w:rsid w:val="005A36E9"/>
    <w:rsid w:val="005A3DCC"/>
    <w:rsid w:val="005A402F"/>
    <w:rsid w:val="005A4339"/>
    <w:rsid w:val="005A6D1D"/>
    <w:rsid w:val="005A6D30"/>
    <w:rsid w:val="005A74FF"/>
    <w:rsid w:val="005A7F17"/>
    <w:rsid w:val="005B1089"/>
    <w:rsid w:val="005B1D5A"/>
    <w:rsid w:val="005B28E4"/>
    <w:rsid w:val="005B2CE7"/>
    <w:rsid w:val="005B4566"/>
    <w:rsid w:val="005B57E8"/>
    <w:rsid w:val="005B60D1"/>
    <w:rsid w:val="005B6E69"/>
    <w:rsid w:val="005C1119"/>
    <w:rsid w:val="005C1407"/>
    <w:rsid w:val="005C236B"/>
    <w:rsid w:val="005C4D72"/>
    <w:rsid w:val="005C5855"/>
    <w:rsid w:val="005D123B"/>
    <w:rsid w:val="005D1542"/>
    <w:rsid w:val="005D1B15"/>
    <w:rsid w:val="005D22D7"/>
    <w:rsid w:val="005D2713"/>
    <w:rsid w:val="005D3218"/>
    <w:rsid w:val="005D32C3"/>
    <w:rsid w:val="005D3E33"/>
    <w:rsid w:val="005D3F14"/>
    <w:rsid w:val="005D47EF"/>
    <w:rsid w:val="005D5446"/>
    <w:rsid w:val="005D6014"/>
    <w:rsid w:val="005D675C"/>
    <w:rsid w:val="005D690D"/>
    <w:rsid w:val="005D73ED"/>
    <w:rsid w:val="005D780B"/>
    <w:rsid w:val="005D7BBA"/>
    <w:rsid w:val="005E0B0E"/>
    <w:rsid w:val="005E2C2C"/>
    <w:rsid w:val="005E433F"/>
    <w:rsid w:val="005E6C9A"/>
    <w:rsid w:val="005E7527"/>
    <w:rsid w:val="005E7812"/>
    <w:rsid w:val="005E7CFF"/>
    <w:rsid w:val="005F1735"/>
    <w:rsid w:val="005F219A"/>
    <w:rsid w:val="005F270B"/>
    <w:rsid w:val="005F443E"/>
    <w:rsid w:val="005F6EC2"/>
    <w:rsid w:val="005F6FEE"/>
    <w:rsid w:val="005F79DA"/>
    <w:rsid w:val="00600A42"/>
    <w:rsid w:val="00601749"/>
    <w:rsid w:val="00602A33"/>
    <w:rsid w:val="00602F5B"/>
    <w:rsid w:val="00603221"/>
    <w:rsid w:val="00603A43"/>
    <w:rsid w:val="00604991"/>
    <w:rsid w:val="00605123"/>
    <w:rsid w:val="0060513F"/>
    <w:rsid w:val="00605A3F"/>
    <w:rsid w:val="00606142"/>
    <w:rsid w:val="00606D5A"/>
    <w:rsid w:val="00606D78"/>
    <w:rsid w:val="00606EF6"/>
    <w:rsid w:val="006119DB"/>
    <w:rsid w:val="00611A5E"/>
    <w:rsid w:val="00611C19"/>
    <w:rsid w:val="006134D0"/>
    <w:rsid w:val="006137C2"/>
    <w:rsid w:val="00613922"/>
    <w:rsid w:val="00613C0A"/>
    <w:rsid w:val="00614898"/>
    <w:rsid w:val="00620A43"/>
    <w:rsid w:val="00621A10"/>
    <w:rsid w:val="00621EF0"/>
    <w:rsid w:val="00623457"/>
    <w:rsid w:val="00624353"/>
    <w:rsid w:val="006250CC"/>
    <w:rsid w:val="00626490"/>
    <w:rsid w:val="006266B1"/>
    <w:rsid w:val="0062735B"/>
    <w:rsid w:val="00630AEA"/>
    <w:rsid w:val="006356E7"/>
    <w:rsid w:val="00635DF7"/>
    <w:rsid w:val="0063694E"/>
    <w:rsid w:val="00641561"/>
    <w:rsid w:val="00641C65"/>
    <w:rsid w:val="0064201A"/>
    <w:rsid w:val="006422A4"/>
    <w:rsid w:val="00642D70"/>
    <w:rsid w:val="00643224"/>
    <w:rsid w:val="00643AB6"/>
    <w:rsid w:val="00644158"/>
    <w:rsid w:val="0064449A"/>
    <w:rsid w:val="00644670"/>
    <w:rsid w:val="00645865"/>
    <w:rsid w:val="006458F8"/>
    <w:rsid w:val="00646262"/>
    <w:rsid w:val="00647B24"/>
    <w:rsid w:val="00647F3D"/>
    <w:rsid w:val="00650E3A"/>
    <w:rsid w:val="0065160E"/>
    <w:rsid w:val="0065188A"/>
    <w:rsid w:val="00651A97"/>
    <w:rsid w:val="00652066"/>
    <w:rsid w:val="00653BD1"/>
    <w:rsid w:val="00653F07"/>
    <w:rsid w:val="006559B4"/>
    <w:rsid w:val="00655CE6"/>
    <w:rsid w:val="00656B23"/>
    <w:rsid w:val="006572C1"/>
    <w:rsid w:val="00657D18"/>
    <w:rsid w:val="006607CE"/>
    <w:rsid w:val="00661A5E"/>
    <w:rsid w:val="00661F3B"/>
    <w:rsid w:val="00662018"/>
    <w:rsid w:val="006626B4"/>
    <w:rsid w:val="0067035E"/>
    <w:rsid w:val="00670E43"/>
    <w:rsid w:val="006712BB"/>
    <w:rsid w:val="006712BF"/>
    <w:rsid w:val="006719D5"/>
    <w:rsid w:val="00671C0D"/>
    <w:rsid w:val="00671CE2"/>
    <w:rsid w:val="006721AE"/>
    <w:rsid w:val="00672221"/>
    <w:rsid w:val="006726E4"/>
    <w:rsid w:val="00672C9B"/>
    <w:rsid w:val="00672DE1"/>
    <w:rsid w:val="00673490"/>
    <w:rsid w:val="00675282"/>
    <w:rsid w:val="006755FB"/>
    <w:rsid w:val="00676071"/>
    <w:rsid w:val="006771AF"/>
    <w:rsid w:val="00680005"/>
    <w:rsid w:val="00680573"/>
    <w:rsid w:val="00681567"/>
    <w:rsid w:val="00683114"/>
    <w:rsid w:val="00683307"/>
    <w:rsid w:val="00683396"/>
    <w:rsid w:val="006838F7"/>
    <w:rsid w:val="006839D8"/>
    <w:rsid w:val="00683D4A"/>
    <w:rsid w:val="006846B3"/>
    <w:rsid w:val="00685B7D"/>
    <w:rsid w:val="00685FDF"/>
    <w:rsid w:val="0068663A"/>
    <w:rsid w:val="0068732F"/>
    <w:rsid w:val="0068780C"/>
    <w:rsid w:val="00687D77"/>
    <w:rsid w:val="00687F93"/>
    <w:rsid w:val="00691487"/>
    <w:rsid w:val="00692A78"/>
    <w:rsid w:val="0069435C"/>
    <w:rsid w:val="00694974"/>
    <w:rsid w:val="00695491"/>
    <w:rsid w:val="00695EA6"/>
    <w:rsid w:val="006A1396"/>
    <w:rsid w:val="006A1A8E"/>
    <w:rsid w:val="006A302A"/>
    <w:rsid w:val="006A37AB"/>
    <w:rsid w:val="006A3CA8"/>
    <w:rsid w:val="006A642B"/>
    <w:rsid w:val="006A656C"/>
    <w:rsid w:val="006A67B9"/>
    <w:rsid w:val="006A6A63"/>
    <w:rsid w:val="006A6AE4"/>
    <w:rsid w:val="006A7951"/>
    <w:rsid w:val="006A7CB6"/>
    <w:rsid w:val="006B06BF"/>
    <w:rsid w:val="006B2319"/>
    <w:rsid w:val="006B3489"/>
    <w:rsid w:val="006B4AC6"/>
    <w:rsid w:val="006B55CD"/>
    <w:rsid w:val="006B6AD9"/>
    <w:rsid w:val="006B7B33"/>
    <w:rsid w:val="006C03AA"/>
    <w:rsid w:val="006C03D6"/>
    <w:rsid w:val="006C055E"/>
    <w:rsid w:val="006C086E"/>
    <w:rsid w:val="006C0D33"/>
    <w:rsid w:val="006C207C"/>
    <w:rsid w:val="006C38D8"/>
    <w:rsid w:val="006C47C8"/>
    <w:rsid w:val="006C61C1"/>
    <w:rsid w:val="006C6712"/>
    <w:rsid w:val="006D090D"/>
    <w:rsid w:val="006D16AA"/>
    <w:rsid w:val="006D30AC"/>
    <w:rsid w:val="006D36D9"/>
    <w:rsid w:val="006D3935"/>
    <w:rsid w:val="006D4B78"/>
    <w:rsid w:val="006D523A"/>
    <w:rsid w:val="006D70E7"/>
    <w:rsid w:val="006D7A6D"/>
    <w:rsid w:val="006E092B"/>
    <w:rsid w:val="006E0EC8"/>
    <w:rsid w:val="006E45BF"/>
    <w:rsid w:val="006E4901"/>
    <w:rsid w:val="006E4C2E"/>
    <w:rsid w:val="006E5AB3"/>
    <w:rsid w:val="006E5B5B"/>
    <w:rsid w:val="006E5DB7"/>
    <w:rsid w:val="006E6EF1"/>
    <w:rsid w:val="006E75EE"/>
    <w:rsid w:val="006E7775"/>
    <w:rsid w:val="006E7ADD"/>
    <w:rsid w:val="006F06AD"/>
    <w:rsid w:val="006F36A8"/>
    <w:rsid w:val="006F39DA"/>
    <w:rsid w:val="006F430F"/>
    <w:rsid w:val="006F4821"/>
    <w:rsid w:val="006F519D"/>
    <w:rsid w:val="006F5982"/>
    <w:rsid w:val="006F63EC"/>
    <w:rsid w:val="006F66D6"/>
    <w:rsid w:val="006F691A"/>
    <w:rsid w:val="00701BF0"/>
    <w:rsid w:val="00704C32"/>
    <w:rsid w:val="00704D1F"/>
    <w:rsid w:val="007059C8"/>
    <w:rsid w:val="007060B5"/>
    <w:rsid w:val="00706512"/>
    <w:rsid w:val="0070774F"/>
    <w:rsid w:val="007079D6"/>
    <w:rsid w:val="0071213F"/>
    <w:rsid w:val="0071259E"/>
    <w:rsid w:val="0071303E"/>
    <w:rsid w:val="00713538"/>
    <w:rsid w:val="00714CA2"/>
    <w:rsid w:val="00715492"/>
    <w:rsid w:val="00716C59"/>
    <w:rsid w:val="007173E9"/>
    <w:rsid w:val="007201B2"/>
    <w:rsid w:val="00720954"/>
    <w:rsid w:val="00720EE6"/>
    <w:rsid w:val="00721905"/>
    <w:rsid w:val="00721976"/>
    <w:rsid w:val="00722D14"/>
    <w:rsid w:val="00725FEA"/>
    <w:rsid w:val="0072750F"/>
    <w:rsid w:val="00730195"/>
    <w:rsid w:val="00730200"/>
    <w:rsid w:val="00730982"/>
    <w:rsid w:val="00730E2E"/>
    <w:rsid w:val="00730FB9"/>
    <w:rsid w:val="00731DF5"/>
    <w:rsid w:val="00733EE0"/>
    <w:rsid w:val="007340CA"/>
    <w:rsid w:val="007377E6"/>
    <w:rsid w:val="00737B50"/>
    <w:rsid w:val="00742CB3"/>
    <w:rsid w:val="0074334B"/>
    <w:rsid w:val="00743848"/>
    <w:rsid w:val="00744833"/>
    <w:rsid w:val="00745634"/>
    <w:rsid w:val="00746F13"/>
    <w:rsid w:val="00747739"/>
    <w:rsid w:val="0075145D"/>
    <w:rsid w:val="0075191E"/>
    <w:rsid w:val="00752722"/>
    <w:rsid w:val="00752C51"/>
    <w:rsid w:val="00753A7D"/>
    <w:rsid w:val="007541C6"/>
    <w:rsid w:val="00754574"/>
    <w:rsid w:val="00754F62"/>
    <w:rsid w:val="007551F9"/>
    <w:rsid w:val="00755711"/>
    <w:rsid w:val="007574C4"/>
    <w:rsid w:val="0075778B"/>
    <w:rsid w:val="00760738"/>
    <w:rsid w:val="00761FA9"/>
    <w:rsid w:val="0076206B"/>
    <w:rsid w:val="0076213C"/>
    <w:rsid w:val="00762389"/>
    <w:rsid w:val="0076345B"/>
    <w:rsid w:val="007662F0"/>
    <w:rsid w:val="00766AC6"/>
    <w:rsid w:val="00767047"/>
    <w:rsid w:val="007672C9"/>
    <w:rsid w:val="00767D08"/>
    <w:rsid w:val="007702DC"/>
    <w:rsid w:val="00770BE5"/>
    <w:rsid w:val="00770F53"/>
    <w:rsid w:val="00772112"/>
    <w:rsid w:val="00772723"/>
    <w:rsid w:val="00774C51"/>
    <w:rsid w:val="0077599E"/>
    <w:rsid w:val="00780065"/>
    <w:rsid w:val="007800C1"/>
    <w:rsid w:val="00780173"/>
    <w:rsid w:val="007801E9"/>
    <w:rsid w:val="007821BF"/>
    <w:rsid w:val="007848FB"/>
    <w:rsid w:val="00784CFD"/>
    <w:rsid w:val="0078594A"/>
    <w:rsid w:val="00786855"/>
    <w:rsid w:val="00786BC9"/>
    <w:rsid w:val="00786D19"/>
    <w:rsid w:val="007879F0"/>
    <w:rsid w:val="007929BB"/>
    <w:rsid w:val="0079396E"/>
    <w:rsid w:val="00793D43"/>
    <w:rsid w:val="00795D82"/>
    <w:rsid w:val="00796046"/>
    <w:rsid w:val="007A0404"/>
    <w:rsid w:val="007A0CF7"/>
    <w:rsid w:val="007A1CF5"/>
    <w:rsid w:val="007A2205"/>
    <w:rsid w:val="007A29CC"/>
    <w:rsid w:val="007A31FD"/>
    <w:rsid w:val="007A36BD"/>
    <w:rsid w:val="007A39CA"/>
    <w:rsid w:val="007A3AC0"/>
    <w:rsid w:val="007A42C6"/>
    <w:rsid w:val="007A6703"/>
    <w:rsid w:val="007A7DCA"/>
    <w:rsid w:val="007A7FF2"/>
    <w:rsid w:val="007B024B"/>
    <w:rsid w:val="007B0C3B"/>
    <w:rsid w:val="007B146F"/>
    <w:rsid w:val="007B4599"/>
    <w:rsid w:val="007B5925"/>
    <w:rsid w:val="007B62F5"/>
    <w:rsid w:val="007B7AF2"/>
    <w:rsid w:val="007C009B"/>
    <w:rsid w:val="007C06F4"/>
    <w:rsid w:val="007C0FEE"/>
    <w:rsid w:val="007C21E9"/>
    <w:rsid w:val="007C397A"/>
    <w:rsid w:val="007C6571"/>
    <w:rsid w:val="007C6DF1"/>
    <w:rsid w:val="007C6E3D"/>
    <w:rsid w:val="007C70DB"/>
    <w:rsid w:val="007C743E"/>
    <w:rsid w:val="007D003C"/>
    <w:rsid w:val="007D140B"/>
    <w:rsid w:val="007D167A"/>
    <w:rsid w:val="007D2CC2"/>
    <w:rsid w:val="007D3A48"/>
    <w:rsid w:val="007D58F4"/>
    <w:rsid w:val="007D679C"/>
    <w:rsid w:val="007D69F3"/>
    <w:rsid w:val="007D6FE2"/>
    <w:rsid w:val="007D792E"/>
    <w:rsid w:val="007E000B"/>
    <w:rsid w:val="007E177F"/>
    <w:rsid w:val="007E243D"/>
    <w:rsid w:val="007E2EB5"/>
    <w:rsid w:val="007E61C0"/>
    <w:rsid w:val="007E6704"/>
    <w:rsid w:val="007E68D6"/>
    <w:rsid w:val="007E6D2A"/>
    <w:rsid w:val="007E6DF3"/>
    <w:rsid w:val="007E6FDE"/>
    <w:rsid w:val="007E73F5"/>
    <w:rsid w:val="007F03FD"/>
    <w:rsid w:val="007F0D33"/>
    <w:rsid w:val="007F2C74"/>
    <w:rsid w:val="007F3E46"/>
    <w:rsid w:val="007F7282"/>
    <w:rsid w:val="007F7398"/>
    <w:rsid w:val="00801202"/>
    <w:rsid w:val="00801521"/>
    <w:rsid w:val="0080203F"/>
    <w:rsid w:val="008037A6"/>
    <w:rsid w:val="00803EC4"/>
    <w:rsid w:val="00803F31"/>
    <w:rsid w:val="0080491B"/>
    <w:rsid w:val="00804A55"/>
    <w:rsid w:val="00805E3C"/>
    <w:rsid w:val="00806C9F"/>
    <w:rsid w:val="0080719F"/>
    <w:rsid w:val="0080736B"/>
    <w:rsid w:val="0081150E"/>
    <w:rsid w:val="00811DEB"/>
    <w:rsid w:val="008129E2"/>
    <w:rsid w:val="0081422D"/>
    <w:rsid w:val="00814752"/>
    <w:rsid w:val="008160C6"/>
    <w:rsid w:val="0081766D"/>
    <w:rsid w:val="008207F2"/>
    <w:rsid w:val="00820B9B"/>
    <w:rsid w:val="00821852"/>
    <w:rsid w:val="0082284D"/>
    <w:rsid w:val="008244B6"/>
    <w:rsid w:val="008246E5"/>
    <w:rsid w:val="00824E13"/>
    <w:rsid w:val="00826049"/>
    <w:rsid w:val="00826B00"/>
    <w:rsid w:val="008277DE"/>
    <w:rsid w:val="00827C49"/>
    <w:rsid w:val="0083066A"/>
    <w:rsid w:val="008306FF"/>
    <w:rsid w:val="00831895"/>
    <w:rsid w:val="00832C4A"/>
    <w:rsid w:val="00833856"/>
    <w:rsid w:val="008338F0"/>
    <w:rsid w:val="00833988"/>
    <w:rsid w:val="00833A04"/>
    <w:rsid w:val="00833DEA"/>
    <w:rsid w:val="00835B35"/>
    <w:rsid w:val="00836218"/>
    <w:rsid w:val="00836BC5"/>
    <w:rsid w:val="00837145"/>
    <w:rsid w:val="008376F9"/>
    <w:rsid w:val="008379CC"/>
    <w:rsid w:val="00840707"/>
    <w:rsid w:val="008413C1"/>
    <w:rsid w:val="00842722"/>
    <w:rsid w:val="008430DC"/>
    <w:rsid w:val="00843142"/>
    <w:rsid w:val="0084346D"/>
    <w:rsid w:val="0084469B"/>
    <w:rsid w:val="00844CD3"/>
    <w:rsid w:val="0084517C"/>
    <w:rsid w:val="008457D8"/>
    <w:rsid w:val="00846452"/>
    <w:rsid w:val="00850B08"/>
    <w:rsid w:val="00851090"/>
    <w:rsid w:val="00853A4C"/>
    <w:rsid w:val="00854F57"/>
    <w:rsid w:val="00856BB8"/>
    <w:rsid w:val="008575E8"/>
    <w:rsid w:val="00860ADC"/>
    <w:rsid w:val="008617EB"/>
    <w:rsid w:val="00865C6A"/>
    <w:rsid w:val="00865C7D"/>
    <w:rsid w:val="00866D81"/>
    <w:rsid w:val="008679A7"/>
    <w:rsid w:val="00867A8D"/>
    <w:rsid w:val="008702D8"/>
    <w:rsid w:val="00872F65"/>
    <w:rsid w:val="00874BAC"/>
    <w:rsid w:val="0087631A"/>
    <w:rsid w:val="0087656E"/>
    <w:rsid w:val="0087763B"/>
    <w:rsid w:val="00877F68"/>
    <w:rsid w:val="008818C6"/>
    <w:rsid w:val="00881FDA"/>
    <w:rsid w:val="00882E06"/>
    <w:rsid w:val="00882E44"/>
    <w:rsid w:val="008833AE"/>
    <w:rsid w:val="00883EF7"/>
    <w:rsid w:val="0088463F"/>
    <w:rsid w:val="00885D8B"/>
    <w:rsid w:val="0088655F"/>
    <w:rsid w:val="0089046E"/>
    <w:rsid w:val="00890623"/>
    <w:rsid w:val="00890704"/>
    <w:rsid w:val="00890C49"/>
    <w:rsid w:val="00891776"/>
    <w:rsid w:val="008917A8"/>
    <w:rsid w:val="00892358"/>
    <w:rsid w:val="00892932"/>
    <w:rsid w:val="00893261"/>
    <w:rsid w:val="00893B0F"/>
    <w:rsid w:val="00893CDA"/>
    <w:rsid w:val="00893E05"/>
    <w:rsid w:val="008954BF"/>
    <w:rsid w:val="008959D1"/>
    <w:rsid w:val="008A116E"/>
    <w:rsid w:val="008A2615"/>
    <w:rsid w:val="008A3546"/>
    <w:rsid w:val="008A3DAA"/>
    <w:rsid w:val="008A3FC9"/>
    <w:rsid w:val="008A4C03"/>
    <w:rsid w:val="008B04E3"/>
    <w:rsid w:val="008B18E4"/>
    <w:rsid w:val="008B41C9"/>
    <w:rsid w:val="008B4966"/>
    <w:rsid w:val="008B5434"/>
    <w:rsid w:val="008B546A"/>
    <w:rsid w:val="008B5759"/>
    <w:rsid w:val="008B685D"/>
    <w:rsid w:val="008B6FE1"/>
    <w:rsid w:val="008B7637"/>
    <w:rsid w:val="008B78A2"/>
    <w:rsid w:val="008C07FA"/>
    <w:rsid w:val="008C0BF3"/>
    <w:rsid w:val="008C0DD5"/>
    <w:rsid w:val="008C3823"/>
    <w:rsid w:val="008C4A29"/>
    <w:rsid w:val="008C6F26"/>
    <w:rsid w:val="008C79C8"/>
    <w:rsid w:val="008C7A86"/>
    <w:rsid w:val="008C7FFC"/>
    <w:rsid w:val="008D1524"/>
    <w:rsid w:val="008D181B"/>
    <w:rsid w:val="008D1AE6"/>
    <w:rsid w:val="008D1CFE"/>
    <w:rsid w:val="008D4A44"/>
    <w:rsid w:val="008D5706"/>
    <w:rsid w:val="008E0D9D"/>
    <w:rsid w:val="008E15CB"/>
    <w:rsid w:val="008E18C3"/>
    <w:rsid w:val="008E30E2"/>
    <w:rsid w:val="008E36D7"/>
    <w:rsid w:val="008E4236"/>
    <w:rsid w:val="008E43C4"/>
    <w:rsid w:val="008E444E"/>
    <w:rsid w:val="008E766E"/>
    <w:rsid w:val="008F1CDD"/>
    <w:rsid w:val="008F2472"/>
    <w:rsid w:val="008F30DE"/>
    <w:rsid w:val="008F3F1B"/>
    <w:rsid w:val="008F3F57"/>
    <w:rsid w:val="008F4C61"/>
    <w:rsid w:val="008F5B72"/>
    <w:rsid w:val="008F5F41"/>
    <w:rsid w:val="008F63C5"/>
    <w:rsid w:val="008F6735"/>
    <w:rsid w:val="008F7E20"/>
    <w:rsid w:val="009006B5"/>
    <w:rsid w:val="00901D54"/>
    <w:rsid w:val="0090206C"/>
    <w:rsid w:val="009144E7"/>
    <w:rsid w:val="009152EB"/>
    <w:rsid w:val="00915C7C"/>
    <w:rsid w:val="00915DD9"/>
    <w:rsid w:val="00916110"/>
    <w:rsid w:val="009177D5"/>
    <w:rsid w:val="0092107C"/>
    <w:rsid w:val="00921082"/>
    <w:rsid w:val="00921670"/>
    <w:rsid w:val="00921D35"/>
    <w:rsid w:val="00922468"/>
    <w:rsid w:val="009237A9"/>
    <w:rsid w:val="00925636"/>
    <w:rsid w:val="00925871"/>
    <w:rsid w:val="009264B4"/>
    <w:rsid w:val="009325D7"/>
    <w:rsid w:val="00932CAD"/>
    <w:rsid w:val="00932CB7"/>
    <w:rsid w:val="009331B5"/>
    <w:rsid w:val="00933266"/>
    <w:rsid w:val="00934091"/>
    <w:rsid w:val="009354F1"/>
    <w:rsid w:val="00937490"/>
    <w:rsid w:val="00937DE5"/>
    <w:rsid w:val="00940027"/>
    <w:rsid w:val="0094164B"/>
    <w:rsid w:val="00941CA2"/>
    <w:rsid w:val="00942D7E"/>
    <w:rsid w:val="00942E9D"/>
    <w:rsid w:val="009433B4"/>
    <w:rsid w:val="009449F8"/>
    <w:rsid w:val="009453B2"/>
    <w:rsid w:val="0094599F"/>
    <w:rsid w:val="00947DDB"/>
    <w:rsid w:val="00947FD2"/>
    <w:rsid w:val="00950000"/>
    <w:rsid w:val="009502E1"/>
    <w:rsid w:val="0095061E"/>
    <w:rsid w:val="00950927"/>
    <w:rsid w:val="009509C4"/>
    <w:rsid w:val="009520E2"/>
    <w:rsid w:val="00952126"/>
    <w:rsid w:val="009539F9"/>
    <w:rsid w:val="00953E50"/>
    <w:rsid w:val="00954812"/>
    <w:rsid w:val="009549C5"/>
    <w:rsid w:val="00955BDD"/>
    <w:rsid w:val="00955C56"/>
    <w:rsid w:val="00955F0C"/>
    <w:rsid w:val="009560E9"/>
    <w:rsid w:val="009567C7"/>
    <w:rsid w:val="00956825"/>
    <w:rsid w:val="00957117"/>
    <w:rsid w:val="00957A03"/>
    <w:rsid w:val="00961124"/>
    <w:rsid w:val="0096190B"/>
    <w:rsid w:val="009642A4"/>
    <w:rsid w:val="009649DC"/>
    <w:rsid w:val="00964D8C"/>
    <w:rsid w:val="009652BD"/>
    <w:rsid w:val="0096539B"/>
    <w:rsid w:val="00965822"/>
    <w:rsid w:val="009658D3"/>
    <w:rsid w:val="00966FED"/>
    <w:rsid w:val="009674D0"/>
    <w:rsid w:val="00970864"/>
    <w:rsid w:val="009710CF"/>
    <w:rsid w:val="009715CE"/>
    <w:rsid w:val="009732FC"/>
    <w:rsid w:val="00976CBB"/>
    <w:rsid w:val="00980FFC"/>
    <w:rsid w:val="00983203"/>
    <w:rsid w:val="0098350A"/>
    <w:rsid w:val="00983B09"/>
    <w:rsid w:val="00983BD7"/>
    <w:rsid w:val="00984A46"/>
    <w:rsid w:val="0098582F"/>
    <w:rsid w:val="00985ED9"/>
    <w:rsid w:val="00987460"/>
    <w:rsid w:val="009877DD"/>
    <w:rsid w:val="00990911"/>
    <w:rsid w:val="009914CC"/>
    <w:rsid w:val="009925B5"/>
    <w:rsid w:val="00993706"/>
    <w:rsid w:val="00993DE3"/>
    <w:rsid w:val="00996C3E"/>
    <w:rsid w:val="00997153"/>
    <w:rsid w:val="00997953"/>
    <w:rsid w:val="00997E22"/>
    <w:rsid w:val="009A0F79"/>
    <w:rsid w:val="009A1134"/>
    <w:rsid w:val="009A1C0F"/>
    <w:rsid w:val="009A22EF"/>
    <w:rsid w:val="009A24C0"/>
    <w:rsid w:val="009A284F"/>
    <w:rsid w:val="009A2B17"/>
    <w:rsid w:val="009A2C21"/>
    <w:rsid w:val="009A324C"/>
    <w:rsid w:val="009A3D76"/>
    <w:rsid w:val="009A4C80"/>
    <w:rsid w:val="009A656D"/>
    <w:rsid w:val="009A66CB"/>
    <w:rsid w:val="009A6BCB"/>
    <w:rsid w:val="009B11F9"/>
    <w:rsid w:val="009B163B"/>
    <w:rsid w:val="009B195F"/>
    <w:rsid w:val="009B1A8B"/>
    <w:rsid w:val="009B2389"/>
    <w:rsid w:val="009B474C"/>
    <w:rsid w:val="009B5911"/>
    <w:rsid w:val="009B6AAD"/>
    <w:rsid w:val="009B70DD"/>
    <w:rsid w:val="009C0AFF"/>
    <w:rsid w:val="009C14A3"/>
    <w:rsid w:val="009C1885"/>
    <w:rsid w:val="009C1BEB"/>
    <w:rsid w:val="009C1F70"/>
    <w:rsid w:val="009C398C"/>
    <w:rsid w:val="009C3C60"/>
    <w:rsid w:val="009C54A1"/>
    <w:rsid w:val="009C5EA6"/>
    <w:rsid w:val="009C6FF6"/>
    <w:rsid w:val="009C78B3"/>
    <w:rsid w:val="009D00E9"/>
    <w:rsid w:val="009D2D0A"/>
    <w:rsid w:val="009D3802"/>
    <w:rsid w:val="009D3BDA"/>
    <w:rsid w:val="009D5082"/>
    <w:rsid w:val="009D5173"/>
    <w:rsid w:val="009D57EF"/>
    <w:rsid w:val="009D5C73"/>
    <w:rsid w:val="009D6FB2"/>
    <w:rsid w:val="009E13B2"/>
    <w:rsid w:val="009E1A71"/>
    <w:rsid w:val="009E2028"/>
    <w:rsid w:val="009E2813"/>
    <w:rsid w:val="009E2949"/>
    <w:rsid w:val="009E35AB"/>
    <w:rsid w:val="009E4679"/>
    <w:rsid w:val="009F2455"/>
    <w:rsid w:val="009F473A"/>
    <w:rsid w:val="009F688B"/>
    <w:rsid w:val="00A0031A"/>
    <w:rsid w:val="00A01EC2"/>
    <w:rsid w:val="00A038A2"/>
    <w:rsid w:val="00A04149"/>
    <w:rsid w:val="00A05069"/>
    <w:rsid w:val="00A0538C"/>
    <w:rsid w:val="00A06BE3"/>
    <w:rsid w:val="00A07192"/>
    <w:rsid w:val="00A10253"/>
    <w:rsid w:val="00A111B0"/>
    <w:rsid w:val="00A12F7D"/>
    <w:rsid w:val="00A1695C"/>
    <w:rsid w:val="00A17C29"/>
    <w:rsid w:val="00A204F8"/>
    <w:rsid w:val="00A20DEF"/>
    <w:rsid w:val="00A21F19"/>
    <w:rsid w:val="00A22155"/>
    <w:rsid w:val="00A22261"/>
    <w:rsid w:val="00A22456"/>
    <w:rsid w:val="00A22DAD"/>
    <w:rsid w:val="00A23DF2"/>
    <w:rsid w:val="00A23EAB"/>
    <w:rsid w:val="00A25AF5"/>
    <w:rsid w:val="00A26792"/>
    <w:rsid w:val="00A30120"/>
    <w:rsid w:val="00A30F24"/>
    <w:rsid w:val="00A31B41"/>
    <w:rsid w:val="00A334BA"/>
    <w:rsid w:val="00A406A5"/>
    <w:rsid w:val="00A41B17"/>
    <w:rsid w:val="00A41E03"/>
    <w:rsid w:val="00A42ADD"/>
    <w:rsid w:val="00A4342C"/>
    <w:rsid w:val="00A43B99"/>
    <w:rsid w:val="00A449C6"/>
    <w:rsid w:val="00A4737C"/>
    <w:rsid w:val="00A51546"/>
    <w:rsid w:val="00A51EFB"/>
    <w:rsid w:val="00A5214E"/>
    <w:rsid w:val="00A52A34"/>
    <w:rsid w:val="00A53307"/>
    <w:rsid w:val="00A54AB4"/>
    <w:rsid w:val="00A5670E"/>
    <w:rsid w:val="00A57790"/>
    <w:rsid w:val="00A57BD8"/>
    <w:rsid w:val="00A57FE4"/>
    <w:rsid w:val="00A6133A"/>
    <w:rsid w:val="00A6137F"/>
    <w:rsid w:val="00A613D1"/>
    <w:rsid w:val="00A61AA7"/>
    <w:rsid w:val="00A632B2"/>
    <w:rsid w:val="00A651BA"/>
    <w:rsid w:val="00A6584E"/>
    <w:rsid w:val="00A659E1"/>
    <w:rsid w:val="00A65CFE"/>
    <w:rsid w:val="00A66112"/>
    <w:rsid w:val="00A66378"/>
    <w:rsid w:val="00A66B44"/>
    <w:rsid w:val="00A70112"/>
    <w:rsid w:val="00A703EA"/>
    <w:rsid w:val="00A7122E"/>
    <w:rsid w:val="00A7258D"/>
    <w:rsid w:val="00A734E2"/>
    <w:rsid w:val="00A73BD3"/>
    <w:rsid w:val="00A7426F"/>
    <w:rsid w:val="00A747FD"/>
    <w:rsid w:val="00A74BF8"/>
    <w:rsid w:val="00A75509"/>
    <w:rsid w:val="00A7644E"/>
    <w:rsid w:val="00A817FC"/>
    <w:rsid w:val="00A81D32"/>
    <w:rsid w:val="00A81E32"/>
    <w:rsid w:val="00A82C89"/>
    <w:rsid w:val="00A82E78"/>
    <w:rsid w:val="00A83646"/>
    <w:rsid w:val="00A8382B"/>
    <w:rsid w:val="00A848D1"/>
    <w:rsid w:val="00A84DDC"/>
    <w:rsid w:val="00A84FBC"/>
    <w:rsid w:val="00A852E6"/>
    <w:rsid w:val="00A8538B"/>
    <w:rsid w:val="00A85627"/>
    <w:rsid w:val="00A860D5"/>
    <w:rsid w:val="00A86801"/>
    <w:rsid w:val="00A87CDA"/>
    <w:rsid w:val="00A9018D"/>
    <w:rsid w:val="00A9034C"/>
    <w:rsid w:val="00A90399"/>
    <w:rsid w:val="00A932BD"/>
    <w:rsid w:val="00A93898"/>
    <w:rsid w:val="00A9669D"/>
    <w:rsid w:val="00A96A46"/>
    <w:rsid w:val="00A96A61"/>
    <w:rsid w:val="00A97EF0"/>
    <w:rsid w:val="00AA077B"/>
    <w:rsid w:val="00AA1BDA"/>
    <w:rsid w:val="00AA21D0"/>
    <w:rsid w:val="00AA2807"/>
    <w:rsid w:val="00AA2F17"/>
    <w:rsid w:val="00AA3020"/>
    <w:rsid w:val="00AA396D"/>
    <w:rsid w:val="00AA5F1E"/>
    <w:rsid w:val="00AA6688"/>
    <w:rsid w:val="00AA7975"/>
    <w:rsid w:val="00AB04E1"/>
    <w:rsid w:val="00AB0B86"/>
    <w:rsid w:val="00AB0E23"/>
    <w:rsid w:val="00AB12DA"/>
    <w:rsid w:val="00AB1716"/>
    <w:rsid w:val="00AB1DCF"/>
    <w:rsid w:val="00AB26BA"/>
    <w:rsid w:val="00AB2BA4"/>
    <w:rsid w:val="00AB3462"/>
    <w:rsid w:val="00AB3750"/>
    <w:rsid w:val="00AB4EFC"/>
    <w:rsid w:val="00AB6201"/>
    <w:rsid w:val="00AC0491"/>
    <w:rsid w:val="00AC0D71"/>
    <w:rsid w:val="00AC27B1"/>
    <w:rsid w:val="00AC2E76"/>
    <w:rsid w:val="00AC46CF"/>
    <w:rsid w:val="00AC5EFF"/>
    <w:rsid w:val="00AC6490"/>
    <w:rsid w:val="00AC656B"/>
    <w:rsid w:val="00AD23FD"/>
    <w:rsid w:val="00AD2F7C"/>
    <w:rsid w:val="00AD3C9D"/>
    <w:rsid w:val="00AD558F"/>
    <w:rsid w:val="00AD5EA1"/>
    <w:rsid w:val="00AD6E44"/>
    <w:rsid w:val="00AD70BB"/>
    <w:rsid w:val="00AD76E6"/>
    <w:rsid w:val="00AD7DFB"/>
    <w:rsid w:val="00AE09AD"/>
    <w:rsid w:val="00AE1240"/>
    <w:rsid w:val="00AE21AF"/>
    <w:rsid w:val="00AE28D7"/>
    <w:rsid w:val="00AE32CA"/>
    <w:rsid w:val="00AE3E98"/>
    <w:rsid w:val="00AE5595"/>
    <w:rsid w:val="00AE5B7C"/>
    <w:rsid w:val="00AE7721"/>
    <w:rsid w:val="00AE79E5"/>
    <w:rsid w:val="00AF20F1"/>
    <w:rsid w:val="00AF44F4"/>
    <w:rsid w:val="00AF4A90"/>
    <w:rsid w:val="00AF6BC2"/>
    <w:rsid w:val="00AF6C77"/>
    <w:rsid w:val="00AF7640"/>
    <w:rsid w:val="00AF7C1A"/>
    <w:rsid w:val="00B00DE1"/>
    <w:rsid w:val="00B01343"/>
    <w:rsid w:val="00B02D71"/>
    <w:rsid w:val="00B048E7"/>
    <w:rsid w:val="00B04AF3"/>
    <w:rsid w:val="00B04C97"/>
    <w:rsid w:val="00B0539F"/>
    <w:rsid w:val="00B05B5D"/>
    <w:rsid w:val="00B05F82"/>
    <w:rsid w:val="00B05F8C"/>
    <w:rsid w:val="00B07C02"/>
    <w:rsid w:val="00B10533"/>
    <w:rsid w:val="00B11217"/>
    <w:rsid w:val="00B1145F"/>
    <w:rsid w:val="00B1259E"/>
    <w:rsid w:val="00B13E6E"/>
    <w:rsid w:val="00B143DA"/>
    <w:rsid w:val="00B15D1E"/>
    <w:rsid w:val="00B1627B"/>
    <w:rsid w:val="00B16B8B"/>
    <w:rsid w:val="00B20201"/>
    <w:rsid w:val="00B203E5"/>
    <w:rsid w:val="00B21041"/>
    <w:rsid w:val="00B21220"/>
    <w:rsid w:val="00B2164A"/>
    <w:rsid w:val="00B21B27"/>
    <w:rsid w:val="00B21E1B"/>
    <w:rsid w:val="00B21F56"/>
    <w:rsid w:val="00B22C3C"/>
    <w:rsid w:val="00B22E2B"/>
    <w:rsid w:val="00B22F8D"/>
    <w:rsid w:val="00B235C7"/>
    <w:rsid w:val="00B23E38"/>
    <w:rsid w:val="00B23FCC"/>
    <w:rsid w:val="00B256BC"/>
    <w:rsid w:val="00B26E5B"/>
    <w:rsid w:val="00B305B0"/>
    <w:rsid w:val="00B32624"/>
    <w:rsid w:val="00B3313C"/>
    <w:rsid w:val="00B332DF"/>
    <w:rsid w:val="00B33CC1"/>
    <w:rsid w:val="00B34884"/>
    <w:rsid w:val="00B34A53"/>
    <w:rsid w:val="00B34F4D"/>
    <w:rsid w:val="00B3682A"/>
    <w:rsid w:val="00B3743C"/>
    <w:rsid w:val="00B3759B"/>
    <w:rsid w:val="00B37D0A"/>
    <w:rsid w:val="00B40363"/>
    <w:rsid w:val="00B40B33"/>
    <w:rsid w:val="00B411FF"/>
    <w:rsid w:val="00B42A77"/>
    <w:rsid w:val="00B42BA2"/>
    <w:rsid w:val="00B42E44"/>
    <w:rsid w:val="00B43BB4"/>
    <w:rsid w:val="00B449E2"/>
    <w:rsid w:val="00B4685E"/>
    <w:rsid w:val="00B50C47"/>
    <w:rsid w:val="00B52059"/>
    <w:rsid w:val="00B5207A"/>
    <w:rsid w:val="00B52CA4"/>
    <w:rsid w:val="00B530BB"/>
    <w:rsid w:val="00B53297"/>
    <w:rsid w:val="00B53859"/>
    <w:rsid w:val="00B5436A"/>
    <w:rsid w:val="00B5532B"/>
    <w:rsid w:val="00B55E73"/>
    <w:rsid w:val="00B56A76"/>
    <w:rsid w:val="00B6066A"/>
    <w:rsid w:val="00B60E7A"/>
    <w:rsid w:val="00B611AF"/>
    <w:rsid w:val="00B6180B"/>
    <w:rsid w:val="00B622FA"/>
    <w:rsid w:val="00B63602"/>
    <w:rsid w:val="00B64F94"/>
    <w:rsid w:val="00B6523D"/>
    <w:rsid w:val="00B65713"/>
    <w:rsid w:val="00B65B68"/>
    <w:rsid w:val="00B65D70"/>
    <w:rsid w:val="00B66786"/>
    <w:rsid w:val="00B70D4E"/>
    <w:rsid w:val="00B71CAC"/>
    <w:rsid w:val="00B7200B"/>
    <w:rsid w:val="00B736B9"/>
    <w:rsid w:val="00B739BB"/>
    <w:rsid w:val="00B765DD"/>
    <w:rsid w:val="00B77815"/>
    <w:rsid w:val="00B77CFC"/>
    <w:rsid w:val="00B802D3"/>
    <w:rsid w:val="00B802EF"/>
    <w:rsid w:val="00B8337D"/>
    <w:rsid w:val="00B8382F"/>
    <w:rsid w:val="00B8528C"/>
    <w:rsid w:val="00B852FB"/>
    <w:rsid w:val="00B8545D"/>
    <w:rsid w:val="00B86703"/>
    <w:rsid w:val="00B8683B"/>
    <w:rsid w:val="00B86EA0"/>
    <w:rsid w:val="00B86F4B"/>
    <w:rsid w:val="00B87FEB"/>
    <w:rsid w:val="00B90581"/>
    <w:rsid w:val="00B9080B"/>
    <w:rsid w:val="00B90B4B"/>
    <w:rsid w:val="00B9111A"/>
    <w:rsid w:val="00B938D5"/>
    <w:rsid w:val="00B94118"/>
    <w:rsid w:val="00B941FC"/>
    <w:rsid w:val="00B9437F"/>
    <w:rsid w:val="00B94EF9"/>
    <w:rsid w:val="00B95CCD"/>
    <w:rsid w:val="00B96028"/>
    <w:rsid w:val="00B96802"/>
    <w:rsid w:val="00B97398"/>
    <w:rsid w:val="00BA02D6"/>
    <w:rsid w:val="00BA0693"/>
    <w:rsid w:val="00BA1289"/>
    <w:rsid w:val="00BA1D8E"/>
    <w:rsid w:val="00BA29F8"/>
    <w:rsid w:val="00BA2DC9"/>
    <w:rsid w:val="00BA4E79"/>
    <w:rsid w:val="00BA530F"/>
    <w:rsid w:val="00BB14D1"/>
    <w:rsid w:val="00BB205F"/>
    <w:rsid w:val="00BB3801"/>
    <w:rsid w:val="00BB4613"/>
    <w:rsid w:val="00BB555C"/>
    <w:rsid w:val="00BB5BD6"/>
    <w:rsid w:val="00BB63F6"/>
    <w:rsid w:val="00BB6963"/>
    <w:rsid w:val="00BB7592"/>
    <w:rsid w:val="00BB7DBC"/>
    <w:rsid w:val="00BC4ABD"/>
    <w:rsid w:val="00BC50F5"/>
    <w:rsid w:val="00BC54E1"/>
    <w:rsid w:val="00BC5C8E"/>
    <w:rsid w:val="00BD0298"/>
    <w:rsid w:val="00BD15F9"/>
    <w:rsid w:val="00BD2017"/>
    <w:rsid w:val="00BD358F"/>
    <w:rsid w:val="00BD55C4"/>
    <w:rsid w:val="00BD5E53"/>
    <w:rsid w:val="00BD6D0B"/>
    <w:rsid w:val="00BD6D7A"/>
    <w:rsid w:val="00BE0328"/>
    <w:rsid w:val="00BE0520"/>
    <w:rsid w:val="00BE377E"/>
    <w:rsid w:val="00BE40FF"/>
    <w:rsid w:val="00BE4EA8"/>
    <w:rsid w:val="00BE5D6B"/>
    <w:rsid w:val="00BE6996"/>
    <w:rsid w:val="00BE6F4C"/>
    <w:rsid w:val="00BE713D"/>
    <w:rsid w:val="00BE73E8"/>
    <w:rsid w:val="00BE74F7"/>
    <w:rsid w:val="00BE779C"/>
    <w:rsid w:val="00BF1D2A"/>
    <w:rsid w:val="00BF3E8B"/>
    <w:rsid w:val="00BF6024"/>
    <w:rsid w:val="00BF69C2"/>
    <w:rsid w:val="00C00341"/>
    <w:rsid w:val="00C00860"/>
    <w:rsid w:val="00C00AC3"/>
    <w:rsid w:val="00C0210C"/>
    <w:rsid w:val="00C066AE"/>
    <w:rsid w:val="00C06AA0"/>
    <w:rsid w:val="00C07997"/>
    <w:rsid w:val="00C103BA"/>
    <w:rsid w:val="00C1135D"/>
    <w:rsid w:val="00C12ADD"/>
    <w:rsid w:val="00C131D0"/>
    <w:rsid w:val="00C13563"/>
    <w:rsid w:val="00C148B6"/>
    <w:rsid w:val="00C148C8"/>
    <w:rsid w:val="00C15414"/>
    <w:rsid w:val="00C15797"/>
    <w:rsid w:val="00C16D10"/>
    <w:rsid w:val="00C17129"/>
    <w:rsid w:val="00C20F40"/>
    <w:rsid w:val="00C24419"/>
    <w:rsid w:val="00C252F8"/>
    <w:rsid w:val="00C25AFF"/>
    <w:rsid w:val="00C26C0A"/>
    <w:rsid w:val="00C2766B"/>
    <w:rsid w:val="00C277E3"/>
    <w:rsid w:val="00C27CEC"/>
    <w:rsid w:val="00C3114B"/>
    <w:rsid w:val="00C31E22"/>
    <w:rsid w:val="00C3219E"/>
    <w:rsid w:val="00C32872"/>
    <w:rsid w:val="00C32A34"/>
    <w:rsid w:val="00C33C73"/>
    <w:rsid w:val="00C340F8"/>
    <w:rsid w:val="00C34B9F"/>
    <w:rsid w:val="00C35C21"/>
    <w:rsid w:val="00C3643F"/>
    <w:rsid w:val="00C36FBE"/>
    <w:rsid w:val="00C37DC1"/>
    <w:rsid w:val="00C40C9D"/>
    <w:rsid w:val="00C40EC3"/>
    <w:rsid w:val="00C40FB9"/>
    <w:rsid w:val="00C4217E"/>
    <w:rsid w:val="00C423BD"/>
    <w:rsid w:val="00C442A6"/>
    <w:rsid w:val="00C50319"/>
    <w:rsid w:val="00C5078D"/>
    <w:rsid w:val="00C52504"/>
    <w:rsid w:val="00C52DD2"/>
    <w:rsid w:val="00C5311B"/>
    <w:rsid w:val="00C53568"/>
    <w:rsid w:val="00C535AC"/>
    <w:rsid w:val="00C54C91"/>
    <w:rsid w:val="00C5722A"/>
    <w:rsid w:val="00C5749E"/>
    <w:rsid w:val="00C57BFF"/>
    <w:rsid w:val="00C6156B"/>
    <w:rsid w:val="00C6427F"/>
    <w:rsid w:val="00C65058"/>
    <w:rsid w:val="00C65516"/>
    <w:rsid w:val="00C6622B"/>
    <w:rsid w:val="00C66EE2"/>
    <w:rsid w:val="00C673A6"/>
    <w:rsid w:val="00C678DA"/>
    <w:rsid w:val="00C70979"/>
    <w:rsid w:val="00C70B7E"/>
    <w:rsid w:val="00C71236"/>
    <w:rsid w:val="00C71722"/>
    <w:rsid w:val="00C71AB7"/>
    <w:rsid w:val="00C73113"/>
    <w:rsid w:val="00C74072"/>
    <w:rsid w:val="00C7538D"/>
    <w:rsid w:val="00C755F5"/>
    <w:rsid w:val="00C75D89"/>
    <w:rsid w:val="00C767AF"/>
    <w:rsid w:val="00C77CBD"/>
    <w:rsid w:val="00C77D57"/>
    <w:rsid w:val="00C81258"/>
    <w:rsid w:val="00C82832"/>
    <w:rsid w:val="00C8339C"/>
    <w:rsid w:val="00C837EE"/>
    <w:rsid w:val="00C843CA"/>
    <w:rsid w:val="00C84B11"/>
    <w:rsid w:val="00C84F79"/>
    <w:rsid w:val="00C8653F"/>
    <w:rsid w:val="00C86E94"/>
    <w:rsid w:val="00C87418"/>
    <w:rsid w:val="00C87C2F"/>
    <w:rsid w:val="00C908BD"/>
    <w:rsid w:val="00C90A04"/>
    <w:rsid w:val="00C91AA6"/>
    <w:rsid w:val="00C92505"/>
    <w:rsid w:val="00C93069"/>
    <w:rsid w:val="00C931A2"/>
    <w:rsid w:val="00C93CF5"/>
    <w:rsid w:val="00C946E9"/>
    <w:rsid w:val="00C95102"/>
    <w:rsid w:val="00C95743"/>
    <w:rsid w:val="00C95ACA"/>
    <w:rsid w:val="00C960CF"/>
    <w:rsid w:val="00C9729F"/>
    <w:rsid w:val="00C9790A"/>
    <w:rsid w:val="00CA01E1"/>
    <w:rsid w:val="00CA11FB"/>
    <w:rsid w:val="00CA1A2B"/>
    <w:rsid w:val="00CA1F25"/>
    <w:rsid w:val="00CA2FEA"/>
    <w:rsid w:val="00CA3957"/>
    <w:rsid w:val="00CA4C44"/>
    <w:rsid w:val="00CA50A3"/>
    <w:rsid w:val="00CA543A"/>
    <w:rsid w:val="00CA5654"/>
    <w:rsid w:val="00CA6082"/>
    <w:rsid w:val="00CA7AEF"/>
    <w:rsid w:val="00CA7CA9"/>
    <w:rsid w:val="00CB09B1"/>
    <w:rsid w:val="00CB1740"/>
    <w:rsid w:val="00CB27A7"/>
    <w:rsid w:val="00CB3073"/>
    <w:rsid w:val="00CB670F"/>
    <w:rsid w:val="00CC22DD"/>
    <w:rsid w:val="00CC2818"/>
    <w:rsid w:val="00CC477D"/>
    <w:rsid w:val="00CC512E"/>
    <w:rsid w:val="00CC5353"/>
    <w:rsid w:val="00CC5F3F"/>
    <w:rsid w:val="00CD1C1F"/>
    <w:rsid w:val="00CD2148"/>
    <w:rsid w:val="00CD22D1"/>
    <w:rsid w:val="00CD27F2"/>
    <w:rsid w:val="00CD2A7F"/>
    <w:rsid w:val="00CD36FB"/>
    <w:rsid w:val="00CD3B0E"/>
    <w:rsid w:val="00CD3B97"/>
    <w:rsid w:val="00CD3BDA"/>
    <w:rsid w:val="00CD4F51"/>
    <w:rsid w:val="00CD5633"/>
    <w:rsid w:val="00CD776A"/>
    <w:rsid w:val="00CD7843"/>
    <w:rsid w:val="00CE12C7"/>
    <w:rsid w:val="00CE145E"/>
    <w:rsid w:val="00CE1C80"/>
    <w:rsid w:val="00CE219D"/>
    <w:rsid w:val="00CE2561"/>
    <w:rsid w:val="00CE3230"/>
    <w:rsid w:val="00CE32AE"/>
    <w:rsid w:val="00CE4019"/>
    <w:rsid w:val="00CE5F51"/>
    <w:rsid w:val="00CE64F0"/>
    <w:rsid w:val="00CF092F"/>
    <w:rsid w:val="00CF0E6B"/>
    <w:rsid w:val="00CF0EAB"/>
    <w:rsid w:val="00CF197B"/>
    <w:rsid w:val="00CF3A5B"/>
    <w:rsid w:val="00CF3CCB"/>
    <w:rsid w:val="00CF467B"/>
    <w:rsid w:val="00CF6DA6"/>
    <w:rsid w:val="00CF74F2"/>
    <w:rsid w:val="00D00F43"/>
    <w:rsid w:val="00D027A1"/>
    <w:rsid w:val="00D04758"/>
    <w:rsid w:val="00D04829"/>
    <w:rsid w:val="00D05559"/>
    <w:rsid w:val="00D05C7B"/>
    <w:rsid w:val="00D06422"/>
    <w:rsid w:val="00D06739"/>
    <w:rsid w:val="00D06965"/>
    <w:rsid w:val="00D06EDA"/>
    <w:rsid w:val="00D1010D"/>
    <w:rsid w:val="00D10852"/>
    <w:rsid w:val="00D135C8"/>
    <w:rsid w:val="00D145FA"/>
    <w:rsid w:val="00D148A9"/>
    <w:rsid w:val="00D157B7"/>
    <w:rsid w:val="00D160E1"/>
    <w:rsid w:val="00D160EF"/>
    <w:rsid w:val="00D166A7"/>
    <w:rsid w:val="00D17DD0"/>
    <w:rsid w:val="00D204CA"/>
    <w:rsid w:val="00D21F47"/>
    <w:rsid w:val="00D2218E"/>
    <w:rsid w:val="00D22739"/>
    <w:rsid w:val="00D241A4"/>
    <w:rsid w:val="00D246C2"/>
    <w:rsid w:val="00D25C82"/>
    <w:rsid w:val="00D26531"/>
    <w:rsid w:val="00D27608"/>
    <w:rsid w:val="00D30600"/>
    <w:rsid w:val="00D32087"/>
    <w:rsid w:val="00D322BC"/>
    <w:rsid w:val="00D3541D"/>
    <w:rsid w:val="00D35C93"/>
    <w:rsid w:val="00D3691A"/>
    <w:rsid w:val="00D3694C"/>
    <w:rsid w:val="00D370A8"/>
    <w:rsid w:val="00D37B8E"/>
    <w:rsid w:val="00D37F16"/>
    <w:rsid w:val="00D40611"/>
    <w:rsid w:val="00D41480"/>
    <w:rsid w:val="00D415B7"/>
    <w:rsid w:val="00D4164C"/>
    <w:rsid w:val="00D4289B"/>
    <w:rsid w:val="00D441C9"/>
    <w:rsid w:val="00D44208"/>
    <w:rsid w:val="00D4442C"/>
    <w:rsid w:val="00D45139"/>
    <w:rsid w:val="00D45D61"/>
    <w:rsid w:val="00D472F0"/>
    <w:rsid w:val="00D47563"/>
    <w:rsid w:val="00D47E24"/>
    <w:rsid w:val="00D50702"/>
    <w:rsid w:val="00D50CDE"/>
    <w:rsid w:val="00D50D14"/>
    <w:rsid w:val="00D51954"/>
    <w:rsid w:val="00D5279B"/>
    <w:rsid w:val="00D52D6B"/>
    <w:rsid w:val="00D53F33"/>
    <w:rsid w:val="00D54321"/>
    <w:rsid w:val="00D54632"/>
    <w:rsid w:val="00D54636"/>
    <w:rsid w:val="00D547CD"/>
    <w:rsid w:val="00D54FB9"/>
    <w:rsid w:val="00D56132"/>
    <w:rsid w:val="00D5763D"/>
    <w:rsid w:val="00D61B00"/>
    <w:rsid w:val="00D6202B"/>
    <w:rsid w:val="00D62ABC"/>
    <w:rsid w:val="00D62BA6"/>
    <w:rsid w:val="00D633BE"/>
    <w:rsid w:val="00D66FD4"/>
    <w:rsid w:val="00D670EE"/>
    <w:rsid w:val="00D67694"/>
    <w:rsid w:val="00D705C7"/>
    <w:rsid w:val="00D71003"/>
    <w:rsid w:val="00D712DF"/>
    <w:rsid w:val="00D72C0C"/>
    <w:rsid w:val="00D743A6"/>
    <w:rsid w:val="00D75347"/>
    <w:rsid w:val="00D76AD7"/>
    <w:rsid w:val="00D77616"/>
    <w:rsid w:val="00D811AB"/>
    <w:rsid w:val="00D820BA"/>
    <w:rsid w:val="00D820D3"/>
    <w:rsid w:val="00D82765"/>
    <w:rsid w:val="00D83E2D"/>
    <w:rsid w:val="00D85659"/>
    <w:rsid w:val="00D873EA"/>
    <w:rsid w:val="00D874C9"/>
    <w:rsid w:val="00D87E8F"/>
    <w:rsid w:val="00D904FB"/>
    <w:rsid w:val="00D92B90"/>
    <w:rsid w:val="00D92E5F"/>
    <w:rsid w:val="00D9353E"/>
    <w:rsid w:val="00D9390F"/>
    <w:rsid w:val="00D93C0C"/>
    <w:rsid w:val="00D9608C"/>
    <w:rsid w:val="00DA01B6"/>
    <w:rsid w:val="00DA061F"/>
    <w:rsid w:val="00DA0893"/>
    <w:rsid w:val="00DA0EE7"/>
    <w:rsid w:val="00DA1579"/>
    <w:rsid w:val="00DA2971"/>
    <w:rsid w:val="00DA2A67"/>
    <w:rsid w:val="00DA32CE"/>
    <w:rsid w:val="00DA360B"/>
    <w:rsid w:val="00DA4667"/>
    <w:rsid w:val="00DA7B10"/>
    <w:rsid w:val="00DB024C"/>
    <w:rsid w:val="00DB125B"/>
    <w:rsid w:val="00DB13B2"/>
    <w:rsid w:val="00DB2303"/>
    <w:rsid w:val="00DB2700"/>
    <w:rsid w:val="00DB2707"/>
    <w:rsid w:val="00DB2BAF"/>
    <w:rsid w:val="00DB4A5E"/>
    <w:rsid w:val="00DB65C6"/>
    <w:rsid w:val="00DB6E4F"/>
    <w:rsid w:val="00DC0124"/>
    <w:rsid w:val="00DC0645"/>
    <w:rsid w:val="00DC11E3"/>
    <w:rsid w:val="00DC2808"/>
    <w:rsid w:val="00DC28B3"/>
    <w:rsid w:val="00DC499C"/>
    <w:rsid w:val="00DC5139"/>
    <w:rsid w:val="00DC5735"/>
    <w:rsid w:val="00DC5A57"/>
    <w:rsid w:val="00DC687B"/>
    <w:rsid w:val="00DD0F6F"/>
    <w:rsid w:val="00DD0F88"/>
    <w:rsid w:val="00DD1A4B"/>
    <w:rsid w:val="00DD223D"/>
    <w:rsid w:val="00DD2BF2"/>
    <w:rsid w:val="00DD2EB2"/>
    <w:rsid w:val="00DD328C"/>
    <w:rsid w:val="00DD3599"/>
    <w:rsid w:val="00DD5470"/>
    <w:rsid w:val="00DD5DDD"/>
    <w:rsid w:val="00DD65EE"/>
    <w:rsid w:val="00DD72A9"/>
    <w:rsid w:val="00DD7432"/>
    <w:rsid w:val="00DE03FC"/>
    <w:rsid w:val="00DE2E84"/>
    <w:rsid w:val="00DE2EF3"/>
    <w:rsid w:val="00DE2F1D"/>
    <w:rsid w:val="00DE31C0"/>
    <w:rsid w:val="00DE4E97"/>
    <w:rsid w:val="00DE60EF"/>
    <w:rsid w:val="00DE6525"/>
    <w:rsid w:val="00DF02B0"/>
    <w:rsid w:val="00DF09B3"/>
    <w:rsid w:val="00DF0C2D"/>
    <w:rsid w:val="00DF14D5"/>
    <w:rsid w:val="00DF1C80"/>
    <w:rsid w:val="00DF2EE5"/>
    <w:rsid w:val="00DF3663"/>
    <w:rsid w:val="00DF3CE0"/>
    <w:rsid w:val="00DF4441"/>
    <w:rsid w:val="00DF4927"/>
    <w:rsid w:val="00DF4A9F"/>
    <w:rsid w:val="00DF6A45"/>
    <w:rsid w:val="00DF6A64"/>
    <w:rsid w:val="00DF776D"/>
    <w:rsid w:val="00E009C3"/>
    <w:rsid w:val="00E01F92"/>
    <w:rsid w:val="00E02986"/>
    <w:rsid w:val="00E03665"/>
    <w:rsid w:val="00E03D45"/>
    <w:rsid w:val="00E03D9F"/>
    <w:rsid w:val="00E05F03"/>
    <w:rsid w:val="00E05F3A"/>
    <w:rsid w:val="00E0686B"/>
    <w:rsid w:val="00E1132C"/>
    <w:rsid w:val="00E11BFB"/>
    <w:rsid w:val="00E1337D"/>
    <w:rsid w:val="00E1385D"/>
    <w:rsid w:val="00E14172"/>
    <w:rsid w:val="00E14418"/>
    <w:rsid w:val="00E14CA4"/>
    <w:rsid w:val="00E14E05"/>
    <w:rsid w:val="00E14FF7"/>
    <w:rsid w:val="00E15015"/>
    <w:rsid w:val="00E15F1E"/>
    <w:rsid w:val="00E17CF3"/>
    <w:rsid w:val="00E17EA6"/>
    <w:rsid w:val="00E2271E"/>
    <w:rsid w:val="00E23097"/>
    <w:rsid w:val="00E232D3"/>
    <w:rsid w:val="00E256F9"/>
    <w:rsid w:val="00E30ACC"/>
    <w:rsid w:val="00E30C75"/>
    <w:rsid w:val="00E311EB"/>
    <w:rsid w:val="00E32531"/>
    <w:rsid w:val="00E337F5"/>
    <w:rsid w:val="00E348B3"/>
    <w:rsid w:val="00E34B21"/>
    <w:rsid w:val="00E35942"/>
    <w:rsid w:val="00E361E4"/>
    <w:rsid w:val="00E36548"/>
    <w:rsid w:val="00E403E0"/>
    <w:rsid w:val="00E4164C"/>
    <w:rsid w:val="00E4169B"/>
    <w:rsid w:val="00E41FE4"/>
    <w:rsid w:val="00E43A7A"/>
    <w:rsid w:val="00E44F7C"/>
    <w:rsid w:val="00E45012"/>
    <w:rsid w:val="00E457A5"/>
    <w:rsid w:val="00E4675B"/>
    <w:rsid w:val="00E46C13"/>
    <w:rsid w:val="00E470CB"/>
    <w:rsid w:val="00E47160"/>
    <w:rsid w:val="00E47FD6"/>
    <w:rsid w:val="00E5020E"/>
    <w:rsid w:val="00E50CFE"/>
    <w:rsid w:val="00E51269"/>
    <w:rsid w:val="00E51A16"/>
    <w:rsid w:val="00E53561"/>
    <w:rsid w:val="00E536F5"/>
    <w:rsid w:val="00E537C9"/>
    <w:rsid w:val="00E53D8A"/>
    <w:rsid w:val="00E5670B"/>
    <w:rsid w:val="00E56BD0"/>
    <w:rsid w:val="00E57533"/>
    <w:rsid w:val="00E60398"/>
    <w:rsid w:val="00E60FC5"/>
    <w:rsid w:val="00E62BD1"/>
    <w:rsid w:val="00E633B9"/>
    <w:rsid w:val="00E6373E"/>
    <w:rsid w:val="00E64237"/>
    <w:rsid w:val="00E6489A"/>
    <w:rsid w:val="00E65633"/>
    <w:rsid w:val="00E67229"/>
    <w:rsid w:val="00E675BF"/>
    <w:rsid w:val="00E7277B"/>
    <w:rsid w:val="00E72FB5"/>
    <w:rsid w:val="00E7429A"/>
    <w:rsid w:val="00E746F6"/>
    <w:rsid w:val="00E75075"/>
    <w:rsid w:val="00E75240"/>
    <w:rsid w:val="00E757DA"/>
    <w:rsid w:val="00E77326"/>
    <w:rsid w:val="00E817D9"/>
    <w:rsid w:val="00E837D1"/>
    <w:rsid w:val="00E83D26"/>
    <w:rsid w:val="00E848F0"/>
    <w:rsid w:val="00E87A4F"/>
    <w:rsid w:val="00E87EA9"/>
    <w:rsid w:val="00E9022D"/>
    <w:rsid w:val="00E90691"/>
    <w:rsid w:val="00E90BF8"/>
    <w:rsid w:val="00E9143D"/>
    <w:rsid w:val="00E91C99"/>
    <w:rsid w:val="00E931A1"/>
    <w:rsid w:val="00E942FD"/>
    <w:rsid w:val="00E96327"/>
    <w:rsid w:val="00E9706C"/>
    <w:rsid w:val="00E9711A"/>
    <w:rsid w:val="00E972BC"/>
    <w:rsid w:val="00E97543"/>
    <w:rsid w:val="00E975FD"/>
    <w:rsid w:val="00E97689"/>
    <w:rsid w:val="00E97E4D"/>
    <w:rsid w:val="00EA086C"/>
    <w:rsid w:val="00EA090F"/>
    <w:rsid w:val="00EA149B"/>
    <w:rsid w:val="00EA3400"/>
    <w:rsid w:val="00EA3459"/>
    <w:rsid w:val="00EA412C"/>
    <w:rsid w:val="00EA5FA8"/>
    <w:rsid w:val="00EA6A06"/>
    <w:rsid w:val="00EA6B87"/>
    <w:rsid w:val="00EA7814"/>
    <w:rsid w:val="00EA7E9C"/>
    <w:rsid w:val="00EB0718"/>
    <w:rsid w:val="00EB0ADB"/>
    <w:rsid w:val="00EB0BC6"/>
    <w:rsid w:val="00EB11B7"/>
    <w:rsid w:val="00EB1543"/>
    <w:rsid w:val="00EB2646"/>
    <w:rsid w:val="00EB2712"/>
    <w:rsid w:val="00EB4107"/>
    <w:rsid w:val="00EB4B2B"/>
    <w:rsid w:val="00EB55C8"/>
    <w:rsid w:val="00EB57EE"/>
    <w:rsid w:val="00EB68A5"/>
    <w:rsid w:val="00EB736E"/>
    <w:rsid w:val="00EB7DEE"/>
    <w:rsid w:val="00EC271F"/>
    <w:rsid w:val="00EC2CA4"/>
    <w:rsid w:val="00EC450F"/>
    <w:rsid w:val="00EC638C"/>
    <w:rsid w:val="00EC63EF"/>
    <w:rsid w:val="00EC678C"/>
    <w:rsid w:val="00EC71C5"/>
    <w:rsid w:val="00ED0CBA"/>
    <w:rsid w:val="00ED1F79"/>
    <w:rsid w:val="00ED44A8"/>
    <w:rsid w:val="00ED4715"/>
    <w:rsid w:val="00ED47DB"/>
    <w:rsid w:val="00ED7282"/>
    <w:rsid w:val="00ED72A6"/>
    <w:rsid w:val="00ED783C"/>
    <w:rsid w:val="00EE079A"/>
    <w:rsid w:val="00EE0915"/>
    <w:rsid w:val="00EE109D"/>
    <w:rsid w:val="00EE1B4B"/>
    <w:rsid w:val="00EE1E0B"/>
    <w:rsid w:val="00EE2614"/>
    <w:rsid w:val="00EE2684"/>
    <w:rsid w:val="00EE3E8A"/>
    <w:rsid w:val="00EE4000"/>
    <w:rsid w:val="00EE40A0"/>
    <w:rsid w:val="00EE40E4"/>
    <w:rsid w:val="00EE4A78"/>
    <w:rsid w:val="00EE548F"/>
    <w:rsid w:val="00EE75CB"/>
    <w:rsid w:val="00EE7F42"/>
    <w:rsid w:val="00EF2204"/>
    <w:rsid w:val="00EF36B8"/>
    <w:rsid w:val="00EF6D77"/>
    <w:rsid w:val="00EF6F6E"/>
    <w:rsid w:val="00EF7E23"/>
    <w:rsid w:val="00F00232"/>
    <w:rsid w:val="00F005B4"/>
    <w:rsid w:val="00F021D0"/>
    <w:rsid w:val="00F0717E"/>
    <w:rsid w:val="00F07297"/>
    <w:rsid w:val="00F07A67"/>
    <w:rsid w:val="00F10040"/>
    <w:rsid w:val="00F109E1"/>
    <w:rsid w:val="00F11417"/>
    <w:rsid w:val="00F139C1"/>
    <w:rsid w:val="00F148CE"/>
    <w:rsid w:val="00F152D3"/>
    <w:rsid w:val="00F1538B"/>
    <w:rsid w:val="00F158EB"/>
    <w:rsid w:val="00F159AB"/>
    <w:rsid w:val="00F1622E"/>
    <w:rsid w:val="00F205C3"/>
    <w:rsid w:val="00F21202"/>
    <w:rsid w:val="00F21EE1"/>
    <w:rsid w:val="00F22514"/>
    <w:rsid w:val="00F22BBB"/>
    <w:rsid w:val="00F23046"/>
    <w:rsid w:val="00F23EB8"/>
    <w:rsid w:val="00F242FC"/>
    <w:rsid w:val="00F24614"/>
    <w:rsid w:val="00F24EB5"/>
    <w:rsid w:val="00F258D2"/>
    <w:rsid w:val="00F26D6D"/>
    <w:rsid w:val="00F27B40"/>
    <w:rsid w:val="00F30CA3"/>
    <w:rsid w:val="00F33E70"/>
    <w:rsid w:val="00F34BD4"/>
    <w:rsid w:val="00F371B3"/>
    <w:rsid w:val="00F37A74"/>
    <w:rsid w:val="00F41119"/>
    <w:rsid w:val="00F415C7"/>
    <w:rsid w:val="00F41A21"/>
    <w:rsid w:val="00F41DF5"/>
    <w:rsid w:val="00F423FA"/>
    <w:rsid w:val="00F42E1F"/>
    <w:rsid w:val="00F43A71"/>
    <w:rsid w:val="00F4407D"/>
    <w:rsid w:val="00F457A7"/>
    <w:rsid w:val="00F46D06"/>
    <w:rsid w:val="00F50D0A"/>
    <w:rsid w:val="00F524BD"/>
    <w:rsid w:val="00F525CA"/>
    <w:rsid w:val="00F52735"/>
    <w:rsid w:val="00F52CBD"/>
    <w:rsid w:val="00F5302D"/>
    <w:rsid w:val="00F54721"/>
    <w:rsid w:val="00F54E8F"/>
    <w:rsid w:val="00F55011"/>
    <w:rsid w:val="00F5532D"/>
    <w:rsid w:val="00F573D8"/>
    <w:rsid w:val="00F6060F"/>
    <w:rsid w:val="00F60D4F"/>
    <w:rsid w:val="00F60DA7"/>
    <w:rsid w:val="00F610B7"/>
    <w:rsid w:val="00F61A10"/>
    <w:rsid w:val="00F62DB8"/>
    <w:rsid w:val="00F64037"/>
    <w:rsid w:val="00F65621"/>
    <w:rsid w:val="00F65930"/>
    <w:rsid w:val="00F66A19"/>
    <w:rsid w:val="00F66DE9"/>
    <w:rsid w:val="00F710B1"/>
    <w:rsid w:val="00F73196"/>
    <w:rsid w:val="00F73659"/>
    <w:rsid w:val="00F73DE9"/>
    <w:rsid w:val="00F745C2"/>
    <w:rsid w:val="00F76019"/>
    <w:rsid w:val="00F77D40"/>
    <w:rsid w:val="00F77E5B"/>
    <w:rsid w:val="00F80923"/>
    <w:rsid w:val="00F810C4"/>
    <w:rsid w:val="00F82263"/>
    <w:rsid w:val="00F82A8D"/>
    <w:rsid w:val="00F850FF"/>
    <w:rsid w:val="00F85BB2"/>
    <w:rsid w:val="00F85C83"/>
    <w:rsid w:val="00F86B7A"/>
    <w:rsid w:val="00F90AF6"/>
    <w:rsid w:val="00F90CD8"/>
    <w:rsid w:val="00F914D6"/>
    <w:rsid w:val="00F9267D"/>
    <w:rsid w:val="00F92A37"/>
    <w:rsid w:val="00F92D57"/>
    <w:rsid w:val="00F92F1A"/>
    <w:rsid w:val="00F94BDA"/>
    <w:rsid w:val="00F950F6"/>
    <w:rsid w:val="00F966BE"/>
    <w:rsid w:val="00F97A6E"/>
    <w:rsid w:val="00F97C41"/>
    <w:rsid w:val="00FA03E7"/>
    <w:rsid w:val="00FA06DD"/>
    <w:rsid w:val="00FA0A70"/>
    <w:rsid w:val="00FA0DA6"/>
    <w:rsid w:val="00FA1669"/>
    <w:rsid w:val="00FA19EB"/>
    <w:rsid w:val="00FA1FF9"/>
    <w:rsid w:val="00FA2B14"/>
    <w:rsid w:val="00FA35DE"/>
    <w:rsid w:val="00FA46BA"/>
    <w:rsid w:val="00FA4CDD"/>
    <w:rsid w:val="00FA6962"/>
    <w:rsid w:val="00FA7283"/>
    <w:rsid w:val="00FB0168"/>
    <w:rsid w:val="00FB03E0"/>
    <w:rsid w:val="00FB0FA2"/>
    <w:rsid w:val="00FB130E"/>
    <w:rsid w:val="00FB35F7"/>
    <w:rsid w:val="00FB3E29"/>
    <w:rsid w:val="00FB429E"/>
    <w:rsid w:val="00FB5021"/>
    <w:rsid w:val="00FB55AB"/>
    <w:rsid w:val="00FB65FD"/>
    <w:rsid w:val="00FB6863"/>
    <w:rsid w:val="00FB6B47"/>
    <w:rsid w:val="00FB72D3"/>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8E4"/>
    <w:rsid w:val="00FD2B74"/>
    <w:rsid w:val="00FD40D7"/>
    <w:rsid w:val="00FD42A0"/>
    <w:rsid w:val="00FD571E"/>
    <w:rsid w:val="00FD5C09"/>
    <w:rsid w:val="00FD7D0F"/>
    <w:rsid w:val="00FD7F96"/>
    <w:rsid w:val="00FE037B"/>
    <w:rsid w:val="00FE098D"/>
    <w:rsid w:val="00FE0D21"/>
    <w:rsid w:val="00FE1B6B"/>
    <w:rsid w:val="00FE1C26"/>
    <w:rsid w:val="00FE3AAE"/>
    <w:rsid w:val="00FE5D8C"/>
    <w:rsid w:val="00FE705F"/>
    <w:rsid w:val="00FF0209"/>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61F73826-CF2F-40A9-A2CC-F01589FE7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36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F22514"/>
    <w:pPr>
      <w:keepNext/>
      <w:pageBreakBefore/>
      <w:numPr>
        <w:numId w:val="1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8"/>
      </w:numPr>
      <w:spacing w:before="240" w:after="60"/>
      <w:outlineLvl w:val="2"/>
    </w:pPr>
    <w:rPr>
      <w:rFonts w:cs="Times New Roman"/>
      <w:b/>
      <w:bCs/>
      <w:szCs w:val="26"/>
    </w:rPr>
  </w:style>
  <w:style w:type="paragraph" w:styleId="4">
    <w:name w:val="heading 4"/>
    <w:basedOn w:val="a"/>
    <w:next w:val="a"/>
    <w:qFormat/>
    <w:rsid w:val="0069435C"/>
    <w:pPr>
      <w:keepNext/>
      <w:numPr>
        <w:ilvl w:val="3"/>
        <w:numId w:val="18"/>
      </w:numPr>
      <w:spacing w:before="240" w:after="60"/>
      <w:outlineLvl w:val="3"/>
    </w:pPr>
    <w:rPr>
      <w:rFonts w:cs="Times New Roman"/>
      <w:b/>
      <w:bCs/>
      <w:szCs w:val="28"/>
    </w:rPr>
  </w:style>
  <w:style w:type="paragraph" w:styleId="5">
    <w:name w:val="heading 5"/>
    <w:basedOn w:val="a"/>
    <w:next w:val="4"/>
    <w:qFormat/>
    <w:rsid w:val="00B42BA2"/>
    <w:pPr>
      <w:numPr>
        <w:ilvl w:val="4"/>
        <w:numId w:val="18"/>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8"/>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1"/>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2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54"/>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Bullet1">
    <w:name w:val="Bullet 1"/>
    <w:basedOn w:val="a"/>
    <w:qFormat/>
    <w:rsid w:val="00B15D1E"/>
    <w:pPr>
      <w:numPr>
        <w:numId w:val="265"/>
      </w:numPr>
      <w:suppressAutoHyphens w:val="0"/>
      <w:spacing w:before="120" w:after="60" w:line="288" w:lineRule="auto"/>
      <w:contextualSpacing/>
      <w:jc w:val="left"/>
    </w:pPr>
    <w:rPr>
      <w:rFonts w:ascii="Calibri" w:eastAsia="SimSun" w:hAnsi="Calibri" w:cs="Calibri"/>
      <w:bCs/>
      <w:szCs w:val="24"/>
      <w:lang w:val="el-GR"/>
    </w:rPr>
  </w:style>
  <w:style w:type="paragraph" w:customStyle="1" w:styleId="NormalinTables">
    <w:name w:val="Normal in Tables"/>
    <w:basedOn w:val="a"/>
    <w:next w:val="a"/>
    <w:qFormat/>
    <w:rsid w:val="00A852E6"/>
    <w:pPr>
      <w:suppressAutoHyphens w:val="0"/>
      <w:spacing w:before="20" w:after="20" w:line="288" w:lineRule="auto"/>
      <w:jc w:val="left"/>
    </w:pPr>
    <w:rPr>
      <w:rFonts w:ascii="Calibri" w:eastAsia="SimSun" w:hAnsi="Calibri" w:cs="Calibri"/>
      <w:lang w:val="el-GR"/>
    </w:rPr>
  </w:style>
  <w:style w:type="paragraph" w:customStyle="1" w:styleId="TableParagraph">
    <w:name w:val="Table Paragraph"/>
    <w:basedOn w:val="a"/>
    <w:uiPriority w:val="1"/>
    <w:qFormat/>
    <w:rsid w:val="00846452"/>
    <w:pPr>
      <w:widowControl w:val="0"/>
      <w:suppressAutoHyphens w:val="0"/>
      <w:autoSpaceDE w:val="0"/>
      <w:autoSpaceDN w:val="0"/>
      <w:spacing w:after="0"/>
      <w:jc w:val="left"/>
    </w:pPr>
    <w:rPr>
      <w:rFonts w:ascii="Arial Narrow" w:eastAsia="Arial Narrow" w:hAnsi="Arial Narrow" w:cs="Arial Narrow"/>
      <w:lang w:val="el-GR" w:eastAsia="en-US"/>
    </w:rPr>
  </w:style>
  <w:style w:type="character" w:customStyle="1" w:styleId="ui-provider">
    <w:name w:val="ui-provider"/>
    <w:basedOn w:val="a0"/>
    <w:rsid w:val="00FA1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325">
      <w:bodyDiv w:val="1"/>
      <w:marLeft w:val="0"/>
      <w:marRight w:val="0"/>
      <w:marTop w:val="0"/>
      <w:marBottom w:val="0"/>
      <w:divBdr>
        <w:top w:val="none" w:sz="0" w:space="0" w:color="auto"/>
        <w:left w:val="none" w:sz="0" w:space="0" w:color="auto"/>
        <w:bottom w:val="none" w:sz="0" w:space="0" w:color="auto"/>
        <w:right w:val="none" w:sz="0" w:space="0" w:color="auto"/>
      </w:divBdr>
    </w:div>
    <w:div w:id="194929469">
      <w:bodyDiv w:val="1"/>
      <w:marLeft w:val="0"/>
      <w:marRight w:val="0"/>
      <w:marTop w:val="0"/>
      <w:marBottom w:val="0"/>
      <w:divBdr>
        <w:top w:val="none" w:sz="0" w:space="0" w:color="auto"/>
        <w:left w:val="none" w:sz="0" w:space="0" w:color="auto"/>
        <w:bottom w:val="none" w:sz="0" w:space="0" w:color="auto"/>
        <w:right w:val="none" w:sz="0" w:space="0" w:color="auto"/>
      </w:divBdr>
    </w:div>
    <w:div w:id="270205741">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619606564">
      <w:bodyDiv w:val="1"/>
      <w:marLeft w:val="0"/>
      <w:marRight w:val="0"/>
      <w:marTop w:val="0"/>
      <w:marBottom w:val="0"/>
      <w:divBdr>
        <w:top w:val="none" w:sz="0" w:space="0" w:color="auto"/>
        <w:left w:val="none" w:sz="0" w:space="0" w:color="auto"/>
        <w:bottom w:val="none" w:sz="0" w:space="0" w:color="auto"/>
        <w:right w:val="none" w:sz="0" w:space="0" w:color="auto"/>
      </w:divBdr>
    </w:div>
    <w:div w:id="676268048">
      <w:bodyDiv w:val="1"/>
      <w:marLeft w:val="0"/>
      <w:marRight w:val="0"/>
      <w:marTop w:val="0"/>
      <w:marBottom w:val="0"/>
      <w:divBdr>
        <w:top w:val="none" w:sz="0" w:space="0" w:color="auto"/>
        <w:left w:val="none" w:sz="0" w:space="0" w:color="auto"/>
        <w:bottom w:val="none" w:sz="0" w:space="0" w:color="auto"/>
        <w:right w:val="none" w:sz="0" w:space="0" w:color="auto"/>
      </w:divBdr>
    </w:div>
    <w:div w:id="697698312">
      <w:bodyDiv w:val="1"/>
      <w:marLeft w:val="0"/>
      <w:marRight w:val="0"/>
      <w:marTop w:val="0"/>
      <w:marBottom w:val="0"/>
      <w:divBdr>
        <w:top w:val="none" w:sz="0" w:space="0" w:color="auto"/>
        <w:left w:val="none" w:sz="0" w:space="0" w:color="auto"/>
        <w:bottom w:val="none" w:sz="0" w:space="0" w:color="auto"/>
        <w:right w:val="none" w:sz="0" w:space="0" w:color="auto"/>
      </w:divBdr>
    </w:div>
    <w:div w:id="746078697">
      <w:bodyDiv w:val="1"/>
      <w:marLeft w:val="0"/>
      <w:marRight w:val="0"/>
      <w:marTop w:val="0"/>
      <w:marBottom w:val="0"/>
      <w:divBdr>
        <w:top w:val="none" w:sz="0" w:space="0" w:color="auto"/>
        <w:left w:val="none" w:sz="0" w:space="0" w:color="auto"/>
        <w:bottom w:val="none" w:sz="0" w:space="0" w:color="auto"/>
        <w:right w:val="none" w:sz="0" w:space="0" w:color="auto"/>
      </w:divBdr>
    </w:div>
    <w:div w:id="829490081">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6465309">
      <w:bodyDiv w:val="1"/>
      <w:marLeft w:val="0"/>
      <w:marRight w:val="0"/>
      <w:marTop w:val="0"/>
      <w:marBottom w:val="0"/>
      <w:divBdr>
        <w:top w:val="none" w:sz="0" w:space="0" w:color="auto"/>
        <w:left w:val="none" w:sz="0" w:space="0" w:color="auto"/>
        <w:bottom w:val="none" w:sz="0" w:space="0" w:color="auto"/>
        <w:right w:val="none" w:sz="0" w:space="0" w:color="auto"/>
      </w:divBdr>
    </w:div>
    <w:div w:id="118590120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44089048">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29812205">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549951072">
      <w:bodyDiv w:val="1"/>
      <w:marLeft w:val="0"/>
      <w:marRight w:val="0"/>
      <w:marTop w:val="0"/>
      <w:marBottom w:val="0"/>
      <w:divBdr>
        <w:top w:val="none" w:sz="0" w:space="0" w:color="auto"/>
        <w:left w:val="none" w:sz="0" w:space="0" w:color="auto"/>
        <w:bottom w:val="none" w:sz="0" w:space="0" w:color="auto"/>
        <w:right w:val="none" w:sz="0" w:space="0" w:color="auto"/>
      </w:divBdr>
    </w:div>
    <w:div w:id="1881088346">
      <w:bodyDiv w:val="1"/>
      <w:marLeft w:val="0"/>
      <w:marRight w:val="0"/>
      <w:marTop w:val="0"/>
      <w:marBottom w:val="0"/>
      <w:divBdr>
        <w:top w:val="none" w:sz="0" w:space="0" w:color="auto"/>
        <w:left w:val="none" w:sz="0" w:space="0" w:color="auto"/>
        <w:bottom w:val="none" w:sz="0" w:space="0" w:color="auto"/>
        <w:right w:val="none" w:sz="0" w:space="0" w:color="auto"/>
      </w:divBdr>
    </w:div>
    <w:div w:id="1992824298">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5843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portal.eprocurement.gov.gr/webcenter/portal/TestPortal" TargetMode="External"/><Relationship Id="rId39" Type="http://schemas.openxmlformats.org/officeDocument/2006/relationships/hyperlink" Target="https://www.gsis.gr/ypiresies-kybernitikoy-nefoys" TargetMode="External"/><Relationship Id="rId21" Type="http://schemas.openxmlformats.org/officeDocument/2006/relationships/hyperlink" Target="https://www.ktpae.gr/" TargetMode="External"/><Relationship Id="rId34" Type="http://schemas.openxmlformats.org/officeDocument/2006/relationships/hyperlink" Target="https://espd.eprocurement.gov.gr/" TargetMode="External"/><Relationship Id="rId42" Type="http://schemas.openxmlformats.org/officeDocument/2006/relationships/image" Target="media/image2.png"/><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ktpae.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hyperlink" Target="mailto:epanorthotika@eaadhsy.gr" TargetMode="External"/><Relationship Id="rId37" Type="http://schemas.openxmlformats.org/officeDocument/2006/relationships/hyperlink" Target="http://www.eaadhsy.gr/n4412/n4412fulltextlinks.html" TargetMode="External"/><Relationship Id="rId40" Type="http://schemas.openxmlformats.org/officeDocument/2006/relationships/hyperlink" Target="https://www.gsis.gr/ypiresies-kybernitikoy-nefoys" TargetMode="External"/><Relationship Id="rId45"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promitheus.gov.gr/" TargetMode="External"/><Relationship Id="rId28" Type="http://schemas.openxmlformats.org/officeDocument/2006/relationships/hyperlink" Target="https://nepps-search.eprocurement.gov.gr/actSearch/resources/search/359779" TargetMode="External"/><Relationship Id="rId36" Type="http://schemas.openxmlformats.org/officeDocument/2006/relationships/hyperlink" Target="http://www.eaadhsy.gr/n4412/art79a" TargetMode="External"/><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promitheus.gov.gr/" TargetMode="External"/><Relationship Id="rId44"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www.eaadhsy.gr/n4412/n4412fulltextlinks.html" TargetMode="External"/><Relationship Id="rId43" Type="http://schemas.openxmlformats.org/officeDocument/2006/relationships/footer" Target="footer4.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promitheus.gov.gr" TargetMode="Externa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hyperlink" Target="https://espd.eprocurement.gov.gr/" TargetMode="External"/><Relationship Id="rId38" Type="http://schemas.openxmlformats.org/officeDocument/2006/relationships/hyperlink" Target="https://www.ktpae.gr/" TargetMode="External"/><Relationship Id="rId46" Type="http://schemas.openxmlformats.org/officeDocument/2006/relationships/fontTable" Target="fontTable.xml"/><Relationship Id="rId20" Type="http://schemas.openxmlformats.org/officeDocument/2006/relationships/hyperlink" Target="http://www.ktpae.gr" TargetMode="External"/><Relationship Id="rId41" Type="http://schemas.openxmlformats.org/officeDocument/2006/relationships/hyperlink" Target="https://azure.microsoft.com/en-us/pricing/calculato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L/TXT/HTML/?uri=CELEX:32016R0007R(01)&amp;from=EL"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1E0372DA57EA46842FD67A842FD43D" ma:contentTypeVersion="0" ma:contentTypeDescription="Create a new document." ma:contentTypeScope="" ma:versionID="837664c19fa78d8db6a1ffc26e64b242">
  <xsd:schema xmlns:xsd="http://www.w3.org/2001/XMLSchema" xmlns:xs="http://www.w3.org/2001/XMLSchema" xmlns:p="http://schemas.microsoft.com/office/2006/metadata/properties" targetNamespace="http://schemas.microsoft.com/office/2006/metadata/properties" ma:root="true" ma:fieldsID="d5bdcf26f133259999730471111e8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1CBA93-DD29-4FF8-A825-F2A63C5AC1DD}">
  <ds:schemaRefs>
    <ds:schemaRef ds:uri="http://schemas.microsoft.com/sharepoint/v3/contenttype/forms"/>
  </ds:schemaRefs>
</ds:datastoreItem>
</file>

<file path=customXml/itemProps2.xml><?xml version="1.0" encoding="utf-8"?>
<ds:datastoreItem xmlns:ds="http://schemas.openxmlformats.org/officeDocument/2006/customXml" ds:itemID="{65F55259-431A-422E-840A-16BF5D2A9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4.xml><?xml version="1.0" encoding="utf-8"?>
<ds:datastoreItem xmlns:ds="http://schemas.openxmlformats.org/officeDocument/2006/customXml" ds:itemID="{FF89D135-4390-49D8-8873-A8251FE086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215</Pages>
  <Words>63237</Words>
  <Characters>360456</Characters>
  <Application>Microsoft Office Word</Application>
  <DocSecurity>0</DocSecurity>
  <Lines>3003</Lines>
  <Paragraphs>845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Πολίτου Δέσποινα</dc:creator>
  <cp:keywords/>
  <dc:description/>
  <cp:lastModifiedBy>Κουρτεσάκη Δανάη</cp:lastModifiedBy>
  <cp:revision>97</cp:revision>
  <cp:lastPrinted>2024-06-04T12:50:00Z</cp:lastPrinted>
  <dcterms:created xsi:type="dcterms:W3CDTF">2024-10-07T03:34:00Z</dcterms:created>
  <dcterms:modified xsi:type="dcterms:W3CDTF">2024-10-21T07:10:00Z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0x010100DC1E0372DA57EA46842FD67A842FD43D</vt:lpwstr>
  </property>
  <property fmtid="{D5CDD505-2E9C-101B-9397-08002B2CF9AE}" pid="3" name="MSIP_Label_7ae89c1a-a999-43e5-b9be-046686f03939_Enabled">
    <vt:lpwstr>true</vt:lpwstr>
  </property>
  <property fmtid="{D5CDD505-2E9C-101B-9397-08002B2CF9AE}" pid="4" name="MSIP_Label_7ae89c1a-a999-43e5-b9be-046686f03939_SetDate">
    <vt:lpwstr>2024-06-20T12:52:48Z</vt:lpwstr>
  </property>
  <property fmtid="{D5CDD505-2E9C-101B-9397-08002B2CF9AE}" pid="5" name="MSIP_Label_7ae89c1a-a999-43e5-b9be-046686f03939_Method">
    <vt:lpwstr>Standard</vt:lpwstr>
  </property>
  <property fmtid="{D5CDD505-2E9C-101B-9397-08002B2CF9AE}" pid="6" name="MSIP_Label_7ae89c1a-a999-43e5-b9be-046686f03939_Name">
    <vt:lpwstr>General Business</vt:lpwstr>
  </property>
  <property fmtid="{D5CDD505-2E9C-101B-9397-08002B2CF9AE}" pid="7" name="MSIP_Label_7ae89c1a-a999-43e5-b9be-046686f03939_SiteId">
    <vt:lpwstr>605c5981-8c5d-45bc-b086-192a91600f63</vt:lpwstr>
  </property>
  <property fmtid="{D5CDD505-2E9C-101B-9397-08002B2CF9AE}" pid="8" name="MSIP_Label_7ae89c1a-a999-43e5-b9be-046686f03939_ActionId">
    <vt:lpwstr>e6af009f-211e-4041-96ac-6807ef1f2eed</vt:lpwstr>
  </property>
  <property fmtid="{D5CDD505-2E9C-101B-9397-08002B2CF9AE}" pid="9" name="MSIP_Label_7ae89c1a-a999-43e5-b9be-046686f03939_ContentBits">
    <vt:lpwstr>0</vt:lpwstr>
  </property>
</Properties>
</file>